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4788"/>
        <w:gridCol w:w="5236"/>
      </w:tblGrid>
      <w:tr w:rsidR="00FD4C21" w:rsidRPr="00F237F6" w:rsidTr="00FB7B1D">
        <w:trPr>
          <w:trHeight w:val="469"/>
        </w:trPr>
        <w:tc>
          <w:tcPr>
            <w:tcW w:w="4788" w:type="dxa"/>
            <w:vMerge w:val="restart"/>
          </w:tcPr>
          <w:p w:rsidR="00FD4C21" w:rsidRPr="00F237F6" w:rsidRDefault="00FD4C21" w:rsidP="00FB7B1D">
            <w:pPr>
              <w:jc w:val="center"/>
              <w:rPr>
                <w:sz w:val="22"/>
                <w:szCs w:val="22"/>
                <w:lang w:val="en-US"/>
              </w:rPr>
            </w:pPr>
            <w:bookmarkStart w:id="0" w:name="_Toc320629792"/>
            <w:bookmarkStart w:id="1" w:name="_Toc320693574"/>
          </w:p>
        </w:tc>
        <w:tc>
          <w:tcPr>
            <w:tcW w:w="5236" w:type="dxa"/>
          </w:tcPr>
          <w:p w:rsidR="00FD4C21" w:rsidRPr="00F237F6" w:rsidRDefault="00FD4C21" w:rsidP="00A12C05">
            <w:pPr>
              <w:rPr>
                <w:sz w:val="22"/>
                <w:szCs w:val="22"/>
                <w:lang w:val="en-US"/>
              </w:rPr>
            </w:pPr>
          </w:p>
        </w:tc>
      </w:tr>
      <w:tr w:rsidR="00FD4C21" w:rsidRPr="00F237F6" w:rsidTr="00FB7B1D">
        <w:trPr>
          <w:trHeight w:val="535"/>
        </w:trPr>
        <w:tc>
          <w:tcPr>
            <w:tcW w:w="4788" w:type="dxa"/>
            <w:vMerge/>
          </w:tcPr>
          <w:p w:rsidR="00FD4C21" w:rsidRPr="00F237F6" w:rsidRDefault="00FD4C21" w:rsidP="00FB7B1D">
            <w:pPr>
              <w:jc w:val="center"/>
              <w:rPr>
                <w:sz w:val="22"/>
                <w:szCs w:val="22"/>
                <w:lang w:val="en-US"/>
              </w:rPr>
            </w:pPr>
          </w:p>
        </w:tc>
        <w:tc>
          <w:tcPr>
            <w:tcW w:w="5236" w:type="dxa"/>
          </w:tcPr>
          <w:p w:rsidR="00FD4C21" w:rsidRPr="00F237F6" w:rsidRDefault="00FD4C21" w:rsidP="00A12C05">
            <w:pPr>
              <w:rPr>
                <w:sz w:val="22"/>
                <w:szCs w:val="22"/>
              </w:rPr>
            </w:pPr>
          </w:p>
        </w:tc>
      </w:tr>
      <w:tr w:rsidR="00FD4C21" w:rsidRPr="00F237F6" w:rsidTr="00FB7B1D">
        <w:trPr>
          <w:trHeight w:val="535"/>
        </w:trPr>
        <w:tc>
          <w:tcPr>
            <w:tcW w:w="4788" w:type="dxa"/>
            <w:vMerge/>
          </w:tcPr>
          <w:p w:rsidR="00FD4C21" w:rsidRPr="00F237F6" w:rsidRDefault="00FD4C21" w:rsidP="00FB7B1D">
            <w:pPr>
              <w:jc w:val="center"/>
              <w:rPr>
                <w:sz w:val="22"/>
                <w:szCs w:val="22"/>
                <w:lang w:val="en-US"/>
              </w:rPr>
            </w:pPr>
          </w:p>
        </w:tc>
        <w:tc>
          <w:tcPr>
            <w:tcW w:w="5236" w:type="dxa"/>
          </w:tcPr>
          <w:p w:rsidR="00FD4C21" w:rsidRPr="00F237F6" w:rsidRDefault="00FD4C21" w:rsidP="00FD4C21">
            <w:pPr>
              <w:rPr>
                <w:vanish/>
                <w:sz w:val="22"/>
                <w:szCs w:val="22"/>
              </w:rPr>
            </w:pPr>
          </w:p>
        </w:tc>
      </w:tr>
    </w:tbl>
    <w:p w:rsidR="00FD4C21" w:rsidRDefault="00FD4C21" w:rsidP="00FD4C21"/>
    <w:p w:rsidR="00FD4C21" w:rsidRPr="008320E0" w:rsidRDefault="00FD4C21" w:rsidP="00FD4C21">
      <w:pPr>
        <w:jc w:val="center"/>
        <w:rPr>
          <w:b/>
          <w:bCs/>
          <w:sz w:val="32"/>
          <w:szCs w:val="32"/>
        </w:rPr>
      </w:pPr>
      <w:r w:rsidRPr="008320E0">
        <w:rPr>
          <w:b/>
          <w:sz w:val="32"/>
          <w:szCs w:val="32"/>
        </w:rPr>
        <w:t>ЕЖЕКВАРТАЛЬНЫЙ ОТЧЕТ</w:t>
      </w:r>
    </w:p>
    <w:p w:rsidR="00FD4C21" w:rsidRPr="0079038A" w:rsidRDefault="00FD4C21" w:rsidP="00FD4C21">
      <w:pPr>
        <w:tabs>
          <w:tab w:val="left" w:pos="6015"/>
        </w:tabs>
        <w:rPr>
          <w:bCs/>
        </w:rPr>
      </w:pPr>
      <w:r>
        <w:rPr>
          <w:bCs/>
        </w:rPr>
        <w:tab/>
      </w:r>
    </w:p>
    <w:tbl>
      <w:tblPr>
        <w:tblW w:w="0" w:type="auto"/>
        <w:tblLook w:val="01E0" w:firstRow="1" w:lastRow="1" w:firstColumn="1" w:lastColumn="1" w:noHBand="0" w:noVBand="0"/>
      </w:tblPr>
      <w:tblGrid>
        <w:gridCol w:w="10024"/>
      </w:tblGrid>
      <w:tr w:rsidR="00FD4C21" w:rsidRPr="00F237F6" w:rsidTr="00FB7B1D">
        <w:tc>
          <w:tcPr>
            <w:tcW w:w="10024" w:type="dxa"/>
          </w:tcPr>
          <w:p w:rsidR="00FD4C21" w:rsidRPr="00F237F6" w:rsidRDefault="00A12C05" w:rsidP="00FB7B1D">
            <w:pPr>
              <w:jc w:val="center"/>
              <w:rPr>
                <w:b/>
                <w:bCs/>
                <w:u w:val="single"/>
              </w:rPr>
            </w:pPr>
            <w:r>
              <w:rPr>
                <w:b/>
                <w:bCs/>
                <w:u w:val="single"/>
              </w:rPr>
              <w:t>Публичное</w:t>
            </w:r>
            <w:r w:rsidR="00FD4C21" w:rsidRPr="00F237F6">
              <w:rPr>
                <w:b/>
                <w:bCs/>
                <w:u w:val="single"/>
              </w:rPr>
              <w:t xml:space="preserve"> акционерное общество «МТС</w:t>
            </w:r>
            <w:r w:rsidR="00B140EC">
              <w:rPr>
                <w:b/>
                <w:bCs/>
                <w:u w:val="single"/>
              </w:rPr>
              <w:t>–</w:t>
            </w:r>
            <w:r w:rsidR="00FD4C21" w:rsidRPr="00F237F6">
              <w:rPr>
                <w:b/>
                <w:bCs/>
                <w:u w:val="single"/>
              </w:rPr>
              <w:t>Банк»</w:t>
            </w:r>
          </w:p>
        </w:tc>
      </w:tr>
      <w:tr w:rsidR="00FD4C21" w:rsidRPr="00F237F6" w:rsidTr="00FB7B1D">
        <w:tc>
          <w:tcPr>
            <w:tcW w:w="10024" w:type="dxa"/>
          </w:tcPr>
          <w:p w:rsidR="00FD4C21" w:rsidRPr="00F237F6" w:rsidRDefault="00FD4C21" w:rsidP="00FB7B1D">
            <w:pPr>
              <w:jc w:val="center"/>
              <w:rPr>
                <w:bCs/>
                <w:sz w:val="16"/>
                <w:szCs w:val="16"/>
              </w:rPr>
            </w:pPr>
            <w:r w:rsidRPr="00F237F6">
              <w:rPr>
                <w:rFonts w:cs="Courier New"/>
                <w:sz w:val="16"/>
                <w:szCs w:val="16"/>
              </w:rPr>
              <w:t xml:space="preserve">(указывается </w:t>
            </w:r>
            <w:r w:rsidRPr="00F237F6">
              <w:rPr>
                <w:sz w:val="16"/>
                <w:szCs w:val="16"/>
              </w:rPr>
              <w:t>полное фирменное наименование кредитной организации – эмитента)</w:t>
            </w:r>
          </w:p>
        </w:tc>
      </w:tr>
    </w:tbl>
    <w:p w:rsidR="00FD4C21" w:rsidRPr="0079038A" w:rsidRDefault="00FD4C21" w:rsidP="00FD4C21">
      <w:pPr>
        <w:jc w:val="center"/>
        <w:rPr>
          <w:sz w:val="20"/>
          <w:szCs w:val="20"/>
        </w:rPr>
      </w:pPr>
    </w:p>
    <w:p w:rsidR="00FD4C21" w:rsidRPr="0079038A" w:rsidRDefault="00FD4C21" w:rsidP="00FD4C21">
      <w:pPr>
        <w:jc w:val="center"/>
        <w:rPr>
          <w:sz w:val="20"/>
          <w:szCs w:val="20"/>
        </w:rPr>
      </w:pPr>
    </w:p>
    <w:p w:rsidR="00FD4C21" w:rsidRPr="00515AE1" w:rsidRDefault="00FD4C21" w:rsidP="00FD4C21">
      <w:pPr>
        <w:jc w:val="center"/>
      </w:pPr>
      <w:r w:rsidRPr="00FE332F">
        <w:rPr>
          <w:rFonts w:cs="Courier New"/>
        </w:rPr>
        <w:t xml:space="preserve">Код кредитной организации </w:t>
      </w:r>
      <w:r w:rsidR="00B140EC">
        <w:rPr>
          <w:rFonts w:cs="Courier New"/>
        </w:rPr>
        <w:t>–</w:t>
      </w:r>
      <w:r w:rsidRPr="00FE332F">
        <w:rPr>
          <w:rFonts w:cs="Courier New"/>
        </w:rPr>
        <w:t xml:space="preserve"> эмитента</w:t>
      </w:r>
      <w:r w:rsidRPr="006B6E74">
        <w:rPr>
          <w:rStyle w:val="af0"/>
          <w:rFonts w:cs="Courier New"/>
          <w:vanish/>
        </w:rPr>
        <w:footnoteReference w:id="1"/>
      </w:r>
      <w:r w:rsidRPr="00FE332F">
        <w:rPr>
          <w:rFonts w:cs="Courier New"/>
        </w:rPr>
        <w:t xml:space="preserve">: </w:t>
      </w:r>
      <w:r w:rsidRPr="00515AE1">
        <w:rPr>
          <w:rFonts w:cs="Courier New"/>
        </w:rPr>
        <w:t>2268</w:t>
      </w:r>
      <w:r>
        <w:rPr>
          <w:rFonts w:cs="Courier New"/>
        </w:rPr>
        <w:t>В</w:t>
      </w:r>
    </w:p>
    <w:p w:rsidR="00FD4C21" w:rsidRPr="00257969" w:rsidRDefault="00FD4C21" w:rsidP="00FD4C21">
      <w:pPr>
        <w:jc w:val="center"/>
        <w:rPr>
          <w:rFonts w:cs="Courier New"/>
          <w:sz w:val="22"/>
          <w:szCs w:val="22"/>
        </w:rPr>
      </w:pPr>
    </w:p>
    <w:p w:rsidR="00FD4C21" w:rsidRPr="00FE332F" w:rsidRDefault="00FD4C21" w:rsidP="00FD4C21">
      <w:pPr>
        <w:jc w:val="center"/>
        <w:rPr>
          <w:rFonts w:cs="Courier New"/>
        </w:rPr>
      </w:pPr>
      <w:r w:rsidRPr="00FE332F">
        <w:rPr>
          <w:rFonts w:cs="Courier New"/>
        </w:rPr>
        <w:t xml:space="preserve">за </w:t>
      </w:r>
      <w:r w:rsidR="004B0BAD" w:rsidRPr="009D6AA8">
        <w:rPr>
          <w:rFonts w:cs="Courier New"/>
        </w:rPr>
        <w:t>2</w:t>
      </w:r>
      <w:r w:rsidR="00F67181" w:rsidRPr="00FE332F">
        <w:rPr>
          <w:rFonts w:cs="Courier New"/>
        </w:rPr>
        <w:t xml:space="preserve"> </w:t>
      </w:r>
      <w:r w:rsidRPr="00FE332F">
        <w:rPr>
          <w:rFonts w:cs="Courier New"/>
        </w:rPr>
        <w:t xml:space="preserve">квартал </w:t>
      </w:r>
      <w:r w:rsidR="00271C1A" w:rsidRPr="00FE332F">
        <w:rPr>
          <w:rFonts w:cs="Courier New"/>
        </w:rPr>
        <w:t>20</w:t>
      </w:r>
      <w:r w:rsidR="00271C1A">
        <w:rPr>
          <w:rFonts w:cs="Courier New"/>
        </w:rPr>
        <w:t>1</w:t>
      </w:r>
      <w:r w:rsidR="00271C1A" w:rsidRPr="000018D5">
        <w:rPr>
          <w:rFonts w:cs="Courier New"/>
        </w:rPr>
        <w:t>8</w:t>
      </w:r>
      <w:r w:rsidR="00271C1A" w:rsidRPr="00985F4A">
        <w:rPr>
          <w:rFonts w:cs="Courier New"/>
        </w:rPr>
        <w:t xml:space="preserve"> </w:t>
      </w:r>
      <w:r w:rsidRPr="00FE332F">
        <w:rPr>
          <w:rFonts w:cs="Courier New"/>
        </w:rPr>
        <w:t>года</w:t>
      </w:r>
    </w:p>
    <w:p w:rsidR="00FD4C21" w:rsidRPr="00257969" w:rsidRDefault="00FD4C21" w:rsidP="00FD4C21">
      <w:pPr>
        <w:jc w:val="center"/>
        <w:rPr>
          <w:rFonts w:cs="Courier New"/>
          <w:sz w:val="22"/>
          <w:szCs w:val="22"/>
        </w:rPr>
      </w:pPr>
    </w:p>
    <w:tbl>
      <w:tblPr>
        <w:tblW w:w="0" w:type="auto"/>
        <w:tblLook w:val="01E0" w:firstRow="1" w:lastRow="1" w:firstColumn="1" w:lastColumn="1" w:noHBand="0" w:noVBand="0"/>
      </w:tblPr>
      <w:tblGrid>
        <w:gridCol w:w="3348"/>
        <w:gridCol w:w="6222"/>
      </w:tblGrid>
      <w:tr w:rsidR="00FD4C21" w:rsidRPr="00F237F6" w:rsidTr="00FB7B1D">
        <w:tc>
          <w:tcPr>
            <w:tcW w:w="3348" w:type="dxa"/>
          </w:tcPr>
          <w:p w:rsidR="00FD4C21" w:rsidRPr="00F237F6" w:rsidRDefault="00FD4C21" w:rsidP="00B140EC">
            <w:pPr>
              <w:rPr>
                <w:rFonts w:cs="Courier New"/>
              </w:rPr>
            </w:pPr>
            <w:r w:rsidRPr="00F237F6">
              <w:rPr>
                <w:rFonts w:cs="Courier New"/>
              </w:rPr>
              <w:t xml:space="preserve">Место нахождения кредитной организации </w:t>
            </w:r>
            <w:r w:rsidR="00B140EC" w:rsidRPr="00B140EC">
              <w:rPr>
                <w:rFonts w:cs="Courier New"/>
              </w:rPr>
              <w:t>–</w:t>
            </w:r>
            <w:r w:rsidRPr="00F237F6">
              <w:rPr>
                <w:rFonts w:cs="Courier New"/>
              </w:rPr>
              <w:t xml:space="preserve"> эмитента:</w:t>
            </w:r>
          </w:p>
        </w:tc>
        <w:tc>
          <w:tcPr>
            <w:tcW w:w="6222" w:type="dxa"/>
            <w:vAlign w:val="bottom"/>
          </w:tcPr>
          <w:p w:rsidR="00FD4C21" w:rsidRPr="00F237F6" w:rsidRDefault="00FD4C21" w:rsidP="00C01C97">
            <w:pPr>
              <w:jc w:val="center"/>
              <w:rPr>
                <w:rFonts w:cs="Courier New"/>
              </w:rPr>
            </w:pPr>
            <w:r w:rsidRPr="00F237F6">
              <w:rPr>
                <w:rFonts w:cs="Courier New"/>
              </w:rPr>
              <w:t>115</w:t>
            </w:r>
            <w:r w:rsidR="00C01C97" w:rsidRPr="00C01C97">
              <w:rPr>
                <w:rFonts w:cs="Courier New"/>
              </w:rPr>
              <w:t>432</w:t>
            </w:r>
            <w:r w:rsidRPr="00F237F6">
              <w:rPr>
                <w:rFonts w:cs="Courier New"/>
              </w:rPr>
              <w:t>, г.</w:t>
            </w:r>
            <w:r w:rsidRPr="00F05805">
              <w:rPr>
                <w:rFonts w:cs="Courier New"/>
              </w:rPr>
              <w:t xml:space="preserve"> </w:t>
            </w:r>
            <w:r w:rsidRPr="00F237F6">
              <w:rPr>
                <w:rFonts w:cs="Courier New"/>
              </w:rPr>
              <w:t xml:space="preserve">Москва, </w:t>
            </w:r>
            <w:r w:rsidR="00C01C97">
              <w:rPr>
                <w:rFonts w:cs="Courier New"/>
              </w:rPr>
              <w:t>проспект Андропова</w:t>
            </w:r>
            <w:r w:rsidRPr="00F237F6">
              <w:rPr>
                <w:rFonts w:cs="Courier New"/>
              </w:rPr>
              <w:t>, д.</w:t>
            </w:r>
            <w:r w:rsidR="00C01C97">
              <w:rPr>
                <w:rFonts w:cs="Courier New"/>
              </w:rPr>
              <w:t>18 корп.1</w:t>
            </w:r>
          </w:p>
        </w:tc>
      </w:tr>
      <w:tr w:rsidR="00FD4C21" w:rsidRPr="00F237F6" w:rsidTr="00FB7B1D">
        <w:tc>
          <w:tcPr>
            <w:tcW w:w="3348" w:type="dxa"/>
          </w:tcPr>
          <w:p w:rsidR="00FD4C21" w:rsidRPr="00F237F6" w:rsidRDefault="00FD4C21" w:rsidP="00FB7B1D">
            <w:pPr>
              <w:jc w:val="center"/>
              <w:rPr>
                <w:rFonts w:cs="Courier New"/>
              </w:rPr>
            </w:pPr>
          </w:p>
        </w:tc>
        <w:tc>
          <w:tcPr>
            <w:tcW w:w="6222" w:type="dxa"/>
          </w:tcPr>
          <w:p w:rsidR="00FD4C21" w:rsidRPr="00F237F6" w:rsidRDefault="00FD4C21" w:rsidP="00FB7B1D">
            <w:pPr>
              <w:jc w:val="center"/>
              <w:rPr>
                <w:rFonts w:cs="Courier New"/>
              </w:rPr>
            </w:pPr>
          </w:p>
        </w:tc>
      </w:tr>
    </w:tbl>
    <w:p w:rsidR="00FD4C21" w:rsidRPr="00257969" w:rsidRDefault="00FD4C21" w:rsidP="00FD4C21">
      <w:pPr>
        <w:jc w:val="center"/>
        <w:rPr>
          <w:rFonts w:cs="Courier New"/>
          <w:sz w:val="22"/>
          <w:szCs w:val="22"/>
        </w:rPr>
      </w:pPr>
    </w:p>
    <w:p w:rsidR="00FD4C21" w:rsidRPr="00257969" w:rsidRDefault="00FD4C21" w:rsidP="00FD4C21">
      <w:pPr>
        <w:jc w:val="center"/>
        <w:rPr>
          <w:rFonts w:cs="Courier New"/>
        </w:rPr>
      </w:pPr>
      <w:r w:rsidRPr="00FE332F">
        <w:rPr>
          <w:rFonts w:cs="Courier New"/>
        </w:rPr>
        <w:t xml:space="preserve">Информация, содержащаяся в настоящем ежеквартальном отчете, </w:t>
      </w:r>
      <w:r w:rsidRPr="00257969">
        <w:rPr>
          <w:rFonts w:cs="Courier New"/>
        </w:rPr>
        <w:br/>
      </w:r>
      <w:r w:rsidRPr="00FE332F">
        <w:rPr>
          <w:rFonts w:cs="Courier New"/>
        </w:rPr>
        <w:t xml:space="preserve">подлежит раскрытию в соответствии с законодательством </w:t>
      </w:r>
      <w:r w:rsidRPr="00257969">
        <w:rPr>
          <w:rFonts w:cs="Courier New"/>
        </w:rPr>
        <w:br/>
      </w:r>
      <w:r w:rsidRPr="00FE332F">
        <w:rPr>
          <w:rFonts w:cs="Courier New"/>
        </w:rPr>
        <w:t>Российской Федерации о ценных бумагах</w:t>
      </w:r>
    </w:p>
    <w:p w:rsidR="00FD4C21" w:rsidRPr="00257969" w:rsidRDefault="00FD4C21" w:rsidP="00FD4C21">
      <w:pPr>
        <w:jc w:val="center"/>
        <w:rPr>
          <w:rFonts w:cs="Courier New"/>
          <w:sz w:val="22"/>
          <w:szCs w:val="22"/>
        </w:rPr>
      </w:pPr>
    </w:p>
    <w:tbl>
      <w:tblPr>
        <w:tblW w:w="8931" w:type="dxa"/>
        <w:tblInd w:w="-31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120"/>
        <w:gridCol w:w="1732"/>
        <w:gridCol w:w="1847"/>
      </w:tblGrid>
      <w:tr w:rsidR="00FD4C21" w:rsidRPr="00375DFE" w:rsidTr="00FB7B1D">
        <w:trPr>
          <w:trHeight w:val="495"/>
        </w:trPr>
        <w:tc>
          <w:tcPr>
            <w:tcW w:w="6120" w:type="dxa"/>
            <w:shd w:val="clear" w:color="auto" w:fill="auto"/>
            <w:vAlign w:val="center"/>
          </w:tcPr>
          <w:p w:rsidR="00FD4C21" w:rsidRPr="007F77CF" w:rsidRDefault="00FD4C21" w:rsidP="00A16821">
            <w:pPr>
              <w:jc w:val="center"/>
              <w:rPr>
                <w:b/>
                <w:sz w:val="22"/>
                <w:szCs w:val="22"/>
                <w:u w:val="single"/>
              </w:rPr>
            </w:pPr>
            <w:r w:rsidRPr="007F77CF">
              <w:rPr>
                <w:b/>
                <w:sz w:val="22"/>
                <w:szCs w:val="22"/>
                <w:u w:val="single"/>
              </w:rPr>
              <w:t>Председател</w:t>
            </w:r>
            <w:r w:rsidR="00A16821">
              <w:rPr>
                <w:b/>
                <w:sz w:val="22"/>
                <w:szCs w:val="22"/>
                <w:u w:val="single"/>
              </w:rPr>
              <w:t>ь</w:t>
            </w:r>
            <w:r w:rsidRPr="007F77CF">
              <w:rPr>
                <w:b/>
                <w:sz w:val="22"/>
                <w:szCs w:val="22"/>
                <w:u w:val="single"/>
              </w:rPr>
              <w:t xml:space="preserve"> Правления</w:t>
            </w:r>
          </w:p>
        </w:tc>
        <w:tc>
          <w:tcPr>
            <w:tcW w:w="1732" w:type="dxa"/>
            <w:shd w:val="clear" w:color="auto" w:fill="auto"/>
            <w:noWrap/>
            <w:vAlign w:val="bottom"/>
          </w:tcPr>
          <w:p w:rsidR="00FD4C21" w:rsidRPr="007F77CF" w:rsidRDefault="00FD4C21" w:rsidP="00FB7B1D">
            <w:pPr>
              <w:jc w:val="center"/>
              <w:rPr>
                <w:b/>
                <w:sz w:val="22"/>
                <w:szCs w:val="22"/>
              </w:rPr>
            </w:pPr>
            <w:r w:rsidRPr="007F77CF">
              <w:rPr>
                <w:b/>
                <w:sz w:val="22"/>
                <w:szCs w:val="22"/>
              </w:rPr>
              <w:t>__________</w:t>
            </w:r>
          </w:p>
        </w:tc>
        <w:tc>
          <w:tcPr>
            <w:tcW w:w="1079" w:type="dxa"/>
            <w:shd w:val="clear" w:color="auto" w:fill="auto"/>
            <w:noWrap/>
            <w:vAlign w:val="bottom"/>
          </w:tcPr>
          <w:p w:rsidR="00FD4C21" w:rsidRPr="007F77CF" w:rsidRDefault="00775409" w:rsidP="00FB7B1D">
            <w:pPr>
              <w:jc w:val="center"/>
              <w:rPr>
                <w:b/>
                <w:sz w:val="22"/>
                <w:szCs w:val="22"/>
              </w:rPr>
            </w:pPr>
            <w:proofErr w:type="spellStart"/>
            <w:r>
              <w:rPr>
                <w:b/>
                <w:sz w:val="22"/>
                <w:szCs w:val="22"/>
              </w:rPr>
              <w:t>И.В.Филатов</w:t>
            </w:r>
            <w:proofErr w:type="spellEnd"/>
          </w:p>
        </w:tc>
      </w:tr>
      <w:tr w:rsidR="00FD4C21" w:rsidRPr="00375DFE" w:rsidTr="00FB7B1D">
        <w:trPr>
          <w:trHeight w:val="720"/>
        </w:trPr>
        <w:tc>
          <w:tcPr>
            <w:tcW w:w="6120" w:type="dxa"/>
            <w:shd w:val="clear" w:color="auto" w:fill="auto"/>
          </w:tcPr>
          <w:p w:rsidR="00FD4C21" w:rsidRPr="00257969" w:rsidRDefault="00FD4C21" w:rsidP="00FB7B1D">
            <w:pPr>
              <w:ind w:firstLine="180"/>
              <w:jc w:val="center"/>
              <w:rPr>
                <w:rFonts w:cs="Courier New"/>
                <w:sz w:val="16"/>
                <w:szCs w:val="16"/>
              </w:rPr>
            </w:pPr>
            <w:r w:rsidRPr="00FE332F">
              <w:rPr>
                <w:rFonts w:cs="Courier New"/>
                <w:sz w:val="16"/>
                <w:szCs w:val="16"/>
              </w:rPr>
              <w:t xml:space="preserve">(наименование должности руководителя кредитной организации </w:t>
            </w:r>
            <w:r w:rsidR="00B140EC">
              <w:rPr>
                <w:rFonts w:cs="Courier New"/>
                <w:sz w:val="16"/>
                <w:szCs w:val="16"/>
              </w:rPr>
              <w:t>–</w:t>
            </w:r>
            <w:r w:rsidRPr="00FE332F">
              <w:rPr>
                <w:rFonts w:cs="Courier New"/>
                <w:sz w:val="16"/>
                <w:szCs w:val="16"/>
              </w:rPr>
              <w:t xml:space="preserve"> эмитента)</w:t>
            </w:r>
          </w:p>
          <w:p w:rsidR="00FD4C21" w:rsidRPr="00257969" w:rsidRDefault="00FD4C21" w:rsidP="00FB7B1D">
            <w:pPr>
              <w:ind w:firstLine="180"/>
              <w:jc w:val="center"/>
              <w:rPr>
                <w:rFonts w:cs="Courier New"/>
                <w:sz w:val="16"/>
                <w:szCs w:val="16"/>
              </w:rPr>
            </w:pPr>
          </w:p>
          <w:p w:rsidR="00FD4C21" w:rsidRPr="00FE332F" w:rsidRDefault="00FD4C21">
            <w:pPr>
              <w:ind w:firstLine="180"/>
              <w:jc w:val="center"/>
              <w:rPr>
                <w:rFonts w:cs="Courier New"/>
                <w:sz w:val="16"/>
                <w:szCs w:val="16"/>
                <w:lang w:val="en-US"/>
              </w:rPr>
            </w:pPr>
            <w:r w:rsidRPr="00FE332F">
              <w:rPr>
                <w:rFonts w:cs="Courier New"/>
                <w:sz w:val="22"/>
                <w:szCs w:val="22"/>
              </w:rPr>
              <w:t>Дата «</w:t>
            </w:r>
            <w:r w:rsidR="004B0BAD">
              <w:rPr>
                <w:rFonts w:cs="Courier New"/>
                <w:sz w:val="22"/>
                <w:szCs w:val="22"/>
                <w:lang w:val="en-US"/>
              </w:rPr>
              <w:t>14</w:t>
            </w:r>
            <w:r w:rsidR="004B0BAD">
              <w:rPr>
                <w:rFonts w:cs="Courier New"/>
                <w:sz w:val="22"/>
                <w:szCs w:val="22"/>
              </w:rPr>
              <w:t xml:space="preserve"> </w:t>
            </w:r>
            <w:r w:rsidRPr="00FE332F">
              <w:rPr>
                <w:rFonts w:cs="Courier New"/>
                <w:sz w:val="22"/>
                <w:szCs w:val="22"/>
              </w:rPr>
              <w:t xml:space="preserve">» </w:t>
            </w:r>
            <w:r w:rsidR="004B0BAD">
              <w:rPr>
                <w:rFonts w:cs="Courier New"/>
                <w:sz w:val="22"/>
                <w:szCs w:val="22"/>
              </w:rPr>
              <w:t>августа</w:t>
            </w:r>
            <w:r w:rsidRPr="00FE332F">
              <w:rPr>
                <w:rFonts w:cs="Courier New"/>
                <w:sz w:val="22"/>
                <w:szCs w:val="22"/>
              </w:rPr>
              <w:t xml:space="preserve"> </w:t>
            </w:r>
            <w:r w:rsidR="00271C1A" w:rsidRPr="00FE332F">
              <w:rPr>
                <w:rFonts w:cs="Courier New"/>
                <w:sz w:val="22"/>
                <w:szCs w:val="22"/>
              </w:rPr>
              <w:t>20</w:t>
            </w:r>
            <w:r w:rsidR="00271C1A">
              <w:rPr>
                <w:rFonts w:cs="Courier New"/>
                <w:sz w:val="22"/>
                <w:szCs w:val="22"/>
              </w:rPr>
              <w:t>1</w:t>
            </w:r>
            <w:r w:rsidR="00271C1A">
              <w:rPr>
                <w:rFonts w:cs="Courier New"/>
                <w:sz w:val="22"/>
                <w:szCs w:val="22"/>
                <w:lang w:val="en-US"/>
              </w:rPr>
              <w:t>8</w:t>
            </w:r>
            <w:r w:rsidR="00271C1A" w:rsidRPr="00FE332F">
              <w:rPr>
                <w:rFonts w:cs="Courier New"/>
                <w:sz w:val="22"/>
                <w:szCs w:val="22"/>
              </w:rPr>
              <w:t xml:space="preserve"> </w:t>
            </w:r>
            <w:r w:rsidRPr="00FE332F">
              <w:rPr>
                <w:rFonts w:cs="Courier New"/>
                <w:sz w:val="22"/>
                <w:szCs w:val="22"/>
              </w:rPr>
              <w:t>г</w:t>
            </w:r>
            <w:r>
              <w:rPr>
                <w:rFonts w:cs="Courier New"/>
                <w:sz w:val="22"/>
                <w:szCs w:val="22"/>
              </w:rPr>
              <w:t>ода</w:t>
            </w:r>
          </w:p>
        </w:tc>
        <w:tc>
          <w:tcPr>
            <w:tcW w:w="1732" w:type="dxa"/>
            <w:shd w:val="clear" w:color="auto" w:fill="auto"/>
          </w:tcPr>
          <w:p w:rsidR="00FD4C21" w:rsidRPr="00375DFE" w:rsidRDefault="00FD4C21" w:rsidP="00FB7B1D">
            <w:pPr>
              <w:jc w:val="center"/>
              <w:rPr>
                <w:sz w:val="22"/>
                <w:szCs w:val="22"/>
              </w:rPr>
            </w:pPr>
            <w:r w:rsidRPr="00375DFE">
              <w:rPr>
                <w:sz w:val="22"/>
                <w:szCs w:val="22"/>
              </w:rPr>
              <w:t>подпись</w:t>
            </w:r>
          </w:p>
        </w:tc>
        <w:tc>
          <w:tcPr>
            <w:tcW w:w="1079" w:type="dxa"/>
            <w:shd w:val="clear" w:color="auto" w:fill="auto"/>
          </w:tcPr>
          <w:p w:rsidR="00FD4C21" w:rsidRPr="004E4E12" w:rsidRDefault="00FD4C21" w:rsidP="00FB7B1D">
            <w:pPr>
              <w:jc w:val="center"/>
              <w:rPr>
                <w:sz w:val="20"/>
                <w:szCs w:val="20"/>
              </w:rPr>
            </w:pPr>
          </w:p>
        </w:tc>
      </w:tr>
      <w:tr w:rsidR="00FD4C21" w:rsidRPr="00375DFE" w:rsidTr="00FB7B1D">
        <w:trPr>
          <w:trHeight w:val="495"/>
        </w:trPr>
        <w:tc>
          <w:tcPr>
            <w:tcW w:w="6120" w:type="dxa"/>
            <w:shd w:val="clear" w:color="auto" w:fill="auto"/>
            <w:vAlign w:val="center"/>
          </w:tcPr>
          <w:p w:rsidR="00FD4C21" w:rsidRPr="007F77CF" w:rsidRDefault="00B730CF">
            <w:pPr>
              <w:jc w:val="center"/>
              <w:rPr>
                <w:b/>
                <w:sz w:val="22"/>
                <w:szCs w:val="22"/>
                <w:u w:val="single"/>
              </w:rPr>
            </w:pPr>
            <w:r>
              <w:rPr>
                <w:b/>
                <w:sz w:val="22"/>
                <w:szCs w:val="22"/>
                <w:u w:val="single"/>
              </w:rPr>
              <w:t>Заместитель г</w:t>
            </w:r>
            <w:r w:rsidRPr="007F77CF">
              <w:rPr>
                <w:b/>
                <w:sz w:val="22"/>
                <w:szCs w:val="22"/>
                <w:u w:val="single"/>
              </w:rPr>
              <w:t>лавн</w:t>
            </w:r>
            <w:r>
              <w:rPr>
                <w:b/>
                <w:sz w:val="22"/>
                <w:szCs w:val="22"/>
                <w:u w:val="single"/>
              </w:rPr>
              <w:t>ого</w:t>
            </w:r>
            <w:r w:rsidRPr="007F77CF">
              <w:rPr>
                <w:b/>
                <w:sz w:val="22"/>
                <w:szCs w:val="22"/>
                <w:u w:val="single"/>
              </w:rPr>
              <w:t xml:space="preserve"> </w:t>
            </w:r>
            <w:r w:rsidR="00FD4C21" w:rsidRPr="007F77CF">
              <w:rPr>
                <w:b/>
                <w:sz w:val="22"/>
                <w:szCs w:val="22"/>
                <w:u w:val="single"/>
              </w:rPr>
              <w:t>бухгалтер</w:t>
            </w:r>
            <w:r>
              <w:rPr>
                <w:b/>
                <w:sz w:val="22"/>
                <w:szCs w:val="22"/>
                <w:u w:val="single"/>
              </w:rPr>
              <w:t>а</w:t>
            </w:r>
          </w:p>
        </w:tc>
        <w:tc>
          <w:tcPr>
            <w:tcW w:w="1732" w:type="dxa"/>
            <w:shd w:val="clear" w:color="auto" w:fill="auto"/>
            <w:noWrap/>
            <w:vAlign w:val="bottom"/>
          </w:tcPr>
          <w:p w:rsidR="00FD4C21" w:rsidRPr="007F77CF" w:rsidRDefault="00FD4C21" w:rsidP="00FB7B1D">
            <w:pPr>
              <w:jc w:val="center"/>
              <w:rPr>
                <w:b/>
                <w:sz w:val="22"/>
                <w:szCs w:val="22"/>
              </w:rPr>
            </w:pPr>
            <w:r w:rsidRPr="007F77CF">
              <w:rPr>
                <w:b/>
                <w:sz w:val="22"/>
                <w:szCs w:val="22"/>
              </w:rPr>
              <w:t>__________</w:t>
            </w:r>
          </w:p>
        </w:tc>
        <w:tc>
          <w:tcPr>
            <w:tcW w:w="1079" w:type="dxa"/>
            <w:shd w:val="clear" w:color="auto" w:fill="auto"/>
            <w:noWrap/>
            <w:vAlign w:val="bottom"/>
          </w:tcPr>
          <w:p w:rsidR="00FD4C21" w:rsidRPr="007F77CF" w:rsidRDefault="00B730CF" w:rsidP="00571B44">
            <w:pPr>
              <w:jc w:val="center"/>
              <w:rPr>
                <w:b/>
                <w:sz w:val="22"/>
                <w:szCs w:val="22"/>
              </w:rPr>
            </w:pPr>
            <w:proofErr w:type="spellStart"/>
            <w:r>
              <w:rPr>
                <w:b/>
                <w:sz w:val="22"/>
                <w:szCs w:val="22"/>
              </w:rPr>
              <w:t>Н.Ю.Фурзикова</w:t>
            </w:r>
            <w:proofErr w:type="spellEnd"/>
          </w:p>
        </w:tc>
      </w:tr>
      <w:tr w:rsidR="00FD4C21" w:rsidRPr="00375DFE" w:rsidTr="00FB7B1D">
        <w:trPr>
          <w:trHeight w:val="720"/>
        </w:trPr>
        <w:tc>
          <w:tcPr>
            <w:tcW w:w="6120" w:type="dxa"/>
            <w:shd w:val="clear" w:color="auto" w:fill="auto"/>
          </w:tcPr>
          <w:p w:rsidR="00FD4C21" w:rsidRPr="00FE332F" w:rsidRDefault="00FD4C21" w:rsidP="00FB7B1D">
            <w:pPr>
              <w:pStyle w:val="25"/>
              <w:ind w:firstLine="171"/>
              <w:jc w:val="center"/>
              <w:rPr>
                <w:rFonts w:cs="Courier New"/>
                <w:sz w:val="16"/>
                <w:szCs w:val="16"/>
              </w:rPr>
            </w:pPr>
            <w:r w:rsidRPr="00FE332F">
              <w:rPr>
                <w:rFonts w:cs="Courier New"/>
                <w:sz w:val="16"/>
                <w:szCs w:val="16"/>
              </w:rPr>
              <w:t xml:space="preserve">(наименование должности лица, осуществляющего функции главного бухгалтера </w:t>
            </w:r>
            <w:r w:rsidRPr="00FE332F">
              <w:rPr>
                <w:rFonts w:cs="Courier New"/>
                <w:sz w:val="16"/>
                <w:szCs w:val="16"/>
              </w:rPr>
              <w:br/>
              <w:t>кредитной организации – эмитента)</w:t>
            </w:r>
          </w:p>
          <w:p w:rsidR="00FD4C21" w:rsidRPr="00FE332F" w:rsidRDefault="00FD4C21" w:rsidP="00FB7B1D">
            <w:pPr>
              <w:ind w:firstLine="180"/>
              <w:jc w:val="center"/>
              <w:rPr>
                <w:rFonts w:cs="Courier New"/>
                <w:sz w:val="16"/>
                <w:szCs w:val="16"/>
              </w:rPr>
            </w:pPr>
          </w:p>
          <w:p w:rsidR="00FD4C21" w:rsidRPr="001B6B8F" w:rsidRDefault="00FD4C21">
            <w:pPr>
              <w:jc w:val="center"/>
              <w:rPr>
                <w:sz w:val="16"/>
                <w:szCs w:val="16"/>
              </w:rPr>
            </w:pPr>
            <w:r w:rsidRPr="00FE332F">
              <w:rPr>
                <w:rFonts w:cs="Courier New"/>
                <w:sz w:val="22"/>
                <w:szCs w:val="22"/>
              </w:rPr>
              <w:t>Дата «</w:t>
            </w:r>
            <w:r w:rsidR="004B0BAD">
              <w:rPr>
                <w:rFonts w:cs="Courier New"/>
                <w:sz w:val="22"/>
                <w:szCs w:val="22"/>
              </w:rPr>
              <w:t xml:space="preserve">14 </w:t>
            </w:r>
            <w:r w:rsidRPr="00FE332F">
              <w:rPr>
                <w:rFonts w:cs="Courier New"/>
                <w:sz w:val="22"/>
                <w:szCs w:val="22"/>
              </w:rPr>
              <w:t xml:space="preserve">» </w:t>
            </w:r>
            <w:r w:rsidR="004B0BAD">
              <w:rPr>
                <w:rFonts w:cs="Courier New"/>
                <w:sz w:val="22"/>
                <w:szCs w:val="22"/>
              </w:rPr>
              <w:t>августа</w:t>
            </w:r>
            <w:r w:rsidRPr="00FE332F">
              <w:rPr>
                <w:rFonts w:cs="Courier New"/>
                <w:sz w:val="22"/>
                <w:szCs w:val="22"/>
              </w:rPr>
              <w:t xml:space="preserve"> </w:t>
            </w:r>
            <w:r w:rsidR="00271C1A" w:rsidRPr="00FE332F">
              <w:rPr>
                <w:rFonts w:cs="Courier New"/>
                <w:sz w:val="22"/>
                <w:szCs w:val="22"/>
              </w:rPr>
              <w:t>20</w:t>
            </w:r>
            <w:r w:rsidR="00271C1A">
              <w:rPr>
                <w:rFonts w:cs="Courier New"/>
                <w:sz w:val="22"/>
                <w:szCs w:val="22"/>
              </w:rPr>
              <w:t>1</w:t>
            </w:r>
            <w:r w:rsidR="00271C1A">
              <w:rPr>
                <w:rFonts w:cs="Courier New"/>
                <w:sz w:val="22"/>
                <w:szCs w:val="22"/>
                <w:lang w:val="en-US"/>
              </w:rPr>
              <w:t>8</w:t>
            </w:r>
            <w:r w:rsidR="00271C1A" w:rsidRPr="00FE332F">
              <w:rPr>
                <w:rFonts w:cs="Courier New"/>
                <w:sz w:val="22"/>
                <w:szCs w:val="22"/>
              </w:rPr>
              <w:t xml:space="preserve"> </w:t>
            </w:r>
            <w:r w:rsidRPr="00FE332F">
              <w:rPr>
                <w:rFonts w:cs="Courier New"/>
                <w:sz w:val="22"/>
                <w:szCs w:val="22"/>
              </w:rPr>
              <w:t>г</w:t>
            </w:r>
            <w:r>
              <w:rPr>
                <w:rFonts w:cs="Courier New"/>
                <w:sz w:val="22"/>
                <w:szCs w:val="22"/>
              </w:rPr>
              <w:t>ода</w:t>
            </w:r>
          </w:p>
        </w:tc>
        <w:tc>
          <w:tcPr>
            <w:tcW w:w="1732" w:type="dxa"/>
            <w:shd w:val="clear" w:color="auto" w:fill="auto"/>
          </w:tcPr>
          <w:p w:rsidR="00FD4C21" w:rsidRPr="00375DFE" w:rsidRDefault="00FD4C21" w:rsidP="00FB7B1D">
            <w:pPr>
              <w:jc w:val="center"/>
              <w:rPr>
                <w:sz w:val="22"/>
                <w:szCs w:val="22"/>
              </w:rPr>
            </w:pPr>
            <w:r w:rsidRPr="00375DFE">
              <w:rPr>
                <w:sz w:val="22"/>
                <w:szCs w:val="22"/>
              </w:rPr>
              <w:t>подпись</w:t>
            </w:r>
          </w:p>
        </w:tc>
        <w:tc>
          <w:tcPr>
            <w:tcW w:w="1079" w:type="dxa"/>
            <w:shd w:val="clear" w:color="auto" w:fill="auto"/>
          </w:tcPr>
          <w:p w:rsidR="00FD4C21" w:rsidRPr="00375DFE" w:rsidRDefault="00FD4C21" w:rsidP="00FB7B1D">
            <w:pPr>
              <w:jc w:val="center"/>
              <w:rPr>
                <w:sz w:val="22"/>
                <w:szCs w:val="22"/>
              </w:rPr>
            </w:pPr>
          </w:p>
        </w:tc>
      </w:tr>
      <w:tr w:rsidR="00FD4C21" w:rsidRPr="00375DFE" w:rsidTr="00FB7B1D">
        <w:trPr>
          <w:trHeight w:val="720"/>
        </w:trPr>
        <w:tc>
          <w:tcPr>
            <w:tcW w:w="6120" w:type="dxa"/>
            <w:shd w:val="clear" w:color="auto" w:fill="auto"/>
            <w:noWrap/>
            <w:vAlign w:val="center"/>
          </w:tcPr>
          <w:p w:rsidR="00FD4C21" w:rsidRPr="00375DFE" w:rsidRDefault="00FD4C21" w:rsidP="00FB7B1D">
            <w:pPr>
              <w:rPr>
                <w:sz w:val="22"/>
                <w:szCs w:val="22"/>
              </w:rPr>
            </w:pPr>
          </w:p>
        </w:tc>
        <w:tc>
          <w:tcPr>
            <w:tcW w:w="2811" w:type="dxa"/>
            <w:gridSpan w:val="2"/>
            <w:shd w:val="clear" w:color="auto" w:fill="auto"/>
            <w:noWrap/>
            <w:vAlign w:val="center"/>
          </w:tcPr>
          <w:p w:rsidR="00FD4C21" w:rsidRPr="00375DFE" w:rsidRDefault="00FD4C21" w:rsidP="00FB7B1D">
            <w:pPr>
              <w:jc w:val="center"/>
              <w:rPr>
                <w:sz w:val="22"/>
                <w:szCs w:val="22"/>
              </w:rPr>
            </w:pPr>
            <w:r w:rsidRPr="00375DFE">
              <w:rPr>
                <w:sz w:val="22"/>
                <w:szCs w:val="22"/>
              </w:rPr>
              <w:t>Печать</w:t>
            </w:r>
            <w:r w:rsidRPr="00375DFE">
              <w:rPr>
                <w:sz w:val="22"/>
                <w:szCs w:val="22"/>
              </w:rPr>
              <w:br/>
            </w:r>
            <w:r w:rsidRPr="00FE332F">
              <w:rPr>
                <w:sz w:val="20"/>
                <w:szCs w:val="20"/>
              </w:rPr>
              <w:t>кредитной организации – эмитента</w:t>
            </w:r>
          </w:p>
        </w:tc>
      </w:tr>
    </w:tbl>
    <w:p w:rsidR="00FD4C21" w:rsidRDefault="00FD4C21" w:rsidP="00FD4C21">
      <w:pPr>
        <w:jc w:val="center"/>
        <w:rPr>
          <w:rFonts w:cs="Courier New"/>
          <w:sz w:val="22"/>
          <w:szCs w:val="22"/>
          <w:lang w:val="en-US"/>
        </w:rPr>
      </w:pPr>
    </w:p>
    <w:tbl>
      <w:tblPr>
        <w:tblW w:w="0" w:type="auto"/>
        <w:tblInd w:w="468" w:type="dxa"/>
        <w:tblLook w:val="01E0" w:firstRow="1" w:lastRow="1" w:firstColumn="1" w:lastColumn="1" w:noHBand="0" w:noVBand="0"/>
      </w:tblPr>
      <w:tblGrid>
        <w:gridCol w:w="2844"/>
        <w:gridCol w:w="6712"/>
      </w:tblGrid>
      <w:tr w:rsidR="00FD4C21" w:rsidRPr="00F237F6" w:rsidTr="00FB7B1D">
        <w:tc>
          <w:tcPr>
            <w:tcW w:w="2844" w:type="dxa"/>
          </w:tcPr>
          <w:p w:rsidR="00FD4C21" w:rsidRPr="00F237F6" w:rsidRDefault="00FD4C21" w:rsidP="00FB7B1D">
            <w:pPr>
              <w:rPr>
                <w:rFonts w:cs="Courier New"/>
                <w:sz w:val="22"/>
                <w:szCs w:val="22"/>
                <w:lang w:val="en-US"/>
              </w:rPr>
            </w:pPr>
            <w:r w:rsidRPr="00F237F6">
              <w:rPr>
                <w:sz w:val="22"/>
                <w:szCs w:val="22"/>
              </w:rPr>
              <w:t>Контактное лицо:</w:t>
            </w:r>
          </w:p>
        </w:tc>
        <w:tc>
          <w:tcPr>
            <w:tcW w:w="6712" w:type="dxa"/>
          </w:tcPr>
          <w:p w:rsidR="00FD4C21" w:rsidRPr="00F237F6" w:rsidRDefault="00FD4C21" w:rsidP="00FB7B1D">
            <w:pPr>
              <w:rPr>
                <w:rFonts w:cs="Courier New"/>
                <w:sz w:val="22"/>
                <w:szCs w:val="22"/>
                <w:u w:val="single"/>
              </w:rPr>
            </w:pPr>
            <w:r w:rsidRPr="00F237F6">
              <w:rPr>
                <w:rFonts w:cs="Courier New"/>
                <w:sz w:val="22"/>
                <w:szCs w:val="22"/>
                <w:u w:val="single"/>
              </w:rPr>
              <w:t>Мылкина Елена Николаевна – начальник управления баланса и о</w:t>
            </w:r>
            <w:r w:rsidRPr="00F237F6">
              <w:rPr>
                <w:rFonts w:cs="Courier New"/>
                <w:sz w:val="22"/>
                <w:szCs w:val="22"/>
                <w:u w:val="single"/>
              </w:rPr>
              <w:t>т</w:t>
            </w:r>
            <w:r w:rsidRPr="00F237F6">
              <w:rPr>
                <w:rFonts w:cs="Courier New"/>
                <w:sz w:val="22"/>
                <w:szCs w:val="22"/>
                <w:u w:val="single"/>
              </w:rPr>
              <w:t>четности</w:t>
            </w:r>
          </w:p>
        </w:tc>
      </w:tr>
      <w:tr w:rsidR="00FD4C21" w:rsidRPr="00F237F6" w:rsidTr="00FB7B1D">
        <w:tc>
          <w:tcPr>
            <w:tcW w:w="2844" w:type="dxa"/>
          </w:tcPr>
          <w:p w:rsidR="00FD4C21" w:rsidRPr="00F237F6" w:rsidRDefault="00FD4C21" w:rsidP="00FB7B1D">
            <w:pPr>
              <w:rPr>
                <w:sz w:val="22"/>
                <w:szCs w:val="22"/>
              </w:rPr>
            </w:pPr>
          </w:p>
        </w:tc>
        <w:tc>
          <w:tcPr>
            <w:tcW w:w="6712" w:type="dxa"/>
          </w:tcPr>
          <w:p w:rsidR="00FD4C21" w:rsidRPr="00F237F6" w:rsidRDefault="00FD4C21" w:rsidP="00FB7B1D">
            <w:pPr>
              <w:jc w:val="center"/>
              <w:rPr>
                <w:rFonts w:cs="Courier New"/>
                <w:sz w:val="22"/>
                <w:szCs w:val="22"/>
              </w:rPr>
            </w:pPr>
          </w:p>
        </w:tc>
      </w:tr>
      <w:tr w:rsidR="00FD4C21" w:rsidRPr="00F237F6" w:rsidTr="00FB7B1D">
        <w:tc>
          <w:tcPr>
            <w:tcW w:w="2844" w:type="dxa"/>
          </w:tcPr>
          <w:p w:rsidR="00FD4C21" w:rsidRPr="00F237F6" w:rsidRDefault="00FD4C21" w:rsidP="00FB7B1D">
            <w:pPr>
              <w:rPr>
                <w:sz w:val="22"/>
                <w:szCs w:val="22"/>
              </w:rPr>
            </w:pPr>
            <w:r w:rsidRPr="00F237F6">
              <w:rPr>
                <w:sz w:val="22"/>
                <w:szCs w:val="22"/>
              </w:rPr>
              <w:t>Телефон (факс):</w:t>
            </w:r>
          </w:p>
        </w:tc>
        <w:tc>
          <w:tcPr>
            <w:tcW w:w="6712" w:type="dxa"/>
          </w:tcPr>
          <w:p w:rsidR="00FD4C21" w:rsidRPr="00F237F6" w:rsidRDefault="00FD4C21" w:rsidP="00FB7B1D">
            <w:pPr>
              <w:rPr>
                <w:rFonts w:cs="Courier New"/>
                <w:sz w:val="22"/>
                <w:szCs w:val="22"/>
                <w:u w:val="single"/>
              </w:rPr>
            </w:pPr>
            <w:r w:rsidRPr="00F237F6">
              <w:rPr>
                <w:rFonts w:cs="Courier New"/>
                <w:sz w:val="22"/>
                <w:szCs w:val="22"/>
                <w:u w:val="single"/>
              </w:rPr>
              <w:t>(495) 921</w:t>
            </w:r>
            <w:r w:rsidR="00B140EC">
              <w:rPr>
                <w:rFonts w:cs="Courier New"/>
                <w:sz w:val="22"/>
                <w:szCs w:val="22"/>
                <w:u w:val="single"/>
              </w:rPr>
              <w:t>–</w:t>
            </w:r>
            <w:r w:rsidRPr="00F237F6">
              <w:rPr>
                <w:rFonts w:cs="Courier New"/>
                <w:sz w:val="22"/>
                <w:szCs w:val="22"/>
                <w:u w:val="single"/>
              </w:rPr>
              <w:t>28</w:t>
            </w:r>
            <w:r w:rsidR="00B140EC">
              <w:rPr>
                <w:rFonts w:cs="Courier New"/>
                <w:sz w:val="22"/>
                <w:szCs w:val="22"/>
                <w:u w:val="single"/>
              </w:rPr>
              <w:t>–</w:t>
            </w:r>
            <w:r w:rsidRPr="00F237F6">
              <w:rPr>
                <w:rFonts w:cs="Courier New"/>
                <w:sz w:val="22"/>
                <w:szCs w:val="22"/>
                <w:u w:val="single"/>
              </w:rPr>
              <w:t>06</w:t>
            </w:r>
          </w:p>
        </w:tc>
      </w:tr>
      <w:tr w:rsidR="00FD4C21" w:rsidRPr="00F237F6" w:rsidTr="00FB7B1D">
        <w:tc>
          <w:tcPr>
            <w:tcW w:w="2844" w:type="dxa"/>
          </w:tcPr>
          <w:p w:rsidR="00FD4C21" w:rsidRPr="00F237F6" w:rsidRDefault="00FD4C21" w:rsidP="00FB7B1D">
            <w:pPr>
              <w:rPr>
                <w:sz w:val="22"/>
                <w:szCs w:val="22"/>
              </w:rPr>
            </w:pPr>
          </w:p>
        </w:tc>
        <w:tc>
          <w:tcPr>
            <w:tcW w:w="6712" w:type="dxa"/>
          </w:tcPr>
          <w:p w:rsidR="00FD4C21" w:rsidRPr="00F237F6" w:rsidRDefault="00FD4C21" w:rsidP="00FB7B1D">
            <w:pPr>
              <w:jc w:val="center"/>
              <w:rPr>
                <w:rFonts w:cs="Courier New"/>
                <w:sz w:val="16"/>
                <w:szCs w:val="16"/>
              </w:rPr>
            </w:pPr>
          </w:p>
        </w:tc>
      </w:tr>
      <w:tr w:rsidR="00FD4C21" w:rsidRPr="00F237F6" w:rsidTr="00FB7B1D">
        <w:tc>
          <w:tcPr>
            <w:tcW w:w="2844" w:type="dxa"/>
          </w:tcPr>
          <w:p w:rsidR="00FD4C21" w:rsidRPr="00F237F6" w:rsidRDefault="00FD4C21" w:rsidP="00FB7B1D">
            <w:pPr>
              <w:rPr>
                <w:sz w:val="22"/>
                <w:szCs w:val="22"/>
              </w:rPr>
            </w:pPr>
            <w:r w:rsidRPr="00F237F6">
              <w:rPr>
                <w:sz w:val="22"/>
                <w:szCs w:val="22"/>
              </w:rPr>
              <w:t>Адрес электронной почты:</w:t>
            </w:r>
          </w:p>
        </w:tc>
        <w:tc>
          <w:tcPr>
            <w:tcW w:w="6712" w:type="dxa"/>
          </w:tcPr>
          <w:p w:rsidR="00FD4C21" w:rsidRPr="004D10B6" w:rsidRDefault="008C2612" w:rsidP="00FB7B1D">
            <w:pPr>
              <w:rPr>
                <w:rFonts w:cs="Courier New"/>
                <w:sz w:val="22"/>
                <w:szCs w:val="22"/>
                <w:u w:val="single"/>
                <w:lang w:val="en-US"/>
              </w:rPr>
            </w:pPr>
            <w:hyperlink r:id="rId9" w:history="1"/>
            <w:r w:rsidR="004D10B6">
              <w:rPr>
                <w:rStyle w:val="af4"/>
                <w:rFonts w:cs="Courier New"/>
                <w:sz w:val="22"/>
                <w:szCs w:val="22"/>
              </w:rPr>
              <w:t xml:space="preserve"> </w:t>
            </w:r>
            <w:r w:rsidR="004D10B6">
              <w:rPr>
                <w:rStyle w:val="af4"/>
                <w:rFonts w:cs="Courier New"/>
                <w:sz w:val="22"/>
                <w:szCs w:val="22"/>
                <w:lang w:val="en-US"/>
              </w:rPr>
              <w:t>info@mtsbank.ru</w:t>
            </w:r>
          </w:p>
        </w:tc>
      </w:tr>
      <w:tr w:rsidR="00FD4C21" w:rsidRPr="00F237F6" w:rsidTr="00FB7B1D">
        <w:tc>
          <w:tcPr>
            <w:tcW w:w="2844" w:type="dxa"/>
          </w:tcPr>
          <w:p w:rsidR="00FD4C21" w:rsidRPr="00F237F6" w:rsidRDefault="00FD4C21" w:rsidP="00FB7B1D">
            <w:pPr>
              <w:rPr>
                <w:sz w:val="22"/>
                <w:szCs w:val="22"/>
              </w:rPr>
            </w:pPr>
          </w:p>
        </w:tc>
        <w:tc>
          <w:tcPr>
            <w:tcW w:w="6712" w:type="dxa"/>
          </w:tcPr>
          <w:p w:rsidR="00FD4C21" w:rsidRPr="00F237F6" w:rsidRDefault="00FD4C21" w:rsidP="00FB7B1D">
            <w:pPr>
              <w:jc w:val="center"/>
              <w:rPr>
                <w:rFonts w:cs="Courier New"/>
                <w:sz w:val="16"/>
                <w:szCs w:val="16"/>
              </w:rPr>
            </w:pPr>
          </w:p>
        </w:tc>
      </w:tr>
      <w:tr w:rsidR="00FD4C21" w:rsidRPr="00F237F6" w:rsidTr="00FB7B1D">
        <w:tc>
          <w:tcPr>
            <w:tcW w:w="9556" w:type="dxa"/>
            <w:gridSpan w:val="2"/>
          </w:tcPr>
          <w:p w:rsidR="00FD4C21" w:rsidRPr="008B0AD1" w:rsidRDefault="00FD4C21" w:rsidP="00FB7B1D">
            <w:pPr>
              <w:jc w:val="both"/>
              <w:rPr>
                <w:rFonts w:cs="Courier New"/>
                <w:sz w:val="22"/>
                <w:szCs w:val="22"/>
              </w:rPr>
            </w:pPr>
            <w:r w:rsidRPr="00F237F6">
              <w:rPr>
                <w:sz w:val="22"/>
                <w:szCs w:val="22"/>
              </w:rPr>
              <w:t>Адрес страницы (страниц) в сети Интернет, на которой раскрывается информация, содержащаяся в настоящем ежеквартальном отчете:</w:t>
            </w:r>
            <w:r>
              <w:rPr>
                <w:sz w:val="22"/>
                <w:szCs w:val="22"/>
                <w:lang w:val="en-US"/>
              </w:rPr>
              <w:t>www</w:t>
            </w:r>
            <w:r w:rsidRPr="0087462C">
              <w:rPr>
                <w:sz w:val="22"/>
                <w:szCs w:val="22"/>
              </w:rPr>
              <w:t>.</w:t>
            </w:r>
            <w:proofErr w:type="spellStart"/>
            <w:r>
              <w:rPr>
                <w:sz w:val="22"/>
                <w:szCs w:val="22"/>
                <w:lang w:val="en-US"/>
              </w:rPr>
              <w:t>mtsbank</w:t>
            </w:r>
            <w:proofErr w:type="spellEnd"/>
            <w:r w:rsidRPr="0087462C">
              <w:rPr>
                <w:sz w:val="22"/>
                <w:szCs w:val="22"/>
              </w:rPr>
              <w:t>.</w:t>
            </w:r>
            <w:proofErr w:type="spellStart"/>
            <w:r>
              <w:rPr>
                <w:sz w:val="22"/>
                <w:szCs w:val="22"/>
                <w:lang w:val="en-US"/>
              </w:rPr>
              <w:t>r</w:t>
            </w:r>
            <w:r w:rsidRPr="00140009">
              <w:rPr>
                <w:sz w:val="22"/>
                <w:szCs w:val="22"/>
                <w:lang w:val="en-US"/>
              </w:rPr>
              <w:t>u</w:t>
            </w:r>
            <w:proofErr w:type="spellEnd"/>
            <w:r>
              <w:rPr>
                <w:sz w:val="22"/>
                <w:szCs w:val="22"/>
              </w:rPr>
              <w:t xml:space="preserve">, </w:t>
            </w:r>
            <w:hyperlink r:id="rId10" w:history="1">
              <w:r w:rsidR="00775409" w:rsidRPr="005C7F5D">
                <w:rPr>
                  <w:rStyle w:val="af4"/>
                  <w:sz w:val="22"/>
                  <w:szCs w:val="22"/>
                </w:rPr>
                <w:t>www.e–disclosure.ru</w:t>
              </w:r>
            </w:hyperlink>
          </w:p>
        </w:tc>
      </w:tr>
    </w:tbl>
    <w:p w:rsidR="00FD4C21" w:rsidRDefault="00FD4C21" w:rsidP="00D22336">
      <w:pPr>
        <w:pStyle w:val="12"/>
        <w:sectPr w:rsidR="00FD4C21" w:rsidSect="00E97274">
          <w:footerReference w:type="even" r:id="rId11"/>
          <w:footerReference w:type="default" r:id="rId12"/>
          <w:type w:val="continuous"/>
          <w:pgSz w:w="11906" w:h="16838" w:code="9"/>
          <w:pgMar w:top="851" w:right="707" w:bottom="851" w:left="1276" w:header="709" w:footer="397" w:gutter="0"/>
          <w:pgNumType w:start="1"/>
          <w:cols w:space="708"/>
          <w:titlePg/>
          <w:docGrid w:linePitch="360"/>
        </w:sectPr>
      </w:pPr>
    </w:p>
    <w:p w:rsidR="003D19F9" w:rsidRPr="00412DDB" w:rsidRDefault="003D19F9" w:rsidP="00D22336">
      <w:pPr>
        <w:pStyle w:val="12"/>
        <w:sectPr w:rsidR="003D19F9" w:rsidRPr="00412DDB" w:rsidSect="00E97274">
          <w:footerReference w:type="even" r:id="rId13"/>
          <w:footerReference w:type="default" r:id="rId14"/>
          <w:type w:val="continuous"/>
          <w:pgSz w:w="11906" w:h="16838" w:code="9"/>
          <w:pgMar w:top="851" w:right="707" w:bottom="851" w:left="1276" w:header="709" w:footer="397" w:gutter="0"/>
          <w:pgNumType w:start="1"/>
          <w:cols w:space="708"/>
          <w:titlePg/>
          <w:docGrid w:linePitch="360"/>
        </w:sectPr>
      </w:pPr>
    </w:p>
    <w:p w:rsidR="003D19F9" w:rsidRPr="00D21139" w:rsidRDefault="00B44843" w:rsidP="00D22336">
      <w:pPr>
        <w:pStyle w:val="12"/>
      </w:pPr>
      <w:r>
        <w:lastRenderedPageBreak/>
        <w:t xml:space="preserve">  </w:t>
      </w:r>
    </w:p>
    <w:p w:rsidR="003A4D4A" w:rsidRPr="00D21139" w:rsidRDefault="00D12F6E" w:rsidP="00D22336">
      <w:pPr>
        <w:pStyle w:val="12"/>
      </w:pPr>
      <w:r w:rsidRPr="00D21139">
        <w:rPr>
          <w:lang w:val="en-US"/>
        </w:rPr>
        <w:t>ОГЛАВЛЕНИЕ</w:t>
      </w:r>
    </w:p>
    <w:p w:rsidR="00D12F6E" w:rsidRPr="00D21139" w:rsidRDefault="00D12F6E" w:rsidP="00D21139">
      <w:pPr>
        <w:tabs>
          <w:tab w:val="right" w:leader="dot" w:pos="9923"/>
        </w:tabs>
        <w:rPr>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8219"/>
        <w:gridCol w:w="1119"/>
      </w:tblGrid>
      <w:tr w:rsidR="00C93C20" w:rsidRPr="00D21139" w:rsidTr="00F237F6">
        <w:tc>
          <w:tcPr>
            <w:tcW w:w="648" w:type="dxa"/>
            <w:vAlign w:val="center"/>
          </w:tcPr>
          <w:p w:rsidR="00C93C20" w:rsidRPr="00D21139" w:rsidRDefault="00C93C20" w:rsidP="00D21139">
            <w:pPr>
              <w:tabs>
                <w:tab w:val="right" w:leader="dot" w:pos="9923"/>
              </w:tabs>
              <w:rPr>
                <w:sz w:val="22"/>
                <w:szCs w:val="22"/>
              </w:rPr>
            </w:pPr>
            <w:r w:rsidRPr="00D21139">
              <w:rPr>
                <w:sz w:val="22"/>
                <w:szCs w:val="22"/>
              </w:rPr>
              <w:t>Номер ра</w:t>
            </w:r>
            <w:r w:rsidRPr="00D21139">
              <w:rPr>
                <w:sz w:val="22"/>
                <w:szCs w:val="22"/>
              </w:rPr>
              <w:t>з</w:t>
            </w:r>
            <w:r w:rsidRPr="00D21139">
              <w:rPr>
                <w:sz w:val="22"/>
                <w:szCs w:val="22"/>
              </w:rPr>
              <w:t>дела, по</w:t>
            </w:r>
            <w:r w:rsidRPr="00D21139">
              <w:rPr>
                <w:sz w:val="22"/>
                <w:szCs w:val="22"/>
              </w:rPr>
              <w:t>д</w:t>
            </w:r>
            <w:r w:rsidRPr="00D21139">
              <w:rPr>
                <w:sz w:val="22"/>
                <w:szCs w:val="22"/>
              </w:rPr>
              <w:t>раздела, приложения</w:t>
            </w:r>
          </w:p>
        </w:tc>
        <w:tc>
          <w:tcPr>
            <w:tcW w:w="8460" w:type="dxa"/>
            <w:vAlign w:val="center"/>
          </w:tcPr>
          <w:p w:rsidR="00C93C20" w:rsidRPr="00D21139" w:rsidRDefault="00C93C20" w:rsidP="00D21139">
            <w:pPr>
              <w:tabs>
                <w:tab w:val="right" w:leader="dot" w:pos="9923"/>
              </w:tabs>
              <w:rPr>
                <w:sz w:val="22"/>
                <w:szCs w:val="22"/>
              </w:rPr>
            </w:pPr>
            <w:r w:rsidRPr="00D21139">
              <w:rPr>
                <w:sz w:val="22"/>
                <w:szCs w:val="22"/>
              </w:rPr>
              <w:t>Название раздела, подраздела, приложения</w:t>
            </w:r>
          </w:p>
        </w:tc>
        <w:tc>
          <w:tcPr>
            <w:tcW w:w="462" w:type="dxa"/>
            <w:vAlign w:val="center"/>
          </w:tcPr>
          <w:p w:rsidR="00C93C20" w:rsidRPr="00D21139" w:rsidRDefault="00C93C20" w:rsidP="00D21139">
            <w:pPr>
              <w:tabs>
                <w:tab w:val="right" w:leader="dot" w:pos="9923"/>
              </w:tabs>
              <w:rPr>
                <w:sz w:val="22"/>
                <w:szCs w:val="22"/>
              </w:rPr>
            </w:pPr>
            <w:r w:rsidRPr="00D21139">
              <w:rPr>
                <w:sz w:val="22"/>
                <w:szCs w:val="22"/>
              </w:rPr>
              <w:t>Номер страницы</w:t>
            </w:r>
          </w:p>
        </w:tc>
      </w:tr>
    </w:tbl>
    <w:p w:rsidR="00C93C20" w:rsidRPr="00D21139" w:rsidRDefault="00C93C20" w:rsidP="00D21139">
      <w:pPr>
        <w:tabs>
          <w:tab w:val="right" w:leader="dot" w:pos="9923"/>
        </w:tabs>
        <w:rPr>
          <w:sz w:val="22"/>
          <w:szCs w:val="22"/>
          <w:lang w:val="en-US"/>
        </w:rPr>
      </w:pPr>
    </w:p>
    <w:p w:rsidR="00B378C7" w:rsidRDefault="00270729">
      <w:pPr>
        <w:pStyle w:val="27"/>
        <w:rPr>
          <w:rFonts w:asciiTheme="minorHAnsi" w:eastAsiaTheme="minorEastAsia" w:hAnsiTheme="minorHAnsi" w:cstheme="minorBidi"/>
          <w:noProof/>
        </w:rPr>
      </w:pPr>
      <w:r w:rsidRPr="00D21139">
        <w:rPr>
          <w:rFonts w:ascii="Times New Roman" w:hAnsi="Times New Roman"/>
          <w:u w:val="single"/>
        </w:rPr>
        <w:fldChar w:fldCharType="begin"/>
      </w:r>
      <w:r w:rsidR="008B0BD1" w:rsidRPr="00D21139">
        <w:rPr>
          <w:rFonts w:ascii="Times New Roman" w:hAnsi="Times New Roman"/>
        </w:rPr>
        <w:instrText xml:space="preserve"> TOC \o "1-5" \h \z \t "em-подраздел;2;em-пункт;3;em-п-пункт;4" </w:instrText>
      </w:r>
      <w:r w:rsidRPr="00D21139">
        <w:rPr>
          <w:rFonts w:ascii="Times New Roman" w:hAnsi="Times New Roman"/>
          <w:u w:val="single"/>
        </w:rPr>
        <w:fldChar w:fldCharType="separate"/>
      </w:r>
      <w:r w:rsidR="008C2612">
        <w:rPr>
          <w:noProof/>
        </w:rPr>
        <w:fldChar w:fldCharType="begin"/>
      </w:r>
      <w:r w:rsidR="008C2612">
        <w:rPr>
          <w:noProof/>
        </w:rPr>
        <w:instrText xml:space="preserve"> HYPERLINK \l "_Toc482611660" </w:instrText>
      </w:r>
      <w:ins w:id="2" w:author="Мылкина Елена Николаевна" w:date="2018-08-14T17:26:00Z">
        <w:r w:rsidR="008C2612">
          <w:rPr>
            <w:noProof/>
          </w:rPr>
        </w:r>
      </w:ins>
      <w:r w:rsidR="008C2612">
        <w:rPr>
          <w:noProof/>
        </w:rPr>
        <w:fldChar w:fldCharType="separate"/>
      </w:r>
      <w:r w:rsidR="00B378C7" w:rsidRPr="00A5099D">
        <w:rPr>
          <w:rStyle w:val="af4"/>
          <w:noProof/>
        </w:rPr>
        <w:t>Введение</w:t>
      </w:r>
      <w:r w:rsidR="00B378C7">
        <w:rPr>
          <w:noProof/>
          <w:webHidden/>
        </w:rPr>
        <w:tab/>
      </w:r>
      <w:r w:rsidR="00B378C7">
        <w:rPr>
          <w:noProof/>
          <w:webHidden/>
        </w:rPr>
        <w:fldChar w:fldCharType="begin"/>
      </w:r>
      <w:r w:rsidR="00B378C7">
        <w:rPr>
          <w:noProof/>
          <w:webHidden/>
        </w:rPr>
        <w:instrText xml:space="preserve"> PAGEREF _Toc482611660 \h </w:instrText>
      </w:r>
      <w:r w:rsidR="00B378C7">
        <w:rPr>
          <w:noProof/>
          <w:webHidden/>
        </w:rPr>
      </w:r>
      <w:r w:rsidR="00B378C7">
        <w:rPr>
          <w:noProof/>
          <w:webHidden/>
        </w:rPr>
        <w:fldChar w:fldCharType="separate"/>
      </w:r>
      <w:r w:rsidR="008C2612">
        <w:rPr>
          <w:noProof/>
          <w:webHidden/>
        </w:rPr>
        <w:t>6</w:t>
      </w:r>
      <w:r w:rsidR="00B378C7">
        <w:rPr>
          <w:noProof/>
          <w:webHidden/>
        </w:rPr>
        <w:fldChar w:fldCharType="end"/>
      </w:r>
      <w:r w:rsidR="008C2612">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"_Toc482611661" </w:instrText>
      </w:r>
      <w:ins w:id="3" w:author="Мылкина Елена Николаевна" w:date="2018-08-14T17:26:00Z">
        <w:r w:rsidR="008C2612">
          <w:rPr>
            <w:noProof/>
          </w:rPr>
        </w:r>
      </w:ins>
      <w:r>
        <w:rPr>
          <w:noProof/>
        </w:rPr>
        <w:fldChar w:fldCharType="separate"/>
      </w:r>
      <w:r w:rsidR="00B378C7" w:rsidRPr="00A5099D">
        <w:rPr>
          <w:rStyle w:val="af4"/>
          <w:noProof/>
        </w:rPr>
        <w:t>Основания возникновения обязанности осуществлять раскрытие информации в форме ежеквартального отчета</w:t>
      </w:r>
      <w:r w:rsidR="00B378C7" w:rsidRPr="00A5099D">
        <w:rPr>
          <w:rStyle w:val="af4"/>
          <w:rFonts w:cs="Courier New"/>
          <w:noProof/>
        </w:rPr>
        <w:t>.</w:t>
      </w:r>
      <w:r w:rsidR="00B378C7">
        <w:rPr>
          <w:noProof/>
          <w:webHidden/>
        </w:rPr>
        <w:tab/>
      </w:r>
      <w:r w:rsidR="00B378C7">
        <w:rPr>
          <w:noProof/>
          <w:webHidden/>
        </w:rPr>
        <w:fldChar w:fldCharType="begin"/>
      </w:r>
      <w:r w:rsidR="00B378C7">
        <w:rPr>
          <w:noProof/>
          <w:webHidden/>
        </w:rPr>
        <w:instrText xml:space="preserve"> PAGEREF _Toc482611661 \h </w:instrText>
      </w:r>
      <w:r w:rsidR="00B378C7">
        <w:rPr>
          <w:noProof/>
          <w:webHidden/>
        </w:rPr>
      </w:r>
      <w:r w:rsidR="00B378C7">
        <w:rPr>
          <w:noProof/>
          <w:webHidden/>
        </w:rPr>
        <w:fldChar w:fldCharType="separate"/>
      </w:r>
      <w:r w:rsidR="008C2612">
        <w:rPr>
          <w:noProof/>
          <w:webHidden/>
        </w:rPr>
        <w:t>6</w:t>
      </w:r>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"_Toc482611662" </w:instrText>
      </w:r>
      <w:ins w:id="4" w:author="Мылкина Елена Николаевна" w:date="2018-08-14T17:26:00Z">
        <w:r w:rsidR="008C2612">
          <w:rPr>
            <w:noProof/>
          </w:rPr>
        </w:r>
      </w:ins>
      <w:r>
        <w:rPr>
          <w:noProof/>
        </w:rPr>
        <w:fldChar w:fldCharType="separate"/>
      </w:r>
      <w:r w:rsidR="00B378C7" w:rsidRPr="00A5099D">
        <w:rPr>
          <w:rStyle w:val="af4"/>
          <w:noProof/>
        </w:rPr>
        <w:t>1.1. Сведения о банковских счетах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_Toc482611662 \h </w:instrText>
      </w:r>
      <w:r w:rsidR="00B378C7">
        <w:rPr>
          <w:noProof/>
          <w:webHidden/>
        </w:rPr>
      </w:r>
      <w:r w:rsidR="00B378C7">
        <w:rPr>
          <w:noProof/>
          <w:webHidden/>
        </w:rPr>
        <w:fldChar w:fldCharType="separate"/>
      </w:r>
      <w:r w:rsidR="008C2612">
        <w:rPr>
          <w:noProof/>
          <w:webHidden/>
        </w:rPr>
        <w:t>7</w:t>
      </w:r>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"_Toc482611663" </w:instrText>
      </w:r>
      <w:ins w:id="5" w:author="Мылкина Елена Николаевна" w:date="2018-08-14T17:26:00Z">
        <w:r w:rsidR="008C2612">
          <w:rPr>
            <w:noProof/>
          </w:rPr>
        </w:r>
      </w:ins>
      <w:r>
        <w:rPr>
          <w:noProof/>
        </w:rPr>
        <w:fldChar w:fldCharType="separate"/>
      </w:r>
      <w:r w:rsidR="00B378C7" w:rsidRPr="00A5099D">
        <w:rPr>
          <w:rStyle w:val="af4"/>
          <w:noProof/>
        </w:rPr>
        <w:t>1.2. Сведения об аудиторе (аудиторах)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_Toc482611663 \h </w:instrText>
      </w:r>
      <w:r w:rsidR="00B378C7">
        <w:rPr>
          <w:noProof/>
          <w:webHidden/>
        </w:rPr>
      </w:r>
      <w:r w:rsidR="00B378C7">
        <w:rPr>
          <w:noProof/>
          <w:webHidden/>
        </w:rPr>
        <w:fldChar w:fldCharType="separate"/>
      </w:r>
      <w:ins w:id="6" w:author="Мылкина Елена Николаевна" w:date="2018-08-14T17:31:00Z">
        <w:r w:rsidR="008C2612">
          <w:rPr>
            <w:noProof/>
            <w:webHidden/>
          </w:rPr>
          <w:t>0</w:t>
        </w:r>
      </w:ins>
      <w:del w:id="7" w:author="Мылкина Елена Николаевна" w:date="2018-08-14T17:26:00Z">
        <w:r w:rsidR="00396FF7" w:rsidDel="008C2612">
          <w:rPr>
            <w:noProof/>
            <w:webHidden/>
          </w:rPr>
          <w:delText>10</w:delText>
        </w:r>
      </w:del>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"_Toc482611664" </w:instrText>
      </w:r>
      <w:ins w:id="8" w:author="Мылкина Елена Николаевна" w:date="2018-08-14T17:26:00Z">
        <w:r w:rsidR="008C2612">
          <w:rPr>
            <w:noProof/>
          </w:rPr>
        </w:r>
      </w:ins>
      <w:r>
        <w:rPr>
          <w:noProof/>
        </w:rPr>
        <w:fldChar w:fldCharType="separate"/>
      </w:r>
      <w:r w:rsidR="00B378C7" w:rsidRPr="00A5099D">
        <w:rPr>
          <w:rStyle w:val="af4"/>
          <w:noProof/>
        </w:rPr>
        <w:t>1.3. Сведения об оценщике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_Toc482611664 \h </w:instrText>
      </w:r>
      <w:r w:rsidR="00B378C7">
        <w:rPr>
          <w:noProof/>
          <w:webHidden/>
        </w:rPr>
      </w:r>
      <w:r w:rsidR="00B378C7">
        <w:rPr>
          <w:noProof/>
          <w:webHidden/>
        </w:rPr>
        <w:fldChar w:fldCharType="separate"/>
      </w:r>
      <w:ins w:id="9" w:author="Мылкина Елена Николаевна" w:date="2018-08-14T17:31:00Z">
        <w:r w:rsidR="008C2612">
          <w:rPr>
            <w:noProof/>
            <w:webHidden/>
          </w:rPr>
          <w:t>1</w:t>
        </w:r>
      </w:ins>
      <w:del w:id="10" w:author="Мылкина Елена Николаевна" w:date="2018-08-14T17:26:00Z">
        <w:r w:rsidR="00396FF7" w:rsidDel="008C2612">
          <w:rPr>
            <w:noProof/>
            <w:webHidden/>
          </w:rPr>
          <w:delText>11</w:delText>
        </w:r>
      </w:del>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"_Toc482611665" </w:instrText>
      </w:r>
      <w:ins w:id="11" w:author="Мылкина Елена Николаевна" w:date="2018-08-14T17:26:00Z">
        <w:r w:rsidR="008C2612">
          <w:rPr>
            <w:noProof/>
          </w:rPr>
        </w:r>
      </w:ins>
      <w:r>
        <w:rPr>
          <w:noProof/>
        </w:rPr>
        <w:fldChar w:fldCharType="separate"/>
      </w:r>
      <w:r w:rsidR="00B378C7" w:rsidRPr="00A5099D">
        <w:rPr>
          <w:rStyle w:val="af4"/>
          <w:noProof/>
        </w:rPr>
        <w:t>1.4. Сведения о консультантах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_Toc482611665 \h </w:instrText>
      </w:r>
      <w:r w:rsidR="00B378C7">
        <w:rPr>
          <w:noProof/>
          <w:webHidden/>
        </w:rPr>
      </w:r>
      <w:r w:rsidR="00B378C7">
        <w:rPr>
          <w:noProof/>
          <w:webHidden/>
        </w:rPr>
        <w:fldChar w:fldCharType="separate"/>
      </w:r>
      <w:ins w:id="12" w:author="Мылкина Елена Николаевна" w:date="2018-08-14T17:31:00Z">
        <w:r w:rsidR="008C2612">
          <w:rPr>
            <w:noProof/>
            <w:webHidden/>
          </w:rPr>
          <w:t>2</w:t>
        </w:r>
      </w:ins>
      <w:del w:id="13" w:author="Мылкина Елена Николаевна" w:date="2018-08-14T17:26:00Z">
        <w:r w:rsidR="00396FF7" w:rsidDel="008C2612">
          <w:rPr>
            <w:noProof/>
            <w:webHidden/>
          </w:rPr>
          <w:delText>12</w:delText>
        </w:r>
      </w:del>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"_Toc482611666" </w:instrText>
      </w:r>
      <w:ins w:id="14" w:author="Мылкина Елена Николаевна" w:date="2018-08-14T17:26:00Z">
        <w:r w:rsidR="008C2612">
          <w:rPr>
            <w:noProof/>
          </w:rPr>
        </w:r>
      </w:ins>
      <w:r>
        <w:rPr>
          <w:noProof/>
        </w:rPr>
        <w:fldChar w:fldCharType="separate"/>
      </w:r>
      <w:r w:rsidR="00B378C7" w:rsidRPr="00A5099D">
        <w:rPr>
          <w:rStyle w:val="af4"/>
          <w:noProof/>
        </w:rPr>
        <w:t>1.5. Сведения о лицах, подписавших ежеквартальный отчет</w:t>
      </w:r>
      <w:r w:rsidR="00B378C7">
        <w:rPr>
          <w:noProof/>
          <w:webHidden/>
        </w:rPr>
        <w:tab/>
      </w:r>
      <w:r w:rsidR="00B378C7">
        <w:rPr>
          <w:noProof/>
          <w:webHidden/>
        </w:rPr>
        <w:fldChar w:fldCharType="begin"/>
      </w:r>
      <w:r w:rsidR="00B378C7">
        <w:rPr>
          <w:noProof/>
          <w:webHidden/>
        </w:rPr>
        <w:instrText xml:space="preserve"> PAGEREF _Toc482611666 \h </w:instrText>
      </w:r>
      <w:r w:rsidR="00B378C7">
        <w:rPr>
          <w:noProof/>
          <w:webHidden/>
        </w:rPr>
      </w:r>
      <w:r w:rsidR="00B378C7">
        <w:rPr>
          <w:noProof/>
          <w:webHidden/>
        </w:rPr>
        <w:fldChar w:fldCharType="separate"/>
      </w:r>
      <w:ins w:id="15" w:author="Мылкина Елена Николаевна" w:date="2018-08-14T17:31:00Z">
        <w:r w:rsidR="008C2612">
          <w:rPr>
            <w:noProof/>
            <w:webHidden/>
          </w:rPr>
          <w:t>2</w:t>
        </w:r>
      </w:ins>
      <w:del w:id="16" w:author="Мылкина Елена Николаевна" w:date="2018-08-14T17:26:00Z">
        <w:r w:rsidR="00396FF7" w:rsidDel="008C2612">
          <w:rPr>
            <w:noProof/>
            <w:webHidden/>
          </w:rPr>
          <w:delText>12</w:delText>
        </w:r>
      </w:del>
      <w:r w:rsidR="00B378C7">
        <w:rPr>
          <w:noProof/>
          <w:webHidden/>
        </w:rPr>
        <w:fldChar w:fldCharType="end"/>
      </w:r>
      <w:r>
        <w:rPr>
          <w:noProof/>
        </w:rPr>
        <w:fldChar w:fldCharType="end"/>
      </w:r>
    </w:p>
    <w:p w:rsidR="00B378C7" w:rsidRDefault="00F20E23">
      <w:pPr>
        <w:pStyle w:val="12"/>
        <w:rPr>
          <w:rFonts w:asciiTheme="minorHAnsi" w:eastAsiaTheme="minorEastAsia" w:hAnsiTheme="minorHAnsi" w:cstheme="minorBidi"/>
          <w:b w:val="0"/>
          <w:noProof/>
          <w:sz w:val="22"/>
          <w:szCs w:val="22"/>
          <w:u w:val="none"/>
        </w:rPr>
      </w:pPr>
      <w:r>
        <w:rPr>
          <w:noProof/>
        </w:rPr>
        <w:fldChar w:fldCharType="begin"/>
      </w:r>
      <w:r>
        <w:rPr>
          <w:noProof/>
        </w:rPr>
        <w:instrText xml:space="preserve"> HYPERLINK \l "_Toc482611667" </w:instrText>
      </w:r>
      <w:ins w:id="17" w:author="Мылкина Елена Николаевна" w:date="2018-08-14T17:26:00Z">
        <w:r w:rsidR="008C2612">
          <w:rPr>
            <w:noProof/>
          </w:rPr>
        </w:r>
      </w:ins>
      <w:r>
        <w:rPr>
          <w:noProof/>
        </w:rPr>
        <w:fldChar w:fldCharType="separate"/>
      </w:r>
      <w:r w:rsidR="00B378C7" w:rsidRPr="00A5099D">
        <w:rPr>
          <w:rStyle w:val="af4"/>
          <w:noProof/>
        </w:rPr>
        <w:t>II. Основная информация о финансово–экономическом  состоянии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_Toc482611667 \h </w:instrText>
      </w:r>
      <w:r w:rsidR="00B378C7">
        <w:rPr>
          <w:noProof/>
          <w:webHidden/>
        </w:rPr>
      </w:r>
      <w:r w:rsidR="00B378C7">
        <w:rPr>
          <w:noProof/>
          <w:webHidden/>
        </w:rPr>
        <w:fldChar w:fldCharType="separate"/>
      </w:r>
      <w:ins w:id="18" w:author="Мылкина Елена Николаевна" w:date="2018-08-14T17:31:00Z">
        <w:r w:rsidR="008C2612">
          <w:rPr>
            <w:noProof/>
            <w:webHidden/>
          </w:rPr>
          <w:t>2</w:t>
        </w:r>
      </w:ins>
      <w:del w:id="19" w:author="Мылкина Елена Николаевна" w:date="2018-08-14T17:26:00Z">
        <w:r w:rsidR="00396FF7" w:rsidDel="008C2612">
          <w:rPr>
            <w:noProof/>
            <w:webHidden/>
          </w:rPr>
          <w:delText>12</w:delText>
        </w:r>
      </w:del>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"_Toc482611668" </w:instrText>
      </w:r>
      <w:ins w:id="20" w:author="Мылкина Елена Николаевна" w:date="2018-08-14T17:26:00Z">
        <w:r w:rsidR="008C2612">
          <w:rPr>
            <w:noProof/>
          </w:rPr>
        </w:r>
      </w:ins>
      <w:r>
        <w:rPr>
          <w:noProof/>
        </w:rPr>
        <w:fldChar w:fldCharType="separate"/>
      </w:r>
      <w:r w:rsidR="00B378C7" w:rsidRPr="00A5099D">
        <w:rPr>
          <w:rStyle w:val="af4"/>
          <w:noProof/>
        </w:rPr>
        <w:t>2.1. Показатели финансово–экономической деятельности кредитной организации – эмитента за последний завершенный финансовый год, а также за 3 месяца текущего года, а также за аналогичный период предшествующего года:</w:t>
      </w:r>
      <w:r w:rsidR="00B378C7">
        <w:rPr>
          <w:noProof/>
          <w:webHidden/>
        </w:rPr>
        <w:tab/>
      </w:r>
      <w:r w:rsidR="00B378C7">
        <w:rPr>
          <w:noProof/>
          <w:webHidden/>
        </w:rPr>
        <w:fldChar w:fldCharType="begin"/>
      </w:r>
      <w:r w:rsidR="00B378C7">
        <w:rPr>
          <w:noProof/>
          <w:webHidden/>
        </w:rPr>
        <w:instrText xml:space="preserve"> PAGEREF _Toc482611668 \h </w:instrText>
      </w:r>
      <w:r w:rsidR="00B378C7">
        <w:rPr>
          <w:noProof/>
          <w:webHidden/>
        </w:rPr>
      </w:r>
      <w:r w:rsidR="00B378C7">
        <w:rPr>
          <w:noProof/>
          <w:webHidden/>
        </w:rPr>
        <w:fldChar w:fldCharType="separate"/>
      </w:r>
      <w:ins w:id="21" w:author="Мылкина Елена Николаевна" w:date="2018-08-14T17:31:00Z">
        <w:r w:rsidR="008C2612">
          <w:rPr>
            <w:noProof/>
            <w:webHidden/>
          </w:rPr>
          <w:t>2</w:t>
        </w:r>
      </w:ins>
      <w:del w:id="22" w:author="Мылкина Елена Николаевна" w:date="2018-08-14T17:26:00Z">
        <w:r w:rsidR="00396FF7" w:rsidDel="008C2612">
          <w:rPr>
            <w:noProof/>
            <w:webHidden/>
          </w:rPr>
          <w:delText>12</w:delText>
        </w:r>
      </w:del>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"_Toc482611669" </w:instrText>
      </w:r>
      <w:ins w:id="23" w:author="Мылкина Елена Николаевна" w:date="2018-08-14T17:26:00Z">
        <w:r w:rsidR="008C2612">
          <w:rPr>
            <w:noProof/>
          </w:rPr>
        </w:r>
      </w:ins>
      <w:r>
        <w:rPr>
          <w:noProof/>
        </w:rPr>
        <w:fldChar w:fldCharType="separate"/>
      </w:r>
      <w:r w:rsidR="00B378C7" w:rsidRPr="00A5099D">
        <w:rPr>
          <w:rStyle w:val="af4"/>
          <w:noProof/>
        </w:rPr>
        <w:t>2.2. Рыночная капитализация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_Toc482611669 \h </w:instrText>
      </w:r>
      <w:r w:rsidR="00B378C7">
        <w:rPr>
          <w:noProof/>
          <w:webHidden/>
        </w:rPr>
      </w:r>
      <w:r w:rsidR="00B378C7">
        <w:rPr>
          <w:noProof/>
          <w:webHidden/>
        </w:rPr>
        <w:fldChar w:fldCharType="separate"/>
      </w:r>
      <w:ins w:id="24" w:author="Мылкина Елена Николаевна" w:date="2018-08-14T17:31:00Z">
        <w:r w:rsidR="008C2612">
          <w:rPr>
            <w:noProof/>
            <w:webHidden/>
          </w:rPr>
          <w:t>4</w:t>
        </w:r>
      </w:ins>
      <w:del w:id="25" w:author="Мылкина Елена Николаевна" w:date="2018-08-14T17:26:00Z">
        <w:r w:rsidR="00396FF7" w:rsidDel="008C2612">
          <w:rPr>
            <w:noProof/>
            <w:webHidden/>
          </w:rPr>
          <w:delText>14</w:delText>
        </w:r>
      </w:del>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"_Toc482611670" </w:instrText>
      </w:r>
      <w:ins w:id="26" w:author="Мылкина Елена Николаевна" w:date="2018-08-14T17:26:00Z">
        <w:r w:rsidR="008C2612">
          <w:rPr>
            <w:noProof/>
          </w:rPr>
        </w:r>
      </w:ins>
      <w:r>
        <w:rPr>
          <w:noProof/>
        </w:rPr>
        <w:fldChar w:fldCharType="separate"/>
      </w:r>
      <w:r w:rsidR="00B378C7" w:rsidRPr="00A5099D">
        <w:rPr>
          <w:rStyle w:val="af4"/>
          <w:noProof/>
        </w:rPr>
        <w:t>2.3. Обязательства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_Toc482611670 \h </w:instrText>
      </w:r>
      <w:r w:rsidR="00B378C7">
        <w:rPr>
          <w:noProof/>
          <w:webHidden/>
        </w:rPr>
      </w:r>
      <w:r w:rsidR="00B378C7">
        <w:rPr>
          <w:noProof/>
          <w:webHidden/>
        </w:rPr>
        <w:fldChar w:fldCharType="separate"/>
      </w:r>
      <w:ins w:id="27" w:author="Мылкина Елена Николаевна" w:date="2018-08-14T17:31:00Z">
        <w:r w:rsidR="008C2612">
          <w:rPr>
            <w:noProof/>
            <w:webHidden/>
          </w:rPr>
          <w:t>4</w:t>
        </w:r>
      </w:ins>
      <w:del w:id="28" w:author="Мылкина Елена Николаевна" w:date="2018-08-14T17:26:00Z">
        <w:r w:rsidR="00396FF7" w:rsidDel="008C2612">
          <w:rPr>
            <w:noProof/>
            <w:webHidden/>
          </w:rPr>
          <w:delText>14</w:delText>
        </w:r>
      </w:del>
      <w:r w:rsidR="00B378C7">
        <w:rPr>
          <w:noProof/>
          <w:webHidden/>
        </w:rPr>
        <w:fldChar w:fldCharType="end"/>
      </w:r>
      <w:r>
        <w:rPr>
          <w:noProof/>
        </w:rPr>
        <w:fldChar w:fldCharType="end"/>
      </w:r>
    </w:p>
    <w:p w:rsidR="00B378C7" w:rsidRDefault="00F20E23">
      <w:pPr>
        <w:pStyle w:val="36"/>
        <w:rPr>
          <w:rFonts w:eastAsiaTheme="minorEastAsia" w:cstheme="minorBidi"/>
        </w:rPr>
      </w:pPr>
      <w:r>
        <w:fldChar w:fldCharType="begin"/>
      </w:r>
      <w:r>
        <w:instrText xml:space="preserve"> HYPERLINK \l "_Toc482611671" </w:instrText>
      </w:r>
      <w:ins w:id="29" w:author="Мылкина Елена Николаевна" w:date="2018-08-14T17:26:00Z"/>
      <w:r>
        <w:fldChar w:fldCharType="separate"/>
      </w:r>
      <w:r w:rsidR="00B378C7" w:rsidRPr="00A5099D">
        <w:rPr>
          <w:rStyle w:val="af4"/>
        </w:rPr>
        <w:t>2.3.1. Заемные средства и кредиторская задолженность</w:t>
      </w:r>
      <w:r w:rsidR="00B378C7">
        <w:rPr>
          <w:webHidden/>
        </w:rPr>
        <w:tab/>
      </w:r>
      <w:r w:rsidR="00B378C7">
        <w:rPr>
          <w:webHidden/>
        </w:rPr>
        <w:fldChar w:fldCharType="begin"/>
      </w:r>
      <w:r w:rsidR="00B378C7">
        <w:rPr>
          <w:webHidden/>
        </w:rPr>
        <w:instrText xml:space="preserve"> PAGEREF _Toc482611671 \h </w:instrText>
      </w:r>
      <w:r w:rsidR="00B378C7">
        <w:rPr>
          <w:webHidden/>
        </w:rPr>
      </w:r>
      <w:r w:rsidR="00B378C7">
        <w:rPr>
          <w:webHidden/>
        </w:rPr>
        <w:fldChar w:fldCharType="separate"/>
      </w:r>
      <w:ins w:id="30" w:author="Мылкина Елена Николаевна" w:date="2018-08-14T17:31:00Z">
        <w:r w:rsidR="008C2612">
          <w:rPr>
            <w:webHidden/>
          </w:rPr>
          <w:t>4</w:t>
        </w:r>
      </w:ins>
      <w:del w:id="31" w:author="Мылкина Елена Николаевна" w:date="2018-08-14T17:26:00Z">
        <w:r w:rsidR="00396FF7" w:rsidDel="008C2612">
          <w:rPr>
            <w:webHidden/>
          </w:rPr>
          <w:delText>14</w:delText>
        </w:r>
      </w:del>
      <w:r w:rsidR="00B378C7">
        <w:rPr>
          <w:webHidden/>
        </w:rPr>
        <w:fldChar w:fldCharType="end"/>
      </w:r>
      <w:r>
        <w:fldChar w:fldCharType="end"/>
      </w:r>
    </w:p>
    <w:p w:rsidR="00B378C7" w:rsidRDefault="00F20E23">
      <w:pPr>
        <w:pStyle w:val="36"/>
        <w:rPr>
          <w:rFonts w:eastAsiaTheme="minorEastAsia" w:cstheme="minorBidi"/>
        </w:rPr>
      </w:pPr>
      <w:r>
        <w:fldChar w:fldCharType="begin"/>
      </w:r>
      <w:r>
        <w:instrText xml:space="preserve"> HYPERLINK \l "_Toc482611672" </w:instrText>
      </w:r>
      <w:ins w:id="32" w:author="Мылкина Елена Николаевна" w:date="2018-08-14T17:26:00Z"/>
      <w:r>
        <w:fldChar w:fldCharType="separate"/>
      </w:r>
      <w:r w:rsidR="00B378C7" w:rsidRPr="00A5099D">
        <w:rPr>
          <w:rStyle w:val="af4"/>
        </w:rPr>
        <w:t>2.3.2. Кредитная история кредитной организации – эмитента</w:t>
      </w:r>
      <w:r w:rsidR="00B378C7">
        <w:rPr>
          <w:webHidden/>
        </w:rPr>
        <w:tab/>
      </w:r>
      <w:r w:rsidR="00B378C7">
        <w:rPr>
          <w:webHidden/>
        </w:rPr>
        <w:fldChar w:fldCharType="begin"/>
      </w:r>
      <w:r w:rsidR="00B378C7">
        <w:rPr>
          <w:webHidden/>
        </w:rPr>
        <w:instrText xml:space="preserve"> PAGEREF _Toc482611672 \h </w:instrText>
      </w:r>
      <w:r w:rsidR="00B378C7">
        <w:rPr>
          <w:webHidden/>
        </w:rPr>
      </w:r>
      <w:r w:rsidR="00B378C7">
        <w:rPr>
          <w:webHidden/>
        </w:rPr>
        <w:fldChar w:fldCharType="separate"/>
      </w:r>
      <w:ins w:id="33" w:author="Мылкина Елена Николаевна" w:date="2018-08-14T17:31:00Z">
        <w:r w:rsidR="008C2612">
          <w:rPr>
            <w:webHidden/>
          </w:rPr>
          <w:t>6</w:t>
        </w:r>
      </w:ins>
      <w:del w:id="34" w:author="Мылкина Елена Николаевна" w:date="2018-08-14T17:26:00Z">
        <w:r w:rsidR="00396FF7" w:rsidDel="008C2612">
          <w:rPr>
            <w:webHidden/>
          </w:rPr>
          <w:delText>16</w:delText>
        </w:r>
      </w:del>
      <w:r w:rsidR="00B378C7">
        <w:rPr>
          <w:webHidden/>
        </w:rPr>
        <w:fldChar w:fldCharType="end"/>
      </w:r>
      <w:r>
        <w:fldChar w:fldCharType="end"/>
      </w:r>
    </w:p>
    <w:p w:rsidR="00B378C7" w:rsidRDefault="00F20E23">
      <w:pPr>
        <w:pStyle w:val="36"/>
        <w:rPr>
          <w:rFonts w:eastAsiaTheme="minorEastAsia" w:cstheme="minorBidi"/>
        </w:rPr>
      </w:pPr>
      <w:r>
        <w:fldChar w:fldCharType="begin"/>
      </w:r>
      <w:r>
        <w:instrText xml:space="preserve"> HYPERLINK \l "_Toc482611673" </w:instrText>
      </w:r>
      <w:ins w:id="35" w:author="Мылкина Елена Николаевна" w:date="2018-08-14T17:26:00Z"/>
      <w:r>
        <w:fldChar w:fldCharType="separate"/>
      </w:r>
      <w:r w:rsidR="00B378C7" w:rsidRPr="00A5099D">
        <w:rPr>
          <w:rStyle w:val="af4"/>
        </w:rPr>
        <w:t>2.3.3. Обязательства кредитной организации – эмитента из предоставленного обеспечения</w:t>
      </w:r>
      <w:r w:rsidR="00B378C7">
        <w:rPr>
          <w:webHidden/>
        </w:rPr>
        <w:tab/>
      </w:r>
      <w:r w:rsidR="00B378C7">
        <w:rPr>
          <w:webHidden/>
        </w:rPr>
        <w:fldChar w:fldCharType="begin"/>
      </w:r>
      <w:r w:rsidR="00B378C7">
        <w:rPr>
          <w:webHidden/>
        </w:rPr>
        <w:instrText xml:space="preserve"> PAGEREF _Toc482611673 \h </w:instrText>
      </w:r>
      <w:r w:rsidR="00B378C7">
        <w:rPr>
          <w:webHidden/>
        </w:rPr>
      </w:r>
      <w:r w:rsidR="00B378C7">
        <w:rPr>
          <w:webHidden/>
        </w:rPr>
        <w:fldChar w:fldCharType="separate"/>
      </w:r>
      <w:ins w:id="36" w:author="Мылкина Елена Николаевна" w:date="2018-08-14T17:31:00Z">
        <w:r w:rsidR="008C2612">
          <w:rPr>
            <w:webHidden/>
          </w:rPr>
          <w:t>7</w:t>
        </w:r>
      </w:ins>
      <w:del w:id="37" w:author="Мылкина Елена Николаевна" w:date="2018-08-14T17:26:00Z">
        <w:r w:rsidR="00396FF7" w:rsidDel="008C2612">
          <w:rPr>
            <w:webHidden/>
          </w:rPr>
          <w:delText>17</w:delText>
        </w:r>
      </w:del>
      <w:r w:rsidR="00B378C7">
        <w:rPr>
          <w:webHidden/>
        </w:rPr>
        <w:fldChar w:fldCharType="end"/>
      </w:r>
      <w:r>
        <w:fldChar w:fldCharType="end"/>
      </w:r>
    </w:p>
    <w:p w:rsidR="00B378C7" w:rsidRDefault="00F20E23">
      <w:pPr>
        <w:pStyle w:val="36"/>
        <w:rPr>
          <w:rFonts w:eastAsiaTheme="minorEastAsia" w:cstheme="minorBidi"/>
        </w:rPr>
      </w:pPr>
      <w:r>
        <w:fldChar w:fldCharType="begin"/>
      </w:r>
      <w:r>
        <w:instrText xml:space="preserve"> HYPERLINK \l "_Toc482611674" </w:instrText>
      </w:r>
      <w:ins w:id="38" w:author="Мылкина Елена Николаевна" w:date="2018-08-14T17:26:00Z"/>
      <w:r>
        <w:fldChar w:fldCharType="separate"/>
      </w:r>
      <w:r w:rsidR="00B378C7" w:rsidRPr="00A5099D">
        <w:rPr>
          <w:rStyle w:val="af4"/>
        </w:rPr>
        <w:t>2.3.4. Прочие обязательства кредитной организации – эмитента</w:t>
      </w:r>
      <w:r w:rsidR="00B378C7">
        <w:rPr>
          <w:webHidden/>
        </w:rPr>
        <w:tab/>
      </w:r>
      <w:r w:rsidR="00B378C7">
        <w:rPr>
          <w:webHidden/>
        </w:rPr>
        <w:fldChar w:fldCharType="begin"/>
      </w:r>
      <w:r w:rsidR="00B378C7">
        <w:rPr>
          <w:webHidden/>
        </w:rPr>
        <w:instrText xml:space="preserve"> PAGEREF _Toc482611674 \h </w:instrText>
      </w:r>
      <w:r w:rsidR="00B378C7">
        <w:rPr>
          <w:webHidden/>
        </w:rPr>
      </w:r>
      <w:r w:rsidR="00B378C7">
        <w:rPr>
          <w:webHidden/>
        </w:rPr>
        <w:fldChar w:fldCharType="separate"/>
      </w:r>
      <w:ins w:id="39" w:author="Мылкина Елена Николаевна" w:date="2018-08-14T17:31:00Z">
        <w:r w:rsidR="008C2612">
          <w:rPr>
            <w:webHidden/>
          </w:rPr>
          <w:t>8</w:t>
        </w:r>
      </w:ins>
      <w:del w:id="40" w:author="Мылкина Елена Николаевна" w:date="2018-08-14T17:26:00Z">
        <w:r w:rsidR="00396FF7" w:rsidDel="008C2612">
          <w:rPr>
            <w:webHidden/>
          </w:rPr>
          <w:delText>18</w:delText>
        </w:r>
      </w:del>
      <w:r w:rsidR="00B378C7">
        <w:rPr>
          <w:webHidden/>
        </w:rPr>
        <w:fldChar w:fldCharType="end"/>
      </w:r>
      <w: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"_Toc482611675" </w:instrText>
      </w:r>
      <w:ins w:id="41" w:author="Мылкина Елена Николаевна" w:date="2018-08-14T17:26:00Z">
        <w:r w:rsidR="008C2612">
          <w:rPr>
            <w:noProof/>
          </w:rPr>
        </w:r>
      </w:ins>
      <w:r>
        <w:rPr>
          <w:noProof/>
        </w:rPr>
        <w:fldChar w:fldCharType="separate"/>
      </w:r>
      <w:r w:rsidR="00B378C7" w:rsidRPr="00A5099D">
        <w:rPr>
          <w:rStyle w:val="af4"/>
          <w:noProof/>
        </w:rPr>
        <w:t>2.4. Риски, связанные с приобретением размещаемых (размещенных) ценных бумаг</w:t>
      </w:r>
      <w:r w:rsidR="00B378C7">
        <w:rPr>
          <w:noProof/>
          <w:webHidden/>
        </w:rPr>
        <w:tab/>
      </w:r>
      <w:r w:rsidR="00B378C7">
        <w:rPr>
          <w:noProof/>
          <w:webHidden/>
        </w:rPr>
        <w:fldChar w:fldCharType="begin"/>
      </w:r>
      <w:r w:rsidR="00B378C7">
        <w:rPr>
          <w:noProof/>
          <w:webHidden/>
        </w:rPr>
        <w:instrText xml:space="preserve"> PAGEREF _Toc482611675 \h </w:instrText>
      </w:r>
      <w:r w:rsidR="00B378C7">
        <w:rPr>
          <w:noProof/>
          <w:webHidden/>
        </w:rPr>
      </w:r>
      <w:r w:rsidR="00B378C7">
        <w:rPr>
          <w:noProof/>
          <w:webHidden/>
        </w:rPr>
        <w:fldChar w:fldCharType="separate"/>
      </w:r>
      <w:ins w:id="42" w:author="Мылкина Елена Николаевна" w:date="2018-08-14T17:31:00Z">
        <w:r w:rsidR="008C2612">
          <w:rPr>
            <w:noProof/>
            <w:webHidden/>
          </w:rPr>
          <w:t>8</w:t>
        </w:r>
      </w:ins>
      <w:del w:id="43" w:author="Мылкина Елена Николаевна" w:date="2018-08-14T17:26:00Z">
        <w:r w:rsidR="00396FF7" w:rsidDel="008C2612">
          <w:rPr>
            <w:noProof/>
            <w:webHidden/>
          </w:rPr>
          <w:delText>18</w:delText>
        </w:r>
      </w:del>
      <w:r w:rsidR="00B378C7">
        <w:rPr>
          <w:noProof/>
          <w:webHidden/>
        </w:rPr>
        <w:fldChar w:fldCharType="end"/>
      </w:r>
      <w:r>
        <w:rPr>
          <w:noProof/>
        </w:rPr>
        <w:fldChar w:fldCharType="end"/>
      </w:r>
    </w:p>
    <w:p w:rsidR="00B378C7" w:rsidRDefault="00F20E23">
      <w:pPr>
        <w:pStyle w:val="36"/>
        <w:rPr>
          <w:rFonts w:eastAsiaTheme="minorEastAsia" w:cstheme="minorBidi"/>
        </w:rPr>
      </w:pPr>
      <w:r>
        <w:fldChar w:fldCharType="begin"/>
      </w:r>
      <w:r>
        <w:instrText xml:space="preserve"> HYPERLINK \l "_Toc482611676" </w:instrText>
      </w:r>
      <w:ins w:id="44" w:author="Мылкина Елена Николаевна" w:date="2018-08-14T17:26:00Z"/>
      <w:r>
        <w:fldChar w:fldCharType="separate"/>
      </w:r>
      <w:r w:rsidR="00B378C7" w:rsidRPr="00A5099D">
        <w:rPr>
          <w:rStyle w:val="af4"/>
        </w:rPr>
        <w:t>2.4.1. Кредитный риск</w:t>
      </w:r>
      <w:r w:rsidR="00B378C7">
        <w:rPr>
          <w:webHidden/>
        </w:rPr>
        <w:tab/>
      </w:r>
      <w:r w:rsidR="00B378C7">
        <w:rPr>
          <w:webHidden/>
        </w:rPr>
        <w:fldChar w:fldCharType="begin"/>
      </w:r>
      <w:r w:rsidR="00B378C7">
        <w:rPr>
          <w:webHidden/>
        </w:rPr>
        <w:instrText xml:space="preserve"> PAGEREF _Toc482611676 \h </w:instrText>
      </w:r>
      <w:r w:rsidR="00B378C7">
        <w:rPr>
          <w:webHidden/>
        </w:rPr>
      </w:r>
      <w:r w:rsidR="00B378C7">
        <w:rPr>
          <w:webHidden/>
        </w:rPr>
        <w:fldChar w:fldCharType="separate"/>
      </w:r>
      <w:ins w:id="45" w:author="Мылкина Елена Николаевна" w:date="2018-08-14T17:31:00Z">
        <w:r w:rsidR="008C2612">
          <w:rPr>
            <w:webHidden/>
          </w:rPr>
          <w:t>8</w:t>
        </w:r>
      </w:ins>
      <w:del w:id="46" w:author="Мылкина Елена Николаевна" w:date="2018-08-14T17:26:00Z">
        <w:r w:rsidR="00396FF7" w:rsidDel="008C2612">
          <w:rPr>
            <w:webHidden/>
          </w:rPr>
          <w:delText>18</w:delText>
        </w:r>
      </w:del>
      <w:r w:rsidR="00B378C7">
        <w:rPr>
          <w:webHidden/>
        </w:rPr>
        <w:fldChar w:fldCharType="end"/>
      </w:r>
      <w:r>
        <w:fldChar w:fldCharType="end"/>
      </w:r>
    </w:p>
    <w:p w:rsidR="00B378C7" w:rsidRDefault="00F20E23">
      <w:pPr>
        <w:pStyle w:val="36"/>
        <w:rPr>
          <w:rFonts w:eastAsiaTheme="minorEastAsia" w:cstheme="minorBidi"/>
        </w:rPr>
      </w:pPr>
      <w:r>
        <w:fldChar w:fldCharType="begin"/>
      </w:r>
      <w:r>
        <w:instrText xml:space="preserve"> HYPERLINK \l "_Toc482611677" </w:instrText>
      </w:r>
      <w:ins w:id="47" w:author="Мылкина Елена Николаевна" w:date="2018-08-14T17:26:00Z"/>
      <w:r>
        <w:fldChar w:fldCharType="separate"/>
      </w:r>
      <w:r w:rsidR="00B378C7" w:rsidRPr="00A5099D">
        <w:rPr>
          <w:rStyle w:val="af4"/>
        </w:rPr>
        <w:t>2.4.2. Страновой риск</w:t>
      </w:r>
      <w:r w:rsidR="00B378C7">
        <w:rPr>
          <w:webHidden/>
        </w:rPr>
        <w:tab/>
      </w:r>
      <w:r w:rsidR="00B378C7">
        <w:rPr>
          <w:webHidden/>
        </w:rPr>
        <w:fldChar w:fldCharType="begin"/>
      </w:r>
      <w:r w:rsidR="00B378C7">
        <w:rPr>
          <w:webHidden/>
        </w:rPr>
        <w:instrText xml:space="preserve"> PAGEREF _Toc482611677 \h </w:instrText>
      </w:r>
      <w:r w:rsidR="00B378C7">
        <w:rPr>
          <w:webHidden/>
        </w:rPr>
      </w:r>
      <w:r w:rsidR="00B378C7">
        <w:rPr>
          <w:webHidden/>
        </w:rPr>
        <w:fldChar w:fldCharType="separate"/>
      </w:r>
      <w:ins w:id="48" w:author="Мылкина Елена Николаевна" w:date="2018-08-14T17:31:00Z">
        <w:r w:rsidR="008C2612">
          <w:rPr>
            <w:webHidden/>
          </w:rPr>
          <w:t>10</w:t>
        </w:r>
      </w:ins>
      <w:del w:id="49" w:author="Мылкина Елена Николаевна" w:date="2018-08-14T17:26:00Z">
        <w:r w:rsidR="00396FF7" w:rsidDel="008C2612">
          <w:rPr>
            <w:webHidden/>
          </w:rPr>
          <w:delText>20</w:delText>
        </w:r>
      </w:del>
      <w:r w:rsidR="00B378C7">
        <w:rPr>
          <w:webHidden/>
        </w:rPr>
        <w:fldChar w:fldCharType="end"/>
      </w:r>
      <w:r>
        <w:fldChar w:fldCharType="end"/>
      </w:r>
    </w:p>
    <w:p w:rsidR="00B378C7" w:rsidRDefault="00F20E23">
      <w:pPr>
        <w:pStyle w:val="36"/>
        <w:rPr>
          <w:rFonts w:eastAsiaTheme="minorEastAsia" w:cstheme="minorBidi"/>
        </w:rPr>
      </w:pPr>
      <w:r>
        <w:fldChar w:fldCharType="begin"/>
      </w:r>
      <w:r>
        <w:instrText xml:space="preserve"> HYPERLINK \l "_Toc482611678" </w:instrText>
      </w:r>
      <w:ins w:id="50" w:author="Мылкина Елена Николаевна" w:date="2018-08-14T17:26:00Z"/>
      <w:r>
        <w:fldChar w:fldCharType="separate"/>
      </w:r>
      <w:r w:rsidR="00B378C7" w:rsidRPr="00A5099D">
        <w:rPr>
          <w:rStyle w:val="af4"/>
        </w:rPr>
        <w:t>2.4.3. Рыночный риск</w:t>
      </w:r>
      <w:r w:rsidR="00B378C7">
        <w:rPr>
          <w:webHidden/>
        </w:rPr>
        <w:tab/>
      </w:r>
      <w:r w:rsidR="00B378C7">
        <w:rPr>
          <w:webHidden/>
        </w:rPr>
        <w:fldChar w:fldCharType="begin"/>
      </w:r>
      <w:r w:rsidR="00B378C7">
        <w:rPr>
          <w:webHidden/>
        </w:rPr>
        <w:instrText xml:space="preserve"> PAGEREF _Toc482611678 \h </w:instrText>
      </w:r>
      <w:r w:rsidR="00B378C7">
        <w:rPr>
          <w:webHidden/>
        </w:rPr>
      </w:r>
      <w:r w:rsidR="00B378C7">
        <w:rPr>
          <w:webHidden/>
        </w:rPr>
        <w:fldChar w:fldCharType="separate"/>
      </w:r>
      <w:ins w:id="51" w:author="Мылкина Елена Николаевна" w:date="2018-08-14T17:31:00Z">
        <w:r w:rsidR="008C2612">
          <w:rPr>
            <w:webHidden/>
          </w:rPr>
          <w:t>10</w:t>
        </w:r>
      </w:ins>
      <w:del w:id="52" w:author="Мылкина Елена Николаевна" w:date="2018-08-14T17:26:00Z">
        <w:r w:rsidR="00396FF7" w:rsidDel="008C2612">
          <w:rPr>
            <w:webHidden/>
          </w:rPr>
          <w:delText>20</w:delText>
        </w:r>
      </w:del>
      <w:r w:rsidR="00B378C7">
        <w:rPr>
          <w:webHidden/>
        </w:rPr>
        <w:fldChar w:fldCharType="end"/>
      </w:r>
      <w:r>
        <w:fldChar w:fldCharType="end"/>
      </w:r>
    </w:p>
    <w:p w:rsidR="00B378C7" w:rsidRDefault="00F20E23">
      <w:pPr>
        <w:pStyle w:val="41"/>
        <w:rPr>
          <w:rFonts w:eastAsiaTheme="minorEastAsia" w:cstheme="minorBidi"/>
          <w:szCs w:val="22"/>
        </w:rPr>
      </w:pPr>
      <w:r>
        <w:fldChar w:fldCharType="begin"/>
      </w:r>
      <w:r>
        <w:instrText xml:space="preserve"> HYPERLINK \l "_Toc482611679" </w:instrText>
      </w:r>
      <w:ins w:id="53" w:author="Мылкина Елена Николаевна" w:date="2018-08-14T17:26:00Z"/>
      <w:r>
        <w:fldChar w:fldCharType="separate"/>
      </w:r>
      <w:r w:rsidR="00B378C7" w:rsidRPr="00A5099D">
        <w:rPr>
          <w:rStyle w:val="af4"/>
        </w:rPr>
        <w:t>а) фондовый риск</w:t>
      </w:r>
      <w:r w:rsidR="00B378C7">
        <w:rPr>
          <w:webHidden/>
        </w:rPr>
        <w:tab/>
      </w:r>
      <w:r w:rsidR="00B378C7">
        <w:rPr>
          <w:webHidden/>
        </w:rPr>
        <w:fldChar w:fldCharType="begin"/>
      </w:r>
      <w:r w:rsidR="00B378C7">
        <w:rPr>
          <w:webHidden/>
        </w:rPr>
        <w:instrText xml:space="preserve"> PAGEREF _Toc482611679 \h </w:instrText>
      </w:r>
      <w:r w:rsidR="00B378C7">
        <w:rPr>
          <w:webHidden/>
        </w:rPr>
      </w:r>
      <w:r w:rsidR="00B378C7">
        <w:rPr>
          <w:webHidden/>
        </w:rPr>
        <w:fldChar w:fldCharType="separate"/>
      </w:r>
      <w:ins w:id="54" w:author="Мылкина Елена Николаевна" w:date="2018-08-14T17:31:00Z">
        <w:r w:rsidR="008C2612">
          <w:rPr>
            <w:webHidden/>
          </w:rPr>
          <w:t>10</w:t>
        </w:r>
      </w:ins>
      <w:del w:id="55" w:author="Мылкина Елена Николаевна" w:date="2018-08-14T17:26:00Z">
        <w:r w:rsidR="00396FF7" w:rsidDel="008C2612">
          <w:rPr>
            <w:webHidden/>
          </w:rPr>
          <w:delText>20</w:delText>
        </w:r>
      </w:del>
      <w:r w:rsidR="00B378C7">
        <w:rPr>
          <w:webHidden/>
        </w:rPr>
        <w:fldChar w:fldCharType="end"/>
      </w:r>
      <w:r>
        <w:fldChar w:fldCharType="end"/>
      </w:r>
    </w:p>
    <w:p w:rsidR="00B378C7" w:rsidRDefault="00F20E23">
      <w:pPr>
        <w:pStyle w:val="41"/>
        <w:rPr>
          <w:rFonts w:eastAsiaTheme="minorEastAsia" w:cstheme="minorBidi"/>
          <w:szCs w:val="22"/>
        </w:rPr>
      </w:pPr>
      <w:r>
        <w:fldChar w:fldCharType="begin"/>
      </w:r>
      <w:r>
        <w:instrText xml:space="preserve"> HYPERLINK \l "_Toc482611680" </w:instrText>
      </w:r>
      <w:ins w:id="56" w:author="Мылкина Елена Николаевна" w:date="2018-08-14T17:26:00Z"/>
      <w:r>
        <w:fldChar w:fldCharType="separate"/>
      </w:r>
      <w:r w:rsidR="00B378C7" w:rsidRPr="00A5099D">
        <w:rPr>
          <w:rStyle w:val="af4"/>
        </w:rPr>
        <w:t>б) валютный риск</w:t>
      </w:r>
      <w:r w:rsidR="00B378C7">
        <w:rPr>
          <w:webHidden/>
        </w:rPr>
        <w:tab/>
      </w:r>
      <w:r w:rsidR="00B378C7">
        <w:rPr>
          <w:webHidden/>
        </w:rPr>
        <w:fldChar w:fldCharType="begin"/>
      </w:r>
      <w:r w:rsidR="00B378C7">
        <w:rPr>
          <w:webHidden/>
        </w:rPr>
        <w:instrText xml:space="preserve"> PAGEREF _Toc482611680 \h </w:instrText>
      </w:r>
      <w:r w:rsidR="00B378C7">
        <w:rPr>
          <w:webHidden/>
        </w:rPr>
      </w:r>
      <w:r w:rsidR="00B378C7">
        <w:rPr>
          <w:webHidden/>
        </w:rPr>
        <w:fldChar w:fldCharType="separate"/>
      </w:r>
      <w:ins w:id="57" w:author="Мылкина Елена Николаевна" w:date="2018-08-14T17:31:00Z">
        <w:r w:rsidR="008C2612">
          <w:rPr>
            <w:webHidden/>
          </w:rPr>
          <w:t>10</w:t>
        </w:r>
      </w:ins>
      <w:del w:id="58" w:author="Мылкина Елена Николаевна" w:date="2018-08-14T17:26:00Z">
        <w:r w:rsidR="00396FF7" w:rsidDel="008C2612">
          <w:rPr>
            <w:webHidden/>
          </w:rPr>
          <w:delText>20</w:delText>
        </w:r>
      </w:del>
      <w:r w:rsidR="00B378C7">
        <w:rPr>
          <w:webHidden/>
        </w:rPr>
        <w:fldChar w:fldCharType="end"/>
      </w:r>
      <w:r>
        <w:fldChar w:fldCharType="end"/>
      </w:r>
    </w:p>
    <w:p w:rsidR="00B378C7" w:rsidRDefault="00F20E23">
      <w:pPr>
        <w:pStyle w:val="41"/>
        <w:rPr>
          <w:rFonts w:eastAsiaTheme="minorEastAsia" w:cstheme="minorBidi"/>
          <w:szCs w:val="22"/>
        </w:rPr>
      </w:pPr>
      <w:r>
        <w:fldChar w:fldCharType="begin"/>
      </w:r>
      <w:r>
        <w:instrText xml:space="preserve"> HYPERLINK \l "_Toc482611681" </w:instrText>
      </w:r>
      <w:ins w:id="59" w:author="Мылкина Елена Николаевна" w:date="2018-08-14T17:26:00Z"/>
      <w:r>
        <w:fldChar w:fldCharType="separate"/>
      </w:r>
      <w:r w:rsidR="00B378C7" w:rsidRPr="00A5099D">
        <w:rPr>
          <w:rStyle w:val="af4"/>
        </w:rPr>
        <w:t>в) процентный риск</w:t>
      </w:r>
      <w:r w:rsidR="00B378C7">
        <w:rPr>
          <w:webHidden/>
        </w:rPr>
        <w:tab/>
      </w:r>
      <w:r w:rsidR="00B378C7">
        <w:rPr>
          <w:webHidden/>
        </w:rPr>
        <w:fldChar w:fldCharType="begin"/>
      </w:r>
      <w:r w:rsidR="00B378C7">
        <w:rPr>
          <w:webHidden/>
        </w:rPr>
        <w:instrText xml:space="preserve"> PAGEREF _Toc482611681 \h </w:instrText>
      </w:r>
      <w:r w:rsidR="00B378C7">
        <w:rPr>
          <w:webHidden/>
        </w:rPr>
      </w:r>
      <w:r w:rsidR="00B378C7">
        <w:rPr>
          <w:webHidden/>
        </w:rPr>
        <w:fldChar w:fldCharType="separate"/>
      </w:r>
      <w:ins w:id="60" w:author="Мылкина Елена Николаевна" w:date="2018-08-14T17:31:00Z">
        <w:r w:rsidR="008C2612">
          <w:rPr>
            <w:webHidden/>
          </w:rPr>
          <w:t>10</w:t>
        </w:r>
      </w:ins>
      <w:del w:id="61" w:author="Мылкина Елена Николаевна" w:date="2018-08-14T17:26:00Z">
        <w:r w:rsidR="00396FF7" w:rsidDel="008C2612">
          <w:rPr>
            <w:webHidden/>
          </w:rPr>
          <w:delText>20</w:delText>
        </w:r>
      </w:del>
      <w:r w:rsidR="00B378C7">
        <w:rPr>
          <w:webHidden/>
        </w:rPr>
        <w:fldChar w:fldCharType="end"/>
      </w:r>
      <w:r>
        <w:fldChar w:fldCharType="end"/>
      </w:r>
    </w:p>
    <w:p w:rsidR="00B378C7" w:rsidRDefault="00F20E23">
      <w:pPr>
        <w:pStyle w:val="36"/>
        <w:rPr>
          <w:rFonts w:eastAsiaTheme="minorEastAsia" w:cstheme="minorBidi"/>
        </w:rPr>
      </w:pPr>
      <w:r>
        <w:fldChar w:fldCharType="begin"/>
      </w:r>
      <w:r>
        <w:instrText xml:space="preserve"> HYPERLINK \l "_Toc482611682" </w:instrText>
      </w:r>
      <w:ins w:id="62" w:author="Мылкина Елена Николаевна" w:date="2018-08-14T17:26:00Z"/>
      <w:r>
        <w:fldChar w:fldCharType="separate"/>
      </w:r>
      <w:r w:rsidR="00B378C7" w:rsidRPr="00A5099D">
        <w:rPr>
          <w:rStyle w:val="af4"/>
        </w:rPr>
        <w:t>2.4.4. Риск ликвидности</w:t>
      </w:r>
      <w:r w:rsidR="00B378C7">
        <w:rPr>
          <w:webHidden/>
        </w:rPr>
        <w:tab/>
      </w:r>
      <w:r w:rsidR="00B378C7">
        <w:rPr>
          <w:webHidden/>
        </w:rPr>
        <w:fldChar w:fldCharType="begin"/>
      </w:r>
      <w:r w:rsidR="00B378C7">
        <w:rPr>
          <w:webHidden/>
        </w:rPr>
        <w:instrText xml:space="preserve"> PAGEREF _Toc482611682 \h </w:instrText>
      </w:r>
      <w:r w:rsidR="00B378C7">
        <w:rPr>
          <w:webHidden/>
        </w:rPr>
      </w:r>
      <w:r w:rsidR="00B378C7">
        <w:rPr>
          <w:webHidden/>
        </w:rPr>
        <w:fldChar w:fldCharType="separate"/>
      </w:r>
      <w:ins w:id="63" w:author="Мылкина Елена Николаевна" w:date="2018-08-14T17:31:00Z">
        <w:r w:rsidR="008C2612">
          <w:rPr>
            <w:webHidden/>
          </w:rPr>
          <w:t>11</w:t>
        </w:r>
      </w:ins>
      <w:del w:id="64" w:author="Мылкина Елена Николаевна" w:date="2018-08-14T17:26:00Z">
        <w:r w:rsidR="00396FF7" w:rsidDel="008C2612">
          <w:rPr>
            <w:webHidden/>
          </w:rPr>
          <w:delText>21</w:delText>
        </w:r>
      </w:del>
      <w:r w:rsidR="00B378C7">
        <w:rPr>
          <w:webHidden/>
        </w:rPr>
        <w:fldChar w:fldCharType="end"/>
      </w:r>
      <w:r>
        <w:fldChar w:fldCharType="end"/>
      </w:r>
    </w:p>
    <w:p w:rsidR="00B378C7" w:rsidRDefault="00F20E23">
      <w:pPr>
        <w:pStyle w:val="36"/>
        <w:rPr>
          <w:rFonts w:eastAsiaTheme="minorEastAsia" w:cstheme="minorBidi"/>
        </w:rPr>
      </w:pPr>
      <w:r>
        <w:fldChar w:fldCharType="begin"/>
      </w:r>
      <w:r>
        <w:instrText xml:space="preserve"> HYPERLINK \l "_Toc482611683" </w:instrText>
      </w:r>
      <w:ins w:id="65" w:author="Мылкина Елена Николаевна" w:date="2018-08-14T17:26:00Z"/>
      <w:r>
        <w:fldChar w:fldCharType="separate"/>
      </w:r>
      <w:r w:rsidR="00B378C7" w:rsidRPr="00A5099D">
        <w:rPr>
          <w:rStyle w:val="af4"/>
        </w:rPr>
        <w:t>2.4.5. Операционный риск</w:t>
      </w:r>
      <w:r w:rsidR="00B378C7">
        <w:rPr>
          <w:webHidden/>
        </w:rPr>
        <w:tab/>
      </w:r>
      <w:r w:rsidR="00B378C7">
        <w:rPr>
          <w:webHidden/>
        </w:rPr>
        <w:fldChar w:fldCharType="begin"/>
      </w:r>
      <w:r w:rsidR="00B378C7">
        <w:rPr>
          <w:webHidden/>
        </w:rPr>
        <w:instrText xml:space="preserve"> PAGEREF _Toc482611683 \h </w:instrText>
      </w:r>
      <w:r w:rsidR="00B378C7">
        <w:rPr>
          <w:webHidden/>
        </w:rPr>
      </w:r>
      <w:r w:rsidR="00B378C7">
        <w:rPr>
          <w:webHidden/>
        </w:rPr>
        <w:fldChar w:fldCharType="separate"/>
      </w:r>
      <w:ins w:id="66" w:author="Мылкина Елена Николаевна" w:date="2018-08-14T17:31:00Z">
        <w:r w:rsidR="008C2612">
          <w:rPr>
            <w:webHidden/>
          </w:rPr>
          <w:t>11</w:t>
        </w:r>
      </w:ins>
      <w:del w:id="67" w:author="Мылкина Елена Николаевна" w:date="2018-08-14T17:26:00Z">
        <w:r w:rsidR="00396FF7" w:rsidDel="008C2612">
          <w:rPr>
            <w:webHidden/>
          </w:rPr>
          <w:delText>21</w:delText>
        </w:r>
      </w:del>
      <w:r w:rsidR="00B378C7">
        <w:rPr>
          <w:webHidden/>
        </w:rPr>
        <w:fldChar w:fldCharType="end"/>
      </w:r>
      <w:r>
        <w:fldChar w:fldCharType="end"/>
      </w:r>
    </w:p>
    <w:p w:rsidR="00B378C7" w:rsidRDefault="00F20E23">
      <w:pPr>
        <w:pStyle w:val="36"/>
        <w:rPr>
          <w:rFonts w:eastAsiaTheme="minorEastAsia" w:cstheme="minorBidi"/>
        </w:rPr>
      </w:pPr>
      <w:r>
        <w:fldChar w:fldCharType="begin"/>
      </w:r>
      <w:r>
        <w:instrText xml:space="preserve"> HYPERLINK \l "_Toc482611684" </w:instrText>
      </w:r>
      <w:ins w:id="68" w:author="Мылкина Елена Николаевна" w:date="2018-08-14T17:26:00Z"/>
      <w:r>
        <w:fldChar w:fldCharType="separate"/>
      </w:r>
      <w:r w:rsidR="00B378C7" w:rsidRPr="00A5099D">
        <w:rPr>
          <w:rStyle w:val="af4"/>
        </w:rPr>
        <w:t>2.4.6. Правовой риск</w:t>
      </w:r>
      <w:r w:rsidR="00B378C7">
        <w:rPr>
          <w:webHidden/>
        </w:rPr>
        <w:tab/>
      </w:r>
      <w:r w:rsidR="00B378C7">
        <w:rPr>
          <w:webHidden/>
        </w:rPr>
        <w:fldChar w:fldCharType="begin"/>
      </w:r>
      <w:r w:rsidR="00B378C7">
        <w:rPr>
          <w:webHidden/>
        </w:rPr>
        <w:instrText xml:space="preserve"> PAGEREF _Toc482611684 \h </w:instrText>
      </w:r>
      <w:r w:rsidR="00B378C7">
        <w:rPr>
          <w:webHidden/>
        </w:rPr>
      </w:r>
      <w:r w:rsidR="00B378C7">
        <w:rPr>
          <w:webHidden/>
        </w:rPr>
        <w:fldChar w:fldCharType="separate"/>
      </w:r>
      <w:ins w:id="69" w:author="Мылкина Елена Николаевна" w:date="2018-08-14T17:31:00Z">
        <w:r w:rsidR="008C2612">
          <w:rPr>
            <w:webHidden/>
          </w:rPr>
          <w:t>13</w:t>
        </w:r>
      </w:ins>
      <w:del w:id="70" w:author="Мылкина Елена Николаевна" w:date="2018-08-14T17:26:00Z">
        <w:r w:rsidR="00396FF7" w:rsidDel="008C2612">
          <w:rPr>
            <w:webHidden/>
          </w:rPr>
          <w:delText>23</w:delText>
        </w:r>
      </w:del>
      <w:r w:rsidR="00B378C7">
        <w:rPr>
          <w:webHidden/>
        </w:rPr>
        <w:fldChar w:fldCharType="end"/>
      </w:r>
      <w:r>
        <w:fldChar w:fldCharType="end"/>
      </w:r>
    </w:p>
    <w:p w:rsidR="00B378C7" w:rsidRDefault="00F20E23">
      <w:pPr>
        <w:pStyle w:val="36"/>
        <w:rPr>
          <w:rFonts w:eastAsiaTheme="minorEastAsia" w:cstheme="minorBidi"/>
        </w:rPr>
      </w:pPr>
      <w:r>
        <w:fldChar w:fldCharType="begin"/>
      </w:r>
      <w:r>
        <w:instrText xml:space="preserve"> HYPERLINK \l "_Toc482611685" </w:instrText>
      </w:r>
      <w:ins w:id="71" w:author="Мылкина Елена Николаевна" w:date="2018-08-14T17:26:00Z"/>
      <w:r>
        <w:fldChar w:fldCharType="separate"/>
      </w:r>
      <w:r w:rsidR="00B378C7" w:rsidRPr="00A5099D">
        <w:rPr>
          <w:rStyle w:val="af4"/>
        </w:rPr>
        <w:t>2.4.7. Риск потери деловой репутации (репутационный риск)</w:t>
      </w:r>
      <w:r w:rsidR="00B378C7">
        <w:rPr>
          <w:webHidden/>
        </w:rPr>
        <w:tab/>
      </w:r>
      <w:r w:rsidR="00B378C7">
        <w:rPr>
          <w:webHidden/>
        </w:rPr>
        <w:fldChar w:fldCharType="begin"/>
      </w:r>
      <w:r w:rsidR="00B378C7">
        <w:rPr>
          <w:webHidden/>
        </w:rPr>
        <w:instrText xml:space="preserve"> PAGEREF _Toc482611685 \h </w:instrText>
      </w:r>
      <w:r w:rsidR="00B378C7">
        <w:rPr>
          <w:webHidden/>
        </w:rPr>
      </w:r>
      <w:r w:rsidR="00B378C7">
        <w:rPr>
          <w:webHidden/>
        </w:rPr>
        <w:fldChar w:fldCharType="separate"/>
      </w:r>
      <w:ins w:id="72" w:author="Мылкина Елена Николаевна" w:date="2018-08-14T17:31:00Z">
        <w:r w:rsidR="008C2612">
          <w:rPr>
            <w:webHidden/>
          </w:rPr>
          <w:t>13</w:t>
        </w:r>
      </w:ins>
      <w:del w:id="73" w:author="Мылкина Елена Николаевна" w:date="2018-08-14T17:26:00Z">
        <w:r w:rsidR="00396FF7" w:rsidDel="008C2612">
          <w:rPr>
            <w:webHidden/>
          </w:rPr>
          <w:delText>23</w:delText>
        </w:r>
      </w:del>
      <w:r w:rsidR="00B378C7">
        <w:rPr>
          <w:webHidden/>
        </w:rPr>
        <w:fldChar w:fldCharType="end"/>
      </w:r>
      <w:r>
        <w:fldChar w:fldCharType="end"/>
      </w:r>
    </w:p>
    <w:p w:rsidR="00B378C7" w:rsidRDefault="00F20E23">
      <w:pPr>
        <w:pStyle w:val="36"/>
        <w:rPr>
          <w:rFonts w:eastAsiaTheme="minorEastAsia" w:cstheme="minorBidi"/>
        </w:rPr>
      </w:pPr>
      <w:r>
        <w:fldChar w:fldCharType="begin"/>
      </w:r>
      <w:r>
        <w:instrText xml:space="preserve"> HYPERLINK \l "_Toc482611686" </w:instrText>
      </w:r>
      <w:ins w:id="74" w:author="Мылкина Елена Николаевна" w:date="2018-08-14T17:26:00Z"/>
      <w:r>
        <w:fldChar w:fldCharType="separate"/>
      </w:r>
      <w:r w:rsidR="00B378C7" w:rsidRPr="00A5099D">
        <w:rPr>
          <w:rStyle w:val="af4"/>
        </w:rPr>
        <w:t>2.4.8. Розничные риски</w:t>
      </w:r>
      <w:r w:rsidR="00B378C7">
        <w:rPr>
          <w:webHidden/>
        </w:rPr>
        <w:tab/>
      </w:r>
      <w:r w:rsidR="00B378C7">
        <w:rPr>
          <w:webHidden/>
        </w:rPr>
        <w:fldChar w:fldCharType="begin"/>
      </w:r>
      <w:r w:rsidR="00B378C7">
        <w:rPr>
          <w:webHidden/>
        </w:rPr>
        <w:instrText xml:space="preserve"> PAGEREF _Toc482611686 \h </w:instrText>
      </w:r>
      <w:r w:rsidR="00B378C7">
        <w:rPr>
          <w:webHidden/>
        </w:rPr>
      </w:r>
      <w:r w:rsidR="00B378C7">
        <w:rPr>
          <w:webHidden/>
        </w:rPr>
        <w:fldChar w:fldCharType="separate"/>
      </w:r>
      <w:ins w:id="75" w:author="Мылкина Елена Николаевна" w:date="2018-08-14T17:31:00Z">
        <w:r w:rsidR="008C2612">
          <w:rPr>
            <w:webHidden/>
          </w:rPr>
          <w:t>13</w:t>
        </w:r>
      </w:ins>
      <w:del w:id="76" w:author="Мылкина Елена Николаевна" w:date="2018-08-14T17:26:00Z">
        <w:r w:rsidR="00396FF7" w:rsidDel="008C2612">
          <w:rPr>
            <w:webHidden/>
          </w:rPr>
          <w:delText>23</w:delText>
        </w:r>
      </w:del>
      <w:r w:rsidR="00B378C7">
        <w:rPr>
          <w:webHidden/>
        </w:rPr>
        <w:fldChar w:fldCharType="end"/>
      </w:r>
      <w:r>
        <w:fldChar w:fldCharType="end"/>
      </w:r>
    </w:p>
    <w:p w:rsidR="00B378C7" w:rsidRDefault="00F20E23">
      <w:pPr>
        <w:pStyle w:val="12"/>
        <w:rPr>
          <w:rFonts w:asciiTheme="minorHAnsi" w:eastAsiaTheme="minorEastAsia" w:hAnsiTheme="minorHAnsi" w:cstheme="minorBidi"/>
          <w:b w:val="0"/>
          <w:noProof/>
          <w:sz w:val="22"/>
          <w:szCs w:val="22"/>
          <w:u w:val="none"/>
        </w:rPr>
      </w:pPr>
      <w:r>
        <w:rPr>
          <w:noProof/>
        </w:rPr>
        <w:fldChar w:fldCharType="begin"/>
      </w:r>
      <w:r>
        <w:rPr>
          <w:noProof/>
        </w:rPr>
        <w:instrText xml:space="preserve"> HYPERLINK \l "_Toc482611687" </w:instrText>
      </w:r>
      <w:ins w:id="77" w:author="Мылкина Елена Николаевна" w:date="2018-08-14T17:26:00Z">
        <w:r w:rsidR="008C2612">
          <w:rPr>
            <w:noProof/>
          </w:rPr>
        </w:r>
      </w:ins>
      <w:r>
        <w:rPr>
          <w:noProof/>
        </w:rPr>
        <w:fldChar w:fldCharType="separate"/>
      </w:r>
      <w:r w:rsidR="00B378C7" w:rsidRPr="00A5099D">
        <w:rPr>
          <w:rStyle w:val="af4"/>
          <w:noProof/>
          <w:lang w:val="en-US"/>
        </w:rPr>
        <w:t>III</w:t>
      </w:r>
      <w:r w:rsidR="00B378C7" w:rsidRPr="00A5099D">
        <w:rPr>
          <w:rStyle w:val="af4"/>
          <w:noProof/>
        </w:rPr>
        <w:t>. Подробная информация о кредитной организации – эмитенте</w:t>
      </w:r>
      <w:r w:rsidR="00B378C7">
        <w:rPr>
          <w:noProof/>
          <w:webHidden/>
        </w:rPr>
        <w:tab/>
      </w:r>
      <w:r w:rsidR="00B378C7">
        <w:rPr>
          <w:noProof/>
          <w:webHidden/>
        </w:rPr>
        <w:fldChar w:fldCharType="begin"/>
      </w:r>
      <w:r w:rsidR="00B378C7">
        <w:rPr>
          <w:noProof/>
          <w:webHidden/>
        </w:rPr>
        <w:instrText xml:space="preserve"> PAGEREF _Toc482611687 \h </w:instrText>
      </w:r>
      <w:r w:rsidR="00B378C7">
        <w:rPr>
          <w:noProof/>
          <w:webHidden/>
        </w:rPr>
      </w:r>
      <w:r w:rsidR="00B378C7">
        <w:rPr>
          <w:noProof/>
          <w:webHidden/>
        </w:rPr>
        <w:fldChar w:fldCharType="separate"/>
      </w:r>
      <w:ins w:id="78" w:author="Мылкина Елена Николаевна" w:date="2018-08-14T17:31:00Z">
        <w:r w:rsidR="008C2612">
          <w:rPr>
            <w:noProof/>
            <w:webHidden/>
          </w:rPr>
          <w:t>15</w:t>
        </w:r>
      </w:ins>
      <w:del w:id="79" w:author="Мылкина Елена Николаевна" w:date="2018-08-14T17:26:00Z">
        <w:r w:rsidR="00396FF7" w:rsidDel="008C2612">
          <w:rPr>
            <w:noProof/>
            <w:webHidden/>
          </w:rPr>
          <w:delText>25</w:delText>
        </w:r>
      </w:del>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"_Toc482611688" </w:instrText>
      </w:r>
      <w:ins w:id="80" w:author="Мылкина Елена Николаевна" w:date="2018-08-14T17:26:00Z">
        <w:r w:rsidR="008C2612">
          <w:rPr>
            <w:noProof/>
          </w:rPr>
        </w:r>
      </w:ins>
      <w:r>
        <w:rPr>
          <w:noProof/>
        </w:rPr>
        <w:fldChar w:fldCharType="separate"/>
      </w:r>
      <w:r w:rsidR="00B378C7" w:rsidRPr="00A5099D">
        <w:rPr>
          <w:rStyle w:val="af4"/>
          <w:noProof/>
        </w:rPr>
        <w:t>3.1. История создания и развитие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_Toc482611688 \h </w:instrText>
      </w:r>
      <w:r w:rsidR="00B378C7">
        <w:rPr>
          <w:noProof/>
          <w:webHidden/>
        </w:rPr>
      </w:r>
      <w:r w:rsidR="00B378C7">
        <w:rPr>
          <w:noProof/>
          <w:webHidden/>
        </w:rPr>
        <w:fldChar w:fldCharType="separate"/>
      </w:r>
      <w:ins w:id="81" w:author="Мылкина Елена Николаевна" w:date="2018-08-14T17:31:00Z">
        <w:r w:rsidR="008C2612">
          <w:rPr>
            <w:noProof/>
            <w:webHidden/>
          </w:rPr>
          <w:t>15</w:t>
        </w:r>
      </w:ins>
      <w:del w:id="82" w:author="Мылкина Елена Николаевна" w:date="2018-08-14T17:26:00Z">
        <w:r w:rsidR="00396FF7" w:rsidDel="008C2612">
          <w:rPr>
            <w:noProof/>
            <w:webHidden/>
          </w:rPr>
          <w:delText>25</w:delText>
        </w:r>
      </w:del>
      <w:r w:rsidR="00B378C7">
        <w:rPr>
          <w:noProof/>
          <w:webHidden/>
        </w:rPr>
        <w:fldChar w:fldCharType="end"/>
      </w:r>
      <w:r>
        <w:rPr>
          <w:noProof/>
        </w:rPr>
        <w:fldChar w:fldCharType="end"/>
      </w:r>
    </w:p>
    <w:p w:rsidR="00B378C7" w:rsidRDefault="00F20E23">
      <w:pPr>
        <w:pStyle w:val="36"/>
        <w:rPr>
          <w:rFonts w:eastAsiaTheme="minorEastAsia" w:cstheme="minorBidi"/>
        </w:rPr>
      </w:pPr>
      <w:r>
        <w:fldChar w:fldCharType="begin"/>
      </w:r>
      <w:r>
        <w:instrText xml:space="preserve"> HYPERLINK \l "_Toc482611689" </w:instrText>
      </w:r>
      <w:ins w:id="83" w:author="Мылкина Елена Николаевна" w:date="2018-08-14T17:26:00Z"/>
      <w:r>
        <w:fldChar w:fldCharType="separate"/>
      </w:r>
      <w:r w:rsidR="00B378C7" w:rsidRPr="00A5099D">
        <w:rPr>
          <w:rStyle w:val="af4"/>
        </w:rPr>
        <w:t>3.1.1. Данные о фирменном наименовании  кредитной организации – эмитента</w:t>
      </w:r>
      <w:r w:rsidR="00B378C7">
        <w:rPr>
          <w:webHidden/>
        </w:rPr>
        <w:tab/>
      </w:r>
      <w:r w:rsidR="00B378C7">
        <w:rPr>
          <w:webHidden/>
        </w:rPr>
        <w:fldChar w:fldCharType="begin"/>
      </w:r>
      <w:r w:rsidR="00B378C7">
        <w:rPr>
          <w:webHidden/>
        </w:rPr>
        <w:instrText xml:space="preserve"> PAGEREF _Toc482611689 \h </w:instrText>
      </w:r>
      <w:r w:rsidR="00B378C7">
        <w:rPr>
          <w:webHidden/>
        </w:rPr>
      </w:r>
      <w:r w:rsidR="00B378C7">
        <w:rPr>
          <w:webHidden/>
        </w:rPr>
        <w:fldChar w:fldCharType="separate"/>
      </w:r>
      <w:ins w:id="84" w:author="Мылкина Елена Николаевна" w:date="2018-08-14T17:31:00Z">
        <w:r w:rsidR="008C2612">
          <w:rPr>
            <w:webHidden/>
          </w:rPr>
          <w:t>15</w:t>
        </w:r>
      </w:ins>
      <w:del w:id="85" w:author="Мылкина Елена Николаевна" w:date="2018-08-14T17:26:00Z">
        <w:r w:rsidR="00396FF7" w:rsidDel="008C2612">
          <w:rPr>
            <w:webHidden/>
          </w:rPr>
          <w:delText>25</w:delText>
        </w:r>
      </w:del>
      <w:r w:rsidR="00B378C7">
        <w:rPr>
          <w:webHidden/>
        </w:rPr>
        <w:fldChar w:fldCharType="end"/>
      </w:r>
      <w:r>
        <w:fldChar w:fldCharType="end"/>
      </w:r>
    </w:p>
    <w:p w:rsidR="00B378C7" w:rsidRDefault="00F20E23">
      <w:pPr>
        <w:pStyle w:val="36"/>
        <w:rPr>
          <w:rFonts w:eastAsiaTheme="minorEastAsia" w:cstheme="minorBidi"/>
        </w:rPr>
      </w:pPr>
      <w:r>
        <w:fldChar w:fldCharType="begin"/>
      </w:r>
      <w:r>
        <w:instrText xml:space="preserve"> HYPERLINK \l "_Toc482611690" </w:instrText>
      </w:r>
      <w:ins w:id="86" w:author="Мылкина Елена Николаевна" w:date="2018-08-14T17:26:00Z"/>
      <w:r>
        <w:fldChar w:fldCharType="separate"/>
      </w:r>
      <w:r w:rsidR="00B378C7" w:rsidRPr="00A5099D">
        <w:rPr>
          <w:rStyle w:val="af4"/>
        </w:rPr>
        <w:t>3.1.2. Сведения о государственной регистрации кредитной организации – эмитента</w:t>
      </w:r>
      <w:r w:rsidR="00B378C7">
        <w:rPr>
          <w:webHidden/>
        </w:rPr>
        <w:tab/>
      </w:r>
      <w:r w:rsidR="00B378C7">
        <w:rPr>
          <w:webHidden/>
        </w:rPr>
        <w:fldChar w:fldCharType="begin"/>
      </w:r>
      <w:r w:rsidR="00B378C7">
        <w:rPr>
          <w:webHidden/>
        </w:rPr>
        <w:instrText xml:space="preserve"> PAGEREF _Toc482611690 \h </w:instrText>
      </w:r>
      <w:r w:rsidR="00B378C7">
        <w:rPr>
          <w:webHidden/>
        </w:rPr>
      </w:r>
      <w:r w:rsidR="00B378C7">
        <w:rPr>
          <w:webHidden/>
        </w:rPr>
        <w:fldChar w:fldCharType="separate"/>
      </w:r>
      <w:ins w:id="87" w:author="Мылкина Елена Николаевна" w:date="2018-08-14T17:31:00Z">
        <w:r w:rsidR="008C2612">
          <w:rPr>
            <w:webHidden/>
          </w:rPr>
          <w:t>15</w:t>
        </w:r>
      </w:ins>
      <w:del w:id="88" w:author="Мылкина Елена Николаевна" w:date="2018-08-14T17:26:00Z">
        <w:r w:rsidR="00396FF7" w:rsidDel="008C2612">
          <w:rPr>
            <w:webHidden/>
          </w:rPr>
          <w:delText>25</w:delText>
        </w:r>
      </w:del>
      <w:r w:rsidR="00B378C7">
        <w:rPr>
          <w:webHidden/>
        </w:rPr>
        <w:fldChar w:fldCharType="end"/>
      </w:r>
      <w:r>
        <w:fldChar w:fldCharType="end"/>
      </w:r>
    </w:p>
    <w:p w:rsidR="00B378C7" w:rsidRDefault="00F20E23">
      <w:pPr>
        <w:pStyle w:val="36"/>
        <w:rPr>
          <w:rFonts w:eastAsiaTheme="minorEastAsia" w:cstheme="minorBidi"/>
        </w:rPr>
      </w:pPr>
      <w:r>
        <w:lastRenderedPageBreak/>
        <w:fldChar w:fldCharType="begin"/>
      </w:r>
      <w:r>
        <w:instrText xml:space="preserve"> HYPERLINK \l "_Toc482611691" </w:instrText>
      </w:r>
      <w:ins w:id="89" w:author="Мылкина Елена Николаевна" w:date="2018-08-14T17:26:00Z"/>
      <w:r>
        <w:fldChar w:fldCharType="separate"/>
      </w:r>
      <w:r w:rsidR="00B378C7" w:rsidRPr="00A5099D">
        <w:rPr>
          <w:rStyle w:val="af4"/>
        </w:rPr>
        <w:t>3.1.3. Сведения о создании и развитии кредитной организации – эмитента</w:t>
      </w:r>
      <w:r w:rsidR="00B378C7">
        <w:rPr>
          <w:webHidden/>
        </w:rPr>
        <w:tab/>
      </w:r>
      <w:r w:rsidR="00B378C7">
        <w:rPr>
          <w:webHidden/>
        </w:rPr>
        <w:fldChar w:fldCharType="begin"/>
      </w:r>
      <w:r w:rsidR="00B378C7">
        <w:rPr>
          <w:webHidden/>
        </w:rPr>
        <w:instrText xml:space="preserve"> PAGEREF _Toc482611691 \h </w:instrText>
      </w:r>
      <w:r w:rsidR="00B378C7">
        <w:rPr>
          <w:webHidden/>
        </w:rPr>
      </w:r>
      <w:r w:rsidR="00B378C7">
        <w:rPr>
          <w:webHidden/>
        </w:rPr>
        <w:fldChar w:fldCharType="separate"/>
      </w:r>
      <w:ins w:id="90" w:author="Мылкина Елена Николаевна" w:date="2018-08-14T17:31:00Z">
        <w:r w:rsidR="008C2612">
          <w:rPr>
            <w:webHidden/>
          </w:rPr>
          <w:t>16</w:t>
        </w:r>
      </w:ins>
      <w:del w:id="91" w:author="Мылкина Елена Николаевна" w:date="2018-08-14T17:26:00Z">
        <w:r w:rsidR="00396FF7" w:rsidDel="008C2612">
          <w:rPr>
            <w:webHidden/>
          </w:rPr>
          <w:delText>26</w:delText>
        </w:r>
      </w:del>
      <w:r w:rsidR="00B378C7">
        <w:rPr>
          <w:webHidden/>
        </w:rPr>
        <w:fldChar w:fldCharType="end"/>
      </w:r>
      <w:r>
        <w:fldChar w:fldCharType="end"/>
      </w:r>
    </w:p>
    <w:p w:rsidR="00B378C7" w:rsidRDefault="00F20E23">
      <w:pPr>
        <w:pStyle w:val="36"/>
        <w:rPr>
          <w:rFonts w:eastAsiaTheme="minorEastAsia" w:cstheme="minorBidi"/>
        </w:rPr>
      </w:pPr>
      <w:r>
        <w:fldChar w:fldCharType="begin"/>
      </w:r>
      <w:r>
        <w:instrText xml:space="preserve"> HYPERLINK \l "_Toc482611692" </w:instrText>
      </w:r>
      <w:ins w:id="92" w:author="Мылкина Елена Николаевна" w:date="2018-08-14T17:26:00Z"/>
      <w:r>
        <w:fldChar w:fldCharType="separate"/>
      </w:r>
      <w:r w:rsidR="00B378C7" w:rsidRPr="00A5099D">
        <w:rPr>
          <w:rStyle w:val="af4"/>
        </w:rPr>
        <w:t>3.1.4. Контактная информация</w:t>
      </w:r>
      <w:r w:rsidR="00B378C7">
        <w:rPr>
          <w:webHidden/>
        </w:rPr>
        <w:tab/>
      </w:r>
      <w:r w:rsidR="00B378C7">
        <w:rPr>
          <w:webHidden/>
        </w:rPr>
        <w:fldChar w:fldCharType="begin"/>
      </w:r>
      <w:r w:rsidR="00B378C7">
        <w:rPr>
          <w:webHidden/>
        </w:rPr>
        <w:instrText xml:space="preserve"> PAGEREF _Toc482611692 \h </w:instrText>
      </w:r>
      <w:r w:rsidR="00B378C7">
        <w:rPr>
          <w:webHidden/>
        </w:rPr>
      </w:r>
      <w:r w:rsidR="00B378C7">
        <w:rPr>
          <w:webHidden/>
        </w:rPr>
        <w:fldChar w:fldCharType="separate"/>
      </w:r>
      <w:ins w:id="93" w:author="Мылкина Елена Николаевна" w:date="2018-08-14T17:31:00Z">
        <w:r w:rsidR="008C2612">
          <w:rPr>
            <w:webHidden/>
          </w:rPr>
          <w:t>19</w:t>
        </w:r>
      </w:ins>
      <w:del w:id="94" w:author="Мылкина Елена Николаевна" w:date="2018-08-14T17:26:00Z">
        <w:r w:rsidR="00396FF7" w:rsidDel="008C2612">
          <w:rPr>
            <w:webHidden/>
          </w:rPr>
          <w:delText>29</w:delText>
        </w:r>
      </w:del>
      <w:r w:rsidR="00B378C7">
        <w:rPr>
          <w:webHidden/>
        </w:rPr>
        <w:fldChar w:fldCharType="end"/>
      </w:r>
      <w:r>
        <w:fldChar w:fldCharType="end"/>
      </w:r>
    </w:p>
    <w:p w:rsidR="00B378C7" w:rsidRDefault="00F20E23">
      <w:pPr>
        <w:pStyle w:val="36"/>
        <w:rPr>
          <w:rFonts w:eastAsiaTheme="minorEastAsia" w:cstheme="minorBidi"/>
        </w:rPr>
      </w:pPr>
      <w:r>
        <w:fldChar w:fldCharType="begin"/>
      </w:r>
      <w:r>
        <w:instrText xml:space="preserve"> HYPERLINK \l "_Toc482611693" </w:instrText>
      </w:r>
      <w:ins w:id="95" w:author="Мылкина Елена Николаевна" w:date="2018-08-14T17:26:00Z"/>
      <w:r>
        <w:fldChar w:fldCharType="separate"/>
      </w:r>
      <w:r w:rsidR="00B378C7" w:rsidRPr="00A5099D">
        <w:rPr>
          <w:rStyle w:val="af4"/>
        </w:rPr>
        <w:t>3.1.5. Идентификационный номер налогоплательщика</w:t>
      </w:r>
      <w:r w:rsidR="00B378C7">
        <w:rPr>
          <w:webHidden/>
        </w:rPr>
        <w:tab/>
      </w:r>
      <w:r w:rsidR="00B378C7">
        <w:rPr>
          <w:webHidden/>
        </w:rPr>
        <w:fldChar w:fldCharType="begin"/>
      </w:r>
      <w:r w:rsidR="00B378C7">
        <w:rPr>
          <w:webHidden/>
        </w:rPr>
        <w:instrText xml:space="preserve"> PAGEREF _Toc482611693 \h </w:instrText>
      </w:r>
      <w:r w:rsidR="00B378C7">
        <w:rPr>
          <w:webHidden/>
        </w:rPr>
      </w:r>
      <w:r w:rsidR="00B378C7">
        <w:rPr>
          <w:webHidden/>
        </w:rPr>
        <w:fldChar w:fldCharType="separate"/>
      </w:r>
      <w:ins w:id="96" w:author="Мылкина Елена Николаевна" w:date="2018-08-14T17:31:00Z">
        <w:r w:rsidR="008C2612">
          <w:rPr>
            <w:webHidden/>
          </w:rPr>
          <w:t>19</w:t>
        </w:r>
      </w:ins>
      <w:del w:id="97" w:author="Мылкина Елена Николаевна" w:date="2018-08-14T17:26:00Z">
        <w:r w:rsidR="00396FF7" w:rsidDel="008C2612">
          <w:rPr>
            <w:webHidden/>
          </w:rPr>
          <w:delText>29</w:delText>
        </w:r>
      </w:del>
      <w:r w:rsidR="00B378C7">
        <w:rPr>
          <w:webHidden/>
        </w:rPr>
        <w:fldChar w:fldCharType="end"/>
      </w:r>
      <w:r>
        <w:fldChar w:fldCharType="end"/>
      </w:r>
    </w:p>
    <w:p w:rsidR="00B378C7" w:rsidRDefault="00F20E23">
      <w:pPr>
        <w:pStyle w:val="36"/>
        <w:rPr>
          <w:rFonts w:eastAsiaTheme="minorEastAsia" w:cstheme="minorBidi"/>
        </w:rPr>
      </w:pPr>
      <w:r>
        <w:fldChar w:fldCharType="begin"/>
      </w:r>
      <w:r>
        <w:instrText xml:space="preserve"> HYPERLINK \l "_Toc482611694" </w:instrText>
      </w:r>
      <w:ins w:id="98" w:author="Мылкина Елена Николаевна" w:date="2018-08-14T17:26:00Z"/>
      <w:r>
        <w:fldChar w:fldCharType="separate"/>
      </w:r>
      <w:r w:rsidR="00B378C7" w:rsidRPr="00A5099D">
        <w:rPr>
          <w:rStyle w:val="af4"/>
        </w:rPr>
        <w:t>3.1.6. Филиалы и представительства кредитной организации – эмитента</w:t>
      </w:r>
      <w:r w:rsidR="00B378C7">
        <w:rPr>
          <w:webHidden/>
        </w:rPr>
        <w:tab/>
      </w:r>
      <w:r w:rsidR="00B378C7">
        <w:rPr>
          <w:webHidden/>
        </w:rPr>
        <w:fldChar w:fldCharType="begin"/>
      </w:r>
      <w:r w:rsidR="00B378C7">
        <w:rPr>
          <w:webHidden/>
        </w:rPr>
        <w:instrText xml:space="preserve"> PAGEREF _Toc482611694 \h </w:instrText>
      </w:r>
      <w:r w:rsidR="00B378C7">
        <w:rPr>
          <w:webHidden/>
        </w:rPr>
      </w:r>
      <w:r w:rsidR="00B378C7">
        <w:rPr>
          <w:webHidden/>
        </w:rPr>
        <w:fldChar w:fldCharType="separate"/>
      </w:r>
      <w:ins w:id="99" w:author="Мылкина Елена Николаевна" w:date="2018-08-14T17:31:00Z">
        <w:r w:rsidR="008C2612">
          <w:rPr>
            <w:webHidden/>
          </w:rPr>
          <w:t>19</w:t>
        </w:r>
      </w:ins>
      <w:del w:id="100" w:author="Мылкина Елена Николаевна" w:date="2018-08-14T17:26:00Z">
        <w:r w:rsidR="00396FF7" w:rsidDel="008C2612">
          <w:rPr>
            <w:webHidden/>
          </w:rPr>
          <w:delText>29</w:delText>
        </w:r>
      </w:del>
      <w:r w:rsidR="00B378C7">
        <w:rPr>
          <w:webHidden/>
        </w:rPr>
        <w:fldChar w:fldCharType="end"/>
      </w:r>
      <w: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"_Toc482611695" </w:instrText>
      </w:r>
      <w:ins w:id="101" w:author="Мылкина Елена Николаевна" w:date="2018-08-14T17:26:00Z">
        <w:r w:rsidR="008C2612">
          <w:rPr>
            <w:noProof/>
          </w:rPr>
        </w:r>
      </w:ins>
      <w:r>
        <w:rPr>
          <w:noProof/>
        </w:rPr>
        <w:fldChar w:fldCharType="separate"/>
      </w:r>
      <w:r w:rsidR="00B378C7" w:rsidRPr="00A5099D">
        <w:rPr>
          <w:rStyle w:val="af4"/>
          <w:noProof/>
        </w:rPr>
        <w:t>3.2. Основная хозяйственная деятельность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_Toc482611695 \h </w:instrText>
      </w:r>
      <w:r w:rsidR="00B378C7">
        <w:rPr>
          <w:noProof/>
          <w:webHidden/>
        </w:rPr>
      </w:r>
      <w:r w:rsidR="00B378C7">
        <w:rPr>
          <w:noProof/>
          <w:webHidden/>
        </w:rPr>
        <w:fldChar w:fldCharType="separate"/>
      </w:r>
      <w:ins w:id="102" w:author="Мылкина Елена Николаевна" w:date="2018-08-14T17:31:00Z">
        <w:r w:rsidR="008C2612">
          <w:rPr>
            <w:noProof/>
            <w:webHidden/>
          </w:rPr>
          <w:t>20</w:t>
        </w:r>
      </w:ins>
      <w:del w:id="103" w:author="Мылкина Елена Николаевна" w:date="2018-08-14T17:26:00Z">
        <w:r w:rsidR="00396FF7" w:rsidDel="008C2612">
          <w:rPr>
            <w:noProof/>
            <w:webHidden/>
          </w:rPr>
          <w:delText>30</w:delText>
        </w:r>
      </w:del>
      <w:r w:rsidR="00B378C7">
        <w:rPr>
          <w:noProof/>
          <w:webHidden/>
        </w:rPr>
        <w:fldChar w:fldCharType="end"/>
      </w:r>
      <w:r>
        <w:rPr>
          <w:noProof/>
        </w:rPr>
        <w:fldChar w:fldCharType="end"/>
      </w:r>
    </w:p>
    <w:p w:rsidR="00B378C7" w:rsidRDefault="00F20E23">
      <w:pPr>
        <w:pStyle w:val="36"/>
        <w:rPr>
          <w:rFonts w:eastAsiaTheme="minorEastAsia" w:cstheme="minorBidi"/>
        </w:rPr>
      </w:pPr>
      <w:r>
        <w:fldChar w:fldCharType="begin"/>
      </w:r>
      <w:r>
        <w:instrText xml:space="preserve"> HYPERLINK \l "_Toc482611696" </w:instrText>
      </w:r>
      <w:ins w:id="104" w:author="Мылкина Елена Николаевна" w:date="2018-08-14T17:26:00Z"/>
      <w:r>
        <w:fldChar w:fldCharType="separate"/>
      </w:r>
      <w:r w:rsidR="00B378C7" w:rsidRPr="00A5099D">
        <w:rPr>
          <w:rStyle w:val="af4"/>
        </w:rPr>
        <w:t>3.2.1. Основные виды экономической деятельности кредитной организации – эмитента</w:t>
      </w:r>
      <w:r w:rsidR="00B378C7">
        <w:rPr>
          <w:webHidden/>
        </w:rPr>
        <w:tab/>
      </w:r>
      <w:r w:rsidR="00B378C7">
        <w:rPr>
          <w:webHidden/>
        </w:rPr>
        <w:fldChar w:fldCharType="begin"/>
      </w:r>
      <w:r w:rsidR="00B378C7">
        <w:rPr>
          <w:webHidden/>
        </w:rPr>
        <w:instrText xml:space="preserve"> PAGEREF _Toc482611696 \h </w:instrText>
      </w:r>
      <w:r w:rsidR="00B378C7">
        <w:rPr>
          <w:webHidden/>
        </w:rPr>
      </w:r>
      <w:r w:rsidR="00B378C7">
        <w:rPr>
          <w:webHidden/>
        </w:rPr>
        <w:fldChar w:fldCharType="separate"/>
      </w:r>
      <w:ins w:id="105" w:author="Мылкина Елена Николаевна" w:date="2018-08-14T17:31:00Z">
        <w:r w:rsidR="008C2612">
          <w:rPr>
            <w:webHidden/>
          </w:rPr>
          <w:t>20</w:t>
        </w:r>
      </w:ins>
      <w:del w:id="106" w:author="Мылкина Елена Николаевна" w:date="2018-08-14T17:26:00Z">
        <w:r w:rsidR="00396FF7" w:rsidDel="008C2612">
          <w:rPr>
            <w:webHidden/>
          </w:rPr>
          <w:delText>30</w:delText>
        </w:r>
      </w:del>
      <w:r w:rsidR="00B378C7">
        <w:rPr>
          <w:webHidden/>
        </w:rPr>
        <w:fldChar w:fldCharType="end"/>
      </w:r>
      <w:r>
        <w:fldChar w:fldCharType="end"/>
      </w:r>
    </w:p>
    <w:p w:rsidR="00B378C7" w:rsidRDefault="00F20E23">
      <w:pPr>
        <w:pStyle w:val="36"/>
        <w:rPr>
          <w:rFonts w:eastAsiaTheme="minorEastAsia" w:cstheme="minorBidi"/>
        </w:rPr>
      </w:pPr>
      <w:r>
        <w:fldChar w:fldCharType="begin"/>
      </w:r>
      <w:r>
        <w:instrText xml:space="preserve"> HYPERLINK \l "_Toc482611697" </w:instrText>
      </w:r>
      <w:ins w:id="107" w:author="Мылкина Елена Николаевна" w:date="2018-08-14T17:26:00Z"/>
      <w:r>
        <w:fldChar w:fldCharType="separate"/>
      </w:r>
      <w:r w:rsidR="00B378C7" w:rsidRPr="00A5099D">
        <w:rPr>
          <w:rStyle w:val="af4"/>
        </w:rPr>
        <w:t>3.2.2. Сведения о наличии у кредитной организации – эмитента разрешений (лицензий), допусков к отдельным видам работ</w:t>
      </w:r>
      <w:r w:rsidR="00B378C7">
        <w:rPr>
          <w:webHidden/>
        </w:rPr>
        <w:tab/>
      </w:r>
      <w:r w:rsidR="00B378C7">
        <w:rPr>
          <w:webHidden/>
        </w:rPr>
        <w:fldChar w:fldCharType="begin"/>
      </w:r>
      <w:r w:rsidR="00B378C7">
        <w:rPr>
          <w:webHidden/>
        </w:rPr>
        <w:instrText xml:space="preserve"> PAGEREF _Toc482611697 \h </w:instrText>
      </w:r>
      <w:r w:rsidR="00B378C7">
        <w:rPr>
          <w:webHidden/>
        </w:rPr>
      </w:r>
      <w:r w:rsidR="00B378C7">
        <w:rPr>
          <w:webHidden/>
        </w:rPr>
        <w:fldChar w:fldCharType="separate"/>
      </w:r>
      <w:ins w:id="108" w:author="Мылкина Елена Николаевна" w:date="2018-08-14T17:31:00Z">
        <w:r w:rsidR="008C2612">
          <w:rPr>
            <w:webHidden/>
          </w:rPr>
          <w:t>20</w:t>
        </w:r>
      </w:ins>
      <w:del w:id="109" w:author="Мылкина Елена Николаевна" w:date="2018-08-14T17:26:00Z">
        <w:r w:rsidR="00396FF7" w:rsidDel="008C2612">
          <w:rPr>
            <w:webHidden/>
          </w:rPr>
          <w:delText>30</w:delText>
        </w:r>
      </w:del>
      <w:r w:rsidR="00B378C7">
        <w:rPr>
          <w:webHidden/>
        </w:rPr>
        <w:fldChar w:fldCharType="end"/>
      </w:r>
      <w:r>
        <w:fldChar w:fldCharType="end"/>
      </w:r>
    </w:p>
    <w:p w:rsidR="00B378C7" w:rsidRDefault="00F20E23">
      <w:pPr>
        <w:pStyle w:val="36"/>
        <w:rPr>
          <w:rFonts w:eastAsiaTheme="minorEastAsia" w:cstheme="minorBidi"/>
        </w:rPr>
      </w:pPr>
      <w:r>
        <w:fldChar w:fldCharType="begin"/>
      </w:r>
      <w:r>
        <w:instrText xml:space="preserve"> HYPERLINK \l "_Toc482611698" </w:instrText>
      </w:r>
      <w:ins w:id="110" w:author="Мылкина Елена Николаевна" w:date="2018-08-14T17:26:00Z"/>
      <w:r>
        <w:fldChar w:fldCharType="separate"/>
      </w:r>
      <w:r w:rsidR="00B378C7" w:rsidRPr="00A5099D">
        <w:rPr>
          <w:rStyle w:val="af4"/>
        </w:rPr>
        <w:t>3.2.3. Основная хозяйственная деятельность кредитной организации – эмитента</w:t>
      </w:r>
      <w:r w:rsidR="00B378C7">
        <w:rPr>
          <w:webHidden/>
        </w:rPr>
        <w:tab/>
      </w:r>
      <w:r w:rsidR="00B378C7">
        <w:rPr>
          <w:webHidden/>
        </w:rPr>
        <w:fldChar w:fldCharType="begin"/>
      </w:r>
      <w:r w:rsidR="00B378C7">
        <w:rPr>
          <w:webHidden/>
        </w:rPr>
        <w:instrText xml:space="preserve"> PAGEREF _Toc482611698 \h </w:instrText>
      </w:r>
      <w:r w:rsidR="00B378C7">
        <w:rPr>
          <w:webHidden/>
        </w:rPr>
      </w:r>
      <w:r w:rsidR="00B378C7">
        <w:rPr>
          <w:webHidden/>
        </w:rPr>
        <w:fldChar w:fldCharType="separate"/>
      </w:r>
      <w:ins w:id="111" w:author="Мылкина Елена Николаевна" w:date="2018-08-14T17:31:00Z">
        <w:r w:rsidR="008C2612">
          <w:rPr>
            <w:webHidden/>
          </w:rPr>
          <w:t>21</w:t>
        </w:r>
      </w:ins>
      <w:del w:id="112" w:author="Мылкина Елена Николаевна" w:date="2018-08-14T17:26:00Z">
        <w:r w:rsidR="00396FF7" w:rsidDel="008C2612">
          <w:rPr>
            <w:webHidden/>
          </w:rPr>
          <w:delText>31</w:delText>
        </w:r>
      </w:del>
      <w:r w:rsidR="00B378C7">
        <w:rPr>
          <w:webHidden/>
        </w:rPr>
        <w:fldChar w:fldCharType="end"/>
      </w:r>
      <w: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"_Toc482611699" </w:instrText>
      </w:r>
      <w:ins w:id="113" w:author="Мылкина Елена Николаевна" w:date="2018-08-14T17:26:00Z">
        <w:r w:rsidR="008C2612">
          <w:rPr>
            <w:noProof/>
          </w:rPr>
        </w:r>
      </w:ins>
      <w:r>
        <w:rPr>
          <w:noProof/>
        </w:rPr>
        <w:fldChar w:fldCharType="separate"/>
      </w:r>
      <w:r w:rsidR="00B378C7" w:rsidRPr="00A5099D">
        <w:rPr>
          <w:rStyle w:val="af4"/>
          <w:noProof/>
        </w:rPr>
        <w:t>3.3. Планы будущей деятельности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_Toc482611699 \h </w:instrText>
      </w:r>
      <w:r w:rsidR="00B378C7">
        <w:rPr>
          <w:noProof/>
          <w:webHidden/>
        </w:rPr>
      </w:r>
      <w:r w:rsidR="00B378C7">
        <w:rPr>
          <w:noProof/>
          <w:webHidden/>
        </w:rPr>
        <w:fldChar w:fldCharType="separate"/>
      </w:r>
      <w:ins w:id="114" w:author="Мылкина Елена Николаевна" w:date="2018-08-14T17:31:00Z">
        <w:r w:rsidR="008C2612">
          <w:rPr>
            <w:noProof/>
            <w:webHidden/>
          </w:rPr>
          <w:t>22</w:t>
        </w:r>
      </w:ins>
      <w:del w:id="115" w:author="Мылкина Елена Николаевна" w:date="2018-08-14T17:26:00Z">
        <w:r w:rsidR="00396FF7" w:rsidDel="008C2612">
          <w:rPr>
            <w:noProof/>
            <w:webHidden/>
          </w:rPr>
          <w:delText>32</w:delText>
        </w:r>
      </w:del>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"_Toc482611700" </w:instrText>
      </w:r>
      <w:ins w:id="116" w:author="Мылкина Елена Николаевна" w:date="2018-08-14T17:26:00Z">
        <w:r w:rsidR="008C2612">
          <w:rPr>
            <w:noProof/>
          </w:rPr>
        </w:r>
      </w:ins>
      <w:r>
        <w:rPr>
          <w:noProof/>
        </w:rPr>
        <w:fldChar w:fldCharType="separate"/>
      </w:r>
      <w:r w:rsidR="00B378C7" w:rsidRPr="00A5099D">
        <w:rPr>
          <w:rStyle w:val="af4"/>
          <w:noProof/>
        </w:rPr>
        <w:t>3.4. Участие кредитной организации – эмитента в промышленных, банковских и финансовых группах, холдингах, концернах и ассоциациях</w:t>
      </w:r>
      <w:r w:rsidR="00B378C7">
        <w:rPr>
          <w:noProof/>
          <w:webHidden/>
        </w:rPr>
        <w:tab/>
      </w:r>
      <w:r w:rsidR="00B378C7">
        <w:rPr>
          <w:noProof/>
          <w:webHidden/>
        </w:rPr>
        <w:fldChar w:fldCharType="begin"/>
      </w:r>
      <w:r w:rsidR="00B378C7">
        <w:rPr>
          <w:noProof/>
          <w:webHidden/>
        </w:rPr>
        <w:instrText xml:space="preserve"> PAGEREF _Toc482611700 \h </w:instrText>
      </w:r>
      <w:r w:rsidR="00B378C7">
        <w:rPr>
          <w:noProof/>
          <w:webHidden/>
        </w:rPr>
      </w:r>
      <w:r w:rsidR="00B378C7">
        <w:rPr>
          <w:noProof/>
          <w:webHidden/>
        </w:rPr>
        <w:fldChar w:fldCharType="separate"/>
      </w:r>
      <w:ins w:id="117" w:author="Мылкина Елена Николаевна" w:date="2018-08-14T17:31:00Z">
        <w:r w:rsidR="008C2612">
          <w:rPr>
            <w:noProof/>
            <w:webHidden/>
          </w:rPr>
          <w:t>23</w:t>
        </w:r>
      </w:ins>
      <w:del w:id="118" w:author="Мылкина Елена Николаевна" w:date="2018-08-14T17:26:00Z">
        <w:r w:rsidR="00396FF7" w:rsidDel="008C2612">
          <w:rPr>
            <w:noProof/>
            <w:webHidden/>
          </w:rPr>
          <w:delText>33</w:delText>
        </w:r>
      </w:del>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"_Toc482611701" </w:instrText>
      </w:r>
      <w:ins w:id="119" w:author="Мылкина Елена Николаевна" w:date="2018-08-14T17:26:00Z">
        <w:r w:rsidR="008C2612">
          <w:rPr>
            <w:noProof/>
          </w:rPr>
        </w:r>
      </w:ins>
      <w:r>
        <w:rPr>
          <w:noProof/>
        </w:rPr>
        <w:fldChar w:fldCharType="separate"/>
      </w:r>
      <w:r w:rsidR="00B378C7" w:rsidRPr="00A5099D">
        <w:rPr>
          <w:rStyle w:val="af4"/>
          <w:bCs/>
          <w:noProof/>
        </w:rPr>
        <w:t xml:space="preserve">3.5. </w:t>
      </w:r>
      <w:r w:rsidR="00B378C7" w:rsidRPr="00A5099D">
        <w:rPr>
          <w:rStyle w:val="af4"/>
          <w:noProof/>
        </w:rPr>
        <w:t>Подконтрольные кредитной организации – эмитенту организации, имеющие для нее существенное значение</w:t>
      </w:r>
      <w:r w:rsidR="00B378C7">
        <w:rPr>
          <w:noProof/>
          <w:webHidden/>
        </w:rPr>
        <w:tab/>
      </w:r>
      <w:r w:rsidR="00B378C7">
        <w:rPr>
          <w:noProof/>
          <w:webHidden/>
        </w:rPr>
        <w:fldChar w:fldCharType="begin"/>
      </w:r>
      <w:r w:rsidR="00B378C7">
        <w:rPr>
          <w:noProof/>
          <w:webHidden/>
        </w:rPr>
        <w:instrText xml:space="preserve"> PAGEREF _Toc482611701 \h </w:instrText>
      </w:r>
      <w:r w:rsidR="00B378C7">
        <w:rPr>
          <w:noProof/>
          <w:webHidden/>
        </w:rPr>
      </w:r>
      <w:r w:rsidR="00B378C7">
        <w:rPr>
          <w:noProof/>
          <w:webHidden/>
        </w:rPr>
        <w:fldChar w:fldCharType="separate"/>
      </w:r>
      <w:ins w:id="120" w:author="Мылкина Елена Николаевна" w:date="2018-08-14T17:31:00Z">
        <w:r w:rsidR="008C2612">
          <w:rPr>
            <w:noProof/>
            <w:webHidden/>
          </w:rPr>
          <w:t>25</w:t>
        </w:r>
      </w:ins>
      <w:del w:id="121" w:author="Мылкина Елена Николаевна" w:date="2018-08-14T17:26:00Z">
        <w:r w:rsidR="00396FF7" w:rsidDel="008C2612">
          <w:rPr>
            <w:noProof/>
            <w:webHidden/>
          </w:rPr>
          <w:delText>35</w:delText>
        </w:r>
      </w:del>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"_Toc482611702" </w:instrText>
      </w:r>
      <w:ins w:id="122" w:author="Мылкина Елена Николаевна" w:date="2018-08-14T17:26:00Z">
        <w:r w:rsidR="008C2612">
          <w:rPr>
            <w:noProof/>
          </w:rPr>
        </w:r>
      </w:ins>
      <w:r>
        <w:rPr>
          <w:noProof/>
        </w:rPr>
        <w:fldChar w:fldCharType="separate"/>
      </w:r>
      <w:r w:rsidR="00B378C7" w:rsidRPr="00A5099D">
        <w:rPr>
          <w:rStyle w:val="af4"/>
          <w:noProof/>
        </w:rPr>
        <w:t>3.6. Состав, структура и стоимость основных средств кредитной организации – эмитента, информация о планах по приобретению, замене, выбытию основных средств, а также обо всех фактах обременения основных средств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_Toc482611702 \h </w:instrText>
      </w:r>
      <w:r w:rsidR="00B378C7">
        <w:rPr>
          <w:noProof/>
          <w:webHidden/>
        </w:rPr>
      </w:r>
      <w:r w:rsidR="00B378C7">
        <w:rPr>
          <w:noProof/>
          <w:webHidden/>
        </w:rPr>
        <w:fldChar w:fldCharType="separate"/>
      </w:r>
      <w:ins w:id="123" w:author="Мылкина Елена Николаевна" w:date="2018-08-14T17:31:00Z">
        <w:r w:rsidR="008C2612">
          <w:rPr>
            <w:noProof/>
            <w:webHidden/>
          </w:rPr>
          <w:t>25</w:t>
        </w:r>
      </w:ins>
      <w:del w:id="124" w:author="Мылкина Елена Николаевна" w:date="2018-08-14T17:26:00Z">
        <w:r w:rsidR="00396FF7" w:rsidDel="008C2612">
          <w:rPr>
            <w:noProof/>
            <w:webHidden/>
          </w:rPr>
          <w:delText>35</w:delText>
        </w:r>
      </w:del>
      <w:r w:rsidR="00B378C7">
        <w:rPr>
          <w:noProof/>
          <w:webHidden/>
        </w:rPr>
        <w:fldChar w:fldCharType="end"/>
      </w:r>
      <w:r>
        <w:rPr>
          <w:noProof/>
        </w:rPr>
        <w:fldChar w:fldCharType="end"/>
      </w:r>
    </w:p>
    <w:p w:rsidR="00B378C7" w:rsidRDefault="00F20E23">
      <w:pPr>
        <w:pStyle w:val="36"/>
        <w:rPr>
          <w:rFonts w:eastAsiaTheme="minorEastAsia" w:cstheme="minorBidi"/>
        </w:rPr>
      </w:pPr>
      <w:r>
        <w:fldChar w:fldCharType="begin"/>
      </w:r>
      <w:r>
        <w:instrText xml:space="preserve"> HYPERLINK \l "_Toc482611703" </w:instrText>
      </w:r>
      <w:ins w:id="125" w:author="Мылкина Елена Николаевна" w:date="2018-08-14T17:26:00Z"/>
      <w:r>
        <w:fldChar w:fldCharType="separate"/>
      </w:r>
      <w:r w:rsidR="00B378C7" w:rsidRPr="00A5099D">
        <w:rPr>
          <w:rStyle w:val="af4"/>
        </w:rPr>
        <w:t>3.6.1. Основные средства</w:t>
      </w:r>
      <w:r w:rsidR="00B378C7">
        <w:rPr>
          <w:webHidden/>
        </w:rPr>
        <w:tab/>
      </w:r>
      <w:r w:rsidR="00B378C7">
        <w:rPr>
          <w:webHidden/>
        </w:rPr>
        <w:fldChar w:fldCharType="begin"/>
      </w:r>
      <w:r w:rsidR="00B378C7">
        <w:rPr>
          <w:webHidden/>
        </w:rPr>
        <w:instrText xml:space="preserve"> PAGEREF _Toc482611703 \h </w:instrText>
      </w:r>
      <w:r w:rsidR="00B378C7">
        <w:rPr>
          <w:webHidden/>
        </w:rPr>
      </w:r>
      <w:r w:rsidR="00B378C7">
        <w:rPr>
          <w:webHidden/>
        </w:rPr>
        <w:fldChar w:fldCharType="separate"/>
      </w:r>
      <w:ins w:id="126" w:author="Мылкина Елена Николаевна" w:date="2018-08-14T17:31:00Z">
        <w:r w:rsidR="008C2612">
          <w:rPr>
            <w:webHidden/>
          </w:rPr>
          <w:t>25</w:t>
        </w:r>
      </w:ins>
      <w:del w:id="127" w:author="Мылкина Елена Николаевна" w:date="2018-08-14T17:26:00Z">
        <w:r w:rsidR="00396FF7" w:rsidDel="008C2612">
          <w:rPr>
            <w:webHidden/>
          </w:rPr>
          <w:delText>35</w:delText>
        </w:r>
      </w:del>
      <w:r w:rsidR="00B378C7">
        <w:rPr>
          <w:webHidden/>
        </w:rPr>
        <w:fldChar w:fldCharType="end"/>
      </w:r>
      <w:r>
        <w:fldChar w:fldCharType="end"/>
      </w:r>
    </w:p>
    <w:p w:rsidR="00B378C7" w:rsidRDefault="00F20E23">
      <w:pPr>
        <w:pStyle w:val="12"/>
        <w:rPr>
          <w:rFonts w:asciiTheme="minorHAnsi" w:eastAsiaTheme="minorEastAsia" w:hAnsiTheme="minorHAnsi" w:cstheme="minorBidi"/>
          <w:b w:val="0"/>
          <w:noProof/>
          <w:sz w:val="22"/>
          <w:szCs w:val="22"/>
          <w:u w:val="none"/>
        </w:rPr>
      </w:pPr>
      <w:r>
        <w:rPr>
          <w:noProof/>
        </w:rPr>
        <w:fldChar w:fldCharType="begin"/>
      </w:r>
      <w:r>
        <w:rPr>
          <w:noProof/>
        </w:rPr>
        <w:instrText xml:space="preserve"> HYPERLINK \l "_Toc482611704" </w:instrText>
      </w:r>
      <w:ins w:id="128" w:author="Мылкина Елена Николаевна" w:date="2018-08-14T17:26:00Z">
        <w:r w:rsidR="008C2612">
          <w:rPr>
            <w:noProof/>
          </w:rPr>
        </w:r>
      </w:ins>
      <w:r>
        <w:rPr>
          <w:noProof/>
        </w:rPr>
        <w:fldChar w:fldCharType="separate"/>
      </w:r>
      <w:r w:rsidR="00B378C7" w:rsidRPr="00A5099D">
        <w:rPr>
          <w:rStyle w:val="af4"/>
          <w:noProof/>
          <w:lang w:val="en-US"/>
        </w:rPr>
        <w:t>I</w:t>
      </w:r>
      <w:r w:rsidR="00B378C7" w:rsidRPr="00A5099D">
        <w:rPr>
          <w:rStyle w:val="af4"/>
          <w:noProof/>
        </w:rPr>
        <w:t>V. Сведения о финансово–хозяйственной деятельности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_Toc482611704 \h </w:instrText>
      </w:r>
      <w:r w:rsidR="00B378C7">
        <w:rPr>
          <w:noProof/>
          <w:webHidden/>
        </w:rPr>
      </w:r>
      <w:r w:rsidR="00B378C7">
        <w:rPr>
          <w:noProof/>
          <w:webHidden/>
        </w:rPr>
        <w:fldChar w:fldCharType="separate"/>
      </w:r>
      <w:ins w:id="129" w:author="Мылкина Елена Николаевна" w:date="2018-08-14T17:31:00Z">
        <w:r w:rsidR="008C2612">
          <w:rPr>
            <w:noProof/>
            <w:webHidden/>
          </w:rPr>
          <w:t>27</w:t>
        </w:r>
      </w:ins>
      <w:del w:id="130" w:author="Мылкина Елена Николаевна" w:date="2018-08-14T17:26:00Z">
        <w:r w:rsidR="00396FF7" w:rsidDel="008C2612">
          <w:rPr>
            <w:noProof/>
            <w:webHidden/>
          </w:rPr>
          <w:delText>37</w:delText>
        </w:r>
      </w:del>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"_Toc482611705" </w:instrText>
      </w:r>
      <w:ins w:id="131" w:author="Мылкина Елена Николаевна" w:date="2018-08-14T17:26:00Z">
        <w:r w:rsidR="008C2612">
          <w:rPr>
            <w:noProof/>
          </w:rPr>
        </w:r>
      </w:ins>
      <w:r>
        <w:rPr>
          <w:noProof/>
        </w:rPr>
        <w:fldChar w:fldCharType="separate"/>
      </w:r>
      <w:r w:rsidR="00B378C7" w:rsidRPr="00A5099D">
        <w:rPr>
          <w:rStyle w:val="af4"/>
          <w:noProof/>
        </w:rPr>
        <w:t>4.1. Результаты финансово–хозяйственной деятельности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_Toc482611705 \h </w:instrText>
      </w:r>
      <w:r w:rsidR="00B378C7">
        <w:rPr>
          <w:noProof/>
          <w:webHidden/>
        </w:rPr>
      </w:r>
      <w:r w:rsidR="00B378C7">
        <w:rPr>
          <w:noProof/>
          <w:webHidden/>
        </w:rPr>
        <w:fldChar w:fldCharType="separate"/>
      </w:r>
      <w:ins w:id="132" w:author="Мылкина Елена Николаевна" w:date="2018-08-14T17:31:00Z">
        <w:r w:rsidR="008C2612">
          <w:rPr>
            <w:noProof/>
            <w:webHidden/>
          </w:rPr>
          <w:t>27</w:t>
        </w:r>
      </w:ins>
      <w:del w:id="133" w:author="Мылкина Елена Николаевна" w:date="2018-08-14T17:26:00Z">
        <w:r w:rsidR="00396FF7" w:rsidDel="008C2612">
          <w:rPr>
            <w:noProof/>
            <w:webHidden/>
          </w:rPr>
          <w:delText>37</w:delText>
        </w:r>
      </w:del>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"_Toc482611706" </w:instrText>
      </w:r>
      <w:ins w:id="134" w:author="Мылкина Елена Николаевна" w:date="2018-08-14T17:26:00Z">
        <w:r w:rsidR="008C2612">
          <w:rPr>
            <w:noProof/>
          </w:rPr>
        </w:r>
      </w:ins>
      <w:r>
        <w:rPr>
          <w:noProof/>
        </w:rPr>
        <w:fldChar w:fldCharType="separate"/>
      </w:r>
      <w:r w:rsidR="00B378C7" w:rsidRPr="00A5099D">
        <w:rPr>
          <w:rStyle w:val="af4"/>
          <w:noProof/>
        </w:rPr>
        <w:t>4.2. Ликвидность кредитной организации – эмитента, достаточность капитала и оборотных средств</w:t>
      </w:r>
      <w:r w:rsidR="00B378C7">
        <w:rPr>
          <w:noProof/>
          <w:webHidden/>
        </w:rPr>
        <w:tab/>
      </w:r>
      <w:r w:rsidR="00B378C7">
        <w:rPr>
          <w:noProof/>
          <w:webHidden/>
        </w:rPr>
        <w:fldChar w:fldCharType="begin"/>
      </w:r>
      <w:r w:rsidR="00B378C7">
        <w:rPr>
          <w:noProof/>
          <w:webHidden/>
        </w:rPr>
        <w:instrText xml:space="preserve"> PAGEREF _Toc482611706 \h </w:instrText>
      </w:r>
      <w:r w:rsidR="00B378C7">
        <w:rPr>
          <w:noProof/>
          <w:webHidden/>
        </w:rPr>
      </w:r>
      <w:r w:rsidR="00B378C7">
        <w:rPr>
          <w:noProof/>
          <w:webHidden/>
        </w:rPr>
        <w:fldChar w:fldCharType="separate"/>
      </w:r>
      <w:ins w:id="135" w:author="Мылкина Елена Николаевна" w:date="2018-08-14T17:31:00Z">
        <w:r w:rsidR="008C2612">
          <w:rPr>
            <w:noProof/>
            <w:webHidden/>
          </w:rPr>
          <w:t>29</w:t>
        </w:r>
      </w:ins>
      <w:del w:id="136" w:author="Мылкина Елена Николаевна" w:date="2018-08-14T17:26:00Z">
        <w:r w:rsidR="00396FF7" w:rsidDel="008C2612">
          <w:rPr>
            <w:noProof/>
            <w:webHidden/>
          </w:rPr>
          <w:delText>39</w:delText>
        </w:r>
      </w:del>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"_Toc482611707" </w:instrText>
      </w:r>
      <w:ins w:id="137" w:author="Мылкина Елена Николаевна" w:date="2018-08-14T17:26:00Z">
        <w:r w:rsidR="008C2612">
          <w:rPr>
            <w:noProof/>
          </w:rPr>
        </w:r>
      </w:ins>
      <w:r>
        <w:rPr>
          <w:noProof/>
        </w:rPr>
        <w:fldChar w:fldCharType="separate"/>
      </w:r>
      <w:r w:rsidR="00B378C7" w:rsidRPr="00A5099D">
        <w:rPr>
          <w:rStyle w:val="af4"/>
          <w:noProof/>
        </w:rPr>
        <w:t>4.3. Финансовые вложения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_Toc482611707 \h </w:instrText>
      </w:r>
      <w:r w:rsidR="00B378C7">
        <w:rPr>
          <w:noProof/>
          <w:webHidden/>
        </w:rPr>
      </w:r>
      <w:r w:rsidR="00B378C7">
        <w:rPr>
          <w:noProof/>
          <w:webHidden/>
        </w:rPr>
        <w:fldChar w:fldCharType="separate"/>
      </w:r>
      <w:ins w:id="138" w:author="Мылкина Елена Николаевна" w:date="2018-08-14T17:31:00Z">
        <w:r w:rsidR="008C2612">
          <w:rPr>
            <w:noProof/>
            <w:webHidden/>
          </w:rPr>
          <w:t>31</w:t>
        </w:r>
      </w:ins>
      <w:del w:id="139" w:author="Мылкина Елена Николаевна" w:date="2018-08-14T17:26:00Z">
        <w:r w:rsidR="00396FF7" w:rsidDel="008C2612">
          <w:rPr>
            <w:noProof/>
            <w:webHidden/>
          </w:rPr>
          <w:delText>41</w:delText>
        </w:r>
      </w:del>
      <w:r w:rsidR="00B378C7">
        <w:rPr>
          <w:noProof/>
          <w:webHidden/>
        </w:rPr>
        <w:fldChar w:fldCharType="end"/>
      </w:r>
      <w:r>
        <w:rPr>
          <w:noProof/>
        </w:rPr>
        <w:fldChar w:fldCharType="end"/>
      </w:r>
    </w:p>
    <w:p w:rsidR="00B378C7" w:rsidRDefault="00F20E23">
      <w:pPr>
        <w:pStyle w:val="41"/>
        <w:rPr>
          <w:rFonts w:eastAsiaTheme="minorEastAsia" w:cstheme="minorBidi"/>
          <w:szCs w:val="22"/>
        </w:rPr>
      </w:pPr>
      <w:r>
        <w:fldChar w:fldCharType="begin"/>
      </w:r>
      <w:r>
        <w:instrText xml:space="preserve"> HYPERLINK \l "_Toc482611708" </w:instrText>
      </w:r>
      <w:ins w:id="140" w:author="Мылкина Елена Николаевна" w:date="2018-08-14T17:26:00Z"/>
      <w:r>
        <w:fldChar w:fldCharType="separate"/>
      </w:r>
      <w:r w:rsidR="00B378C7" w:rsidRPr="00A5099D">
        <w:rPr>
          <w:rStyle w:val="af4"/>
        </w:rPr>
        <w:t>А) Вложения в эмиссионные ценные бумаги:</w:t>
      </w:r>
      <w:r w:rsidR="00B378C7">
        <w:rPr>
          <w:webHidden/>
        </w:rPr>
        <w:tab/>
      </w:r>
      <w:r w:rsidR="00B378C7">
        <w:rPr>
          <w:webHidden/>
        </w:rPr>
        <w:fldChar w:fldCharType="begin"/>
      </w:r>
      <w:r w:rsidR="00B378C7">
        <w:rPr>
          <w:webHidden/>
        </w:rPr>
        <w:instrText xml:space="preserve"> PAGEREF _Toc482611708 \h </w:instrText>
      </w:r>
      <w:r w:rsidR="00B378C7">
        <w:rPr>
          <w:webHidden/>
        </w:rPr>
      </w:r>
      <w:r w:rsidR="00B378C7">
        <w:rPr>
          <w:webHidden/>
        </w:rPr>
        <w:fldChar w:fldCharType="separate"/>
      </w:r>
      <w:ins w:id="141" w:author="Мылкина Елена Николаевна" w:date="2018-08-14T17:31:00Z">
        <w:r w:rsidR="008C2612">
          <w:rPr>
            <w:webHidden/>
          </w:rPr>
          <w:t>31</w:t>
        </w:r>
      </w:ins>
      <w:del w:id="142" w:author="Мылкина Елена Николаевна" w:date="2018-08-14T17:26:00Z">
        <w:r w:rsidR="00396FF7" w:rsidDel="008C2612">
          <w:rPr>
            <w:webHidden/>
          </w:rPr>
          <w:delText>41</w:delText>
        </w:r>
      </w:del>
      <w:r w:rsidR="00B378C7">
        <w:rPr>
          <w:webHidden/>
        </w:rPr>
        <w:fldChar w:fldCharType="end"/>
      </w:r>
      <w:r>
        <w:fldChar w:fldCharType="end"/>
      </w:r>
    </w:p>
    <w:p w:rsidR="00B378C7" w:rsidRDefault="00F20E23">
      <w:pPr>
        <w:pStyle w:val="41"/>
        <w:rPr>
          <w:rFonts w:eastAsiaTheme="minorEastAsia" w:cstheme="minorBidi"/>
          <w:szCs w:val="22"/>
        </w:rPr>
      </w:pPr>
      <w:r>
        <w:fldChar w:fldCharType="begin"/>
      </w:r>
      <w:r>
        <w:instrText xml:space="preserve"> HYPERLINK \l "_Toc482611709" </w:instrText>
      </w:r>
      <w:ins w:id="143" w:author="Мылкина Елена Николаевна" w:date="2018-08-14T17:26:00Z"/>
      <w:r>
        <w:fldChar w:fldCharType="separate"/>
      </w:r>
      <w:r w:rsidR="00B378C7" w:rsidRPr="00A5099D">
        <w:rPr>
          <w:rStyle w:val="af4"/>
        </w:rPr>
        <w:t>Б) Вложения в неэмиссионные ценные бумаги:</w:t>
      </w:r>
      <w:r w:rsidR="00B378C7">
        <w:rPr>
          <w:webHidden/>
        </w:rPr>
        <w:tab/>
      </w:r>
      <w:r w:rsidR="00B378C7">
        <w:rPr>
          <w:webHidden/>
        </w:rPr>
        <w:fldChar w:fldCharType="begin"/>
      </w:r>
      <w:r w:rsidR="00B378C7">
        <w:rPr>
          <w:webHidden/>
        </w:rPr>
        <w:instrText xml:space="preserve"> PAGEREF _Toc482611709 \h </w:instrText>
      </w:r>
      <w:r w:rsidR="00B378C7">
        <w:rPr>
          <w:webHidden/>
        </w:rPr>
      </w:r>
      <w:r w:rsidR="00B378C7">
        <w:rPr>
          <w:webHidden/>
        </w:rPr>
        <w:fldChar w:fldCharType="separate"/>
      </w:r>
      <w:ins w:id="144" w:author="Мылкина Елена Николаевна" w:date="2018-08-14T17:31:00Z">
        <w:r w:rsidR="008C2612">
          <w:rPr>
            <w:webHidden/>
          </w:rPr>
          <w:t>32</w:t>
        </w:r>
      </w:ins>
      <w:del w:id="145" w:author="Мылкина Елена Николаевна" w:date="2018-08-14T17:26:00Z">
        <w:r w:rsidR="00396FF7" w:rsidDel="008C2612">
          <w:rPr>
            <w:webHidden/>
          </w:rPr>
          <w:delText>42</w:delText>
        </w:r>
      </w:del>
      <w:r w:rsidR="00B378C7">
        <w:rPr>
          <w:webHidden/>
        </w:rPr>
        <w:fldChar w:fldCharType="end"/>
      </w:r>
      <w: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"_Toc482611710" </w:instrText>
      </w:r>
      <w:ins w:id="146" w:author="Мылкина Елена Николаевна" w:date="2018-08-14T17:26:00Z">
        <w:r w:rsidR="008C2612">
          <w:rPr>
            <w:noProof/>
          </w:rPr>
        </w:r>
      </w:ins>
      <w:r>
        <w:rPr>
          <w:noProof/>
        </w:rPr>
        <w:fldChar w:fldCharType="separate"/>
      </w:r>
      <w:r w:rsidR="00B378C7" w:rsidRPr="00A5099D">
        <w:rPr>
          <w:rStyle w:val="af4"/>
          <w:noProof/>
        </w:rPr>
        <w:t>4.4. Нематериальные активы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_Toc482611710 \h </w:instrText>
      </w:r>
      <w:r w:rsidR="00B378C7">
        <w:rPr>
          <w:noProof/>
          <w:webHidden/>
        </w:rPr>
      </w:r>
      <w:r w:rsidR="00B378C7">
        <w:rPr>
          <w:noProof/>
          <w:webHidden/>
        </w:rPr>
        <w:fldChar w:fldCharType="separate"/>
      </w:r>
      <w:ins w:id="147" w:author="Мылкина Елена Николаевна" w:date="2018-08-14T17:31:00Z">
        <w:r w:rsidR="008C2612">
          <w:rPr>
            <w:noProof/>
            <w:webHidden/>
          </w:rPr>
          <w:t>34</w:t>
        </w:r>
      </w:ins>
      <w:del w:id="148" w:author="Мылкина Елена Николаевна" w:date="2018-08-14T17:26:00Z">
        <w:r w:rsidR="00396FF7" w:rsidDel="008C2612">
          <w:rPr>
            <w:noProof/>
            <w:webHidden/>
          </w:rPr>
          <w:delText>44</w:delText>
        </w:r>
      </w:del>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"_Toc482611711" </w:instrText>
      </w:r>
      <w:ins w:id="149" w:author="Мылкина Елена Николаевна" w:date="2018-08-14T17:26:00Z">
        <w:r w:rsidR="008C2612">
          <w:rPr>
            <w:noProof/>
          </w:rPr>
        </w:r>
      </w:ins>
      <w:r>
        <w:rPr>
          <w:noProof/>
        </w:rPr>
        <w:fldChar w:fldCharType="separate"/>
      </w:r>
      <w:r w:rsidR="00B378C7" w:rsidRPr="00A5099D">
        <w:rPr>
          <w:rStyle w:val="af4"/>
          <w:noProof/>
        </w:rPr>
        <w:t>4.5. Сведения о политике и расходах кредитной организации – эмитента в области научно–технического развития, в отношении лицензий и патентов, новых разработок и исследований</w:t>
      </w:r>
      <w:r w:rsidR="00B378C7">
        <w:rPr>
          <w:noProof/>
          <w:webHidden/>
        </w:rPr>
        <w:tab/>
      </w:r>
      <w:r w:rsidR="00B378C7">
        <w:rPr>
          <w:noProof/>
          <w:webHidden/>
        </w:rPr>
        <w:fldChar w:fldCharType="begin"/>
      </w:r>
      <w:r w:rsidR="00B378C7">
        <w:rPr>
          <w:noProof/>
          <w:webHidden/>
        </w:rPr>
        <w:instrText xml:space="preserve"> PAGEREF _Toc482611711 \h </w:instrText>
      </w:r>
      <w:r w:rsidR="00B378C7">
        <w:rPr>
          <w:noProof/>
          <w:webHidden/>
        </w:rPr>
      </w:r>
      <w:r w:rsidR="00B378C7">
        <w:rPr>
          <w:noProof/>
          <w:webHidden/>
        </w:rPr>
        <w:fldChar w:fldCharType="separate"/>
      </w:r>
      <w:ins w:id="150" w:author="Мылкина Елена Николаевна" w:date="2018-08-14T17:31:00Z">
        <w:r w:rsidR="008C2612">
          <w:rPr>
            <w:noProof/>
            <w:webHidden/>
          </w:rPr>
          <w:t>35</w:t>
        </w:r>
      </w:ins>
      <w:del w:id="151" w:author="Мылкина Елена Николаевна" w:date="2018-08-14T17:26:00Z">
        <w:r w:rsidR="00396FF7" w:rsidDel="008C2612">
          <w:rPr>
            <w:noProof/>
            <w:webHidden/>
          </w:rPr>
          <w:delText>45</w:delText>
        </w:r>
      </w:del>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"_Toc482611712" </w:instrText>
      </w:r>
      <w:ins w:id="152" w:author="Мылкина Елена Николаевна" w:date="2018-08-14T17:26:00Z">
        <w:r w:rsidR="008C2612">
          <w:rPr>
            <w:noProof/>
          </w:rPr>
        </w:r>
      </w:ins>
      <w:r>
        <w:rPr>
          <w:noProof/>
        </w:rPr>
        <w:fldChar w:fldCharType="separate"/>
      </w:r>
      <w:r w:rsidR="00B378C7" w:rsidRPr="00A5099D">
        <w:rPr>
          <w:rStyle w:val="af4"/>
          <w:noProof/>
        </w:rPr>
        <w:t>4.6. Анализ тенденций развития в сфере основной деятельности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_Toc482611712 \h </w:instrText>
      </w:r>
      <w:r w:rsidR="00B378C7">
        <w:rPr>
          <w:noProof/>
          <w:webHidden/>
        </w:rPr>
      </w:r>
      <w:r w:rsidR="00B378C7">
        <w:rPr>
          <w:noProof/>
          <w:webHidden/>
        </w:rPr>
        <w:fldChar w:fldCharType="separate"/>
      </w:r>
      <w:ins w:id="153" w:author="Мылкина Елена Николаевна" w:date="2018-08-14T17:31:00Z">
        <w:r w:rsidR="008C2612">
          <w:rPr>
            <w:noProof/>
            <w:webHidden/>
          </w:rPr>
          <w:t>38</w:t>
        </w:r>
      </w:ins>
      <w:del w:id="154" w:author="Мылкина Елена Николаевна" w:date="2018-08-14T17:26:00Z">
        <w:r w:rsidR="00396FF7" w:rsidDel="008C2612">
          <w:rPr>
            <w:noProof/>
            <w:webHidden/>
          </w:rPr>
          <w:delText>48</w:delText>
        </w:r>
      </w:del>
      <w:r w:rsidR="00B378C7">
        <w:rPr>
          <w:noProof/>
          <w:webHidden/>
        </w:rPr>
        <w:fldChar w:fldCharType="end"/>
      </w:r>
      <w:r>
        <w:rPr>
          <w:noProof/>
        </w:rPr>
        <w:fldChar w:fldCharType="end"/>
      </w:r>
    </w:p>
    <w:p w:rsidR="00B378C7" w:rsidRDefault="00F20E23">
      <w:pPr>
        <w:pStyle w:val="36"/>
        <w:rPr>
          <w:rFonts w:eastAsiaTheme="minorEastAsia" w:cstheme="minorBidi"/>
        </w:rPr>
      </w:pPr>
      <w:r>
        <w:fldChar w:fldCharType="begin"/>
      </w:r>
      <w:r>
        <w:instrText xml:space="preserve"> HYPERLINK \l "_Toc482611713" </w:instrText>
      </w:r>
      <w:ins w:id="155" w:author="Мылкина Елена Николаевна" w:date="2018-08-14T17:26:00Z"/>
      <w:r>
        <w:fldChar w:fldCharType="separate"/>
      </w:r>
      <w:r w:rsidR="00B378C7" w:rsidRPr="00A5099D">
        <w:rPr>
          <w:rStyle w:val="af4"/>
        </w:rPr>
        <w:t>4.7. Анализ факторов и условий, влияющих на деятельность кредитной организации – эмитента</w:t>
      </w:r>
      <w:r w:rsidR="00B378C7">
        <w:rPr>
          <w:webHidden/>
        </w:rPr>
        <w:tab/>
      </w:r>
      <w:r w:rsidR="00B378C7">
        <w:rPr>
          <w:webHidden/>
        </w:rPr>
        <w:fldChar w:fldCharType="begin"/>
      </w:r>
      <w:r w:rsidR="00B378C7">
        <w:rPr>
          <w:webHidden/>
        </w:rPr>
        <w:instrText xml:space="preserve"> PAGEREF _Toc482611713 \h </w:instrText>
      </w:r>
      <w:r w:rsidR="00B378C7">
        <w:rPr>
          <w:webHidden/>
        </w:rPr>
      </w:r>
      <w:r w:rsidR="00B378C7">
        <w:rPr>
          <w:webHidden/>
        </w:rPr>
        <w:fldChar w:fldCharType="separate"/>
      </w:r>
      <w:ins w:id="156" w:author="Мылкина Елена Николаевна" w:date="2018-08-14T17:31:00Z">
        <w:r w:rsidR="008C2612">
          <w:rPr>
            <w:webHidden/>
          </w:rPr>
          <w:t>40</w:t>
        </w:r>
      </w:ins>
      <w:del w:id="157" w:author="Мылкина Елена Николаевна" w:date="2018-08-14T17:26:00Z">
        <w:r w:rsidR="00396FF7" w:rsidDel="008C2612">
          <w:rPr>
            <w:webHidden/>
          </w:rPr>
          <w:delText>51</w:delText>
        </w:r>
      </w:del>
      <w:r w:rsidR="00B378C7">
        <w:rPr>
          <w:webHidden/>
        </w:rPr>
        <w:fldChar w:fldCharType="end"/>
      </w:r>
      <w:r>
        <w:fldChar w:fldCharType="end"/>
      </w:r>
    </w:p>
    <w:p w:rsidR="00B378C7" w:rsidRDefault="00F20E23">
      <w:pPr>
        <w:pStyle w:val="36"/>
        <w:rPr>
          <w:rFonts w:eastAsiaTheme="minorEastAsia" w:cstheme="minorBidi"/>
        </w:rPr>
      </w:pPr>
      <w:r>
        <w:fldChar w:fldCharType="begin"/>
      </w:r>
      <w:r>
        <w:instrText xml:space="preserve"> HYPERLINK \l "_Toc482611714" </w:instrText>
      </w:r>
      <w:ins w:id="158" w:author="Мылкина Елена Николаевна" w:date="2018-08-14T17:26:00Z"/>
      <w:r>
        <w:fldChar w:fldCharType="separate"/>
      </w:r>
      <w:r w:rsidR="00B378C7" w:rsidRPr="00A5099D">
        <w:rPr>
          <w:rStyle w:val="af4"/>
        </w:rPr>
        <w:t>4.8. Конкуренты кредитной организации – эмитента</w:t>
      </w:r>
      <w:r w:rsidR="00B378C7">
        <w:rPr>
          <w:webHidden/>
        </w:rPr>
        <w:tab/>
      </w:r>
      <w:r w:rsidR="00B378C7">
        <w:rPr>
          <w:webHidden/>
        </w:rPr>
        <w:fldChar w:fldCharType="begin"/>
      </w:r>
      <w:r w:rsidR="00B378C7">
        <w:rPr>
          <w:webHidden/>
        </w:rPr>
        <w:instrText xml:space="preserve"> PAGEREF _Toc482611714 \h </w:instrText>
      </w:r>
      <w:r w:rsidR="00B378C7">
        <w:rPr>
          <w:webHidden/>
        </w:rPr>
      </w:r>
      <w:r w:rsidR="00B378C7">
        <w:rPr>
          <w:webHidden/>
        </w:rPr>
        <w:fldChar w:fldCharType="separate"/>
      </w:r>
      <w:ins w:id="159" w:author="Мылкина Елена Николаевна" w:date="2018-08-14T17:31:00Z">
        <w:r w:rsidR="008C2612">
          <w:rPr>
            <w:webHidden/>
          </w:rPr>
          <w:t>43</w:t>
        </w:r>
      </w:ins>
      <w:del w:id="160" w:author="Мылкина Елена Николаевна" w:date="2018-08-14T17:26:00Z">
        <w:r w:rsidR="00396FF7" w:rsidDel="008C2612">
          <w:rPr>
            <w:webHidden/>
          </w:rPr>
          <w:delText>53</w:delText>
        </w:r>
      </w:del>
      <w:r w:rsidR="00B378C7">
        <w:rPr>
          <w:webHidden/>
        </w:rPr>
        <w:fldChar w:fldCharType="end"/>
      </w:r>
      <w:r>
        <w:fldChar w:fldCharType="end"/>
      </w:r>
    </w:p>
    <w:p w:rsidR="00B378C7" w:rsidRDefault="00F20E23">
      <w:pPr>
        <w:pStyle w:val="12"/>
        <w:rPr>
          <w:rFonts w:asciiTheme="minorHAnsi" w:eastAsiaTheme="minorEastAsia" w:hAnsiTheme="minorHAnsi" w:cstheme="minorBidi"/>
          <w:b w:val="0"/>
          <w:noProof/>
          <w:sz w:val="22"/>
          <w:szCs w:val="22"/>
          <w:u w:val="none"/>
        </w:rPr>
      </w:pPr>
      <w:r>
        <w:rPr>
          <w:noProof/>
        </w:rPr>
        <w:fldChar w:fldCharType="begin"/>
      </w:r>
      <w:r>
        <w:rPr>
          <w:noProof/>
        </w:rPr>
        <w:instrText xml:space="preserve"> HYPERLINK \l "_Toc482611715" </w:instrText>
      </w:r>
      <w:ins w:id="161" w:author="Мылкина Елена Николаевна" w:date="2018-08-14T17:26:00Z">
        <w:r w:rsidR="008C2612">
          <w:rPr>
            <w:noProof/>
          </w:rPr>
        </w:r>
      </w:ins>
      <w:r>
        <w:rPr>
          <w:noProof/>
        </w:rPr>
        <w:fldChar w:fldCharType="separate"/>
      </w:r>
      <w:r w:rsidR="00B378C7" w:rsidRPr="00A5099D">
        <w:rPr>
          <w:rStyle w:val="af4"/>
          <w:noProof/>
        </w:rPr>
        <w:t>V. Подробные сведения о лицах, входящих в состав органов управления кредитной организации – эмитента, органов кредитной организации –  эмитента по контролю за ее финансово–хозяйственной деятельностью, и краткие сведения о сотрудниках (работниках)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_Toc482611715 \h </w:instrText>
      </w:r>
      <w:r w:rsidR="00B378C7">
        <w:rPr>
          <w:noProof/>
          <w:webHidden/>
        </w:rPr>
      </w:r>
      <w:r w:rsidR="00B378C7">
        <w:rPr>
          <w:noProof/>
          <w:webHidden/>
        </w:rPr>
        <w:fldChar w:fldCharType="separate"/>
      </w:r>
      <w:ins w:id="162" w:author="Мылкина Елена Николаевна" w:date="2018-08-14T17:31:00Z">
        <w:r w:rsidR="008C2612">
          <w:rPr>
            <w:noProof/>
            <w:webHidden/>
          </w:rPr>
          <w:t>43</w:t>
        </w:r>
      </w:ins>
      <w:del w:id="163" w:author="Мылкина Елена Николаевна" w:date="2018-08-14T17:26:00Z">
        <w:r w:rsidR="00396FF7" w:rsidDel="008C2612">
          <w:rPr>
            <w:noProof/>
            <w:webHidden/>
          </w:rPr>
          <w:delText>53</w:delText>
        </w:r>
      </w:del>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"_Toc482611716" </w:instrText>
      </w:r>
      <w:ins w:id="164" w:author="Мылкина Елена Николаевна" w:date="2018-08-14T17:26:00Z">
        <w:r w:rsidR="008C2612">
          <w:rPr>
            <w:noProof/>
          </w:rPr>
        </w:r>
      </w:ins>
      <w:r>
        <w:rPr>
          <w:noProof/>
        </w:rPr>
        <w:fldChar w:fldCharType="separate"/>
      </w:r>
      <w:r w:rsidR="00B378C7" w:rsidRPr="00A5099D">
        <w:rPr>
          <w:rStyle w:val="af4"/>
          <w:noProof/>
        </w:rPr>
        <w:t>5.1. Сведения о структуре и компетенции органов управления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_Toc482611716 \h </w:instrText>
      </w:r>
      <w:r w:rsidR="00B378C7">
        <w:rPr>
          <w:noProof/>
          <w:webHidden/>
        </w:rPr>
      </w:r>
      <w:r w:rsidR="00B378C7">
        <w:rPr>
          <w:noProof/>
          <w:webHidden/>
        </w:rPr>
        <w:fldChar w:fldCharType="separate"/>
      </w:r>
      <w:ins w:id="165" w:author="Мылкина Елена Николаевна" w:date="2018-08-14T17:31:00Z">
        <w:r w:rsidR="008C2612">
          <w:rPr>
            <w:noProof/>
            <w:webHidden/>
          </w:rPr>
          <w:t>43</w:t>
        </w:r>
      </w:ins>
      <w:del w:id="166" w:author="Мылкина Елена Николаевна" w:date="2018-08-14T17:26:00Z">
        <w:r w:rsidR="00396FF7" w:rsidDel="008C2612">
          <w:rPr>
            <w:noProof/>
            <w:webHidden/>
          </w:rPr>
          <w:delText>54</w:delText>
        </w:r>
      </w:del>
      <w:r w:rsidR="00B378C7">
        <w:rPr>
          <w:noProof/>
          <w:webHidden/>
        </w:rPr>
        <w:fldChar w:fldCharType="end"/>
      </w:r>
      <w:r>
        <w:rPr>
          <w:noProof/>
        </w:rPr>
        <w:fldChar w:fldCharType="end"/>
      </w:r>
    </w:p>
    <w:p w:rsidR="00B378C7" w:rsidRPr="00B378C7" w:rsidRDefault="00F20E23" w:rsidP="00412053">
      <w:pPr>
        <w:pStyle w:val="27"/>
        <w:rPr>
          <w:rFonts w:eastAsiaTheme="minorEastAsia" w:cstheme="minorBidi"/>
          <w:noProof/>
        </w:rPr>
      </w:pPr>
      <w:r>
        <w:rPr>
          <w:noProof/>
        </w:rPr>
        <w:fldChar w:fldCharType="begin"/>
      </w:r>
      <w:r>
        <w:rPr>
          <w:noProof/>
        </w:rPr>
        <w:instrText xml:space="preserve"> HYPERLINK \l "_Toc482611717" </w:instrText>
      </w:r>
      <w:ins w:id="167" w:author="Мылкина Елена Николаевна" w:date="2018-08-14T17:26:00Z">
        <w:r w:rsidR="008C2612">
          <w:rPr>
            <w:noProof/>
          </w:rPr>
        </w:r>
      </w:ins>
      <w:r>
        <w:rPr>
          <w:noProof/>
        </w:rPr>
        <w:fldChar w:fldCharType="separate"/>
      </w:r>
      <w:r w:rsidR="00B378C7" w:rsidRPr="00A5099D">
        <w:rPr>
          <w:rStyle w:val="af4"/>
          <w:noProof/>
        </w:rPr>
        <w:t>5.2. Информация о лицах, входящих в состав органов управления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_Toc482611717 \h </w:instrText>
      </w:r>
      <w:r w:rsidR="00B378C7">
        <w:rPr>
          <w:noProof/>
          <w:webHidden/>
        </w:rPr>
      </w:r>
      <w:r w:rsidR="00B378C7">
        <w:rPr>
          <w:noProof/>
          <w:webHidden/>
        </w:rPr>
        <w:fldChar w:fldCharType="separate"/>
      </w:r>
      <w:ins w:id="168" w:author="Мылкина Елена Николаевна" w:date="2018-08-14T17:31:00Z">
        <w:r w:rsidR="008C2612">
          <w:rPr>
            <w:noProof/>
            <w:webHidden/>
          </w:rPr>
          <w:t>57</w:t>
        </w:r>
      </w:ins>
      <w:del w:id="169" w:author="Мылкина Елена Николаевна" w:date="2018-08-14T17:26:00Z">
        <w:r w:rsidR="00396FF7" w:rsidDel="008C2612">
          <w:rPr>
            <w:noProof/>
            <w:webHidden/>
          </w:rPr>
          <w:delText>67</w:delText>
        </w:r>
      </w:del>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"_Toc482611734" </w:instrText>
      </w:r>
      <w:ins w:id="170" w:author="Мылкина Елена Николаевна" w:date="2018-08-14T17:26:00Z">
        <w:r w:rsidR="008C2612">
          <w:rPr>
            <w:noProof/>
          </w:rPr>
        </w:r>
      </w:ins>
      <w:r>
        <w:rPr>
          <w:noProof/>
        </w:rPr>
        <w:fldChar w:fldCharType="separate"/>
      </w:r>
      <w:r w:rsidR="00B378C7" w:rsidRPr="00A5099D">
        <w:rPr>
          <w:rStyle w:val="af4"/>
          <w:noProof/>
        </w:rPr>
        <w:t>5.3. Сведения о размере вознаграждения, льгот и (или) компенсации расходов по каждому органу управления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_Toc482611734 \h </w:instrText>
      </w:r>
      <w:r w:rsidR="00B378C7">
        <w:rPr>
          <w:noProof/>
          <w:webHidden/>
        </w:rPr>
      </w:r>
      <w:r w:rsidR="00B378C7">
        <w:rPr>
          <w:noProof/>
          <w:webHidden/>
        </w:rPr>
        <w:fldChar w:fldCharType="separate"/>
      </w:r>
      <w:ins w:id="171" w:author="Мылкина Елена Николаевна" w:date="2018-08-14T17:31:00Z">
        <w:r w:rsidR="008C2612">
          <w:rPr>
            <w:noProof/>
            <w:webHidden/>
          </w:rPr>
          <w:t>76</w:t>
        </w:r>
      </w:ins>
      <w:del w:id="172" w:author="Мылкина Елена Николаевна" w:date="2018-08-14T17:26:00Z">
        <w:r w:rsidR="00396FF7" w:rsidDel="008C2612">
          <w:rPr>
            <w:noProof/>
            <w:webHidden/>
          </w:rPr>
          <w:delText>86</w:delText>
        </w:r>
      </w:del>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"_Toc482611735" </w:instrText>
      </w:r>
      <w:ins w:id="173" w:author="Мылкина Елена Николаевна" w:date="2018-08-14T17:26:00Z">
        <w:r w:rsidR="008C2612">
          <w:rPr>
            <w:noProof/>
          </w:rPr>
        </w:r>
      </w:ins>
      <w:r>
        <w:rPr>
          <w:noProof/>
        </w:rPr>
        <w:fldChar w:fldCharType="separate"/>
      </w:r>
      <w:r w:rsidR="00B378C7" w:rsidRPr="00A5099D">
        <w:rPr>
          <w:rStyle w:val="af4"/>
          <w:noProof/>
        </w:rPr>
        <w:t>5.4. Сведения о структуре и компетенции органов контроля за финансово–хозяйственной деятельностью кредитной организации – эмитента, а также об организации системы управления рисками и внутреннего контроля</w:t>
      </w:r>
      <w:r w:rsidR="00B378C7">
        <w:rPr>
          <w:noProof/>
          <w:webHidden/>
        </w:rPr>
        <w:tab/>
      </w:r>
      <w:r w:rsidR="00B378C7">
        <w:rPr>
          <w:noProof/>
          <w:webHidden/>
        </w:rPr>
        <w:fldChar w:fldCharType="begin"/>
      </w:r>
      <w:r w:rsidR="00B378C7">
        <w:rPr>
          <w:noProof/>
          <w:webHidden/>
        </w:rPr>
        <w:instrText xml:space="preserve"> PAGEREF _Toc482611735 \h </w:instrText>
      </w:r>
      <w:r w:rsidR="00B378C7">
        <w:rPr>
          <w:noProof/>
          <w:webHidden/>
        </w:rPr>
      </w:r>
      <w:r w:rsidR="00B378C7">
        <w:rPr>
          <w:noProof/>
          <w:webHidden/>
        </w:rPr>
        <w:fldChar w:fldCharType="separate"/>
      </w:r>
      <w:ins w:id="174" w:author="Мылкина Елена Николаевна" w:date="2018-08-14T17:31:00Z">
        <w:r w:rsidR="008C2612">
          <w:rPr>
            <w:noProof/>
            <w:webHidden/>
          </w:rPr>
          <w:t>77</w:t>
        </w:r>
      </w:ins>
      <w:del w:id="175" w:author="Мылкина Елена Николаевна" w:date="2018-08-14T17:26:00Z">
        <w:r w:rsidR="00396FF7" w:rsidDel="008C2612">
          <w:rPr>
            <w:noProof/>
            <w:webHidden/>
          </w:rPr>
          <w:delText>87</w:delText>
        </w:r>
      </w:del>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"_Toc482611736" </w:instrText>
      </w:r>
      <w:ins w:id="176" w:author="Мылкина Елена Николаевна" w:date="2018-08-14T17:26:00Z">
        <w:r w:rsidR="008C2612">
          <w:rPr>
            <w:noProof/>
          </w:rPr>
        </w:r>
      </w:ins>
      <w:r>
        <w:rPr>
          <w:noProof/>
        </w:rPr>
        <w:fldChar w:fldCharType="separate"/>
      </w:r>
      <w:r w:rsidR="00B378C7" w:rsidRPr="00A5099D">
        <w:rPr>
          <w:rStyle w:val="af4"/>
          <w:noProof/>
        </w:rPr>
        <w:t>5.5. Информация о лицах, входящих в состав органов контроля за финансово–хозяйственной деятельностью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_Toc482611736 \h </w:instrText>
      </w:r>
      <w:r w:rsidR="00B378C7">
        <w:rPr>
          <w:noProof/>
          <w:webHidden/>
        </w:rPr>
      </w:r>
      <w:r w:rsidR="00B378C7">
        <w:rPr>
          <w:noProof/>
          <w:webHidden/>
        </w:rPr>
        <w:fldChar w:fldCharType="separate"/>
      </w:r>
      <w:ins w:id="177" w:author="Мылкина Елена Николаевна" w:date="2018-08-14T17:31:00Z">
        <w:r w:rsidR="008C2612">
          <w:rPr>
            <w:noProof/>
            <w:webHidden/>
          </w:rPr>
          <w:t>77</w:t>
        </w:r>
      </w:ins>
      <w:del w:id="178" w:author="Мылкина Елена Николаевна" w:date="2018-08-14T17:26:00Z">
        <w:r w:rsidR="00396FF7" w:rsidDel="008C2612">
          <w:rPr>
            <w:noProof/>
            <w:webHidden/>
          </w:rPr>
          <w:delText>87</w:delText>
        </w:r>
      </w:del>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"_Toc482611737" </w:instrText>
      </w:r>
      <w:ins w:id="179" w:author="Мылкина Елена Николаевна" w:date="2018-08-14T17:26:00Z">
        <w:r w:rsidR="008C2612">
          <w:rPr>
            <w:noProof/>
          </w:rPr>
        </w:r>
      </w:ins>
      <w:r>
        <w:rPr>
          <w:noProof/>
        </w:rPr>
        <w:fldChar w:fldCharType="separate"/>
      </w:r>
      <w:r w:rsidR="00B378C7" w:rsidRPr="00A5099D">
        <w:rPr>
          <w:rStyle w:val="af4"/>
          <w:noProof/>
        </w:rPr>
        <w:t>5.6. Сведения о размере вознаграждения, льгот и (или) компенсации расходов по органу контроля за финансово–хозяйственной деятельностью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_Toc482611737 \h </w:instrText>
      </w:r>
      <w:r w:rsidR="00B378C7">
        <w:rPr>
          <w:noProof/>
          <w:webHidden/>
        </w:rPr>
      </w:r>
      <w:r w:rsidR="00B378C7">
        <w:rPr>
          <w:noProof/>
          <w:webHidden/>
        </w:rPr>
        <w:fldChar w:fldCharType="separate"/>
      </w:r>
      <w:ins w:id="180" w:author="Мылкина Елена Николаевна" w:date="2018-08-14T17:31:00Z">
        <w:r w:rsidR="008C2612">
          <w:rPr>
            <w:noProof/>
            <w:webHidden/>
          </w:rPr>
          <w:t>80</w:t>
        </w:r>
      </w:ins>
      <w:del w:id="181" w:author="Мылкина Елена Николаевна" w:date="2018-08-14T17:26:00Z">
        <w:r w:rsidR="00396FF7" w:rsidDel="008C2612">
          <w:rPr>
            <w:noProof/>
            <w:webHidden/>
          </w:rPr>
          <w:delText>91</w:delText>
        </w:r>
      </w:del>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"_Toc482611738" </w:instrText>
      </w:r>
      <w:ins w:id="182" w:author="Мылкина Елена Николаевна" w:date="2018-08-14T17:26:00Z">
        <w:r w:rsidR="008C2612">
          <w:rPr>
            <w:noProof/>
          </w:rPr>
        </w:r>
      </w:ins>
      <w:r>
        <w:rPr>
          <w:noProof/>
        </w:rPr>
        <w:fldChar w:fldCharType="separate"/>
      </w:r>
      <w:r w:rsidR="00B378C7" w:rsidRPr="00A5099D">
        <w:rPr>
          <w:rStyle w:val="af4"/>
          <w:noProof/>
        </w:rPr>
        <w:t>5.7. Данные о численности и обобщенные данные об образовании и о составе сотрудников (работников) кредитной организации – эмитента, а также об изменении численности сотрудников (работников)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_Toc482611738 \h </w:instrText>
      </w:r>
      <w:r w:rsidR="00B378C7">
        <w:rPr>
          <w:noProof/>
          <w:webHidden/>
        </w:rPr>
      </w:r>
      <w:r w:rsidR="00B378C7">
        <w:rPr>
          <w:noProof/>
          <w:webHidden/>
        </w:rPr>
        <w:fldChar w:fldCharType="separate"/>
      </w:r>
      <w:ins w:id="183" w:author="Мылкина Елена Николаевна" w:date="2018-08-14T17:31:00Z">
        <w:r w:rsidR="008C2612">
          <w:rPr>
            <w:noProof/>
            <w:webHidden/>
          </w:rPr>
          <w:t>81</w:t>
        </w:r>
      </w:ins>
      <w:del w:id="184" w:author="Мылкина Елена Николаевна" w:date="2018-08-14T17:26:00Z">
        <w:r w:rsidR="00396FF7" w:rsidDel="008C2612">
          <w:rPr>
            <w:noProof/>
            <w:webHidden/>
          </w:rPr>
          <w:delText>92</w:delText>
        </w:r>
      </w:del>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"_Toc482611739" </w:instrText>
      </w:r>
      <w:ins w:id="185" w:author="Мылкина Елена Николаевна" w:date="2018-08-14T17:26:00Z">
        <w:r w:rsidR="008C2612">
          <w:rPr>
            <w:noProof/>
          </w:rPr>
        </w:r>
      </w:ins>
      <w:r>
        <w:rPr>
          <w:noProof/>
        </w:rPr>
        <w:fldChar w:fldCharType="separate"/>
      </w:r>
      <w:r w:rsidR="00B378C7" w:rsidRPr="00A5099D">
        <w:rPr>
          <w:rStyle w:val="af4"/>
          <w:noProof/>
        </w:rPr>
        <w:t>5.8. Сведения о любых обязательствах кредитной организации – эмитента перед сотрудниками (работниками), касающихся возможности их участия в уставном капитале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_Toc482611739 \h </w:instrText>
      </w:r>
      <w:r w:rsidR="00B378C7">
        <w:rPr>
          <w:noProof/>
          <w:webHidden/>
        </w:rPr>
      </w:r>
      <w:r w:rsidR="00B378C7">
        <w:rPr>
          <w:noProof/>
          <w:webHidden/>
        </w:rPr>
        <w:fldChar w:fldCharType="separate"/>
      </w:r>
      <w:ins w:id="186" w:author="Мылкина Елена Николаевна" w:date="2018-08-14T17:31:00Z">
        <w:r w:rsidR="008C2612">
          <w:rPr>
            <w:noProof/>
            <w:webHidden/>
          </w:rPr>
          <w:t>82</w:t>
        </w:r>
      </w:ins>
      <w:del w:id="187" w:author="Мылкина Елена Николаевна" w:date="2018-08-14T17:26:00Z">
        <w:r w:rsidR="00396FF7" w:rsidDel="008C2612">
          <w:rPr>
            <w:noProof/>
            <w:webHidden/>
          </w:rPr>
          <w:delText>92</w:delText>
        </w:r>
      </w:del>
      <w:r w:rsidR="00B378C7">
        <w:rPr>
          <w:noProof/>
          <w:webHidden/>
        </w:rPr>
        <w:fldChar w:fldCharType="end"/>
      </w:r>
      <w:r>
        <w:rPr>
          <w:noProof/>
        </w:rPr>
        <w:fldChar w:fldCharType="end"/>
      </w:r>
    </w:p>
    <w:p w:rsidR="00B378C7" w:rsidRDefault="00F20E23">
      <w:pPr>
        <w:pStyle w:val="12"/>
        <w:rPr>
          <w:rFonts w:asciiTheme="minorHAnsi" w:eastAsiaTheme="minorEastAsia" w:hAnsiTheme="minorHAnsi" w:cstheme="minorBidi"/>
          <w:b w:val="0"/>
          <w:noProof/>
          <w:sz w:val="22"/>
          <w:szCs w:val="22"/>
          <w:u w:val="none"/>
        </w:rPr>
      </w:pPr>
      <w:r>
        <w:rPr>
          <w:noProof/>
        </w:rPr>
        <w:fldChar w:fldCharType="begin"/>
      </w:r>
      <w:r>
        <w:rPr>
          <w:noProof/>
        </w:rPr>
        <w:instrText xml:space="preserve"> HYPERLINK \l "_Toc482611740" </w:instrText>
      </w:r>
      <w:ins w:id="188" w:author="Мылкина Елена Николаевна" w:date="2018-08-14T17:26:00Z">
        <w:r w:rsidR="008C2612">
          <w:rPr>
            <w:noProof/>
          </w:rPr>
        </w:r>
      </w:ins>
      <w:r>
        <w:rPr>
          <w:noProof/>
        </w:rPr>
        <w:fldChar w:fldCharType="separate"/>
      </w:r>
      <w:r w:rsidR="00B378C7" w:rsidRPr="00A5099D">
        <w:rPr>
          <w:rStyle w:val="af4"/>
          <w:noProof/>
        </w:rPr>
        <w:t>VI. Сведения об участниках (акционерах) кредитной организации – эмитента  и о совершенных кредитной организацией – эмитентом сделках, в совершении которых имелась заинтересованность</w:t>
      </w:r>
      <w:r w:rsidR="00B378C7">
        <w:rPr>
          <w:noProof/>
          <w:webHidden/>
        </w:rPr>
        <w:tab/>
      </w:r>
      <w:r w:rsidR="00B378C7">
        <w:rPr>
          <w:noProof/>
          <w:webHidden/>
        </w:rPr>
        <w:fldChar w:fldCharType="begin"/>
      </w:r>
      <w:r w:rsidR="00B378C7">
        <w:rPr>
          <w:noProof/>
          <w:webHidden/>
        </w:rPr>
        <w:instrText xml:space="preserve"> PAGEREF _Toc482611740 \h </w:instrText>
      </w:r>
      <w:r w:rsidR="00B378C7">
        <w:rPr>
          <w:noProof/>
          <w:webHidden/>
        </w:rPr>
      </w:r>
      <w:r w:rsidR="00B378C7">
        <w:rPr>
          <w:noProof/>
          <w:webHidden/>
        </w:rPr>
        <w:fldChar w:fldCharType="separate"/>
      </w:r>
      <w:ins w:id="189" w:author="Мылкина Елена Николаевна" w:date="2018-08-14T17:31:00Z">
        <w:r w:rsidR="008C2612">
          <w:rPr>
            <w:noProof/>
            <w:webHidden/>
          </w:rPr>
          <w:t>82</w:t>
        </w:r>
      </w:ins>
      <w:del w:id="190" w:author="Мылкина Елена Николаевна" w:date="2018-08-14T17:26:00Z">
        <w:r w:rsidR="00396FF7" w:rsidDel="008C2612">
          <w:rPr>
            <w:noProof/>
            <w:webHidden/>
          </w:rPr>
          <w:delText>93</w:delText>
        </w:r>
      </w:del>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"_Toc482611741" </w:instrText>
      </w:r>
      <w:ins w:id="191" w:author="Мылкина Елена Николаевна" w:date="2018-08-14T17:26:00Z">
        <w:r w:rsidR="008C2612">
          <w:rPr>
            <w:noProof/>
          </w:rPr>
        </w:r>
      </w:ins>
      <w:r>
        <w:rPr>
          <w:noProof/>
        </w:rPr>
        <w:fldChar w:fldCharType="separate"/>
      </w:r>
      <w:r w:rsidR="00B378C7" w:rsidRPr="00A5099D">
        <w:rPr>
          <w:rStyle w:val="af4"/>
          <w:noProof/>
        </w:rPr>
        <w:t>6.1. Сведения об общем количестве акционеров (участников)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_Toc482611741 \h </w:instrText>
      </w:r>
      <w:r w:rsidR="00B378C7">
        <w:rPr>
          <w:noProof/>
          <w:webHidden/>
        </w:rPr>
      </w:r>
      <w:r w:rsidR="00B378C7">
        <w:rPr>
          <w:noProof/>
          <w:webHidden/>
        </w:rPr>
        <w:fldChar w:fldCharType="separate"/>
      </w:r>
      <w:ins w:id="192" w:author="Мылкина Елена Николаевна" w:date="2018-08-14T17:31:00Z">
        <w:r w:rsidR="008C2612">
          <w:rPr>
            <w:noProof/>
            <w:webHidden/>
          </w:rPr>
          <w:t>82</w:t>
        </w:r>
      </w:ins>
      <w:del w:id="193" w:author="Мылкина Елена Николаевна" w:date="2018-08-14T17:26:00Z">
        <w:r w:rsidR="00396FF7" w:rsidDel="008C2612">
          <w:rPr>
            <w:noProof/>
            <w:webHidden/>
          </w:rPr>
          <w:delText>93</w:delText>
        </w:r>
      </w:del>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"_Toc482611742" </w:instrText>
      </w:r>
      <w:ins w:id="194" w:author="Мылкина Елена Николаевна" w:date="2018-08-14T17:26:00Z">
        <w:r w:rsidR="008C2612">
          <w:rPr>
            <w:noProof/>
          </w:rPr>
        </w:r>
      </w:ins>
      <w:r>
        <w:rPr>
          <w:noProof/>
        </w:rPr>
        <w:fldChar w:fldCharType="separate"/>
      </w:r>
      <w:r w:rsidR="00B378C7" w:rsidRPr="00A5099D">
        <w:rPr>
          <w:rStyle w:val="af4"/>
          <w:noProof/>
        </w:rPr>
        <w:t>6.2. Сведения об участниках (акционерах) кредитной организации – эмитента, владеющих не менее чем 5 процентами ее уставного  капитала или не менее чем 5 процентами ее обыкновенных акций, а также сведения о контролирующих их лицах, а в случае отсутствия таких лиц – об их участниках (акционерах), владеющих не менее чем 20 процентами уставного (складочного) капитала (паевого фонда) или не менее чем 20 процентами их обыкновенных акций</w:t>
      </w:r>
      <w:r w:rsidR="00B378C7">
        <w:rPr>
          <w:noProof/>
          <w:webHidden/>
        </w:rPr>
        <w:tab/>
      </w:r>
      <w:r w:rsidR="00B378C7">
        <w:rPr>
          <w:noProof/>
          <w:webHidden/>
        </w:rPr>
        <w:fldChar w:fldCharType="begin"/>
      </w:r>
      <w:r w:rsidR="00B378C7">
        <w:rPr>
          <w:noProof/>
          <w:webHidden/>
        </w:rPr>
        <w:instrText xml:space="preserve"> PAGEREF _Toc482611742 \h </w:instrText>
      </w:r>
      <w:r w:rsidR="00B378C7">
        <w:rPr>
          <w:noProof/>
          <w:webHidden/>
        </w:rPr>
      </w:r>
      <w:r w:rsidR="00B378C7">
        <w:rPr>
          <w:noProof/>
          <w:webHidden/>
        </w:rPr>
        <w:fldChar w:fldCharType="separate"/>
      </w:r>
      <w:ins w:id="195" w:author="Мылкина Елена Николаевна" w:date="2018-08-14T17:31:00Z">
        <w:r w:rsidR="008C2612">
          <w:rPr>
            <w:noProof/>
            <w:webHidden/>
          </w:rPr>
          <w:t>83</w:t>
        </w:r>
      </w:ins>
      <w:del w:id="196" w:author="Мылкина Елена Николаевна" w:date="2018-08-14T17:26:00Z">
        <w:r w:rsidR="00396FF7" w:rsidDel="008C2612">
          <w:rPr>
            <w:noProof/>
            <w:webHidden/>
          </w:rPr>
          <w:delText>93</w:delText>
        </w:r>
      </w:del>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"_Toc482611743" </w:instrText>
      </w:r>
      <w:ins w:id="197" w:author="Мылкина Елена Николаевна" w:date="2018-08-14T17:26:00Z">
        <w:r w:rsidR="008C2612">
          <w:rPr>
            <w:noProof/>
          </w:rPr>
        </w:r>
      </w:ins>
      <w:r>
        <w:rPr>
          <w:noProof/>
        </w:rPr>
        <w:fldChar w:fldCharType="separate"/>
      </w:r>
      <w:r w:rsidR="00B378C7" w:rsidRPr="00A5099D">
        <w:rPr>
          <w:rStyle w:val="af4"/>
          <w:noProof/>
        </w:rPr>
        <w:t>6.3. Сведения о доле участия государства или муниципального образования в уставном капитале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_Toc482611743 \h </w:instrText>
      </w:r>
      <w:r w:rsidR="00B378C7">
        <w:rPr>
          <w:noProof/>
          <w:webHidden/>
        </w:rPr>
      </w:r>
      <w:r w:rsidR="00B378C7">
        <w:rPr>
          <w:noProof/>
          <w:webHidden/>
        </w:rPr>
        <w:fldChar w:fldCharType="separate"/>
      </w:r>
      <w:ins w:id="198" w:author="Мылкина Елена Николаевна" w:date="2018-08-14T17:31:00Z">
        <w:r w:rsidR="008C2612">
          <w:rPr>
            <w:noProof/>
            <w:webHidden/>
          </w:rPr>
          <w:t>87</w:t>
        </w:r>
      </w:ins>
      <w:del w:id="199" w:author="Мылкина Елена Николаевна" w:date="2018-08-14T17:26:00Z">
        <w:r w:rsidR="00396FF7" w:rsidDel="008C2612">
          <w:rPr>
            <w:noProof/>
            <w:webHidden/>
          </w:rPr>
          <w:delText>97</w:delText>
        </w:r>
      </w:del>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"_Toc482611744" </w:instrText>
      </w:r>
      <w:ins w:id="200" w:author="Мылкина Елена Николаевна" w:date="2018-08-14T17:26:00Z">
        <w:r w:rsidR="008C2612">
          <w:rPr>
            <w:noProof/>
          </w:rPr>
        </w:r>
      </w:ins>
      <w:r>
        <w:rPr>
          <w:noProof/>
        </w:rPr>
        <w:fldChar w:fldCharType="separate"/>
      </w:r>
      <w:r w:rsidR="00B378C7" w:rsidRPr="00A5099D">
        <w:rPr>
          <w:rStyle w:val="af4"/>
          <w:noProof/>
        </w:rPr>
        <w:t>6.4. Сведения об ограничениях на участие в уставном  капитале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_Toc482611744 \h </w:instrText>
      </w:r>
      <w:r w:rsidR="00B378C7">
        <w:rPr>
          <w:noProof/>
          <w:webHidden/>
        </w:rPr>
      </w:r>
      <w:r w:rsidR="00B378C7">
        <w:rPr>
          <w:noProof/>
          <w:webHidden/>
        </w:rPr>
        <w:fldChar w:fldCharType="separate"/>
      </w:r>
      <w:ins w:id="201" w:author="Мылкина Елена Николаевна" w:date="2018-08-14T17:31:00Z">
        <w:r w:rsidR="008C2612">
          <w:rPr>
            <w:noProof/>
            <w:webHidden/>
          </w:rPr>
          <w:t>88</w:t>
        </w:r>
      </w:ins>
      <w:del w:id="202" w:author="Мылкина Елена Николаевна" w:date="2018-08-14T17:26:00Z">
        <w:r w:rsidR="00396FF7" w:rsidDel="008C2612">
          <w:rPr>
            <w:noProof/>
            <w:webHidden/>
          </w:rPr>
          <w:delText>98</w:delText>
        </w:r>
      </w:del>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"_Toc482611745" </w:instrText>
      </w:r>
      <w:ins w:id="203" w:author="Мылкина Елена Николаевна" w:date="2018-08-14T17:26:00Z">
        <w:r w:rsidR="008C2612">
          <w:rPr>
            <w:noProof/>
          </w:rPr>
        </w:r>
      </w:ins>
      <w:r>
        <w:rPr>
          <w:noProof/>
        </w:rPr>
        <w:fldChar w:fldCharType="separate"/>
      </w:r>
      <w:r w:rsidR="00B378C7" w:rsidRPr="00A5099D">
        <w:rPr>
          <w:rStyle w:val="af4"/>
          <w:noProof/>
        </w:rPr>
        <w:t>6.5. Сведения об изменениях в составе и размере участия акционеров (участников) кредитной организации – эмитента, владеющих не менее чем 5 процентами ее уставного  капитала  или не менее чем 5 процентами ее обыкновенных акций</w:t>
      </w:r>
      <w:r w:rsidR="00B378C7">
        <w:rPr>
          <w:noProof/>
          <w:webHidden/>
        </w:rPr>
        <w:tab/>
      </w:r>
      <w:r w:rsidR="00B378C7">
        <w:rPr>
          <w:noProof/>
          <w:webHidden/>
        </w:rPr>
        <w:fldChar w:fldCharType="begin"/>
      </w:r>
      <w:r w:rsidR="00B378C7">
        <w:rPr>
          <w:noProof/>
          <w:webHidden/>
        </w:rPr>
        <w:instrText xml:space="preserve"> PAGEREF _Toc482611745 \h </w:instrText>
      </w:r>
      <w:r w:rsidR="00B378C7">
        <w:rPr>
          <w:noProof/>
          <w:webHidden/>
        </w:rPr>
      </w:r>
      <w:r w:rsidR="00B378C7">
        <w:rPr>
          <w:noProof/>
          <w:webHidden/>
        </w:rPr>
        <w:fldChar w:fldCharType="separate"/>
      </w:r>
      <w:ins w:id="204" w:author="Мылкина Елена Николаевна" w:date="2018-08-14T17:31:00Z">
        <w:r w:rsidR="008C2612">
          <w:rPr>
            <w:noProof/>
            <w:webHidden/>
          </w:rPr>
          <w:t>89</w:t>
        </w:r>
      </w:ins>
      <w:del w:id="205" w:author="Мылкина Елена Николаевна" w:date="2018-08-14T17:26:00Z">
        <w:r w:rsidR="00396FF7" w:rsidDel="008C2612">
          <w:rPr>
            <w:noProof/>
            <w:webHidden/>
          </w:rPr>
          <w:delText>99</w:delText>
        </w:r>
      </w:del>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"_Toc482611746" </w:instrText>
      </w:r>
      <w:ins w:id="206" w:author="Мылкина Елена Николаевна" w:date="2018-08-14T17:26:00Z">
        <w:r w:rsidR="008C2612">
          <w:rPr>
            <w:noProof/>
          </w:rPr>
        </w:r>
      </w:ins>
      <w:r>
        <w:rPr>
          <w:noProof/>
        </w:rPr>
        <w:fldChar w:fldCharType="separate"/>
      </w:r>
      <w:r w:rsidR="00B378C7" w:rsidRPr="00A5099D">
        <w:rPr>
          <w:rStyle w:val="af4"/>
          <w:noProof/>
        </w:rPr>
        <w:t>6.6. Сведения о совершенных кредитной организацией – эмитентом сделках, в совершении которых имелась заинтересованность</w:t>
      </w:r>
      <w:r w:rsidR="00B378C7">
        <w:rPr>
          <w:noProof/>
          <w:webHidden/>
        </w:rPr>
        <w:tab/>
      </w:r>
      <w:r w:rsidR="00B378C7">
        <w:rPr>
          <w:noProof/>
          <w:webHidden/>
        </w:rPr>
        <w:fldChar w:fldCharType="begin"/>
      </w:r>
      <w:r w:rsidR="00B378C7">
        <w:rPr>
          <w:noProof/>
          <w:webHidden/>
        </w:rPr>
        <w:instrText xml:space="preserve"> PAGEREF _Toc482611746 \h </w:instrText>
      </w:r>
      <w:r w:rsidR="00B378C7">
        <w:rPr>
          <w:noProof/>
          <w:webHidden/>
        </w:rPr>
      </w:r>
      <w:r w:rsidR="00B378C7">
        <w:rPr>
          <w:noProof/>
          <w:webHidden/>
        </w:rPr>
        <w:fldChar w:fldCharType="separate"/>
      </w:r>
      <w:ins w:id="207" w:author="Мылкина Елена Николаевна" w:date="2018-08-14T17:31:00Z">
        <w:r w:rsidR="008C2612">
          <w:rPr>
            <w:noProof/>
            <w:webHidden/>
          </w:rPr>
          <w:t>90</w:t>
        </w:r>
      </w:ins>
      <w:del w:id="208" w:author="Мылкина Елена Николаевна" w:date="2018-08-14T17:26:00Z">
        <w:r w:rsidR="00396FF7" w:rsidDel="008C2612">
          <w:rPr>
            <w:noProof/>
            <w:webHidden/>
          </w:rPr>
          <w:delText>100</w:delText>
        </w:r>
      </w:del>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"_Toc482611747" </w:instrText>
      </w:r>
      <w:ins w:id="209" w:author="Мылкина Елена Николаевна" w:date="2018-08-14T17:26:00Z">
        <w:r w:rsidR="008C2612">
          <w:rPr>
            <w:noProof/>
          </w:rPr>
        </w:r>
      </w:ins>
      <w:r>
        <w:rPr>
          <w:noProof/>
        </w:rPr>
        <w:fldChar w:fldCharType="separate"/>
      </w:r>
      <w:r w:rsidR="00B378C7" w:rsidRPr="00A5099D">
        <w:rPr>
          <w:rStyle w:val="af4"/>
          <w:noProof/>
        </w:rPr>
        <w:t>6.7. Сведения о размере дебиторской задолженности</w:t>
      </w:r>
      <w:r w:rsidR="00B378C7">
        <w:rPr>
          <w:noProof/>
          <w:webHidden/>
        </w:rPr>
        <w:tab/>
      </w:r>
      <w:r w:rsidR="00B378C7">
        <w:rPr>
          <w:noProof/>
          <w:webHidden/>
        </w:rPr>
        <w:fldChar w:fldCharType="begin"/>
      </w:r>
      <w:r w:rsidR="00B378C7">
        <w:rPr>
          <w:noProof/>
          <w:webHidden/>
        </w:rPr>
        <w:instrText xml:space="preserve"> PAGEREF _Toc482611747 \h </w:instrText>
      </w:r>
      <w:r w:rsidR="00B378C7">
        <w:rPr>
          <w:noProof/>
          <w:webHidden/>
        </w:rPr>
      </w:r>
      <w:r w:rsidR="00B378C7">
        <w:rPr>
          <w:noProof/>
          <w:webHidden/>
        </w:rPr>
        <w:fldChar w:fldCharType="separate"/>
      </w:r>
      <w:ins w:id="210" w:author="Мылкина Елена Николаевна" w:date="2018-08-14T17:31:00Z">
        <w:r w:rsidR="008C2612">
          <w:rPr>
            <w:noProof/>
            <w:webHidden/>
          </w:rPr>
          <w:t>92</w:t>
        </w:r>
      </w:ins>
      <w:del w:id="211" w:author="Мылкина Елена Николаевна" w:date="2018-08-14T17:26:00Z">
        <w:r w:rsidR="00396FF7" w:rsidDel="008C2612">
          <w:rPr>
            <w:noProof/>
            <w:webHidden/>
          </w:rPr>
          <w:delText>102</w:delText>
        </w:r>
      </w:del>
      <w:r w:rsidR="00B378C7">
        <w:rPr>
          <w:noProof/>
          <w:webHidden/>
        </w:rPr>
        <w:fldChar w:fldCharType="end"/>
      </w:r>
      <w:r>
        <w:rPr>
          <w:noProof/>
        </w:rPr>
        <w:fldChar w:fldCharType="end"/>
      </w:r>
    </w:p>
    <w:p w:rsidR="00B378C7" w:rsidRDefault="00F20E23">
      <w:pPr>
        <w:pStyle w:val="12"/>
        <w:rPr>
          <w:rFonts w:asciiTheme="minorHAnsi" w:eastAsiaTheme="minorEastAsia" w:hAnsiTheme="minorHAnsi" w:cstheme="minorBidi"/>
          <w:b w:val="0"/>
          <w:noProof/>
          <w:sz w:val="22"/>
          <w:szCs w:val="22"/>
          <w:u w:val="none"/>
        </w:rPr>
      </w:pPr>
      <w:r>
        <w:rPr>
          <w:noProof/>
        </w:rPr>
        <w:fldChar w:fldCharType="begin"/>
      </w:r>
      <w:r>
        <w:rPr>
          <w:noProof/>
        </w:rPr>
        <w:instrText xml:space="preserve"> HYPERLINK \l "_Toc482611748" </w:instrText>
      </w:r>
      <w:ins w:id="212" w:author="Мылкина Елена Николаевна" w:date="2018-08-14T17:26:00Z">
        <w:r w:rsidR="008C2612">
          <w:rPr>
            <w:noProof/>
          </w:rPr>
        </w:r>
      </w:ins>
      <w:r>
        <w:rPr>
          <w:noProof/>
        </w:rPr>
        <w:fldChar w:fldCharType="separate"/>
      </w:r>
      <w:r w:rsidR="00B378C7" w:rsidRPr="00A5099D">
        <w:rPr>
          <w:rStyle w:val="af4"/>
          <w:noProof/>
        </w:rPr>
        <w:t>VII. Бухгалтерская (финансовая) отчетность кредитной организации – эмитента и иная финансовая информация</w:t>
      </w:r>
      <w:r w:rsidR="00B378C7">
        <w:rPr>
          <w:noProof/>
          <w:webHidden/>
        </w:rPr>
        <w:tab/>
      </w:r>
      <w:r w:rsidR="00B378C7">
        <w:rPr>
          <w:noProof/>
          <w:webHidden/>
        </w:rPr>
        <w:fldChar w:fldCharType="begin"/>
      </w:r>
      <w:r w:rsidR="00B378C7">
        <w:rPr>
          <w:noProof/>
          <w:webHidden/>
        </w:rPr>
        <w:instrText xml:space="preserve"> PAGEREF _Toc482611748 \h </w:instrText>
      </w:r>
      <w:r w:rsidR="00B378C7">
        <w:rPr>
          <w:noProof/>
          <w:webHidden/>
        </w:rPr>
      </w:r>
      <w:r w:rsidR="00B378C7">
        <w:rPr>
          <w:noProof/>
          <w:webHidden/>
        </w:rPr>
        <w:fldChar w:fldCharType="separate"/>
      </w:r>
      <w:ins w:id="213" w:author="Мылкина Елена Николаевна" w:date="2018-08-14T17:31:00Z">
        <w:r w:rsidR="008C2612">
          <w:rPr>
            <w:noProof/>
            <w:webHidden/>
          </w:rPr>
          <w:t>93</w:t>
        </w:r>
      </w:ins>
      <w:del w:id="214" w:author="Мылкина Елена Николаевна" w:date="2018-08-14T17:26:00Z">
        <w:r w:rsidR="00396FF7" w:rsidDel="008C2612">
          <w:rPr>
            <w:noProof/>
            <w:webHidden/>
          </w:rPr>
          <w:delText>104</w:delText>
        </w:r>
      </w:del>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"_Toc482611749" </w:instrText>
      </w:r>
      <w:ins w:id="215" w:author="Мылкина Елена Николаевна" w:date="2018-08-14T17:26:00Z">
        <w:r w:rsidR="008C2612">
          <w:rPr>
            <w:noProof/>
          </w:rPr>
        </w:r>
      </w:ins>
      <w:r>
        <w:rPr>
          <w:noProof/>
        </w:rPr>
        <w:fldChar w:fldCharType="separate"/>
      </w:r>
      <w:r w:rsidR="00B378C7" w:rsidRPr="00A5099D">
        <w:rPr>
          <w:rStyle w:val="af4"/>
          <w:noProof/>
        </w:rPr>
        <w:t>7.1. Годовая бухгалтерская (финансовая) отчетность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_Toc482611749 \h </w:instrText>
      </w:r>
      <w:r w:rsidR="00B378C7">
        <w:rPr>
          <w:noProof/>
          <w:webHidden/>
        </w:rPr>
      </w:r>
      <w:r w:rsidR="00B378C7">
        <w:rPr>
          <w:noProof/>
          <w:webHidden/>
        </w:rPr>
        <w:fldChar w:fldCharType="separate"/>
      </w:r>
      <w:ins w:id="216" w:author="Мылкина Елена Николаевна" w:date="2018-08-14T17:31:00Z">
        <w:r w:rsidR="008C2612">
          <w:rPr>
            <w:noProof/>
            <w:webHidden/>
          </w:rPr>
          <w:t>93</w:t>
        </w:r>
      </w:ins>
      <w:del w:id="217" w:author="Мылкина Елена Николаевна" w:date="2018-08-14T17:26:00Z">
        <w:r w:rsidR="00396FF7" w:rsidDel="008C2612">
          <w:rPr>
            <w:noProof/>
            <w:webHidden/>
          </w:rPr>
          <w:delText>104</w:delText>
        </w:r>
      </w:del>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"_Toc482611750" </w:instrText>
      </w:r>
      <w:ins w:id="218" w:author="Мылкина Елена Николаевна" w:date="2018-08-14T17:26:00Z">
        <w:r w:rsidR="008C2612">
          <w:rPr>
            <w:noProof/>
          </w:rPr>
        </w:r>
      </w:ins>
      <w:r>
        <w:rPr>
          <w:noProof/>
        </w:rPr>
        <w:fldChar w:fldCharType="separate"/>
      </w:r>
      <w:r w:rsidR="00B378C7" w:rsidRPr="00A5099D">
        <w:rPr>
          <w:rStyle w:val="af4"/>
          <w:noProof/>
        </w:rPr>
        <w:t>7.2. Промежуточная бухгалтерская (финансовая) отчетность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_Toc482611750 \h </w:instrText>
      </w:r>
      <w:r w:rsidR="00B378C7">
        <w:rPr>
          <w:noProof/>
          <w:webHidden/>
        </w:rPr>
      </w:r>
      <w:r w:rsidR="00B378C7">
        <w:rPr>
          <w:noProof/>
          <w:webHidden/>
        </w:rPr>
        <w:fldChar w:fldCharType="separate"/>
      </w:r>
      <w:ins w:id="219" w:author="Мылкина Елена Николаевна" w:date="2018-08-14T17:31:00Z">
        <w:r w:rsidR="008C2612">
          <w:rPr>
            <w:noProof/>
            <w:webHidden/>
          </w:rPr>
          <w:t>94</w:t>
        </w:r>
      </w:ins>
      <w:del w:id="220" w:author="Мылкина Елена Николаевна" w:date="2018-08-14T17:26:00Z">
        <w:r w:rsidR="00396FF7" w:rsidDel="008C2612">
          <w:rPr>
            <w:noProof/>
            <w:webHidden/>
          </w:rPr>
          <w:delText>104</w:delText>
        </w:r>
      </w:del>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"_Toc482611751" </w:instrText>
      </w:r>
      <w:ins w:id="221" w:author="Мылкина Елена Николаевна" w:date="2018-08-14T17:26:00Z">
        <w:r w:rsidR="008C2612">
          <w:rPr>
            <w:noProof/>
          </w:rPr>
        </w:r>
      </w:ins>
      <w:r>
        <w:rPr>
          <w:noProof/>
        </w:rPr>
        <w:fldChar w:fldCharType="separate"/>
      </w:r>
      <w:r w:rsidR="00B378C7" w:rsidRPr="00A5099D">
        <w:rPr>
          <w:rStyle w:val="af4"/>
          <w:noProof/>
        </w:rPr>
        <w:t>7.3. Консолидированная финансовая отчетность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_Toc482611751 \h </w:instrText>
      </w:r>
      <w:r w:rsidR="00B378C7">
        <w:rPr>
          <w:noProof/>
          <w:webHidden/>
        </w:rPr>
      </w:r>
      <w:r w:rsidR="00B378C7">
        <w:rPr>
          <w:noProof/>
          <w:webHidden/>
        </w:rPr>
        <w:fldChar w:fldCharType="separate"/>
      </w:r>
      <w:ins w:id="222" w:author="Мылкина Елена Николаевна" w:date="2018-08-14T17:31:00Z">
        <w:r w:rsidR="008C2612">
          <w:rPr>
            <w:noProof/>
            <w:webHidden/>
          </w:rPr>
          <w:t>95</w:t>
        </w:r>
      </w:ins>
      <w:del w:id="223" w:author="Мылкина Елена Николаевна" w:date="2018-08-14T17:26:00Z">
        <w:r w:rsidR="00396FF7" w:rsidDel="008C2612">
          <w:rPr>
            <w:noProof/>
            <w:webHidden/>
          </w:rPr>
          <w:delText>105</w:delText>
        </w:r>
      </w:del>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"_Toc482611752" </w:instrText>
      </w:r>
      <w:ins w:id="224" w:author="Мылкина Елена Николаевна" w:date="2018-08-14T17:26:00Z">
        <w:r w:rsidR="008C2612">
          <w:rPr>
            <w:noProof/>
          </w:rPr>
        </w:r>
      </w:ins>
      <w:r>
        <w:rPr>
          <w:noProof/>
        </w:rPr>
        <w:fldChar w:fldCharType="separate"/>
      </w:r>
      <w:r w:rsidR="00B378C7" w:rsidRPr="00A5099D">
        <w:rPr>
          <w:rStyle w:val="af4"/>
          <w:noProof/>
        </w:rPr>
        <w:t>7.4. Сведения об учетной политике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_Toc482611752 \h </w:instrText>
      </w:r>
      <w:r w:rsidR="00B378C7">
        <w:rPr>
          <w:noProof/>
          <w:webHidden/>
        </w:rPr>
      </w:r>
      <w:r w:rsidR="00B378C7">
        <w:rPr>
          <w:noProof/>
          <w:webHidden/>
        </w:rPr>
        <w:fldChar w:fldCharType="separate"/>
      </w:r>
      <w:ins w:id="225" w:author="Мылкина Елена Николаевна" w:date="2018-08-14T17:31:00Z">
        <w:r w:rsidR="008C2612">
          <w:rPr>
            <w:noProof/>
            <w:webHidden/>
          </w:rPr>
          <w:t>95</w:t>
        </w:r>
      </w:ins>
      <w:del w:id="226" w:author="Мылкина Елена Николаевна" w:date="2018-08-14T17:26:00Z">
        <w:r w:rsidR="00396FF7" w:rsidDel="008C2612">
          <w:rPr>
            <w:noProof/>
            <w:webHidden/>
          </w:rPr>
          <w:delText>105</w:delText>
        </w:r>
      </w:del>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"_Toc482611753" </w:instrText>
      </w:r>
      <w:ins w:id="227" w:author="Мылкина Елена Николаевна" w:date="2018-08-14T17:26:00Z">
        <w:r w:rsidR="008C2612">
          <w:rPr>
            <w:noProof/>
          </w:rPr>
        </w:r>
      </w:ins>
      <w:r>
        <w:rPr>
          <w:noProof/>
        </w:rPr>
        <w:fldChar w:fldCharType="separate"/>
      </w:r>
      <w:r w:rsidR="00B378C7" w:rsidRPr="00A5099D">
        <w:rPr>
          <w:rStyle w:val="af4"/>
          <w:noProof/>
        </w:rPr>
        <w:t>7.5. Сведения об общей сумме экспорта, а также о доле, которую составляет экспорт в общем объеме продаж</w:t>
      </w:r>
      <w:r w:rsidR="00B378C7">
        <w:rPr>
          <w:noProof/>
          <w:webHidden/>
        </w:rPr>
        <w:tab/>
      </w:r>
      <w:r w:rsidR="00B378C7">
        <w:rPr>
          <w:noProof/>
          <w:webHidden/>
        </w:rPr>
        <w:fldChar w:fldCharType="begin"/>
      </w:r>
      <w:r w:rsidR="00B378C7">
        <w:rPr>
          <w:noProof/>
          <w:webHidden/>
        </w:rPr>
        <w:instrText xml:space="preserve"> PAGEREF _Toc482611753 \h </w:instrText>
      </w:r>
      <w:r w:rsidR="00B378C7">
        <w:rPr>
          <w:noProof/>
          <w:webHidden/>
        </w:rPr>
      </w:r>
      <w:r w:rsidR="00B378C7">
        <w:rPr>
          <w:noProof/>
          <w:webHidden/>
        </w:rPr>
        <w:fldChar w:fldCharType="separate"/>
      </w:r>
      <w:ins w:id="228" w:author="Мылкина Елена Николаевна" w:date="2018-08-14T17:31:00Z">
        <w:r w:rsidR="008C2612">
          <w:rPr>
            <w:noProof/>
            <w:webHidden/>
          </w:rPr>
          <w:t>96</w:t>
        </w:r>
      </w:ins>
      <w:del w:id="229" w:author="Мылкина Елена Николаевна" w:date="2018-08-14T17:26:00Z">
        <w:r w:rsidR="00396FF7" w:rsidDel="008C2612">
          <w:rPr>
            <w:noProof/>
            <w:webHidden/>
          </w:rPr>
          <w:delText>115</w:delText>
        </w:r>
      </w:del>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"_Toc482611754" </w:instrText>
      </w:r>
      <w:ins w:id="230" w:author="Мылкина Елена Николаевна" w:date="2018-08-14T17:26:00Z">
        <w:r w:rsidR="008C2612">
          <w:rPr>
            <w:noProof/>
          </w:rPr>
        </w:r>
      </w:ins>
      <w:r>
        <w:rPr>
          <w:noProof/>
        </w:rPr>
        <w:fldChar w:fldCharType="separate"/>
      </w:r>
      <w:r w:rsidR="00B378C7" w:rsidRPr="00A5099D">
        <w:rPr>
          <w:rStyle w:val="af4"/>
          <w:noProof/>
        </w:rPr>
        <w:t>7.6. Сведения о существенных изменениях, произошедших в составе имущества кредитной организации – эмитента после даты окончания последнего завершенного финансового года</w:t>
      </w:r>
      <w:r w:rsidR="00B378C7">
        <w:rPr>
          <w:noProof/>
          <w:webHidden/>
        </w:rPr>
        <w:tab/>
      </w:r>
      <w:r w:rsidR="00B378C7">
        <w:rPr>
          <w:noProof/>
          <w:webHidden/>
        </w:rPr>
        <w:fldChar w:fldCharType="begin"/>
      </w:r>
      <w:r w:rsidR="00B378C7">
        <w:rPr>
          <w:noProof/>
          <w:webHidden/>
        </w:rPr>
        <w:instrText xml:space="preserve"> PAGEREF _Toc482611754 \h </w:instrText>
      </w:r>
      <w:r w:rsidR="00B378C7">
        <w:rPr>
          <w:noProof/>
          <w:webHidden/>
        </w:rPr>
      </w:r>
      <w:r w:rsidR="00B378C7">
        <w:rPr>
          <w:noProof/>
          <w:webHidden/>
        </w:rPr>
        <w:fldChar w:fldCharType="separate"/>
      </w:r>
      <w:ins w:id="231" w:author="Мылкина Елена Николаевна" w:date="2018-08-14T17:31:00Z">
        <w:r w:rsidR="008C2612">
          <w:rPr>
            <w:noProof/>
            <w:webHidden/>
          </w:rPr>
          <w:t>96</w:t>
        </w:r>
      </w:ins>
      <w:del w:id="232" w:author="Мылкина Елена Николаевна" w:date="2018-08-14T17:26:00Z">
        <w:r w:rsidR="00396FF7" w:rsidDel="008C2612">
          <w:rPr>
            <w:noProof/>
            <w:webHidden/>
          </w:rPr>
          <w:delText>116</w:delText>
        </w:r>
      </w:del>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"_Toc482611755" </w:instrText>
      </w:r>
      <w:ins w:id="233" w:author="Мылкина Елена Николаевна" w:date="2018-08-14T17:26:00Z">
        <w:r w:rsidR="008C2612">
          <w:rPr>
            <w:noProof/>
          </w:rPr>
        </w:r>
      </w:ins>
      <w:r>
        <w:rPr>
          <w:noProof/>
        </w:rPr>
        <w:fldChar w:fldCharType="separate"/>
      </w:r>
      <w:r w:rsidR="00B378C7" w:rsidRPr="00A5099D">
        <w:rPr>
          <w:rStyle w:val="af4"/>
          <w:noProof/>
        </w:rPr>
        <w:t>7.7. Сведения об участии кредитной организации – эмитента в судебных процессах в случае, если такое участие может существенно отразиться на финансово–хозяйственной деятельности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_Toc482611755 \h </w:instrText>
      </w:r>
      <w:r w:rsidR="00B378C7">
        <w:rPr>
          <w:noProof/>
          <w:webHidden/>
        </w:rPr>
      </w:r>
      <w:r w:rsidR="00B378C7">
        <w:rPr>
          <w:noProof/>
          <w:webHidden/>
        </w:rPr>
        <w:fldChar w:fldCharType="separate"/>
      </w:r>
      <w:ins w:id="234" w:author="Мылкина Елена Николаевна" w:date="2018-08-14T17:31:00Z">
        <w:r w:rsidR="008C2612">
          <w:rPr>
            <w:noProof/>
            <w:webHidden/>
          </w:rPr>
          <w:t>96</w:t>
        </w:r>
      </w:ins>
      <w:del w:id="235" w:author="Мылкина Елена Николаевна" w:date="2018-08-14T17:26:00Z">
        <w:r w:rsidR="00396FF7" w:rsidDel="008C2612">
          <w:rPr>
            <w:noProof/>
            <w:webHidden/>
          </w:rPr>
          <w:delText>116</w:delText>
        </w:r>
      </w:del>
      <w:r w:rsidR="00B378C7">
        <w:rPr>
          <w:noProof/>
          <w:webHidden/>
        </w:rPr>
        <w:fldChar w:fldCharType="end"/>
      </w:r>
      <w:r>
        <w:rPr>
          <w:noProof/>
        </w:rPr>
        <w:fldChar w:fldCharType="end"/>
      </w:r>
    </w:p>
    <w:p w:rsidR="00B378C7" w:rsidRDefault="00F20E23">
      <w:pPr>
        <w:pStyle w:val="12"/>
        <w:rPr>
          <w:rFonts w:asciiTheme="minorHAnsi" w:eastAsiaTheme="minorEastAsia" w:hAnsiTheme="minorHAnsi" w:cstheme="minorBidi"/>
          <w:b w:val="0"/>
          <w:noProof/>
          <w:sz w:val="22"/>
          <w:szCs w:val="22"/>
          <w:u w:val="none"/>
        </w:rPr>
      </w:pPr>
      <w:r>
        <w:rPr>
          <w:noProof/>
        </w:rPr>
        <w:fldChar w:fldCharType="begin"/>
      </w:r>
      <w:r>
        <w:rPr>
          <w:noProof/>
        </w:rPr>
        <w:instrText xml:space="preserve"> HYPERLINK \l "_Toc482611756" </w:instrText>
      </w:r>
      <w:ins w:id="236" w:author="Мылкина Елена Николаевна" w:date="2018-08-14T17:26:00Z">
        <w:r w:rsidR="008C2612">
          <w:rPr>
            <w:noProof/>
          </w:rPr>
        </w:r>
      </w:ins>
      <w:r>
        <w:rPr>
          <w:noProof/>
        </w:rPr>
        <w:fldChar w:fldCharType="separate"/>
      </w:r>
      <w:r w:rsidR="00B378C7" w:rsidRPr="00A5099D">
        <w:rPr>
          <w:rStyle w:val="af4"/>
          <w:noProof/>
          <w:lang w:val="en-US"/>
        </w:rPr>
        <w:t>VIII</w:t>
      </w:r>
      <w:r w:rsidR="00B378C7" w:rsidRPr="00A5099D">
        <w:rPr>
          <w:rStyle w:val="af4"/>
          <w:noProof/>
        </w:rPr>
        <w:t>. Дополнительные сведения о кредитной организации – эмитенте и о размещенных ею эмиссионных ценных бумагах</w:t>
      </w:r>
      <w:r w:rsidR="00B378C7">
        <w:rPr>
          <w:noProof/>
          <w:webHidden/>
        </w:rPr>
        <w:tab/>
      </w:r>
      <w:r w:rsidR="00B378C7">
        <w:rPr>
          <w:noProof/>
          <w:webHidden/>
        </w:rPr>
        <w:fldChar w:fldCharType="begin"/>
      </w:r>
      <w:r w:rsidR="00B378C7">
        <w:rPr>
          <w:noProof/>
          <w:webHidden/>
        </w:rPr>
        <w:instrText xml:space="preserve"> PAGEREF _Toc482611756 \h </w:instrText>
      </w:r>
      <w:r w:rsidR="00B378C7">
        <w:rPr>
          <w:noProof/>
          <w:webHidden/>
        </w:rPr>
      </w:r>
      <w:r w:rsidR="00B378C7">
        <w:rPr>
          <w:noProof/>
          <w:webHidden/>
        </w:rPr>
        <w:fldChar w:fldCharType="separate"/>
      </w:r>
      <w:ins w:id="237" w:author="Мылкина Елена Николаевна" w:date="2018-08-14T17:31:00Z">
        <w:r w:rsidR="008C2612">
          <w:rPr>
            <w:noProof/>
            <w:webHidden/>
          </w:rPr>
          <w:t>97</w:t>
        </w:r>
      </w:ins>
      <w:del w:id="238" w:author="Мылкина Елена Николаевна" w:date="2018-08-14T17:31:00Z">
        <w:r w:rsidR="008C2612" w:rsidDel="008C2612">
          <w:rPr>
            <w:noProof/>
            <w:webHidden/>
          </w:rPr>
          <w:delText>11</w:delText>
        </w:r>
        <w:r w:rsidR="008C2612" w:rsidDel="008C2612">
          <w:rPr>
            <w:noProof/>
            <w:webHidden/>
          </w:rPr>
          <w:delText>7</w:delText>
        </w:r>
      </w:del>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"_Toc482611757" </w:instrText>
      </w:r>
      <w:ins w:id="239" w:author="Мылкина Елена Николаевна" w:date="2018-08-14T17:26:00Z">
        <w:r w:rsidR="008C2612">
          <w:rPr>
            <w:noProof/>
          </w:rPr>
        </w:r>
      </w:ins>
      <w:r>
        <w:rPr>
          <w:noProof/>
        </w:rPr>
        <w:fldChar w:fldCharType="separate"/>
      </w:r>
      <w:r w:rsidR="00B378C7" w:rsidRPr="00A5099D">
        <w:rPr>
          <w:rStyle w:val="af4"/>
          <w:noProof/>
        </w:rPr>
        <w:t>8.1. Дополнительные сведения о кредитной организации – эмитенте</w:t>
      </w:r>
      <w:r w:rsidR="00B378C7">
        <w:rPr>
          <w:noProof/>
          <w:webHidden/>
        </w:rPr>
        <w:tab/>
      </w:r>
      <w:r w:rsidR="00B378C7">
        <w:rPr>
          <w:noProof/>
          <w:webHidden/>
        </w:rPr>
        <w:fldChar w:fldCharType="begin"/>
      </w:r>
      <w:r w:rsidR="00B378C7">
        <w:rPr>
          <w:noProof/>
          <w:webHidden/>
        </w:rPr>
        <w:instrText xml:space="preserve"> PAGEREF _Toc482611757 \h </w:instrText>
      </w:r>
      <w:r w:rsidR="00B378C7">
        <w:rPr>
          <w:noProof/>
          <w:webHidden/>
        </w:rPr>
      </w:r>
      <w:r w:rsidR="00B378C7">
        <w:rPr>
          <w:noProof/>
          <w:webHidden/>
        </w:rPr>
        <w:fldChar w:fldCharType="separate"/>
      </w:r>
      <w:ins w:id="240" w:author="Мылкина Елена Николаевна" w:date="2018-08-14T17:31:00Z">
        <w:r w:rsidR="008C2612">
          <w:rPr>
            <w:noProof/>
            <w:webHidden/>
          </w:rPr>
          <w:t>97</w:t>
        </w:r>
      </w:ins>
      <w:del w:id="241" w:author="Мылкина Елена Николаевна" w:date="2018-08-14T17:31:00Z">
        <w:r w:rsidR="008C2612" w:rsidDel="008C2612">
          <w:rPr>
            <w:noProof/>
            <w:webHidden/>
          </w:rPr>
          <w:delText>117</w:delText>
        </w:r>
      </w:del>
      <w:r w:rsidR="00B378C7">
        <w:rPr>
          <w:noProof/>
          <w:webHidden/>
        </w:rPr>
        <w:fldChar w:fldCharType="end"/>
      </w:r>
      <w:r>
        <w:rPr>
          <w:noProof/>
        </w:rPr>
        <w:fldChar w:fldCharType="end"/>
      </w:r>
    </w:p>
    <w:p w:rsidR="00B378C7" w:rsidRDefault="00F20E23">
      <w:pPr>
        <w:pStyle w:val="36"/>
        <w:rPr>
          <w:rFonts w:eastAsiaTheme="minorEastAsia" w:cstheme="minorBidi"/>
        </w:rPr>
      </w:pPr>
      <w:r>
        <w:fldChar w:fldCharType="begin"/>
      </w:r>
      <w:r>
        <w:instrText xml:space="preserve"> HYPERLINK \l "_Toc482611758" </w:instrText>
      </w:r>
      <w:ins w:id="242" w:author="Мылкина Елена Николаевна" w:date="2018-08-14T17:26:00Z"/>
      <w:r>
        <w:fldChar w:fldCharType="separate"/>
      </w:r>
      <w:r w:rsidR="00B378C7" w:rsidRPr="00A5099D">
        <w:rPr>
          <w:rStyle w:val="af4"/>
        </w:rPr>
        <w:t>8.1.1. Сведения о размере, структуре уставного капитала кредитной организации – эмитента</w:t>
      </w:r>
      <w:r w:rsidR="00B378C7">
        <w:rPr>
          <w:webHidden/>
        </w:rPr>
        <w:tab/>
      </w:r>
      <w:r w:rsidR="00B378C7">
        <w:rPr>
          <w:webHidden/>
        </w:rPr>
        <w:fldChar w:fldCharType="begin"/>
      </w:r>
      <w:r w:rsidR="00B378C7">
        <w:rPr>
          <w:webHidden/>
        </w:rPr>
        <w:instrText xml:space="preserve"> PAGEREF _Toc482611758 \h </w:instrText>
      </w:r>
      <w:r w:rsidR="00B378C7">
        <w:rPr>
          <w:webHidden/>
        </w:rPr>
      </w:r>
      <w:r w:rsidR="00B378C7">
        <w:rPr>
          <w:webHidden/>
        </w:rPr>
        <w:fldChar w:fldCharType="separate"/>
      </w:r>
      <w:ins w:id="243" w:author="Мылкина Елена Николаевна" w:date="2018-08-14T17:31:00Z">
        <w:r w:rsidR="008C2612">
          <w:rPr>
            <w:webHidden/>
          </w:rPr>
          <w:t>97</w:t>
        </w:r>
      </w:ins>
      <w:del w:id="244" w:author="Мылкина Елена Николаевна" w:date="2018-08-14T17:31:00Z">
        <w:r w:rsidR="008C2612" w:rsidDel="008C2612">
          <w:rPr>
            <w:webHidden/>
          </w:rPr>
          <w:delText>117</w:delText>
        </w:r>
      </w:del>
      <w:r w:rsidR="00B378C7">
        <w:rPr>
          <w:webHidden/>
        </w:rPr>
        <w:fldChar w:fldCharType="end"/>
      </w:r>
      <w:r>
        <w:fldChar w:fldCharType="end"/>
      </w:r>
    </w:p>
    <w:p w:rsidR="00B378C7" w:rsidRDefault="00F20E23">
      <w:pPr>
        <w:pStyle w:val="36"/>
        <w:rPr>
          <w:rFonts w:eastAsiaTheme="minorEastAsia" w:cstheme="minorBidi"/>
        </w:rPr>
      </w:pPr>
      <w:r>
        <w:fldChar w:fldCharType="begin"/>
      </w:r>
      <w:r>
        <w:instrText xml:space="preserve"> HYPERLINK \l "_Toc482611759" </w:instrText>
      </w:r>
      <w:ins w:id="245" w:author="Мылкина Елена Николаевна" w:date="2018-08-14T17:26:00Z"/>
      <w:r>
        <w:fldChar w:fldCharType="separate"/>
      </w:r>
      <w:r w:rsidR="00B378C7" w:rsidRPr="00A5099D">
        <w:rPr>
          <w:rStyle w:val="af4"/>
        </w:rPr>
        <w:t>8.1.2. Сведения об изменении размера уставного капитала кредитной организации – эмитента</w:t>
      </w:r>
      <w:r w:rsidR="00B378C7">
        <w:rPr>
          <w:webHidden/>
        </w:rPr>
        <w:tab/>
      </w:r>
      <w:r w:rsidR="00B378C7">
        <w:rPr>
          <w:webHidden/>
        </w:rPr>
        <w:fldChar w:fldCharType="begin"/>
      </w:r>
      <w:r w:rsidR="00B378C7">
        <w:rPr>
          <w:webHidden/>
        </w:rPr>
        <w:instrText xml:space="preserve"> PAGEREF _Toc482611759 \h </w:instrText>
      </w:r>
      <w:r w:rsidR="00B378C7">
        <w:rPr>
          <w:webHidden/>
        </w:rPr>
      </w:r>
      <w:r w:rsidR="00B378C7">
        <w:rPr>
          <w:webHidden/>
        </w:rPr>
        <w:fldChar w:fldCharType="separate"/>
      </w:r>
      <w:ins w:id="246" w:author="Мылкина Елена Николаевна" w:date="2018-08-14T17:31:00Z">
        <w:r w:rsidR="008C2612">
          <w:rPr>
            <w:webHidden/>
          </w:rPr>
          <w:t>98</w:t>
        </w:r>
      </w:ins>
      <w:del w:id="247" w:author="Мылкина Елена Николаевна" w:date="2018-08-14T17:31:00Z">
        <w:r w:rsidR="008C2612" w:rsidDel="008C2612">
          <w:rPr>
            <w:webHidden/>
          </w:rPr>
          <w:delText>118</w:delText>
        </w:r>
      </w:del>
      <w:r w:rsidR="00B378C7">
        <w:rPr>
          <w:webHidden/>
        </w:rPr>
        <w:fldChar w:fldCharType="end"/>
      </w:r>
      <w:r>
        <w:fldChar w:fldCharType="end"/>
      </w:r>
    </w:p>
    <w:p w:rsidR="00B378C7" w:rsidRDefault="00F20E23">
      <w:pPr>
        <w:pStyle w:val="36"/>
        <w:rPr>
          <w:rFonts w:eastAsiaTheme="minorEastAsia" w:cstheme="minorBidi"/>
        </w:rPr>
      </w:pPr>
      <w:r>
        <w:fldChar w:fldCharType="begin"/>
      </w:r>
      <w:r>
        <w:instrText xml:space="preserve"> HYPERLINK \l "_Toc482611760" </w:instrText>
      </w:r>
      <w:ins w:id="248" w:author="Мылкина Елена Николаевна" w:date="2018-08-14T17:26:00Z"/>
      <w:r>
        <w:fldChar w:fldCharType="separate"/>
      </w:r>
      <w:r w:rsidR="00B378C7" w:rsidRPr="00A5099D">
        <w:rPr>
          <w:rStyle w:val="af4"/>
        </w:rPr>
        <w:t>8.1.3. Сведения о порядке созыва и проведения собрания (заседания) высшего органа управления кредитной организации – эмитента</w:t>
      </w:r>
      <w:r w:rsidR="00B378C7">
        <w:rPr>
          <w:webHidden/>
        </w:rPr>
        <w:tab/>
      </w:r>
      <w:r w:rsidR="00B378C7">
        <w:rPr>
          <w:webHidden/>
        </w:rPr>
        <w:fldChar w:fldCharType="begin"/>
      </w:r>
      <w:r w:rsidR="00B378C7">
        <w:rPr>
          <w:webHidden/>
        </w:rPr>
        <w:instrText xml:space="preserve"> PAGEREF _Toc482611760 \h </w:instrText>
      </w:r>
      <w:r w:rsidR="00B378C7">
        <w:rPr>
          <w:webHidden/>
        </w:rPr>
      </w:r>
      <w:r w:rsidR="00B378C7">
        <w:rPr>
          <w:webHidden/>
        </w:rPr>
        <w:fldChar w:fldCharType="separate"/>
      </w:r>
      <w:ins w:id="249" w:author="Мылкина Елена Николаевна" w:date="2018-08-14T17:31:00Z">
        <w:r w:rsidR="008C2612">
          <w:rPr>
            <w:webHidden/>
          </w:rPr>
          <w:t>98</w:t>
        </w:r>
      </w:ins>
      <w:del w:id="250" w:author="Мылкина Елена Николаевна" w:date="2018-08-14T17:31:00Z">
        <w:r w:rsidR="008C2612" w:rsidDel="008C2612">
          <w:rPr>
            <w:webHidden/>
          </w:rPr>
          <w:delText>118</w:delText>
        </w:r>
      </w:del>
      <w:r w:rsidR="00B378C7">
        <w:rPr>
          <w:webHidden/>
        </w:rPr>
        <w:fldChar w:fldCharType="end"/>
      </w:r>
      <w:r>
        <w:fldChar w:fldCharType="end"/>
      </w:r>
    </w:p>
    <w:p w:rsidR="00B378C7" w:rsidRDefault="00F20E23">
      <w:pPr>
        <w:pStyle w:val="36"/>
        <w:rPr>
          <w:rFonts w:eastAsiaTheme="minorEastAsia" w:cstheme="minorBidi"/>
        </w:rPr>
      </w:pPr>
      <w:r>
        <w:fldChar w:fldCharType="begin"/>
      </w:r>
      <w:r>
        <w:instrText xml:space="preserve"> HYPERLINK \l "_Toc482611761" </w:instrText>
      </w:r>
      <w:ins w:id="251" w:author="Мылкина Елена Николаевна" w:date="2018-08-14T17:26:00Z"/>
      <w:r>
        <w:fldChar w:fldCharType="separate"/>
      </w:r>
      <w:r w:rsidR="00B378C7" w:rsidRPr="00A5099D">
        <w:rPr>
          <w:rStyle w:val="af4"/>
        </w:rPr>
        <w:t>8.1.4. Сведения о коммерческих организациях, в которых кредитная организации – эмитент владеет не менее чем 5 процентами уставного (складочного) капитала (паевого фонда) либо не менее чем 5 процентами обыкновенных акций</w:t>
      </w:r>
      <w:r w:rsidR="00B378C7">
        <w:rPr>
          <w:webHidden/>
        </w:rPr>
        <w:tab/>
      </w:r>
      <w:r w:rsidR="00B378C7">
        <w:rPr>
          <w:webHidden/>
        </w:rPr>
        <w:fldChar w:fldCharType="begin"/>
      </w:r>
      <w:r w:rsidR="00B378C7">
        <w:rPr>
          <w:webHidden/>
        </w:rPr>
        <w:instrText xml:space="preserve"> PAGEREF _Toc482611761 \h </w:instrText>
      </w:r>
      <w:r w:rsidR="00B378C7">
        <w:rPr>
          <w:webHidden/>
        </w:rPr>
      </w:r>
      <w:r w:rsidR="00B378C7">
        <w:rPr>
          <w:webHidden/>
        </w:rPr>
        <w:fldChar w:fldCharType="separate"/>
      </w:r>
      <w:ins w:id="252" w:author="Мылкина Елена Николаевна" w:date="2018-08-14T17:31:00Z">
        <w:r w:rsidR="008C2612">
          <w:rPr>
            <w:webHidden/>
          </w:rPr>
          <w:t>99</w:t>
        </w:r>
      </w:ins>
      <w:del w:id="253" w:author="Мылкина Елена Николаевна" w:date="2018-08-14T17:31:00Z">
        <w:r w:rsidR="008C2612" w:rsidDel="008C2612">
          <w:rPr>
            <w:webHidden/>
          </w:rPr>
          <w:delText>119</w:delText>
        </w:r>
      </w:del>
      <w:r w:rsidR="00B378C7">
        <w:rPr>
          <w:webHidden/>
        </w:rPr>
        <w:fldChar w:fldCharType="end"/>
      </w:r>
      <w:r>
        <w:fldChar w:fldCharType="end"/>
      </w:r>
    </w:p>
    <w:p w:rsidR="00B378C7" w:rsidRDefault="00F20E23">
      <w:pPr>
        <w:pStyle w:val="36"/>
        <w:rPr>
          <w:rFonts w:eastAsiaTheme="minorEastAsia" w:cstheme="minorBidi"/>
        </w:rPr>
      </w:pPr>
      <w:r>
        <w:fldChar w:fldCharType="begin"/>
      </w:r>
      <w:r>
        <w:instrText xml:space="preserve"> HYPERLINK \l "_Toc482611762" </w:instrText>
      </w:r>
      <w:ins w:id="254" w:author="Мылкина Елена Николаевна" w:date="2018-08-14T17:26:00Z"/>
      <w:r>
        <w:fldChar w:fldCharType="separate"/>
      </w:r>
      <w:r w:rsidR="00B378C7" w:rsidRPr="00A5099D">
        <w:rPr>
          <w:rStyle w:val="af4"/>
        </w:rPr>
        <w:t>8.1.5. Сведения о существенных сделках, совершенных  кредитной организацией – эмитентом</w:t>
      </w:r>
      <w:r w:rsidR="00B378C7">
        <w:rPr>
          <w:webHidden/>
        </w:rPr>
        <w:tab/>
      </w:r>
      <w:r w:rsidR="00B378C7">
        <w:rPr>
          <w:webHidden/>
        </w:rPr>
        <w:fldChar w:fldCharType="begin"/>
      </w:r>
      <w:r w:rsidR="00B378C7">
        <w:rPr>
          <w:webHidden/>
        </w:rPr>
        <w:instrText xml:space="preserve"> PAGEREF _Toc482611762 \h </w:instrText>
      </w:r>
      <w:r w:rsidR="00B378C7">
        <w:rPr>
          <w:webHidden/>
        </w:rPr>
      </w:r>
      <w:r w:rsidR="00B378C7">
        <w:rPr>
          <w:webHidden/>
        </w:rPr>
        <w:fldChar w:fldCharType="separate"/>
      </w:r>
      <w:ins w:id="255" w:author="Мылкина Елена Николаевна" w:date="2018-08-14T17:31:00Z">
        <w:r w:rsidR="008C2612">
          <w:rPr>
            <w:webHidden/>
          </w:rPr>
          <w:t>100</w:t>
        </w:r>
      </w:ins>
      <w:del w:id="256" w:author="Мылкина Елена Николаевна" w:date="2018-08-14T17:31:00Z">
        <w:r w:rsidR="008C2612" w:rsidDel="008C2612">
          <w:rPr>
            <w:webHidden/>
          </w:rPr>
          <w:delText>120</w:delText>
        </w:r>
      </w:del>
      <w:r w:rsidR="00B378C7">
        <w:rPr>
          <w:webHidden/>
        </w:rPr>
        <w:fldChar w:fldCharType="end"/>
      </w:r>
      <w:r>
        <w:fldChar w:fldCharType="end"/>
      </w:r>
    </w:p>
    <w:p w:rsidR="00B378C7" w:rsidRDefault="00F20E23">
      <w:pPr>
        <w:pStyle w:val="36"/>
        <w:rPr>
          <w:rFonts w:eastAsiaTheme="minorEastAsia" w:cstheme="minorBidi"/>
        </w:rPr>
      </w:pPr>
      <w:r>
        <w:fldChar w:fldCharType="begin"/>
      </w:r>
      <w:r>
        <w:instrText xml:space="preserve"> HYPERLINK \l "_Toc482611763" </w:instrText>
      </w:r>
      <w:ins w:id="257" w:author="Мылкина Елена Николаевна" w:date="2018-08-14T17:26:00Z"/>
      <w:r>
        <w:fldChar w:fldCharType="separate"/>
      </w:r>
      <w:r w:rsidR="00B378C7" w:rsidRPr="00A5099D">
        <w:rPr>
          <w:rStyle w:val="af4"/>
        </w:rPr>
        <w:t>8.1.6. Сведения о кредитных рейтингах кредитной организации – эмитента</w:t>
      </w:r>
      <w:r w:rsidR="00B378C7">
        <w:rPr>
          <w:webHidden/>
        </w:rPr>
        <w:tab/>
      </w:r>
      <w:r w:rsidR="00B378C7">
        <w:rPr>
          <w:webHidden/>
        </w:rPr>
        <w:fldChar w:fldCharType="begin"/>
      </w:r>
      <w:r w:rsidR="00B378C7">
        <w:rPr>
          <w:webHidden/>
        </w:rPr>
        <w:instrText xml:space="preserve"> PAGEREF _Toc482611763 \h </w:instrText>
      </w:r>
      <w:r w:rsidR="00B378C7">
        <w:rPr>
          <w:webHidden/>
        </w:rPr>
      </w:r>
      <w:r w:rsidR="00B378C7">
        <w:rPr>
          <w:webHidden/>
        </w:rPr>
        <w:fldChar w:fldCharType="separate"/>
      </w:r>
      <w:ins w:id="258" w:author="Мылкина Елена Николаевна" w:date="2018-08-14T17:31:00Z">
        <w:r w:rsidR="008C2612">
          <w:rPr>
            <w:webHidden/>
          </w:rPr>
          <w:t>100</w:t>
        </w:r>
      </w:ins>
      <w:del w:id="259" w:author="Мылкина Елена Николаевна" w:date="2018-08-14T17:31:00Z">
        <w:r w:rsidR="008C2612" w:rsidDel="008C2612">
          <w:rPr>
            <w:webHidden/>
          </w:rPr>
          <w:delText>120</w:delText>
        </w:r>
      </w:del>
      <w:r w:rsidR="00B378C7">
        <w:rPr>
          <w:webHidden/>
        </w:rPr>
        <w:fldChar w:fldCharType="end"/>
      </w:r>
      <w: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"_Toc482611764" </w:instrText>
      </w:r>
      <w:ins w:id="260" w:author="Мылкина Елена Николаевна" w:date="2018-08-14T17:26:00Z">
        <w:r w:rsidR="008C2612">
          <w:rPr>
            <w:noProof/>
          </w:rPr>
        </w:r>
      </w:ins>
      <w:r>
        <w:rPr>
          <w:noProof/>
        </w:rPr>
        <w:fldChar w:fldCharType="separate"/>
      </w:r>
      <w:r w:rsidR="00B378C7" w:rsidRPr="00A5099D">
        <w:rPr>
          <w:rStyle w:val="af4"/>
          <w:noProof/>
        </w:rPr>
        <w:t>8.2. Сведения о каждой категории (типе) акций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_Toc482611764 \h </w:instrText>
      </w:r>
      <w:r w:rsidR="00B378C7">
        <w:rPr>
          <w:noProof/>
          <w:webHidden/>
        </w:rPr>
      </w:r>
      <w:r w:rsidR="00B378C7">
        <w:rPr>
          <w:noProof/>
          <w:webHidden/>
        </w:rPr>
        <w:fldChar w:fldCharType="separate"/>
      </w:r>
      <w:ins w:id="261" w:author="Мылкина Елена Николаевна" w:date="2018-08-14T17:31:00Z">
        <w:r w:rsidR="008C2612">
          <w:rPr>
            <w:noProof/>
            <w:webHidden/>
          </w:rPr>
          <w:t>102</w:t>
        </w:r>
      </w:ins>
      <w:del w:id="262" w:author="Мылкина Елена Николаевна" w:date="2018-08-14T17:31:00Z">
        <w:r w:rsidR="008C2612" w:rsidDel="008C2612">
          <w:rPr>
            <w:noProof/>
            <w:webHidden/>
          </w:rPr>
          <w:delText>122</w:delText>
        </w:r>
      </w:del>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"_Toc482611765" </w:instrText>
      </w:r>
      <w:ins w:id="263" w:author="Мылкина Елена Николаевна" w:date="2018-08-14T17:26:00Z">
        <w:r w:rsidR="008C2612">
          <w:rPr>
            <w:noProof/>
          </w:rPr>
        </w:r>
      </w:ins>
      <w:r>
        <w:rPr>
          <w:noProof/>
        </w:rPr>
        <w:fldChar w:fldCharType="separate"/>
      </w:r>
      <w:r w:rsidR="00B378C7" w:rsidRPr="00A5099D">
        <w:rPr>
          <w:rStyle w:val="af4"/>
          <w:noProof/>
        </w:rPr>
        <w:t>8.3. Сведения о предыдущих выпусках эмиссионных ценных бумаг кредитной организации – эмитента, за исключением акций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_Toc482611765 \h </w:instrText>
      </w:r>
      <w:r w:rsidR="00B378C7">
        <w:rPr>
          <w:noProof/>
          <w:webHidden/>
        </w:rPr>
      </w:r>
      <w:r w:rsidR="00B378C7">
        <w:rPr>
          <w:noProof/>
          <w:webHidden/>
        </w:rPr>
        <w:fldChar w:fldCharType="separate"/>
      </w:r>
      <w:ins w:id="264" w:author="Мылкина Елена Николаевна" w:date="2018-08-14T17:31:00Z">
        <w:r w:rsidR="008C2612">
          <w:rPr>
            <w:noProof/>
            <w:webHidden/>
          </w:rPr>
          <w:t>106</w:t>
        </w:r>
      </w:ins>
      <w:del w:id="265" w:author="Мылкина Елена Николаевна" w:date="2018-08-14T17:31:00Z">
        <w:r w:rsidR="008C2612" w:rsidDel="008C2612">
          <w:rPr>
            <w:noProof/>
            <w:webHidden/>
          </w:rPr>
          <w:delText>126</w:delText>
        </w:r>
      </w:del>
      <w:r w:rsidR="00B378C7">
        <w:rPr>
          <w:noProof/>
          <w:webHidden/>
        </w:rPr>
        <w:fldChar w:fldCharType="end"/>
      </w:r>
      <w:r>
        <w:rPr>
          <w:noProof/>
        </w:rPr>
        <w:fldChar w:fldCharType="end"/>
      </w:r>
    </w:p>
    <w:p w:rsidR="00B378C7" w:rsidRDefault="00F20E23">
      <w:pPr>
        <w:pStyle w:val="36"/>
        <w:rPr>
          <w:rFonts w:eastAsiaTheme="minorEastAsia" w:cstheme="minorBidi"/>
        </w:rPr>
      </w:pPr>
      <w:r>
        <w:fldChar w:fldCharType="begin"/>
      </w:r>
      <w:r>
        <w:instrText xml:space="preserve"> HYPERLINK \l "_Toc482611766" </w:instrText>
      </w:r>
      <w:ins w:id="266" w:author="Мылкина Елена Николаевна" w:date="2018-08-14T17:26:00Z"/>
      <w:r>
        <w:fldChar w:fldCharType="separate"/>
      </w:r>
      <w:r w:rsidR="00B378C7" w:rsidRPr="00A5099D">
        <w:rPr>
          <w:rStyle w:val="af4"/>
        </w:rPr>
        <w:t>8.3.1. Сведения о выпусках, все ценные бумаги которых погашены</w:t>
      </w:r>
      <w:r w:rsidR="00B378C7">
        <w:rPr>
          <w:webHidden/>
        </w:rPr>
        <w:tab/>
      </w:r>
      <w:r w:rsidR="00B378C7">
        <w:rPr>
          <w:webHidden/>
        </w:rPr>
        <w:fldChar w:fldCharType="begin"/>
      </w:r>
      <w:r w:rsidR="00B378C7">
        <w:rPr>
          <w:webHidden/>
        </w:rPr>
        <w:instrText xml:space="preserve"> PAGEREF _Toc482611766 \h </w:instrText>
      </w:r>
      <w:r w:rsidR="00B378C7">
        <w:rPr>
          <w:webHidden/>
        </w:rPr>
      </w:r>
      <w:r w:rsidR="00B378C7">
        <w:rPr>
          <w:webHidden/>
        </w:rPr>
        <w:fldChar w:fldCharType="separate"/>
      </w:r>
      <w:ins w:id="267" w:author="Мылкина Елена Николаевна" w:date="2018-08-14T17:31:00Z">
        <w:r w:rsidR="008C2612">
          <w:rPr>
            <w:webHidden/>
          </w:rPr>
          <w:t>106</w:t>
        </w:r>
      </w:ins>
      <w:del w:id="268" w:author="Мылкина Елена Николаевна" w:date="2018-08-14T17:31:00Z">
        <w:r w:rsidR="008C2612" w:rsidDel="008C2612">
          <w:rPr>
            <w:webHidden/>
          </w:rPr>
          <w:delText>126</w:delText>
        </w:r>
      </w:del>
      <w:r w:rsidR="00B378C7">
        <w:rPr>
          <w:webHidden/>
        </w:rPr>
        <w:fldChar w:fldCharType="end"/>
      </w:r>
      <w:r>
        <w:fldChar w:fldCharType="end"/>
      </w:r>
    </w:p>
    <w:p w:rsidR="00B378C7" w:rsidRDefault="00F20E23">
      <w:pPr>
        <w:pStyle w:val="36"/>
        <w:rPr>
          <w:rFonts w:eastAsiaTheme="minorEastAsia" w:cstheme="minorBidi"/>
        </w:rPr>
      </w:pPr>
      <w:r>
        <w:fldChar w:fldCharType="begin"/>
      </w:r>
      <w:r>
        <w:instrText xml:space="preserve"> HYPERLINK \l "_Toc482611767" </w:instrText>
      </w:r>
      <w:ins w:id="269" w:author="Мылкина Елена Николаевна" w:date="2018-08-14T17:26:00Z"/>
      <w:r>
        <w:fldChar w:fldCharType="separate"/>
      </w:r>
      <w:r w:rsidR="00B378C7" w:rsidRPr="00A5099D">
        <w:rPr>
          <w:rStyle w:val="af4"/>
        </w:rPr>
        <w:t>8.3.2. Сведения о выпусках, ценные бумаги которых не являются погашенными</w:t>
      </w:r>
      <w:r w:rsidR="00B378C7">
        <w:rPr>
          <w:webHidden/>
        </w:rPr>
        <w:tab/>
      </w:r>
      <w:r w:rsidR="00B378C7">
        <w:rPr>
          <w:webHidden/>
        </w:rPr>
        <w:fldChar w:fldCharType="begin"/>
      </w:r>
      <w:r w:rsidR="00B378C7">
        <w:rPr>
          <w:webHidden/>
        </w:rPr>
        <w:instrText xml:space="preserve"> PAGEREF _Toc482611767 \h </w:instrText>
      </w:r>
      <w:r w:rsidR="00B378C7">
        <w:rPr>
          <w:webHidden/>
        </w:rPr>
      </w:r>
      <w:r w:rsidR="00B378C7">
        <w:rPr>
          <w:webHidden/>
        </w:rPr>
        <w:fldChar w:fldCharType="separate"/>
      </w:r>
      <w:ins w:id="270" w:author="Мылкина Елена Николаевна" w:date="2018-08-14T17:31:00Z">
        <w:r w:rsidR="008C2612">
          <w:rPr>
            <w:webHidden/>
          </w:rPr>
          <w:t>108</w:t>
        </w:r>
      </w:ins>
      <w:del w:id="271" w:author="Мылкина Елена Николаевна" w:date="2018-08-14T17:31:00Z">
        <w:r w:rsidR="008C2612" w:rsidDel="008C2612">
          <w:rPr>
            <w:webHidden/>
          </w:rPr>
          <w:delText>128</w:delText>
        </w:r>
      </w:del>
      <w:r w:rsidR="00B378C7">
        <w:rPr>
          <w:webHidden/>
        </w:rPr>
        <w:fldChar w:fldCharType="end"/>
      </w:r>
      <w: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"_Toc482611768" </w:instrText>
      </w:r>
      <w:ins w:id="272" w:author="Мылкина Елена Николаевна" w:date="2018-08-14T17:26:00Z">
        <w:r w:rsidR="008C2612">
          <w:rPr>
            <w:noProof/>
          </w:rPr>
        </w:r>
      </w:ins>
      <w:r>
        <w:rPr>
          <w:noProof/>
        </w:rPr>
        <w:fldChar w:fldCharType="separate"/>
      </w:r>
      <w:r w:rsidR="00B378C7" w:rsidRPr="00A5099D">
        <w:rPr>
          <w:rStyle w:val="af4"/>
          <w:noProof/>
        </w:rPr>
        <w:t>8.4. Сведения о лице (лицах), предоставившем (предоставивших) обеспечение по облигациям кредитной организации – эмитента с обеспечением, а также об условиях обеспечения исполнения обязательств по облигациям кредитной организации – эмитента с обеспечением</w:t>
      </w:r>
      <w:r w:rsidR="00B378C7">
        <w:rPr>
          <w:noProof/>
          <w:webHidden/>
        </w:rPr>
        <w:tab/>
      </w:r>
      <w:r w:rsidR="00B378C7">
        <w:rPr>
          <w:noProof/>
          <w:webHidden/>
        </w:rPr>
        <w:fldChar w:fldCharType="begin"/>
      </w:r>
      <w:r w:rsidR="00B378C7">
        <w:rPr>
          <w:noProof/>
          <w:webHidden/>
        </w:rPr>
        <w:instrText xml:space="preserve"> PAGEREF _Toc482611768 \h </w:instrText>
      </w:r>
      <w:r w:rsidR="00B378C7">
        <w:rPr>
          <w:noProof/>
          <w:webHidden/>
        </w:rPr>
      </w:r>
      <w:r w:rsidR="00B378C7">
        <w:rPr>
          <w:noProof/>
          <w:webHidden/>
        </w:rPr>
        <w:fldChar w:fldCharType="separate"/>
      </w:r>
      <w:ins w:id="273" w:author="Мылкина Елена Николаевна" w:date="2018-08-14T17:31:00Z">
        <w:r w:rsidR="008C2612">
          <w:rPr>
            <w:noProof/>
            <w:webHidden/>
          </w:rPr>
          <w:t>109</w:t>
        </w:r>
      </w:ins>
      <w:del w:id="274" w:author="Мылкина Елена Николаевна" w:date="2018-08-14T17:31:00Z">
        <w:r w:rsidR="008C2612" w:rsidDel="008C2612">
          <w:rPr>
            <w:noProof/>
            <w:webHidden/>
          </w:rPr>
          <w:delText>129</w:delText>
        </w:r>
      </w:del>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"_Toc482611769" </w:instrText>
      </w:r>
      <w:ins w:id="275" w:author="Мылкина Елена Николаевна" w:date="2018-08-14T17:26:00Z">
        <w:r w:rsidR="008C2612">
          <w:rPr>
            <w:noProof/>
          </w:rPr>
        </w:r>
      </w:ins>
      <w:r>
        <w:rPr>
          <w:noProof/>
        </w:rPr>
        <w:fldChar w:fldCharType="separate"/>
      </w:r>
      <w:r w:rsidR="00B378C7" w:rsidRPr="00A5099D">
        <w:rPr>
          <w:rStyle w:val="af4"/>
          <w:noProof/>
        </w:rPr>
        <w:t>Все ценные бумаги, выпущенные кредитной организацией-эмитентом, погашены.</w:t>
      </w:r>
      <w:r w:rsidR="00B378C7">
        <w:rPr>
          <w:noProof/>
          <w:webHidden/>
        </w:rPr>
        <w:tab/>
      </w:r>
      <w:r w:rsidR="00B378C7">
        <w:rPr>
          <w:noProof/>
          <w:webHidden/>
        </w:rPr>
        <w:fldChar w:fldCharType="begin"/>
      </w:r>
      <w:r w:rsidR="00B378C7">
        <w:rPr>
          <w:noProof/>
          <w:webHidden/>
        </w:rPr>
        <w:instrText xml:space="preserve"> PAGEREF _Toc482611769 \h </w:instrText>
      </w:r>
      <w:r w:rsidR="00B378C7">
        <w:rPr>
          <w:noProof/>
          <w:webHidden/>
        </w:rPr>
      </w:r>
      <w:r w:rsidR="00B378C7">
        <w:rPr>
          <w:noProof/>
          <w:webHidden/>
        </w:rPr>
        <w:fldChar w:fldCharType="separate"/>
      </w:r>
      <w:ins w:id="276" w:author="Мылкина Елена Николаевна" w:date="2018-08-14T17:31:00Z">
        <w:r w:rsidR="008C2612">
          <w:rPr>
            <w:noProof/>
            <w:webHidden/>
          </w:rPr>
          <w:t>109</w:t>
        </w:r>
      </w:ins>
      <w:del w:id="277" w:author="Мылкина Елена Николаевна" w:date="2018-08-14T17:31:00Z">
        <w:r w:rsidR="008C2612" w:rsidDel="008C2612">
          <w:rPr>
            <w:noProof/>
            <w:webHidden/>
          </w:rPr>
          <w:delText>129</w:delText>
        </w:r>
      </w:del>
      <w:r w:rsidR="00B378C7">
        <w:rPr>
          <w:noProof/>
          <w:webHidden/>
        </w:rPr>
        <w:fldChar w:fldCharType="end"/>
      </w:r>
      <w:r>
        <w:rPr>
          <w:noProof/>
        </w:rPr>
        <w:fldChar w:fldCharType="end"/>
      </w:r>
    </w:p>
    <w:p w:rsidR="00B378C7" w:rsidRDefault="00F20E23">
      <w:pPr>
        <w:pStyle w:val="36"/>
        <w:rPr>
          <w:rFonts w:eastAsiaTheme="minorEastAsia" w:cstheme="minorBidi"/>
        </w:rPr>
      </w:pPr>
      <w:r>
        <w:fldChar w:fldCharType="begin"/>
      </w:r>
      <w:r>
        <w:instrText xml:space="preserve"> HYPERLINK \l "_Toc482611770" </w:instrText>
      </w:r>
      <w:ins w:id="278" w:author="Мылкина Елена Николаевна" w:date="2018-08-14T17:26:00Z"/>
      <w:r>
        <w:fldChar w:fldCharType="separate"/>
      </w:r>
      <w:r w:rsidR="00B378C7" w:rsidRPr="00A5099D">
        <w:rPr>
          <w:rStyle w:val="af4"/>
        </w:rPr>
        <w:t>8.4.1. Условия обеспечения исполнения обязательств по облигациям с ипотечным покрытием</w:t>
      </w:r>
      <w:r w:rsidR="00B378C7">
        <w:rPr>
          <w:webHidden/>
        </w:rPr>
        <w:tab/>
      </w:r>
      <w:r w:rsidR="00B378C7">
        <w:rPr>
          <w:webHidden/>
        </w:rPr>
        <w:fldChar w:fldCharType="begin"/>
      </w:r>
      <w:r w:rsidR="00B378C7">
        <w:rPr>
          <w:webHidden/>
        </w:rPr>
        <w:instrText xml:space="preserve"> PAGEREF _Toc482611770 \h </w:instrText>
      </w:r>
      <w:r w:rsidR="00B378C7">
        <w:rPr>
          <w:webHidden/>
        </w:rPr>
      </w:r>
      <w:r w:rsidR="00B378C7">
        <w:rPr>
          <w:webHidden/>
        </w:rPr>
        <w:fldChar w:fldCharType="separate"/>
      </w:r>
      <w:ins w:id="279" w:author="Мылкина Елена Николаевна" w:date="2018-08-14T17:31:00Z">
        <w:r w:rsidR="008C2612">
          <w:rPr>
            <w:webHidden/>
          </w:rPr>
          <w:t>109</w:t>
        </w:r>
      </w:ins>
      <w:del w:id="280" w:author="Мылкина Елена Николаевна" w:date="2018-08-14T17:31:00Z">
        <w:r w:rsidR="008C2612" w:rsidDel="008C2612">
          <w:rPr>
            <w:webHidden/>
          </w:rPr>
          <w:delText>129</w:delText>
        </w:r>
      </w:del>
      <w:r w:rsidR="00B378C7">
        <w:rPr>
          <w:webHidden/>
        </w:rPr>
        <w:fldChar w:fldCharType="end"/>
      </w:r>
      <w: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"_Toc482611771" </w:instrText>
      </w:r>
      <w:ins w:id="281" w:author="Мылкина Елена Николаевна" w:date="2018-08-14T17:26:00Z">
        <w:r w:rsidR="008C2612">
          <w:rPr>
            <w:noProof/>
          </w:rPr>
        </w:r>
      </w:ins>
      <w:r>
        <w:rPr>
          <w:noProof/>
        </w:rPr>
        <w:fldChar w:fldCharType="separate"/>
      </w:r>
      <w:r w:rsidR="00B378C7" w:rsidRPr="00A5099D">
        <w:rPr>
          <w:rStyle w:val="af4"/>
          <w:noProof/>
        </w:rPr>
        <w:t>8.5. Сведения об организациях, осуществляющих учет прав на эмиссионные ценные бумаги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_Toc482611771 \h </w:instrText>
      </w:r>
      <w:r w:rsidR="00B378C7">
        <w:rPr>
          <w:noProof/>
          <w:webHidden/>
        </w:rPr>
      </w:r>
      <w:r w:rsidR="00B378C7">
        <w:rPr>
          <w:noProof/>
          <w:webHidden/>
        </w:rPr>
        <w:fldChar w:fldCharType="separate"/>
      </w:r>
      <w:ins w:id="282" w:author="Мылкина Елена Николаевна" w:date="2018-08-14T17:31:00Z">
        <w:r w:rsidR="008C2612">
          <w:rPr>
            <w:noProof/>
            <w:webHidden/>
          </w:rPr>
          <w:t>109</w:t>
        </w:r>
      </w:ins>
      <w:del w:id="283" w:author="Мылкина Елена Николаевна" w:date="2018-08-14T17:31:00Z">
        <w:r w:rsidR="008C2612" w:rsidDel="008C2612">
          <w:rPr>
            <w:noProof/>
            <w:webHidden/>
          </w:rPr>
          <w:delText>129</w:delText>
        </w:r>
      </w:del>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"_Toc482611772" </w:instrText>
      </w:r>
      <w:ins w:id="284" w:author="Мылкина Елена Николаевна" w:date="2018-08-14T17:26:00Z">
        <w:r w:rsidR="008C2612">
          <w:rPr>
            <w:noProof/>
          </w:rPr>
        </w:r>
      </w:ins>
      <w:r>
        <w:rPr>
          <w:noProof/>
        </w:rPr>
        <w:fldChar w:fldCharType="separate"/>
      </w:r>
      <w:r w:rsidR="00B378C7" w:rsidRPr="00A5099D">
        <w:rPr>
          <w:rStyle w:val="af4"/>
          <w:noProof/>
        </w:rPr>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r w:rsidR="00B378C7">
        <w:rPr>
          <w:noProof/>
          <w:webHidden/>
        </w:rPr>
        <w:tab/>
      </w:r>
      <w:r w:rsidR="00B378C7">
        <w:rPr>
          <w:noProof/>
          <w:webHidden/>
        </w:rPr>
        <w:fldChar w:fldCharType="begin"/>
      </w:r>
      <w:r w:rsidR="00B378C7">
        <w:rPr>
          <w:noProof/>
          <w:webHidden/>
        </w:rPr>
        <w:instrText xml:space="preserve"> PAGEREF _Toc482611772 \h </w:instrText>
      </w:r>
      <w:r w:rsidR="00B378C7">
        <w:rPr>
          <w:noProof/>
          <w:webHidden/>
        </w:rPr>
      </w:r>
      <w:r w:rsidR="00B378C7">
        <w:rPr>
          <w:noProof/>
          <w:webHidden/>
        </w:rPr>
        <w:fldChar w:fldCharType="separate"/>
      </w:r>
      <w:ins w:id="285" w:author="Мылкина Елена Николаевна" w:date="2018-08-14T17:31:00Z">
        <w:r w:rsidR="008C2612">
          <w:rPr>
            <w:noProof/>
            <w:webHidden/>
          </w:rPr>
          <w:t>110</w:t>
        </w:r>
      </w:ins>
      <w:del w:id="286" w:author="Мылкина Елена Николаевна" w:date="2018-08-14T17:31:00Z">
        <w:r w:rsidR="008C2612" w:rsidDel="008C2612">
          <w:rPr>
            <w:noProof/>
            <w:webHidden/>
          </w:rPr>
          <w:delText>130</w:delText>
        </w:r>
      </w:del>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"_Toc482611773" </w:instrText>
      </w:r>
      <w:ins w:id="287" w:author="Мылкина Елена Николаевна" w:date="2018-08-14T17:26:00Z">
        <w:r w:rsidR="008C2612">
          <w:rPr>
            <w:noProof/>
          </w:rPr>
        </w:r>
      </w:ins>
      <w:r>
        <w:rPr>
          <w:noProof/>
        </w:rPr>
        <w:fldChar w:fldCharType="separate"/>
      </w:r>
      <w:r w:rsidR="00B378C7" w:rsidRPr="00A5099D">
        <w:rPr>
          <w:rStyle w:val="af4"/>
          <w:noProof/>
        </w:rPr>
        <w:t>8.7. Сведения об объявленных (начисленных) и о выплаченных дивидендах по акциям кредитной организации – эмитента, а также о доходах по облигациям кредитной организации – эмитента</w:t>
      </w:r>
      <w:r w:rsidR="00B378C7">
        <w:rPr>
          <w:noProof/>
          <w:webHidden/>
        </w:rPr>
        <w:tab/>
      </w:r>
      <w:r w:rsidR="00B378C7">
        <w:rPr>
          <w:noProof/>
          <w:webHidden/>
        </w:rPr>
        <w:fldChar w:fldCharType="begin"/>
      </w:r>
      <w:r w:rsidR="00B378C7">
        <w:rPr>
          <w:noProof/>
          <w:webHidden/>
        </w:rPr>
        <w:instrText xml:space="preserve"> PAGEREF _Toc482611773 \h </w:instrText>
      </w:r>
      <w:r w:rsidR="00B378C7">
        <w:rPr>
          <w:noProof/>
          <w:webHidden/>
        </w:rPr>
      </w:r>
      <w:r w:rsidR="00B378C7">
        <w:rPr>
          <w:noProof/>
          <w:webHidden/>
        </w:rPr>
        <w:fldChar w:fldCharType="separate"/>
      </w:r>
      <w:ins w:id="288" w:author="Мылкина Елена Николаевна" w:date="2018-08-14T17:31:00Z">
        <w:r w:rsidR="008C2612">
          <w:rPr>
            <w:noProof/>
            <w:webHidden/>
          </w:rPr>
          <w:t>110</w:t>
        </w:r>
      </w:ins>
      <w:del w:id="289" w:author="Мылкина Елена Николаевна" w:date="2018-08-14T17:31:00Z">
        <w:r w:rsidR="008C2612" w:rsidDel="008C2612">
          <w:rPr>
            <w:noProof/>
            <w:webHidden/>
          </w:rPr>
          <w:delText>130</w:delText>
        </w:r>
      </w:del>
      <w:r w:rsidR="00B378C7">
        <w:rPr>
          <w:noProof/>
          <w:webHidden/>
        </w:rPr>
        <w:fldChar w:fldCharType="end"/>
      </w:r>
      <w:r>
        <w:rPr>
          <w:noProof/>
        </w:rPr>
        <w:fldChar w:fldCharType="end"/>
      </w:r>
    </w:p>
    <w:p w:rsidR="00B378C7" w:rsidRDefault="00F20E23">
      <w:pPr>
        <w:pStyle w:val="36"/>
        <w:rPr>
          <w:rFonts w:eastAsiaTheme="minorEastAsia" w:cstheme="minorBidi"/>
        </w:rPr>
      </w:pPr>
      <w:r>
        <w:fldChar w:fldCharType="begin"/>
      </w:r>
      <w:r>
        <w:instrText xml:space="preserve"> HYPERLINK \l "_Toc482611774" </w:instrText>
      </w:r>
      <w:ins w:id="290" w:author="Мылкина Елена Николаевна" w:date="2018-08-14T17:26:00Z"/>
      <w:r>
        <w:fldChar w:fldCharType="separate"/>
      </w:r>
      <w:r w:rsidR="00B378C7" w:rsidRPr="00A5099D">
        <w:rPr>
          <w:rStyle w:val="af4"/>
        </w:rPr>
        <w:t>8.7.1. Сведения об объявленных и выплаченных дивидендах по акциям кредитной организации – эмитента</w:t>
      </w:r>
      <w:r w:rsidR="00B378C7">
        <w:rPr>
          <w:webHidden/>
        </w:rPr>
        <w:tab/>
      </w:r>
      <w:r w:rsidR="00B378C7">
        <w:rPr>
          <w:webHidden/>
        </w:rPr>
        <w:fldChar w:fldCharType="begin"/>
      </w:r>
      <w:r w:rsidR="00B378C7">
        <w:rPr>
          <w:webHidden/>
        </w:rPr>
        <w:instrText xml:space="preserve"> PAGEREF _Toc482611774 \h </w:instrText>
      </w:r>
      <w:r w:rsidR="00B378C7">
        <w:rPr>
          <w:webHidden/>
        </w:rPr>
      </w:r>
      <w:r w:rsidR="00B378C7">
        <w:rPr>
          <w:webHidden/>
        </w:rPr>
        <w:fldChar w:fldCharType="separate"/>
      </w:r>
      <w:ins w:id="291" w:author="Мылкина Елена Николаевна" w:date="2018-08-14T17:31:00Z">
        <w:r w:rsidR="008C2612">
          <w:rPr>
            <w:webHidden/>
          </w:rPr>
          <w:t>110</w:t>
        </w:r>
      </w:ins>
      <w:del w:id="292" w:author="Мылкина Елена Николаевна" w:date="2018-08-14T17:31:00Z">
        <w:r w:rsidR="008C2612" w:rsidDel="008C2612">
          <w:rPr>
            <w:webHidden/>
          </w:rPr>
          <w:delText>130</w:delText>
        </w:r>
      </w:del>
      <w:r w:rsidR="00B378C7">
        <w:rPr>
          <w:webHidden/>
        </w:rPr>
        <w:fldChar w:fldCharType="end"/>
      </w:r>
      <w:r>
        <w:fldChar w:fldCharType="end"/>
      </w:r>
    </w:p>
    <w:p w:rsidR="00B378C7" w:rsidRDefault="00F20E23">
      <w:pPr>
        <w:pStyle w:val="36"/>
        <w:rPr>
          <w:rFonts w:eastAsiaTheme="minorEastAsia" w:cstheme="minorBidi"/>
        </w:rPr>
      </w:pPr>
      <w:r>
        <w:fldChar w:fldCharType="begin"/>
      </w:r>
      <w:r>
        <w:instrText xml:space="preserve"> HYPERLINK \l "_Toc482611775" </w:instrText>
      </w:r>
      <w:ins w:id="293" w:author="Мылкина Елена Николаевна" w:date="2018-08-14T17:26:00Z"/>
      <w:r>
        <w:fldChar w:fldCharType="separate"/>
      </w:r>
      <w:r w:rsidR="00B378C7" w:rsidRPr="00A5099D">
        <w:rPr>
          <w:rStyle w:val="af4"/>
        </w:rPr>
        <w:t>8.7.2. Сведения о начисленных и выплаченных доходах по облигациям кредитной организации – эмитента</w:t>
      </w:r>
      <w:r w:rsidR="00B378C7">
        <w:rPr>
          <w:webHidden/>
        </w:rPr>
        <w:tab/>
      </w:r>
      <w:r w:rsidR="00B378C7">
        <w:rPr>
          <w:webHidden/>
        </w:rPr>
        <w:fldChar w:fldCharType="begin"/>
      </w:r>
      <w:r w:rsidR="00B378C7">
        <w:rPr>
          <w:webHidden/>
        </w:rPr>
        <w:instrText xml:space="preserve"> PAGEREF _Toc482611775 \h </w:instrText>
      </w:r>
      <w:r w:rsidR="00B378C7">
        <w:rPr>
          <w:webHidden/>
        </w:rPr>
      </w:r>
      <w:r w:rsidR="00B378C7">
        <w:rPr>
          <w:webHidden/>
        </w:rPr>
        <w:fldChar w:fldCharType="separate"/>
      </w:r>
      <w:ins w:id="294" w:author="Мылкина Елена Николаевна" w:date="2018-08-14T17:31:00Z">
        <w:r w:rsidR="008C2612">
          <w:rPr>
            <w:webHidden/>
          </w:rPr>
          <w:t>115</w:t>
        </w:r>
      </w:ins>
      <w:del w:id="295" w:author="Мылкина Елена Николаевна" w:date="2018-08-14T17:31:00Z">
        <w:r w:rsidR="008C2612" w:rsidDel="008C2612">
          <w:rPr>
            <w:webHidden/>
          </w:rPr>
          <w:delText>135</w:delText>
        </w:r>
      </w:del>
      <w:r w:rsidR="00B378C7">
        <w:rPr>
          <w:webHidden/>
        </w:rPr>
        <w:fldChar w:fldCharType="end"/>
      </w:r>
      <w: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"_Toc482611776" </w:instrText>
      </w:r>
      <w:ins w:id="296" w:author="Мылкина Елена Николаевна" w:date="2018-08-14T17:26:00Z">
        <w:r w:rsidR="008C2612">
          <w:rPr>
            <w:noProof/>
          </w:rPr>
        </w:r>
      </w:ins>
      <w:r>
        <w:rPr>
          <w:noProof/>
        </w:rPr>
        <w:fldChar w:fldCharType="separate"/>
      </w:r>
      <w:r w:rsidR="00B378C7" w:rsidRPr="00A5099D">
        <w:rPr>
          <w:rStyle w:val="af4"/>
          <w:noProof/>
        </w:rPr>
        <w:t>8.8. Иные сведения</w:t>
      </w:r>
      <w:r w:rsidR="00B378C7">
        <w:rPr>
          <w:noProof/>
          <w:webHidden/>
        </w:rPr>
        <w:tab/>
      </w:r>
      <w:r w:rsidR="00B378C7">
        <w:rPr>
          <w:noProof/>
          <w:webHidden/>
        </w:rPr>
        <w:fldChar w:fldCharType="begin"/>
      </w:r>
      <w:r w:rsidR="00B378C7">
        <w:rPr>
          <w:noProof/>
          <w:webHidden/>
        </w:rPr>
        <w:instrText xml:space="preserve"> PAGEREF _Toc482611776 \h </w:instrText>
      </w:r>
      <w:r w:rsidR="00B378C7">
        <w:rPr>
          <w:noProof/>
          <w:webHidden/>
        </w:rPr>
      </w:r>
      <w:r w:rsidR="00B378C7">
        <w:rPr>
          <w:noProof/>
          <w:webHidden/>
        </w:rPr>
        <w:fldChar w:fldCharType="separate"/>
      </w:r>
      <w:ins w:id="297" w:author="Мылкина Елена Николаевна" w:date="2018-08-14T17:31:00Z">
        <w:r w:rsidR="008C2612">
          <w:rPr>
            <w:noProof/>
            <w:webHidden/>
          </w:rPr>
          <w:t>141</w:t>
        </w:r>
      </w:ins>
      <w:del w:id="298" w:author="Мылкина Елена Николаевна" w:date="2018-08-14T17:31:00Z">
        <w:r w:rsidR="008C2612" w:rsidDel="008C2612">
          <w:rPr>
            <w:noProof/>
            <w:webHidden/>
          </w:rPr>
          <w:delText>140</w:delText>
        </w:r>
      </w:del>
      <w:r w:rsidR="00B378C7">
        <w:rPr>
          <w:noProof/>
          <w:webHidden/>
        </w:rPr>
        <w:fldChar w:fldCharType="end"/>
      </w:r>
      <w:r>
        <w:rPr>
          <w:noProof/>
        </w:rPr>
        <w:fldChar w:fldCharType="end"/>
      </w:r>
    </w:p>
    <w:p w:rsidR="00B378C7" w:rsidRDefault="00F20E23">
      <w:pPr>
        <w:pStyle w:val="27"/>
        <w:rPr>
          <w:rFonts w:asciiTheme="minorHAnsi" w:eastAsiaTheme="minorEastAsia" w:hAnsiTheme="minorHAnsi" w:cstheme="minorBidi"/>
          <w:noProof/>
        </w:rPr>
      </w:pPr>
      <w:r>
        <w:rPr>
          <w:noProof/>
        </w:rPr>
        <w:fldChar w:fldCharType="begin"/>
      </w:r>
      <w:r>
        <w:rPr>
          <w:noProof/>
        </w:rPr>
        <w:instrText xml:space="preserve"> HYPERLINK \l "_Toc482611777" </w:instrText>
      </w:r>
      <w:ins w:id="299" w:author="Мылкина Елена Николаевна" w:date="2018-08-14T17:26:00Z">
        <w:r w:rsidR="008C2612">
          <w:rPr>
            <w:noProof/>
          </w:rPr>
        </w:r>
      </w:ins>
      <w:r>
        <w:rPr>
          <w:noProof/>
        </w:rPr>
        <w:fldChar w:fldCharType="separate"/>
      </w:r>
      <w:r w:rsidR="00B378C7" w:rsidRPr="00A5099D">
        <w:rPr>
          <w:rStyle w:val="af4"/>
          <w:noProof/>
        </w:rPr>
        <w:t>8.9. Сведения о представляемых ценных бумагах и кредитной организации – эмитенте представляемых ценных бумаг, право собственности на которые удостоверяется российскими депозитарными расписками</w:t>
      </w:r>
      <w:r w:rsidR="00B378C7">
        <w:rPr>
          <w:noProof/>
          <w:webHidden/>
        </w:rPr>
        <w:tab/>
      </w:r>
      <w:r w:rsidR="00B378C7">
        <w:rPr>
          <w:noProof/>
          <w:webHidden/>
        </w:rPr>
        <w:fldChar w:fldCharType="begin"/>
      </w:r>
      <w:r w:rsidR="00B378C7">
        <w:rPr>
          <w:noProof/>
          <w:webHidden/>
        </w:rPr>
        <w:instrText xml:space="preserve"> PAGEREF _Toc482611777 \h </w:instrText>
      </w:r>
      <w:r w:rsidR="00B378C7">
        <w:rPr>
          <w:noProof/>
          <w:webHidden/>
        </w:rPr>
      </w:r>
      <w:r w:rsidR="00B378C7">
        <w:rPr>
          <w:noProof/>
          <w:webHidden/>
        </w:rPr>
        <w:fldChar w:fldCharType="separate"/>
      </w:r>
      <w:ins w:id="300" w:author="Мылкина Елена Николаевна" w:date="2018-08-14T17:31:00Z">
        <w:r w:rsidR="008C2612">
          <w:rPr>
            <w:noProof/>
            <w:webHidden/>
          </w:rPr>
          <w:t>141</w:t>
        </w:r>
      </w:ins>
      <w:del w:id="301" w:author="Мылкина Елена Николаевна" w:date="2018-08-14T17:31:00Z">
        <w:r w:rsidR="008C2612" w:rsidDel="008C2612">
          <w:rPr>
            <w:noProof/>
            <w:webHidden/>
          </w:rPr>
          <w:delText>140</w:delText>
        </w:r>
      </w:del>
      <w:r w:rsidR="00B378C7">
        <w:rPr>
          <w:noProof/>
          <w:webHidden/>
        </w:rPr>
        <w:fldChar w:fldCharType="end"/>
      </w:r>
      <w:r>
        <w:rPr>
          <w:noProof/>
        </w:rPr>
        <w:fldChar w:fldCharType="end"/>
      </w:r>
    </w:p>
    <w:p w:rsidR="00B378C7" w:rsidRDefault="00F20E23">
      <w:pPr>
        <w:pStyle w:val="36"/>
        <w:rPr>
          <w:rFonts w:eastAsiaTheme="minorEastAsia" w:cstheme="minorBidi"/>
        </w:rPr>
      </w:pPr>
      <w:r>
        <w:fldChar w:fldCharType="begin"/>
      </w:r>
      <w:r>
        <w:instrText xml:space="preserve"> HYPERLINK \l "_Toc482611778" </w:instrText>
      </w:r>
      <w:ins w:id="302" w:author="Мылкина Елена Николаевна" w:date="2018-08-14T17:26:00Z"/>
      <w:r>
        <w:fldChar w:fldCharType="separate"/>
      </w:r>
      <w:r w:rsidR="00B378C7" w:rsidRPr="00A5099D">
        <w:rPr>
          <w:rStyle w:val="af4"/>
        </w:rPr>
        <w:t>8.9.2. Сведения о кредитной организации – эмитенте представляемых ценных бумаг</w:t>
      </w:r>
      <w:r w:rsidR="00B378C7">
        <w:rPr>
          <w:webHidden/>
        </w:rPr>
        <w:tab/>
      </w:r>
      <w:r w:rsidR="00B378C7">
        <w:rPr>
          <w:webHidden/>
        </w:rPr>
        <w:fldChar w:fldCharType="begin"/>
      </w:r>
      <w:r w:rsidR="00B378C7">
        <w:rPr>
          <w:webHidden/>
        </w:rPr>
        <w:instrText xml:space="preserve"> PAGEREF _Toc482611778 \h </w:instrText>
      </w:r>
      <w:r w:rsidR="00B378C7">
        <w:rPr>
          <w:webHidden/>
        </w:rPr>
      </w:r>
      <w:r w:rsidR="00B378C7">
        <w:rPr>
          <w:webHidden/>
        </w:rPr>
        <w:fldChar w:fldCharType="separate"/>
      </w:r>
      <w:ins w:id="303" w:author="Мылкина Елена Николаевна" w:date="2018-08-14T17:31:00Z">
        <w:r w:rsidR="008C2612">
          <w:rPr>
            <w:webHidden/>
          </w:rPr>
          <w:t>1</w:t>
        </w:r>
        <w:r w:rsidR="008C2612">
          <w:rPr>
            <w:webHidden/>
          </w:rPr>
          <w:t>2</w:t>
        </w:r>
        <w:r w:rsidR="008C2612">
          <w:rPr>
            <w:webHidden/>
          </w:rPr>
          <w:t>1</w:t>
        </w:r>
      </w:ins>
      <w:del w:id="304" w:author="Мылкина Елена Николаевна" w:date="2018-08-14T17:31:00Z">
        <w:r w:rsidR="008C2612" w:rsidDel="008C2612">
          <w:rPr>
            <w:webHidden/>
          </w:rPr>
          <w:delText>141</w:delText>
        </w:r>
      </w:del>
      <w:r w:rsidR="00B378C7">
        <w:rPr>
          <w:webHidden/>
        </w:rPr>
        <w:fldChar w:fldCharType="end"/>
      </w:r>
      <w:r>
        <w:fldChar w:fldCharType="end"/>
      </w:r>
    </w:p>
    <w:p w:rsidR="00F83B4C" w:rsidRPr="00D21139" w:rsidRDefault="00270729" w:rsidP="007821A6">
      <w:pPr>
        <w:pStyle w:val="36"/>
      </w:pPr>
      <w:r w:rsidRPr="00D21139">
        <w:fldChar w:fldCharType="end"/>
      </w:r>
      <w:r w:rsidR="00F83B4C" w:rsidRPr="00D21139">
        <w:t xml:space="preserve"> </w:t>
      </w:r>
    </w:p>
    <w:p w:rsidR="00DB4A1B" w:rsidRPr="00396FF7" w:rsidRDefault="004D14BD" w:rsidP="007821A6">
      <w:pPr>
        <w:pStyle w:val="36"/>
      </w:pPr>
      <w:r w:rsidRPr="00CD5881">
        <w:t xml:space="preserve">Приложения </w:t>
      </w:r>
      <w:r w:rsidR="0058467C" w:rsidRPr="00CD5881">
        <w:t>:</w:t>
      </w:r>
      <w:r w:rsidR="00F83B4C" w:rsidRPr="00CD5881">
        <w:t xml:space="preserve"> </w:t>
      </w:r>
      <w:r w:rsidR="00DB4A1B" w:rsidRPr="00CD5881">
        <w:t>……………………………………………………………………………</w:t>
      </w:r>
      <w:r w:rsidR="007821A6" w:rsidRPr="00701955">
        <w:t>………..</w:t>
      </w:r>
      <w:r w:rsidR="00DB4A1B" w:rsidRPr="00CD5881">
        <w:t>…………</w:t>
      </w:r>
      <w:r w:rsidR="007821A6" w:rsidRPr="00701955">
        <w:t>………………………………………………….</w:t>
      </w:r>
      <w:del w:id="305" w:author="Мылкина Елена Николаевна" w:date="2018-08-14T17:32:00Z">
        <w:r w:rsidR="00DB4A1B" w:rsidRPr="00CD5881" w:rsidDel="008C2612">
          <w:delText>…..</w:delText>
        </w:r>
      </w:del>
      <w:r w:rsidR="00396FF7" w:rsidRPr="00CD5881">
        <w:t>1</w:t>
      </w:r>
      <w:ins w:id="306" w:author="Мылкина Елена Николаевна" w:date="2018-08-14T17:32:00Z">
        <w:r w:rsidR="008C2612">
          <w:t>2</w:t>
        </w:r>
      </w:ins>
      <w:del w:id="307" w:author="Мылкина Елена Николаевна" w:date="2018-08-14T17:32:00Z">
        <w:r w:rsidR="00396FF7" w:rsidRPr="009D6AA8" w:rsidDel="008C2612">
          <w:delText>4</w:delText>
        </w:r>
      </w:del>
      <w:r w:rsidR="00396FF7" w:rsidRPr="009D6AA8">
        <w:t>2</w:t>
      </w:r>
    </w:p>
    <w:bookmarkEnd w:id="0"/>
    <w:bookmarkEnd w:id="1"/>
    <w:p w:rsidR="00F67181" w:rsidRPr="00347EBD" w:rsidRDefault="00871BF5" w:rsidP="00F67181">
      <w:pPr>
        <w:pStyle w:val="36"/>
      </w:pPr>
      <w:r>
        <w:t xml:space="preserve"> </w:t>
      </w:r>
      <w:r w:rsidR="0007624D">
        <w:t>Бухгалтерский баланс (публикуемая форма) на 01 июля 2018 года</w:t>
      </w:r>
      <w:r>
        <w:t>.</w:t>
      </w:r>
    </w:p>
    <w:p w:rsidR="00A95E52" w:rsidRDefault="00A95E52">
      <w:pPr>
        <w:pStyle w:val="36"/>
      </w:pPr>
      <w:r>
        <w:t>Отчет о финансовых результатах (публикуемая форма) за 1 полугодие 2018 года</w:t>
      </w:r>
      <w:r w:rsidR="00871BF5">
        <w:t>.</w:t>
      </w:r>
      <w:r>
        <w:t xml:space="preserve"> </w:t>
      </w:r>
    </w:p>
    <w:p w:rsidR="00A95E52" w:rsidRPr="00A95E52" w:rsidRDefault="00A95E52">
      <w:pPr>
        <w:pStyle w:val="36"/>
      </w:pPr>
      <w:r>
        <w:t>Отчет об уровне достаточности капитала, величине резервов на покрытие сомнительных ссуд и иных активов (публикуемая форма) на 01 июля 2018 года</w:t>
      </w:r>
    </w:p>
    <w:p w:rsidR="00D22336" w:rsidRPr="00D22336" w:rsidRDefault="00D22336" w:rsidP="00D22336">
      <w:pPr>
        <w:pStyle w:val="36"/>
      </w:pPr>
    </w:p>
    <w:p w:rsidR="004A3770" w:rsidRPr="00D45796" w:rsidRDefault="00BA640A" w:rsidP="00DB4A1B">
      <w:pPr>
        <w:pStyle w:val="em-1"/>
        <w:spacing w:line="360" w:lineRule="auto"/>
        <w:ind w:left="426" w:firstLine="0"/>
        <w:jc w:val="left"/>
        <w:rPr>
          <w:sz w:val="28"/>
          <w:szCs w:val="28"/>
        </w:rPr>
      </w:pPr>
      <w:r w:rsidRPr="00DB4A1B">
        <w:rPr>
          <w:b w:val="0"/>
          <w:sz w:val="28"/>
          <w:szCs w:val="28"/>
        </w:rPr>
        <w:br w:type="page"/>
      </w:r>
      <w:bookmarkStart w:id="308" w:name="_Toc482611660"/>
      <w:r w:rsidR="00421DDD">
        <w:rPr>
          <w:sz w:val="28"/>
          <w:szCs w:val="28"/>
        </w:rPr>
        <w:t>Введение</w:t>
      </w:r>
      <w:bookmarkEnd w:id="308"/>
    </w:p>
    <w:p w:rsidR="004A3770" w:rsidRDefault="004A3770" w:rsidP="00CF141F">
      <w:pPr>
        <w:pStyle w:val="em-1"/>
      </w:pPr>
    </w:p>
    <w:p w:rsidR="004A3770" w:rsidRDefault="004A3770" w:rsidP="00CF141F">
      <w:pPr>
        <w:pStyle w:val="em-1"/>
      </w:pPr>
    </w:p>
    <w:p w:rsidR="00CF141F" w:rsidRPr="00412DDB" w:rsidRDefault="00CF141F" w:rsidP="00CF141F">
      <w:pPr>
        <w:pStyle w:val="em-1"/>
        <w:rPr>
          <w:rFonts w:cs="Courier New"/>
          <w:szCs w:val="16"/>
        </w:rPr>
      </w:pPr>
      <w:bookmarkStart w:id="309" w:name="_Toc482611661"/>
      <w:r w:rsidRPr="00412DDB">
        <w:t>Основания возникновения обязанности осуществлять раскрытие информации в форме ежеква</w:t>
      </w:r>
      <w:r w:rsidRPr="00412DDB">
        <w:t>р</w:t>
      </w:r>
      <w:r w:rsidRPr="00412DDB">
        <w:t>тального отчета</w:t>
      </w:r>
      <w:r w:rsidRPr="00412DDB">
        <w:rPr>
          <w:rFonts w:cs="Courier New"/>
          <w:szCs w:val="16"/>
        </w:rPr>
        <w:t>.</w:t>
      </w:r>
      <w:bookmarkEnd w:id="309"/>
    </w:p>
    <w:p w:rsidR="00CF141F" w:rsidRPr="00412DDB" w:rsidRDefault="00CF141F" w:rsidP="00CF141F">
      <w:pPr>
        <w:pStyle w:val="em-1"/>
      </w:pPr>
      <w:r w:rsidRPr="00412DDB">
        <w:rPr>
          <w:rStyle w:val="af0"/>
          <w:rFonts w:cs="Courier New"/>
          <w:b w:val="0"/>
          <w:vanish/>
          <w:szCs w:val="16"/>
        </w:rPr>
        <w:footnoteReference w:id="2"/>
      </w:r>
    </w:p>
    <w:tbl>
      <w:tblPr>
        <w:tblW w:w="10031" w:type="dxa"/>
        <w:tblLook w:val="01E0" w:firstRow="1" w:lastRow="1" w:firstColumn="1" w:lastColumn="1" w:noHBand="0" w:noVBand="0"/>
      </w:tblPr>
      <w:tblGrid>
        <w:gridCol w:w="10031"/>
      </w:tblGrid>
      <w:tr w:rsidR="00CF141F" w:rsidRPr="00412DDB" w:rsidTr="009B22C6">
        <w:tc>
          <w:tcPr>
            <w:tcW w:w="10031" w:type="dxa"/>
          </w:tcPr>
          <w:p w:rsidR="00D828F4" w:rsidRPr="00412DDB" w:rsidRDefault="00D828F4" w:rsidP="009B22C6">
            <w:pPr>
              <w:pStyle w:val="em-4"/>
            </w:pPr>
            <w:r w:rsidRPr="00412DDB">
              <w:t>Настоящий ежеквартальный отчет содержит оценки и прогнозы уполномоченных органов упра</w:t>
            </w:r>
            <w:r w:rsidRPr="00412DDB">
              <w:t>в</w:t>
            </w:r>
            <w:r w:rsidRPr="00412DDB">
              <w:t xml:space="preserve">ления кредитной организации </w:t>
            </w:r>
            <w:r w:rsidR="00B140EC">
              <w:t>–</w:t>
            </w:r>
            <w:r w:rsidRPr="00412DDB">
              <w:t xml:space="preserve"> эмитента касательно будущих событий и (или) действий, перспектив развития отрасли экономики, в которой кредитная организация </w:t>
            </w:r>
            <w:r w:rsidR="00B140EC">
              <w:t>–</w:t>
            </w:r>
            <w:r w:rsidRPr="00412DDB">
              <w:t xml:space="preserve"> эмитент осуществляет основную де</w:t>
            </w:r>
            <w:r w:rsidRPr="00412DDB">
              <w:t>я</w:t>
            </w:r>
            <w:r w:rsidRPr="00412DDB">
              <w:t xml:space="preserve">тельность, и результатов деятельности кредитной организации </w:t>
            </w:r>
            <w:r w:rsidR="00B140EC">
              <w:t>–</w:t>
            </w:r>
            <w:r w:rsidRPr="00412DDB">
              <w:t xml:space="preserve"> эмитента, в том числе ее планов, вер</w:t>
            </w:r>
            <w:r w:rsidRPr="00412DDB">
              <w:t>о</w:t>
            </w:r>
            <w:r w:rsidRPr="00412DDB">
              <w:t xml:space="preserve">ятности наступления определенных событий и совершения определенных действий. Инвесторы не должны полностью полагаться на оценки и прогнозы органов управления кредитной организации </w:t>
            </w:r>
            <w:r w:rsidR="00B140EC">
              <w:t>–</w:t>
            </w:r>
            <w:r w:rsidRPr="00412DDB">
              <w:t xml:space="preserve"> эмитента, так как фактические результаты деятельности кредитной организации </w:t>
            </w:r>
            <w:r w:rsidR="00B140EC">
              <w:t>–</w:t>
            </w:r>
            <w:r w:rsidRPr="00412DDB">
              <w:t xml:space="preserve"> эмитента в будущем могут отличаться от прогнозируемых результатов по многим причинам. Приобретение ценных бумаг кредитной организации </w:t>
            </w:r>
            <w:r w:rsidR="00B140EC">
              <w:t>–</w:t>
            </w:r>
            <w:r w:rsidRPr="00412DDB">
              <w:t xml:space="preserve"> эмитента связано с рисками, описанными в настоящем ежеквартальном отч</w:t>
            </w:r>
            <w:r w:rsidRPr="00412DDB">
              <w:t>е</w:t>
            </w:r>
            <w:r w:rsidRPr="00412DDB">
              <w:t>те.</w:t>
            </w:r>
          </w:p>
          <w:p w:rsidR="00CF141F" w:rsidRPr="00412DDB" w:rsidRDefault="00CF141F" w:rsidP="00CF141F">
            <w:pPr>
              <w:pStyle w:val="em-4"/>
            </w:pPr>
          </w:p>
        </w:tc>
      </w:tr>
    </w:tbl>
    <w:p w:rsidR="00CF141F" w:rsidRPr="00412DDB" w:rsidRDefault="00CF141F" w:rsidP="00CF141F">
      <w:pPr>
        <w:pStyle w:val="em-4"/>
      </w:pPr>
      <w:r w:rsidRPr="00412DDB">
        <w:rPr>
          <w:rStyle w:val="af0"/>
          <w:vanish/>
        </w:rPr>
        <w:footnoteReference w:id="3"/>
      </w:r>
    </w:p>
    <w:tbl>
      <w:tblPr>
        <w:tblW w:w="0" w:type="auto"/>
        <w:tblLook w:val="01E0" w:firstRow="1" w:lastRow="1" w:firstColumn="1" w:lastColumn="1" w:noHBand="0" w:noVBand="0"/>
      </w:tblPr>
      <w:tblGrid>
        <w:gridCol w:w="9495"/>
      </w:tblGrid>
      <w:tr w:rsidR="00CF141F" w:rsidRPr="00412DDB" w:rsidTr="00F237F6">
        <w:tc>
          <w:tcPr>
            <w:tcW w:w="9495" w:type="dxa"/>
          </w:tcPr>
          <w:p w:rsidR="00CF141F" w:rsidRPr="00412DDB" w:rsidRDefault="00CF141F" w:rsidP="00EF6911">
            <w:pPr>
              <w:pStyle w:val="em-4"/>
            </w:pPr>
          </w:p>
        </w:tc>
      </w:tr>
    </w:tbl>
    <w:p w:rsidR="00CF141F" w:rsidRPr="00412DDB" w:rsidRDefault="00CF141F" w:rsidP="00CF141F">
      <w:pPr>
        <w:pStyle w:val="em-4"/>
      </w:pPr>
    </w:p>
    <w:p w:rsidR="00B37CA9" w:rsidRPr="00636F93" w:rsidRDefault="003C2CAA" w:rsidP="00636F93">
      <w:pPr>
        <w:pStyle w:val="aff0"/>
        <w:tabs>
          <w:tab w:val="left" w:pos="0"/>
        </w:tabs>
        <w:ind w:left="0" w:firstLine="567"/>
        <w:rPr>
          <w:b/>
          <w:sz w:val="28"/>
        </w:rPr>
      </w:pPr>
      <w:r w:rsidRPr="00636F93">
        <w:rPr>
          <w:sz w:val="22"/>
          <w:szCs w:val="22"/>
        </w:rPr>
        <w:br w:type="page"/>
      </w:r>
      <w:r w:rsidR="00636F93">
        <w:rPr>
          <w:b/>
          <w:sz w:val="28"/>
        </w:rPr>
        <w:t>I</w:t>
      </w:r>
      <w:r w:rsidR="00636F93" w:rsidRPr="00636F93">
        <w:rPr>
          <w:b/>
          <w:sz w:val="28"/>
        </w:rPr>
        <w:t>.</w:t>
      </w:r>
      <w:r w:rsidR="00636F93" w:rsidRPr="00412DDB">
        <w:t xml:space="preserve"> </w:t>
      </w:r>
      <w:r w:rsidR="00B37CA9" w:rsidRPr="00636F93">
        <w:rPr>
          <w:b/>
          <w:sz w:val="28"/>
        </w:rPr>
        <w:t xml:space="preserve"> </w:t>
      </w:r>
      <w:r w:rsidR="00734D92">
        <w:rPr>
          <w:b/>
          <w:sz w:val="28"/>
          <w:lang w:val="en-US"/>
        </w:rPr>
        <w:t>C</w:t>
      </w:r>
      <w:r w:rsidR="00B37CA9" w:rsidRPr="00636F93">
        <w:rPr>
          <w:b/>
          <w:sz w:val="28"/>
        </w:rPr>
        <w:t xml:space="preserve">ведения о лицах, </w:t>
      </w:r>
      <w:r w:rsidR="00B37CA9" w:rsidRPr="00636F93">
        <w:rPr>
          <w:b/>
          <w:sz w:val="28"/>
        </w:rPr>
        <w:br/>
        <w:t xml:space="preserve">входящих в состав органов управления кредитной организации </w:t>
      </w:r>
      <w:r w:rsidR="00B140EC" w:rsidRPr="00636F93">
        <w:rPr>
          <w:b/>
          <w:sz w:val="28"/>
        </w:rPr>
        <w:t>–</w:t>
      </w:r>
      <w:r w:rsidR="00B37CA9" w:rsidRPr="00636F93">
        <w:rPr>
          <w:b/>
          <w:sz w:val="28"/>
        </w:rPr>
        <w:t xml:space="preserve"> эмитента, св</w:t>
      </w:r>
      <w:r w:rsidR="00B37CA9" w:rsidRPr="00636F93">
        <w:rPr>
          <w:b/>
          <w:sz w:val="28"/>
        </w:rPr>
        <w:t>е</w:t>
      </w:r>
      <w:r w:rsidR="00B37CA9" w:rsidRPr="00636F93">
        <w:rPr>
          <w:b/>
          <w:sz w:val="28"/>
        </w:rPr>
        <w:t xml:space="preserve">дения о банковских счетах, об аудиторе, оценщике и о финансовом консультанте кредитной организации </w:t>
      </w:r>
      <w:r w:rsidR="00B140EC" w:rsidRPr="00636F93">
        <w:rPr>
          <w:b/>
          <w:sz w:val="28"/>
        </w:rPr>
        <w:t>–</w:t>
      </w:r>
      <w:r w:rsidR="00B37CA9" w:rsidRPr="00636F93">
        <w:rPr>
          <w:b/>
          <w:sz w:val="28"/>
        </w:rPr>
        <w:t xml:space="preserve"> эмитента, а также об иных лицах, подписавших еж</w:t>
      </w:r>
      <w:r w:rsidR="00B37CA9" w:rsidRPr="00636F93">
        <w:rPr>
          <w:b/>
          <w:sz w:val="28"/>
        </w:rPr>
        <w:t>е</w:t>
      </w:r>
      <w:r w:rsidR="00B37CA9" w:rsidRPr="00636F93">
        <w:rPr>
          <w:b/>
          <w:sz w:val="28"/>
        </w:rPr>
        <w:t>квартальный отчет</w:t>
      </w:r>
    </w:p>
    <w:p w:rsidR="00B37CA9" w:rsidRPr="00412DDB" w:rsidRDefault="00B37CA9" w:rsidP="00B37CA9">
      <w:pPr>
        <w:rPr>
          <w:sz w:val="22"/>
          <w:szCs w:val="22"/>
        </w:rPr>
      </w:pPr>
    </w:p>
    <w:p w:rsidR="00421DDD" w:rsidRPr="00421DDD" w:rsidRDefault="00421DDD" w:rsidP="00B37CA9">
      <w:pPr>
        <w:ind w:firstLine="720"/>
        <w:jc w:val="both"/>
        <w:rPr>
          <w:sz w:val="22"/>
          <w:szCs w:val="22"/>
        </w:rPr>
      </w:pPr>
    </w:p>
    <w:p w:rsidR="00B37CA9" w:rsidRPr="00412DDB" w:rsidRDefault="00B37CA9" w:rsidP="00925033">
      <w:pPr>
        <w:pStyle w:val="em-1"/>
      </w:pPr>
      <w:bookmarkStart w:id="310" w:name="_Toc482611662"/>
      <w:r w:rsidRPr="00412DDB">
        <w:t>1.</w:t>
      </w:r>
      <w:r w:rsidR="00636F93">
        <w:t>1</w:t>
      </w:r>
      <w:r w:rsidRPr="00412DDB">
        <w:t xml:space="preserve">. Сведения о банковских счетах кредитной организации </w:t>
      </w:r>
      <w:r w:rsidR="00B140EC">
        <w:t>–</w:t>
      </w:r>
      <w:r w:rsidRPr="00412DDB">
        <w:t xml:space="preserve"> эмитента</w:t>
      </w:r>
      <w:bookmarkEnd w:id="310"/>
      <w:r w:rsidRPr="00412DDB">
        <w:rPr>
          <w:rStyle w:val="af0"/>
          <w:b w:val="0"/>
          <w:bCs/>
          <w:vanish/>
        </w:rPr>
        <w:footnoteReference w:id="4"/>
      </w:r>
    </w:p>
    <w:p w:rsidR="00B37CA9" w:rsidRPr="00412DDB" w:rsidRDefault="00B37CA9" w:rsidP="00B37CA9">
      <w:pPr>
        <w:ind w:firstLine="720"/>
        <w:jc w:val="both"/>
      </w:pPr>
    </w:p>
    <w:p w:rsidR="00B37CA9" w:rsidRPr="00412DDB" w:rsidRDefault="00B37CA9" w:rsidP="00925033">
      <w:pPr>
        <w:pStyle w:val="em-4"/>
      </w:pPr>
      <w:r w:rsidRPr="00412DDB">
        <w:t>а) Сведения о корреспондентском счете кредитной организации – эмитента, открытом в Центральном банке Российской Федерации:</w:t>
      </w:r>
    </w:p>
    <w:p w:rsidR="003A730A" w:rsidRPr="00412DDB" w:rsidRDefault="003A730A" w:rsidP="00925033">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5142"/>
      </w:tblGrid>
      <w:tr w:rsidR="008F04DE" w:rsidRPr="00412DDB" w:rsidTr="00F237F6">
        <w:tc>
          <w:tcPr>
            <w:tcW w:w="3960" w:type="dxa"/>
          </w:tcPr>
          <w:p w:rsidR="008F04DE" w:rsidRPr="00412DDB" w:rsidRDefault="008F04DE" w:rsidP="00F237F6">
            <w:pPr>
              <w:jc w:val="both"/>
              <w:rPr>
                <w:lang w:val="en-US"/>
              </w:rPr>
            </w:pPr>
            <w:r w:rsidRPr="00412DDB">
              <w:t>номер корреспондентского счета</w:t>
            </w:r>
          </w:p>
        </w:tc>
        <w:tc>
          <w:tcPr>
            <w:tcW w:w="5142" w:type="dxa"/>
          </w:tcPr>
          <w:p w:rsidR="008F04DE" w:rsidRPr="00412DDB" w:rsidRDefault="00277F67" w:rsidP="00F237F6">
            <w:pPr>
              <w:ind w:left="57" w:right="510"/>
              <w:rPr>
                <w:lang w:val="en-US"/>
              </w:rPr>
            </w:pPr>
            <w:r w:rsidRPr="00412DDB">
              <w:rPr>
                <w:bCs/>
                <w:color w:val="000000"/>
                <w:sz w:val="20"/>
              </w:rPr>
              <w:t>30101810600000000232</w:t>
            </w:r>
          </w:p>
        </w:tc>
      </w:tr>
      <w:tr w:rsidR="008F04DE" w:rsidRPr="00412DDB" w:rsidTr="00F237F6">
        <w:tc>
          <w:tcPr>
            <w:tcW w:w="3960" w:type="dxa"/>
          </w:tcPr>
          <w:p w:rsidR="008F04DE" w:rsidRPr="00412DDB" w:rsidRDefault="008F04DE" w:rsidP="00F237F6">
            <w:pPr>
              <w:jc w:val="both"/>
            </w:pPr>
            <w:r w:rsidRPr="00412DDB">
              <w:t>подразделение Банка России, где открыт корреспондентский счет</w:t>
            </w:r>
          </w:p>
        </w:tc>
        <w:tc>
          <w:tcPr>
            <w:tcW w:w="5142" w:type="dxa"/>
            <w:vAlign w:val="bottom"/>
          </w:tcPr>
          <w:p w:rsidR="008F04DE" w:rsidRPr="00412DDB" w:rsidRDefault="0053089A" w:rsidP="00A12C05">
            <w:pPr>
              <w:rPr>
                <w:sz w:val="22"/>
                <w:szCs w:val="22"/>
              </w:rPr>
            </w:pPr>
            <w:r w:rsidRPr="00412DDB">
              <w:rPr>
                <w:sz w:val="22"/>
                <w:szCs w:val="22"/>
              </w:rPr>
              <w:t>Г</w:t>
            </w:r>
            <w:r w:rsidR="00277F67" w:rsidRPr="00412DDB">
              <w:rPr>
                <w:sz w:val="22"/>
                <w:szCs w:val="22"/>
              </w:rPr>
              <w:t>лавно</w:t>
            </w:r>
            <w:r w:rsidR="00A12C05">
              <w:rPr>
                <w:sz w:val="22"/>
                <w:szCs w:val="22"/>
              </w:rPr>
              <w:t>е управление</w:t>
            </w:r>
            <w:r w:rsidR="00277F67" w:rsidRPr="00412DDB">
              <w:rPr>
                <w:sz w:val="22"/>
                <w:szCs w:val="22"/>
              </w:rPr>
              <w:t xml:space="preserve"> Центрального банка Росси</w:t>
            </w:r>
            <w:r w:rsidR="00277F67" w:rsidRPr="00412DDB">
              <w:rPr>
                <w:sz w:val="22"/>
                <w:szCs w:val="22"/>
              </w:rPr>
              <w:t>й</w:t>
            </w:r>
            <w:r w:rsidR="00277F67" w:rsidRPr="00412DDB">
              <w:rPr>
                <w:sz w:val="22"/>
                <w:szCs w:val="22"/>
              </w:rPr>
              <w:t>ской Федерации</w:t>
            </w:r>
            <w:r w:rsidRPr="00412DDB">
              <w:rPr>
                <w:sz w:val="22"/>
                <w:szCs w:val="22"/>
              </w:rPr>
              <w:t xml:space="preserve"> по Центральному Федеральному округу </w:t>
            </w:r>
            <w:proofErr w:type="spellStart"/>
            <w:r w:rsidRPr="00412DDB">
              <w:rPr>
                <w:sz w:val="22"/>
                <w:szCs w:val="22"/>
              </w:rPr>
              <w:t>г</w:t>
            </w:r>
            <w:proofErr w:type="gramStart"/>
            <w:r w:rsidRPr="00412DDB">
              <w:rPr>
                <w:sz w:val="22"/>
                <w:szCs w:val="22"/>
              </w:rPr>
              <w:t>.М</w:t>
            </w:r>
            <w:proofErr w:type="gramEnd"/>
            <w:r w:rsidRPr="00412DDB">
              <w:rPr>
                <w:sz w:val="22"/>
                <w:szCs w:val="22"/>
              </w:rPr>
              <w:t>осква</w:t>
            </w:r>
            <w:proofErr w:type="spellEnd"/>
          </w:p>
        </w:tc>
      </w:tr>
    </w:tbl>
    <w:p w:rsidR="001F3CC1" w:rsidRPr="00412DDB" w:rsidRDefault="001F3CC1" w:rsidP="00B37CA9">
      <w:pPr>
        <w:ind w:firstLine="720"/>
        <w:jc w:val="both"/>
        <w:rPr>
          <w:sz w:val="22"/>
          <w:szCs w:val="22"/>
        </w:rPr>
        <w:sectPr w:rsidR="001F3CC1" w:rsidRPr="00412DDB" w:rsidSect="007821A6">
          <w:footerReference w:type="even" r:id="rId15"/>
          <w:footerReference w:type="default" r:id="rId16"/>
          <w:pgSz w:w="11906" w:h="16838" w:code="9"/>
          <w:pgMar w:top="709" w:right="707" w:bottom="851" w:left="709" w:header="709" w:footer="397" w:gutter="0"/>
          <w:pgNumType w:start="2"/>
          <w:cols w:space="708"/>
          <w:docGrid w:linePitch="360"/>
        </w:sectPr>
      </w:pPr>
    </w:p>
    <w:p w:rsidR="008F04DE" w:rsidRPr="00412DDB" w:rsidRDefault="008F04DE" w:rsidP="00B37CA9">
      <w:pPr>
        <w:ind w:firstLine="720"/>
        <w:jc w:val="both"/>
        <w:rPr>
          <w:sz w:val="22"/>
          <w:szCs w:val="22"/>
        </w:rPr>
      </w:pPr>
    </w:p>
    <w:p w:rsidR="00B37CA9" w:rsidRPr="00412DDB" w:rsidRDefault="00B37CA9" w:rsidP="003A730A">
      <w:pPr>
        <w:pStyle w:val="em-4"/>
      </w:pPr>
      <w:r w:rsidRPr="00412DDB">
        <w:t>б) Кредитные организации</w:t>
      </w:r>
      <w:r w:rsidR="00B140EC">
        <w:t>–</w:t>
      </w:r>
      <w:r w:rsidRPr="00412DDB">
        <w:t>резиденты, в которых открыты корреспондентские счета кредитной организации – эмитента.</w:t>
      </w:r>
    </w:p>
    <w:p w:rsidR="00B37CA9" w:rsidRPr="00412DDB" w:rsidRDefault="00B37CA9" w:rsidP="00B37CA9">
      <w:pPr>
        <w:ind w:firstLine="720"/>
        <w:jc w:val="both"/>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1701"/>
        <w:gridCol w:w="1843"/>
        <w:gridCol w:w="992"/>
        <w:gridCol w:w="850"/>
        <w:gridCol w:w="1701"/>
        <w:gridCol w:w="1701"/>
        <w:gridCol w:w="1701"/>
        <w:gridCol w:w="1418"/>
      </w:tblGrid>
      <w:tr w:rsidR="0006481D" w:rsidRPr="00412DDB" w:rsidTr="00626A20">
        <w:trPr>
          <w:trHeight w:val="1097"/>
        </w:trPr>
        <w:tc>
          <w:tcPr>
            <w:tcW w:w="2552" w:type="dxa"/>
            <w:vAlign w:val="center"/>
          </w:tcPr>
          <w:p w:rsidR="00B37CA9" w:rsidRPr="00412DDB" w:rsidRDefault="00B37CA9" w:rsidP="003A730A">
            <w:pPr>
              <w:jc w:val="center"/>
              <w:rPr>
                <w:sz w:val="18"/>
                <w:szCs w:val="18"/>
              </w:rPr>
            </w:pPr>
            <w:r w:rsidRPr="00412DDB">
              <w:rPr>
                <w:sz w:val="18"/>
                <w:szCs w:val="18"/>
              </w:rPr>
              <w:t xml:space="preserve">Полное </w:t>
            </w:r>
            <w:r w:rsidRPr="00412DDB">
              <w:rPr>
                <w:sz w:val="18"/>
                <w:szCs w:val="18"/>
              </w:rPr>
              <w:br/>
              <w:t>фирменное наименование</w:t>
            </w:r>
          </w:p>
        </w:tc>
        <w:tc>
          <w:tcPr>
            <w:tcW w:w="1701" w:type="dxa"/>
            <w:vAlign w:val="center"/>
          </w:tcPr>
          <w:p w:rsidR="00B37CA9" w:rsidRPr="00412DDB" w:rsidRDefault="00B37CA9" w:rsidP="003A730A">
            <w:pPr>
              <w:jc w:val="center"/>
              <w:rPr>
                <w:sz w:val="18"/>
                <w:szCs w:val="18"/>
              </w:rPr>
            </w:pPr>
            <w:r w:rsidRPr="00412DDB">
              <w:rPr>
                <w:sz w:val="18"/>
                <w:szCs w:val="18"/>
              </w:rPr>
              <w:t>Сокращенное наименование</w:t>
            </w:r>
          </w:p>
        </w:tc>
        <w:tc>
          <w:tcPr>
            <w:tcW w:w="1843" w:type="dxa"/>
            <w:vAlign w:val="center"/>
          </w:tcPr>
          <w:p w:rsidR="00B37CA9" w:rsidRPr="00412DDB" w:rsidRDefault="00B37CA9" w:rsidP="003A730A">
            <w:pPr>
              <w:jc w:val="center"/>
              <w:rPr>
                <w:sz w:val="18"/>
                <w:szCs w:val="18"/>
              </w:rPr>
            </w:pPr>
            <w:r w:rsidRPr="00412DDB">
              <w:rPr>
                <w:sz w:val="18"/>
                <w:szCs w:val="18"/>
              </w:rPr>
              <w:t>Место нахождения</w:t>
            </w:r>
          </w:p>
        </w:tc>
        <w:tc>
          <w:tcPr>
            <w:tcW w:w="992" w:type="dxa"/>
            <w:vAlign w:val="center"/>
          </w:tcPr>
          <w:p w:rsidR="00B37CA9" w:rsidRPr="00412DDB" w:rsidRDefault="00B37CA9" w:rsidP="003A730A">
            <w:pPr>
              <w:jc w:val="center"/>
              <w:rPr>
                <w:sz w:val="18"/>
                <w:szCs w:val="18"/>
              </w:rPr>
            </w:pPr>
            <w:r w:rsidRPr="00412DDB">
              <w:rPr>
                <w:sz w:val="18"/>
                <w:szCs w:val="18"/>
              </w:rPr>
              <w:t>ИНН</w:t>
            </w:r>
          </w:p>
        </w:tc>
        <w:tc>
          <w:tcPr>
            <w:tcW w:w="850" w:type="dxa"/>
            <w:vAlign w:val="center"/>
          </w:tcPr>
          <w:p w:rsidR="00B37CA9" w:rsidRPr="00412DDB" w:rsidRDefault="00B37CA9" w:rsidP="003A730A">
            <w:pPr>
              <w:jc w:val="center"/>
              <w:rPr>
                <w:sz w:val="18"/>
                <w:szCs w:val="18"/>
              </w:rPr>
            </w:pPr>
            <w:r w:rsidRPr="00412DDB">
              <w:rPr>
                <w:sz w:val="18"/>
                <w:szCs w:val="18"/>
              </w:rPr>
              <w:t>БИК</w:t>
            </w:r>
          </w:p>
        </w:tc>
        <w:tc>
          <w:tcPr>
            <w:tcW w:w="1701" w:type="dxa"/>
            <w:vAlign w:val="center"/>
          </w:tcPr>
          <w:p w:rsidR="00B37CA9" w:rsidRPr="00412DDB" w:rsidRDefault="00B37CA9" w:rsidP="003A730A">
            <w:pPr>
              <w:jc w:val="center"/>
              <w:rPr>
                <w:sz w:val="18"/>
                <w:szCs w:val="18"/>
              </w:rPr>
            </w:pPr>
            <w:r w:rsidRPr="00412DDB">
              <w:rPr>
                <w:sz w:val="18"/>
                <w:szCs w:val="18"/>
              </w:rPr>
              <w:t xml:space="preserve">N </w:t>
            </w:r>
            <w:proofErr w:type="spellStart"/>
            <w:r w:rsidRPr="00412DDB">
              <w:rPr>
                <w:sz w:val="18"/>
                <w:szCs w:val="18"/>
              </w:rPr>
              <w:t>кор</w:t>
            </w:r>
            <w:proofErr w:type="gramStart"/>
            <w:r w:rsidRPr="00412DDB">
              <w:rPr>
                <w:sz w:val="18"/>
                <w:szCs w:val="18"/>
              </w:rPr>
              <w:t>.с</w:t>
            </w:r>
            <w:proofErr w:type="gramEnd"/>
            <w:r w:rsidRPr="00412DDB">
              <w:rPr>
                <w:sz w:val="18"/>
                <w:szCs w:val="18"/>
              </w:rPr>
              <w:t>чета</w:t>
            </w:r>
            <w:proofErr w:type="spellEnd"/>
            <w:r w:rsidRPr="00412DDB">
              <w:rPr>
                <w:sz w:val="18"/>
                <w:szCs w:val="18"/>
              </w:rPr>
              <w:t xml:space="preserve"> в Ба</w:t>
            </w:r>
            <w:r w:rsidRPr="00412DDB">
              <w:rPr>
                <w:sz w:val="18"/>
                <w:szCs w:val="18"/>
              </w:rPr>
              <w:t>н</w:t>
            </w:r>
            <w:r w:rsidRPr="00412DDB">
              <w:rPr>
                <w:sz w:val="18"/>
                <w:szCs w:val="18"/>
              </w:rPr>
              <w:t>ке России , наим</w:t>
            </w:r>
            <w:r w:rsidRPr="00412DDB">
              <w:rPr>
                <w:sz w:val="18"/>
                <w:szCs w:val="18"/>
              </w:rPr>
              <w:t>е</w:t>
            </w:r>
            <w:r w:rsidRPr="00412DDB">
              <w:rPr>
                <w:sz w:val="18"/>
                <w:szCs w:val="18"/>
              </w:rPr>
              <w:t>нование подразд</w:t>
            </w:r>
            <w:r w:rsidRPr="00412DDB">
              <w:rPr>
                <w:sz w:val="18"/>
                <w:szCs w:val="18"/>
              </w:rPr>
              <w:t>е</w:t>
            </w:r>
            <w:r w:rsidRPr="00412DDB">
              <w:rPr>
                <w:sz w:val="18"/>
                <w:szCs w:val="18"/>
              </w:rPr>
              <w:t>ления Банка Ро</w:t>
            </w:r>
            <w:r w:rsidRPr="00412DDB">
              <w:rPr>
                <w:sz w:val="18"/>
                <w:szCs w:val="18"/>
              </w:rPr>
              <w:t>с</w:t>
            </w:r>
            <w:r w:rsidRPr="00412DDB">
              <w:rPr>
                <w:sz w:val="18"/>
                <w:szCs w:val="18"/>
              </w:rPr>
              <w:t>сии</w:t>
            </w:r>
          </w:p>
        </w:tc>
        <w:tc>
          <w:tcPr>
            <w:tcW w:w="1701" w:type="dxa"/>
            <w:vAlign w:val="center"/>
          </w:tcPr>
          <w:p w:rsidR="00B37CA9" w:rsidRPr="00412DDB" w:rsidRDefault="00B37CA9" w:rsidP="003A730A">
            <w:pPr>
              <w:jc w:val="center"/>
              <w:rPr>
                <w:sz w:val="18"/>
                <w:szCs w:val="18"/>
              </w:rPr>
            </w:pPr>
            <w:r w:rsidRPr="00412DDB">
              <w:rPr>
                <w:sz w:val="18"/>
                <w:szCs w:val="18"/>
              </w:rPr>
              <w:t>№ счета в учете кредитной орган</w:t>
            </w:r>
            <w:r w:rsidRPr="00412DDB">
              <w:rPr>
                <w:sz w:val="18"/>
                <w:szCs w:val="18"/>
              </w:rPr>
              <w:t>и</w:t>
            </w:r>
            <w:r w:rsidRPr="00412DDB">
              <w:rPr>
                <w:sz w:val="18"/>
                <w:szCs w:val="18"/>
              </w:rPr>
              <w:t>зации</w:t>
            </w:r>
            <w:r w:rsidR="00B140EC">
              <w:rPr>
                <w:sz w:val="18"/>
                <w:szCs w:val="18"/>
              </w:rPr>
              <w:t>–</w:t>
            </w:r>
            <w:r w:rsidRPr="00412DDB">
              <w:rPr>
                <w:sz w:val="18"/>
                <w:szCs w:val="18"/>
              </w:rPr>
              <w:t>эмитента</w:t>
            </w:r>
          </w:p>
        </w:tc>
        <w:tc>
          <w:tcPr>
            <w:tcW w:w="1701" w:type="dxa"/>
            <w:vAlign w:val="center"/>
          </w:tcPr>
          <w:p w:rsidR="00B37CA9" w:rsidRPr="00412DDB" w:rsidRDefault="00B37CA9" w:rsidP="003A730A">
            <w:pPr>
              <w:jc w:val="center"/>
              <w:rPr>
                <w:sz w:val="18"/>
                <w:szCs w:val="18"/>
              </w:rPr>
            </w:pPr>
            <w:r w:rsidRPr="00412DDB">
              <w:rPr>
                <w:sz w:val="18"/>
                <w:szCs w:val="18"/>
              </w:rPr>
              <w:t>№ счета в учете банка контрагента</w:t>
            </w:r>
          </w:p>
        </w:tc>
        <w:tc>
          <w:tcPr>
            <w:tcW w:w="1418" w:type="dxa"/>
            <w:vAlign w:val="center"/>
          </w:tcPr>
          <w:p w:rsidR="00B37CA9" w:rsidRPr="00412DDB" w:rsidRDefault="00B37CA9" w:rsidP="003A730A">
            <w:pPr>
              <w:jc w:val="center"/>
              <w:rPr>
                <w:sz w:val="18"/>
                <w:szCs w:val="18"/>
              </w:rPr>
            </w:pPr>
            <w:r w:rsidRPr="00412DDB">
              <w:rPr>
                <w:sz w:val="18"/>
                <w:szCs w:val="18"/>
              </w:rPr>
              <w:t>Тип счета</w:t>
            </w:r>
          </w:p>
        </w:tc>
      </w:tr>
      <w:tr w:rsidR="0006481D" w:rsidRPr="00412DDB" w:rsidTr="00626A20">
        <w:trPr>
          <w:trHeight w:val="330"/>
        </w:trPr>
        <w:tc>
          <w:tcPr>
            <w:tcW w:w="2552" w:type="dxa"/>
          </w:tcPr>
          <w:p w:rsidR="00B37CA9" w:rsidRPr="00412DDB" w:rsidRDefault="00B37CA9" w:rsidP="00B37CA9">
            <w:pPr>
              <w:jc w:val="center"/>
              <w:rPr>
                <w:sz w:val="22"/>
                <w:szCs w:val="22"/>
              </w:rPr>
            </w:pPr>
            <w:r w:rsidRPr="00412DDB">
              <w:rPr>
                <w:sz w:val="22"/>
                <w:szCs w:val="22"/>
              </w:rPr>
              <w:t>1</w:t>
            </w:r>
          </w:p>
        </w:tc>
        <w:tc>
          <w:tcPr>
            <w:tcW w:w="1701" w:type="dxa"/>
          </w:tcPr>
          <w:p w:rsidR="00B37CA9" w:rsidRPr="00412DDB" w:rsidRDefault="00B37CA9" w:rsidP="00B37CA9">
            <w:pPr>
              <w:jc w:val="center"/>
              <w:rPr>
                <w:sz w:val="22"/>
                <w:szCs w:val="22"/>
              </w:rPr>
            </w:pPr>
            <w:r w:rsidRPr="00412DDB">
              <w:rPr>
                <w:sz w:val="22"/>
                <w:szCs w:val="22"/>
              </w:rPr>
              <w:t>2</w:t>
            </w:r>
          </w:p>
        </w:tc>
        <w:tc>
          <w:tcPr>
            <w:tcW w:w="1843" w:type="dxa"/>
          </w:tcPr>
          <w:p w:rsidR="00B37CA9" w:rsidRPr="00412DDB" w:rsidRDefault="00B37CA9" w:rsidP="00B37CA9">
            <w:pPr>
              <w:jc w:val="center"/>
              <w:rPr>
                <w:sz w:val="22"/>
                <w:szCs w:val="22"/>
              </w:rPr>
            </w:pPr>
            <w:r w:rsidRPr="00412DDB">
              <w:rPr>
                <w:sz w:val="22"/>
                <w:szCs w:val="22"/>
              </w:rPr>
              <w:t>3</w:t>
            </w:r>
          </w:p>
        </w:tc>
        <w:tc>
          <w:tcPr>
            <w:tcW w:w="992" w:type="dxa"/>
          </w:tcPr>
          <w:p w:rsidR="00B37CA9" w:rsidRPr="00412DDB" w:rsidRDefault="00B37CA9" w:rsidP="00B37CA9">
            <w:pPr>
              <w:jc w:val="center"/>
              <w:rPr>
                <w:sz w:val="22"/>
                <w:szCs w:val="22"/>
              </w:rPr>
            </w:pPr>
            <w:r w:rsidRPr="00412DDB">
              <w:rPr>
                <w:sz w:val="22"/>
                <w:szCs w:val="22"/>
              </w:rPr>
              <w:t>4</w:t>
            </w:r>
          </w:p>
        </w:tc>
        <w:tc>
          <w:tcPr>
            <w:tcW w:w="850" w:type="dxa"/>
          </w:tcPr>
          <w:p w:rsidR="00B37CA9" w:rsidRPr="00412DDB" w:rsidRDefault="00B37CA9" w:rsidP="00B37CA9">
            <w:pPr>
              <w:jc w:val="center"/>
              <w:rPr>
                <w:sz w:val="22"/>
                <w:szCs w:val="22"/>
              </w:rPr>
            </w:pPr>
            <w:r w:rsidRPr="00412DDB">
              <w:rPr>
                <w:sz w:val="22"/>
                <w:szCs w:val="22"/>
              </w:rPr>
              <w:t>5</w:t>
            </w:r>
          </w:p>
        </w:tc>
        <w:tc>
          <w:tcPr>
            <w:tcW w:w="1701" w:type="dxa"/>
          </w:tcPr>
          <w:p w:rsidR="00B37CA9" w:rsidRPr="00412DDB" w:rsidRDefault="00B37CA9" w:rsidP="00B37CA9">
            <w:pPr>
              <w:jc w:val="center"/>
              <w:rPr>
                <w:sz w:val="22"/>
                <w:szCs w:val="22"/>
              </w:rPr>
            </w:pPr>
            <w:r w:rsidRPr="00412DDB">
              <w:rPr>
                <w:sz w:val="22"/>
                <w:szCs w:val="22"/>
              </w:rPr>
              <w:t>6</w:t>
            </w:r>
          </w:p>
        </w:tc>
        <w:tc>
          <w:tcPr>
            <w:tcW w:w="1701" w:type="dxa"/>
          </w:tcPr>
          <w:p w:rsidR="00B37CA9" w:rsidRPr="00412DDB" w:rsidRDefault="00B37CA9" w:rsidP="00B37CA9">
            <w:pPr>
              <w:jc w:val="center"/>
              <w:rPr>
                <w:sz w:val="22"/>
                <w:szCs w:val="22"/>
              </w:rPr>
            </w:pPr>
            <w:r w:rsidRPr="00412DDB">
              <w:rPr>
                <w:sz w:val="22"/>
                <w:szCs w:val="22"/>
              </w:rPr>
              <w:t>7</w:t>
            </w:r>
          </w:p>
        </w:tc>
        <w:tc>
          <w:tcPr>
            <w:tcW w:w="1701" w:type="dxa"/>
          </w:tcPr>
          <w:p w:rsidR="00B37CA9" w:rsidRPr="00412DDB" w:rsidRDefault="00B37CA9" w:rsidP="00B37CA9">
            <w:pPr>
              <w:jc w:val="center"/>
              <w:rPr>
                <w:sz w:val="22"/>
                <w:szCs w:val="22"/>
              </w:rPr>
            </w:pPr>
            <w:r w:rsidRPr="00412DDB">
              <w:rPr>
                <w:sz w:val="22"/>
                <w:szCs w:val="22"/>
              </w:rPr>
              <w:t>8</w:t>
            </w:r>
          </w:p>
        </w:tc>
        <w:tc>
          <w:tcPr>
            <w:tcW w:w="1418" w:type="dxa"/>
          </w:tcPr>
          <w:p w:rsidR="00B37CA9" w:rsidRPr="00412DDB" w:rsidRDefault="00B37CA9" w:rsidP="00B37CA9">
            <w:pPr>
              <w:jc w:val="center"/>
              <w:rPr>
                <w:sz w:val="22"/>
                <w:szCs w:val="22"/>
              </w:rPr>
            </w:pPr>
            <w:r w:rsidRPr="00412DDB">
              <w:rPr>
                <w:sz w:val="22"/>
                <w:szCs w:val="22"/>
              </w:rPr>
              <w:t>9</w:t>
            </w:r>
          </w:p>
        </w:tc>
      </w:tr>
      <w:tr w:rsidR="0006481D" w:rsidRPr="00B378C7" w:rsidTr="00626A20">
        <w:trPr>
          <w:trHeight w:val="330"/>
        </w:trPr>
        <w:tc>
          <w:tcPr>
            <w:tcW w:w="2552" w:type="dxa"/>
          </w:tcPr>
          <w:p w:rsidR="001F3CC1" w:rsidRPr="00B378C7" w:rsidRDefault="0034452E" w:rsidP="001F3CC1">
            <w:pPr>
              <w:jc w:val="center"/>
              <w:rPr>
                <w:sz w:val="14"/>
                <w:szCs w:val="14"/>
              </w:rPr>
            </w:pPr>
            <w:r w:rsidRPr="00B378C7">
              <w:rPr>
                <w:sz w:val="14"/>
                <w:szCs w:val="14"/>
              </w:rPr>
              <w:t>Публичное</w:t>
            </w:r>
            <w:r w:rsidR="001F3CC1" w:rsidRPr="00B378C7">
              <w:rPr>
                <w:sz w:val="14"/>
                <w:szCs w:val="14"/>
              </w:rPr>
              <w:t xml:space="preserve"> акционерное общество «Сбербанк России»</w:t>
            </w:r>
          </w:p>
        </w:tc>
        <w:tc>
          <w:tcPr>
            <w:tcW w:w="1701" w:type="dxa"/>
          </w:tcPr>
          <w:p w:rsidR="001F3CC1" w:rsidRPr="00B378C7" w:rsidRDefault="0034452E" w:rsidP="001F3CC1">
            <w:pPr>
              <w:jc w:val="center"/>
              <w:rPr>
                <w:sz w:val="14"/>
                <w:szCs w:val="14"/>
              </w:rPr>
            </w:pPr>
            <w:r w:rsidRPr="00412053">
              <w:rPr>
                <w:sz w:val="14"/>
                <w:szCs w:val="14"/>
              </w:rPr>
              <w:t>П</w:t>
            </w:r>
            <w:r w:rsidR="001F3CC1" w:rsidRPr="00412053">
              <w:rPr>
                <w:sz w:val="14"/>
                <w:szCs w:val="14"/>
              </w:rPr>
              <w:t>АО Сбербанк</w:t>
            </w:r>
          </w:p>
          <w:p w:rsidR="001F3CC1" w:rsidRPr="00B378C7" w:rsidRDefault="001F3CC1" w:rsidP="001F3CC1">
            <w:pPr>
              <w:jc w:val="center"/>
              <w:rPr>
                <w:sz w:val="14"/>
                <w:szCs w:val="14"/>
              </w:rPr>
            </w:pPr>
          </w:p>
        </w:tc>
        <w:tc>
          <w:tcPr>
            <w:tcW w:w="1843" w:type="dxa"/>
          </w:tcPr>
          <w:p w:rsidR="001F3CC1" w:rsidRPr="00B378C7" w:rsidRDefault="001F3CC1" w:rsidP="001F3CC1">
            <w:pPr>
              <w:jc w:val="center"/>
              <w:rPr>
                <w:sz w:val="14"/>
                <w:szCs w:val="14"/>
              </w:rPr>
            </w:pPr>
            <w:r w:rsidRPr="00B378C7">
              <w:rPr>
                <w:sz w:val="14"/>
                <w:szCs w:val="14"/>
              </w:rPr>
              <w:t xml:space="preserve">  117997, </w:t>
            </w:r>
          </w:p>
          <w:p w:rsidR="001F3CC1" w:rsidRPr="00B378C7" w:rsidRDefault="001F3CC1" w:rsidP="001F3CC1">
            <w:pPr>
              <w:jc w:val="center"/>
              <w:rPr>
                <w:sz w:val="14"/>
                <w:szCs w:val="14"/>
              </w:rPr>
            </w:pPr>
            <w:r w:rsidRPr="00B378C7">
              <w:rPr>
                <w:sz w:val="14"/>
                <w:szCs w:val="14"/>
              </w:rPr>
              <w:t>г. Москва, ул. Вавилова, д.19</w:t>
            </w:r>
          </w:p>
        </w:tc>
        <w:tc>
          <w:tcPr>
            <w:tcW w:w="992" w:type="dxa"/>
          </w:tcPr>
          <w:p w:rsidR="001F3CC1" w:rsidRPr="00B378C7" w:rsidRDefault="001F3CC1" w:rsidP="001F3CC1">
            <w:pPr>
              <w:rPr>
                <w:sz w:val="14"/>
                <w:szCs w:val="14"/>
              </w:rPr>
            </w:pPr>
            <w:r w:rsidRPr="00B378C7">
              <w:rPr>
                <w:sz w:val="14"/>
                <w:szCs w:val="14"/>
              </w:rPr>
              <w:t>7707083893</w:t>
            </w:r>
          </w:p>
        </w:tc>
        <w:tc>
          <w:tcPr>
            <w:tcW w:w="850" w:type="dxa"/>
          </w:tcPr>
          <w:p w:rsidR="001F3CC1" w:rsidRPr="00B378C7" w:rsidRDefault="001F3CC1" w:rsidP="001F3CC1">
            <w:pPr>
              <w:jc w:val="center"/>
              <w:rPr>
                <w:sz w:val="14"/>
                <w:szCs w:val="14"/>
              </w:rPr>
            </w:pPr>
            <w:r w:rsidRPr="00B378C7">
              <w:rPr>
                <w:sz w:val="14"/>
                <w:szCs w:val="14"/>
              </w:rPr>
              <w:t>044525225</w:t>
            </w:r>
          </w:p>
        </w:tc>
        <w:tc>
          <w:tcPr>
            <w:tcW w:w="1701" w:type="dxa"/>
          </w:tcPr>
          <w:p w:rsidR="001F3CC1" w:rsidRPr="00B378C7" w:rsidRDefault="001F3CC1" w:rsidP="001F3CC1">
            <w:pPr>
              <w:jc w:val="center"/>
              <w:rPr>
                <w:sz w:val="14"/>
                <w:szCs w:val="14"/>
              </w:rPr>
            </w:pPr>
            <w:r w:rsidRPr="00B378C7">
              <w:rPr>
                <w:sz w:val="14"/>
                <w:szCs w:val="14"/>
              </w:rPr>
              <w:t xml:space="preserve">30101810400000000225 </w:t>
            </w:r>
          </w:p>
          <w:p w:rsidR="001F3CC1" w:rsidRPr="00B378C7" w:rsidRDefault="001F3CC1" w:rsidP="00A12C05">
            <w:pPr>
              <w:jc w:val="center"/>
              <w:rPr>
                <w:sz w:val="14"/>
                <w:szCs w:val="14"/>
              </w:rPr>
            </w:pPr>
            <w:r w:rsidRPr="00B378C7">
              <w:rPr>
                <w:sz w:val="14"/>
                <w:szCs w:val="14"/>
              </w:rPr>
              <w:t xml:space="preserve">в </w:t>
            </w:r>
            <w:r w:rsidR="00A12C05" w:rsidRPr="00B378C7">
              <w:rPr>
                <w:sz w:val="14"/>
                <w:szCs w:val="14"/>
              </w:rPr>
              <w:t>ГУ ЦБ РФ по Це</w:t>
            </w:r>
            <w:r w:rsidR="00A12C05" w:rsidRPr="00B378C7">
              <w:rPr>
                <w:sz w:val="14"/>
                <w:szCs w:val="14"/>
              </w:rPr>
              <w:t>н</w:t>
            </w:r>
            <w:r w:rsidR="00A12C05" w:rsidRPr="00B378C7">
              <w:rPr>
                <w:sz w:val="14"/>
                <w:szCs w:val="14"/>
              </w:rPr>
              <w:t>тральному федеральн</w:t>
            </w:r>
            <w:r w:rsidR="00A12C05" w:rsidRPr="00B378C7">
              <w:rPr>
                <w:sz w:val="14"/>
                <w:szCs w:val="14"/>
              </w:rPr>
              <w:t>о</w:t>
            </w:r>
            <w:r w:rsidR="00A12C05" w:rsidRPr="00B378C7">
              <w:rPr>
                <w:sz w:val="14"/>
                <w:szCs w:val="14"/>
              </w:rPr>
              <w:t>му округу</w:t>
            </w:r>
          </w:p>
        </w:tc>
        <w:tc>
          <w:tcPr>
            <w:tcW w:w="1701" w:type="dxa"/>
          </w:tcPr>
          <w:p w:rsidR="001F3CC1" w:rsidRPr="00B378C7" w:rsidRDefault="001F3CC1" w:rsidP="001F3CC1">
            <w:pPr>
              <w:jc w:val="center"/>
              <w:rPr>
                <w:sz w:val="14"/>
                <w:szCs w:val="14"/>
                <w:lang w:val="en-US"/>
              </w:rPr>
            </w:pPr>
            <w:r w:rsidRPr="00B378C7">
              <w:rPr>
                <w:sz w:val="14"/>
                <w:szCs w:val="14"/>
              </w:rPr>
              <w:t>30110840100000000030</w:t>
            </w:r>
          </w:p>
          <w:p w:rsidR="008A5EE9" w:rsidRPr="00412053" w:rsidRDefault="008A5EE9" w:rsidP="001F3CC1">
            <w:pPr>
              <w:jc w:val="center"/>
              <w:rPr>
                <w:sz w:val="14"/>
                <w:szCs w:val="14"/>
                <w:lang w:val="en-US"/>
              </w:rPr>
            </w:pPr>
            <w:r w:rsidRPr="00412053">
              <w:rPr>
                <w:sz w:val="14"/>
                <w:szCs w:val="14"/>
                <w:lang w:val="en-US"/>
              </w:rPr>
              <w:t>30110810000000000225</w:t>
            </w:r>
          </w:p>
          <w:p w:rsidR="008A5EE9" w:rsidRPr="00B378C7" w:rsidRDefault="008A5EE9" w:rsidP="001F3CC1">
            <w:pPr>
              <w:jc w:val="center"/>
              <w:rPr>
                <w:sz w:val="14"/>
                <w:szCs w:val="14"/>
                <w:lang w:val="en-US"/>
              </w:rPr>
            </w:pPr>
            <w:r w:rsidRPr="00412053">
              <w:rPr>
                <w:sz w:val="14"/>
                <w:szCs w:val="14"/>
                <w:lang w:val="en-US"/>
              </w:rPr>
              <w:t>30110978900000000225</w:t>
            </w:r>
          </w:p>
          <w:p w:rsidR="001F3CC1" w:rsidRPr="00B378C7" w:rsidRDefault="001F3CC1" w:rsidP="001F3CC1">
            <w:pPr>
              <w:jc w:val="center"/>
              <w:rPr>
                <w:sz w:val="14"/>
                <w:szCs w:val="14"/>
              </w:rPr>
            </w:pPr>
            <w:r w:rsidRPr="00B378C7">
              <w:rPr>
                <w:sz w:val="14"/>
                <w:szCs w:val="14"/>
              </w:rPr>
              <w:t xml:space="preserve">                                                                  </w:t>
            </w:r>
          </w:p>
        </w:tc>
        <w:tc>
          <w:tcPr>
            <w:tcW w:w="1701" w:type="dxa"/>
          </w:tcPr>
          <w:p w:rsidR="001F3CC1" w:rsidRPr="00B378C7" w:rsidRDefault="001F3CC1" w:rsidP="001F3CC1">
            <w:pPr>
              <w:jc w:val="center"/>
              <w:rPr>
                <w:sz w:val="14"/>
                <w:szCs w:val="14"/>
                <w:lang w:val="en-US"/>
              </w:rPr>
            </w:pPr>
            <w:r w:rsidRPr="00B378C7">
              <w:rPr>
                <w:sz w:val="14"/>
                <w:szCs w:val="14"/>
              </w:rPr>
              <w:t>30109840700000000210</w:t>
            </w:r>
          </w:p>
          <w:p w:rsidR="008A5EE9" w:rsidRPr="00412053" w:rsidRDefault="008A5EE9" w:rsidP="001F3CC1">
            <w:pPr>
              <w:jc w:val="center"/>
              <w:rPr>
                <w:sz w:val="14"/>
                <w:szCs w:val="14"/>
                <w:lang w:val="en-US"/>
              </w:rPr>
            </w:pPr>
            <w:r w:rsidRPr="00412053">
              <w:rPr>
                <w:sz w:val="14"/>
                <w:szCs w:val="14"/>
                <w:lang w:val="en-US"/>
              </w:rPr>
              <w:t>30109810400000000210</w:t>
            </w:r>
          </w:p>
          <w:p w:rsidR="001F3CC1" w:rsidRPr="00B378C7" w:rsidRDefault="008A5EE9" w:rsidP="001F3CC1">
            <w:pPr>
              <w:jc w:val="center"/>
              <w:rPr>
                <w:sz w:val="14"/>
                <w:szCs w:val="14"/>
                <w:lang w:val="en-US"/>
              </w:rPr>
            </w:pPr>
            <w:r w:rsidRPr="00412053">
              <w:rPr>
                <w:sz w:val="14"/>
                <w:szCs w:val="14"/>
                <w:lang w:val="en-US"/>
              </w:rPr>
              <w:t>30109978300000000210</w:t>
            </w:r>
          </w:p>
          <w:p w:rsidR="001F3CC1" w:rsidRPr="00B378C7" w:rsidRDefault="001F3CC1" w:rsidP="001F3CC1">
            <w:pPr>
              <w:jc w:val="center"/>
              <w:rPr>
                <w:sz w:val="14"/>
                <w:szCs w:val="14"/>
              </w:rPr>
            </w:pPr>
          </w:p>
        </w:tc>
        <w:tc>
          <w:tcPr>
            <w:tcW w:w="1418" w:type="dxa"/>
          </w:tcPr>
          <w:p w:rsidR="001F3CC1" w:rsidRPr="00B378C7" w:rsidRDefault="001F3CC1" w:rsidP="001F3CC1">
            <w:pPr>
              <w:jc w:val="center"/>
              <w:rPr>
                <w:sz w:val="14"/>
                <w:szCs w:val="14"/>
              </w:rPr>
            </w:pPr>
            <w:r w:rsidRPr="00B378C7">
              <w:rPr>
                <w:sz w:val="14"/>
                <w:szCs w:val="14"/>
              </w:rPr>
              <w:t>корреспондентский</w:t>
            </w:r>
          </w:p>
        </w:tc>
      </w:tr>
      <w:tr w:rsidR="0006481D" w:rsidRPr="00B378C7" w:rsidTr="00626A20">
        <w:trPr>
          <w:trHeight w:val="330"/>
        </w:trPr>
        <w:tc>
          <w:tcPr>
            <w:tcW w:w="2552" w:type="dxa"/>
          </w:tcPr>
          <w:p w:rsidR="001F3CC1" w:rsidRPr="00B378C7" w:rsidRDefault="001F3CC1" w:rsidP="001F3CC1">
            <w:pPr>
              <w:jc w:val="center"/>
              <w:rPr>
                <w:sz w:val="14"/>
                <w:szCs w:val="14"/>
              </w:rPr>
            </w:pPr>
            <w:r w:rsidRPr="00B378C7">
              <w:rPr>
                <w:sz w:val="14"/>
                <w:szCs w:val="14"/>
              </w:rPr>
              <w:t>Государственная корпорация «Банк развития и внешнеэкономической деятельности (Внешэкономбанк)»</w:t>
            </w:r>
          </w:p>
        </w:tc>
        <w:tc>
          <w:tcPr>
            <w:tcW w:w="1701" w:type="dxa"/>
          </w:tcPr>
          <w:p w:rsidR="001F3CC1" w:rsidRPr="00B378C7" w:rsidRDefault="001F3CC1" w:rsidP="001F3CC1">
            <w:pPr>
              <w:jc w:val="center"/>
              <w:rPr>
                <w:sz w:val="14"/>
                <w:szCs w:val="14"/>
              </w:rPr>
            </w:pPr>
            <w:r w:rsidRPr="00B378C7">
              <w:rPr>
                <w:sz w:val="14"/>
                <w:szCs w:val="14"/>
              </w:rPr>
              <w:t>Внешэкономбанк</w:t>
            </w:r>
          </w:p>
          <w:p w:rsidR="001F3CC1" w:rsidRPr="00B378C7" w:rsidRDefault="001F3CC1" w:rsidP="001F3CC1">
            <w:pPr>
              <w:jc w:val="center"/>
              <w:rPr>
                <w:sz w:val="14"/>
                <w:szCs w:val="14"/>
              </w:rPr>
            </w:pPr>
          </w:p>
        </w:tc>
        <w:tc>
          <w:tcPr>
            <w:tcW w:w="1843" w:type="dxa"/>
          </w:tcPr>
          <w:p w:rsidR="001F3CC1" w:rsidRPr="00B378C7" w:rsidRDefault="001F3CC1" w:rsidP="001F3CC1">
            <w:pPr>
              <w:jc w:val="center"/>
              <w:rPr>
                <w:sz w:val="14"/>
                <w:szCs w:val="14"/>
              </w:rPr>
            </w:pPr>
            <w:r w:rsidRPr="00B378C7">
              <w:rPr>
                <w:sz w:val="14"/>
                <w:szCs w:val="14"/>
              </w:rPr>
              <w:t xml:space="preserve">107996 </w:t>
            </w:r>
          </w:p>
          <w:p w:rsidR="001F3CC1" w:rsidRPr="00B378C7" w:rsidRDefault="001F3CC1" w:rsidP="001F3CC1">
            <w:pPr>
              <w:jc w:val="center"/>
              <w:rPr>
                <w:sz w:val="14"/>
                <w:szCs w:val="14"/>
              </w:rPr>
            </w:pPr>
            <w:r w:rsidRPr="00B378C7">
              <w:rPr>
                <w:sz w:val="14"/>
                <w:szCs w:val="14"/>
              </w:rPr>
              <w:t>г. Москва Б</w:t>
            </w:r>
            <w:r w:rsidR="00B140EC" w:rsidRPr="00B378C7">
              <w:rPr>
                <w:sz w:val="14"/>
                <w:szCs w:val="14"/>
              </w:rPr>
              <w:t>–</w:t>
            </w:r>
            <w:r w:rsidRPr="00B378C7">
              <w:rPr>
                <w:sz w:val="14"/>
                <w:szCs w:val="14"/>
              </w:rPr>
              <w:t>78, ГСП</w:t>
            </w:r>
            <w:r w:rsidR="00B140EC" w:rsidRPr="00B378C7">
              <w:rPr>
                <w:sz w:val="14"/>
                <w:szCs w:val="14"/>
              </w:rPr>
              <w:t>–</w:t>
            </w:r>
            <w:r w:rsidRPr="00B378C7">
              <w:rPr>
                <w:sz w:val="14"/>
                <w:szCs w:val="14"/>
              </w:rPr>
              <w:t xml:space="preserve">6, </w:t>
            </w:r>
            <w:proofErr w:type="spellStart"/>
            <w:r w:rsidRPr="00B378C7">
              <w:rPr>
                <w:sz w:val="14"/>
                <w:szCs w:val="14"/>
              </w:rPr>
              <w:t>пр</w:t>
            </w:r>
            <w:proofErr w:type="spellEnd"/>
            <w:r w:rsidR="00B140EC" w:rsidRPr="00B378C7">
              <w:rPr>
                <w:sz w:val="14"/>
                <w:szCs w:val="14"/>
              </w:rPr>
              <w:t>–</w:t>
            </w:r>
            <w:r w:rsidRPr="00B378C7">
              <w:rPr>
                <w:sz w:val="14"/>
                <w:szCs w:val="14"/>
              </w:rPr>
              <w:t xml:space="preserve">т </w:t>
            </w:r>
            <w:proofErr w:type="spellStart"/>
            <w:r w:rsidRPr="00B378C7">
              <w:rPr>
                <w:sz w:val="14"/>
                <w:szCs w:val="14"/>
              </w:rPr>
              <w:t>акад</w:t>
            </w:r>
            <w:proofErr w:type="gramStart"/>
            <w:r w:rsidRPr="00B378C7">
              <w:rPr>
                <w:sz w:val="14"/>
                <w:szCs w:val="14"/>
              </w:rPr>
              <w:t>.С</w:t>
            </w:r>
            <w:proofErr w:type="gramEnd"/>
            <w:r w:rsidRPr="00B378C7">
              <w:rPr>
                <w:sz w:val="14"/>
                <w:szCs w:val="14"/>
              </w:rPr>
              <w:t>ахарова</w:t>
            </w:r>
            <w:proofErr w:type="spellEnd"/>
            <w:r w:rsidRPr="00B378C7">
              <w:rPr>
                <w:sz w:val="14"/>
                <w:szCs w:val="14"/>
              </w:rPr>
              <w:t>, д.9</w:t>
            </w:r>
          </w:p>
        </w:tc>
        <w:tc>
          <w:tcPr>
            <w:tcW w:w="992" w:type="dxa"/>
          </w:tcPr>
          <w:p w:rsidR="001F3CC1" w:rsidRPr="00B378C7" w:rsidRDefault="00BA640A" w:rsidP="001F3CC1">
            <w:pPr>
              <w:rPr>
                <w:sz w:val="14"/>
                <w:szCs w:val="14"/>
                <w:lang w:val="en-US"/>
              </w:rPr>
            </w:pPr>
            <w:r w:rsidRPr="00B378C7">
              <w:rPr>
                <w:sz w:val="14"/>
                <w:szCs w:val="14"/>
                <w:lang w:val="en-US"/>
              </w:rPr>
              <w:t>7750004150</w:t>
            </w:r>
          </w:p>
        </w:tc>
        <w:tc>
          <w:tcPr>
            <w:tcW w:w="850" w:type="dxa"/>
          </w:tcPr>
          <w:p w:rsidR="001F3CC1" w:rsidRPr="00B378C7" w:rsidRDefault="001F3CC1" w:rsidP="001F3CC1">
            <w:pPr>
              <w:jc w:val="center"/>
              <w:rPr>
                <w:sz w:val="14"/>
                <w:szCs w:val="14"/>
              </w:rPr>
            </w:pPr>
            <w:r w:rsidRPr="00B378C7">
              <w:rPr>
                <w:sz w:val="14"/>
                <w:szCs w:val="14"/>
              </w:rPr>
              <w:t>044525060</w:t>
            </w:r>
          </w:p>
          <w:p w:rsidR="001F3CC1" w:rsidRPr="00B378C7" w:rsidRDefault="001F3CC1" w:rsidP="001F3CC1">
            <w:pPr>
              <w:jc w:val="center"/>
              <w:rPr>
                <w:sz w:val="14"/>
                <w:szCs w:val="14"/>
              </w:rPr>
            </w:pPr>
          </w:p>
        </w:tc>
        <w:tc>
          <w:tcPr>
            <w:tcW w:w="1701" w:type="dxa"/>
          </w:tcPr>
          <w:p w:rsidR="001F3CC1" w:rsidRPr="00B378C7" w:rsidRDefault="001F3CC1" w:rsidP="001F3CC1">
            <w:pPr>
              <w:jc w:val="center"/>
              <w:rPr>
                <w:sz w:val="14"/>
                <w:szCs w:val="14"/>
              </w:rPr>
            </w:pPr>
            <w:r w:rsidRPr="00B378C7">
              <w:rPr>
                <w:sz w:val="14"/>
                <w:szCs w:val="14"/>
              </w:rPr>
              <w:t>30101810500000000060</w:t>
            </w:r>
          </w:p>
          <w:p w:rsidR="001F3CC1" w:rsidRPr="00B378C7" w:rsidRDefault="001F3CC1" w:rsidP="001F3CC1">
            <w:pPr>
              <w:jc w:val="center"/>
              <w:rPr>
                <w:sz w:val="14"/>
                <w:szCs w:val="14"/>
              </w:rPr>
            </w:pPr>
            <w:r w:rsidRPr="00B378C7">
              <w:rPr>
                <w:sz w:val="14"/>
                <w:szCs w:val="14"/>
              </w:rPr>
              <w:t xml:space="preserve"> </w:t>
            </w:r>
            <w:r w:rsidR="00A12C05" w:rsidRPr="00B378C7">
              <w:rPr>
                <w:sz w:val="14"/>
                <w:szCs w:val="14"/>
              </w:rPr>
              <w:t xml:space="preserve">в ГУ ЦБ РФ по </w:t>
            </w:r>
            <w:proofErr w:type="gramStart"/>
            <w:r w:rsidR="00A12C05" w:rsidRPr="00B378C7">
              <w:rPr>
                <w:sz w:val="14"/>
                <w:szCs w:val="14"/>
              </w:rPr>
              <w:t>Цен-тральному</w:t>
            </w:r>
            <w:proofErr w:type="gramEnd"/>
            <w:r w:rsidR="00A12C05" w:rsidRPr="00B378C7">
              <w:rPr>
                <w:sz w:val="14"/>
                <w:szCs w:val="14"/>
              </w:rPr>
              <w:t xml:space="preserve"> федерально-</w:t>
            </w:r>
            <w:proofErr w:type="spellStart"/>
            <w:r w:rsidR="00A12C05" w:rsidRPr="00B378C7">
              <w:rPr>
                <w:sz w:val="14"/>
                <w:szCs w:val="14"/>
              </w:rPr>
              <w:t>му</w:t>
            </w:r>
            <w:proofErr w:type="spellEnd"/>
            <w:r w:rsidR="00A12C05" w:rsidRPr="00B378C7">
              <w:rPr>
                <w:sz w:val="14"/>
                <w:szCs w:val="14"/>
              </w:rPr>
              <w:t xml:space="preserve"> округу</w:t>
            </w:r>
          </w:p>
        </w:tc>
        <w:tc>
          <w:tcPr>
            <w:tcW w:w="1701" w:type="dxa"/>
          </w:tcPr>
          <w:p w:rsidR="001F3CC1" w:rsidRPr="00B378C7" w:rsidRDefault="001F3CC1" w:rsidP="001F3CC1">
            <w:pPr>
              <w:jc w:val="center"/>
              <w:rPr>
                <w:sz w:val="14"/>
                <w:szCs w:val="14"/>
              </w:rPr>
            </w:pPr>
            <w:r w:rsidRPr="00B378C7">
              <w:rPr>
                <w:sz w:val="14"/>
                <w:szCs w:val="14"/>
              </w:rPr>
              <w:t>30110810400000000100</w:t>
            </w:r>
          </w:p>
          <w:p w:rsidR="001F3CC1" w:rsidRPr="00B378C7" w:rsidRDefault="001F3CC1" w:rsidP="001F3CC1">
            <w:pPr>
              <w:jc w:val="center"/>
              <w:rPr>
                <w:sz w:val="14"/>
                <w:szCs w:val="14"/>
              </w:rPr>
            </w:pPr>
            <w:r w:rsidRPr="00B378C7">
              <w:rPr>
                <w:sz w:val="14"/>
                <w:szCs w:val="14"/>
              </w:rPr>
              <w:t>30110840700000000100</w:t>
            </w:r>
          </w:p>
          <w:p w:rsidR="001F3CC1" w:rsidRPr="00B378C7" w:rsidRDefault="001F3CC1" w:rsidP="001F3CC1">
            <w:pPr>
              <w:jc w:val="center"/>
              <w:rPr>
                <w:sz w:val="14"/>
                <w:szCs w:val="14"/>
              </w:rPr>
            </w:pPr>
            <w:r w:rsidRPr="00B378C7">
              <w:rPr>
                <w:sz w:val="14"/>
                <w:szCs w:val="14"/>
              </w:rPr>
              <w:t>30110978300000000100</w:t>
            </w:r>
          </w:p>
          <w:p w:rsidR="001F3CC1" w:rsidRPr="00B378C7" w:rsidRDefault="001F3CC1" w:rsidP="001F3CC1">
            <w:pPr>
              <w:rPr>
                <w:sz w:val="14"/>
                <w:szCs w:val="14"/>
              </w:rPr>
            </w:pPr>
          </w:p>
        </w:tc>
        <w:tc>
          <w:tcPr>
            <w:tcW w:w="1701" w:type="dxa"/>
          </w:tcPr>
          <w:p w:rsidR="001F3CC1" w:rsidRPr="00B378C7" w:rsidRDefault="001F3CC1" w:rsidP="001F3CC1">
            <w:pPr>
              <w:jc w:val="center"/>
              <w:rPr>
                <w:sz w:val="14"/>
                <w:szCs w:val="14"/>
              </w:rPr>
            </w:pPr>
            <w:r w:rsidRPr="00B378C7">
              <w:rPr>
                <w:sz w:val="14"/>
                <w:szCs w:val="14"/>
              </w:rPr>
              <w:t>30109810022140012172</w:t>
            </w:r>
          </w:p>
          <w:p w:rsidR="001F3CC1" w:rsidRPr="00B378C7" w:rsidRDefault="001F3CC1" w:rsidP="001F3CC1">
            <w:pPr>
              <w:jc w:val="center"/>
              <w:rPr>
                <w:sz w:val="14"/>
                <w:szCs w:val="14"/>
              </w:rPr>
            </w:pPr>
            <w:r w:rsidRPr="00B378C7">
              <w:rPr>
                <w:sz w:val="14"/>
                <w:szCs w:val="14"/>
              </w:rPr>
              <w:t>30109840922140014172</w:t>
            </w:r>
          </w:p>
          <w:p w:rsidR="001F3CC1" w:rsidRPr="00B378C7" w:rsidRDefault="001F3CC1" w:rsidP="001F3CC1">
            <w:pPr>
              <w:jc w:val="center"/>
              <w:rPr>
                <w:sz w:val="14"/>
                <w:szCs w:val="14"/>
              </w:rPr>
            </w:pPr>
            <w:r w:rsidRPr="00B378C7">
              <w:rPr>
                <w:sz w:val="14"/>
                <w:szCs w:val="14"/>
              </w:rPr>
              <w:t>30109978922140012172</w:t>
            </w:r>
          </w:p>
          <w:p w:rsidR="001F3CC1" w:rsidRPr="00B378C7" w:rsidRDefault="001F3CC1" w:rsidP="001F3CC1">
            <w:pPr>
              <w:rPr>
                <w:sz w:val="14"/>
                <w:szCs w:val="14"/>
              </w:rPr>
            </w:pPr>
          </w:p>
        </w:tc>
        <w:tc>
          <w:tcPr>
            <w:tcW w:w="1418" w:type="dxa"/>
          </w:tcPr>
          <w:p w:rsidR="001F3CC1" w:rsidRPr="00B378C7" w:rsidRDefault="001F3CC1" w:rsidP="001F3CC1">
            <w:pPr>
              <w:jc w:val="center"/>
              <w:rPr>
                <w:sz w:val="14"/>
                <w:szCs w:val="14"/>
              </w:rPr>
            </w:pPr>
            <w:r w:rsidRPr="00B378C7">
              <w:rPr>
                <w:sz w:val="14"/>
                <w:szCs w:val="14"/>
              </w:rPr>
              <w:t>корреспондентский</w:t>
            </w:r>
          </w:p>
        </w:tc>
      </w:tr>
      <w:tr w:rsidR="0006481D" w:rsidRPr="00412DDB" w:rsidTr="00626A20">
        <w:trPr>
          <w:trHeight w:val="330"/>
        </w:trPr>
        <w:tc>
          <w:tcPr>
            <w:tcW w:w="2552" w:type="dxa"/>
          </w:tcPr>
          <w:p w:rsidR="001F3CC1" w:rsidRPr="00B378C7" w:rsidRDefault="001F3CC1" w:rsidP="008A5EE9">
            <w:pPr>
              <w:jc w:val="center"/>
              <w:rPr>
                <w:sz w:val="14"/>
                <w:szCs w:val="14"/>
              </w:rPr>
            </w:pPr>
            <w:r w:rsidRPr="00412053">
              <w:rPr>
                <w:sz w:val="14"/>
                <w:szCs w:val="14"/>
              </w:rPr>
              <w:t>Б</w:t>
            </w:r>
            <w:r w:rsidR="008A5EE9" w:rsidRPr="00412053">
              <w:rPr>
                <w:sz w:val="14"/>
                <w:szCs w:val="14"/>
              </w:rPr>
              <w:t>анк</w:t>
            </w:r>
            <w:r w:rsidRPr="00412053">
              <w:rPr>
                <w:sz w:val="14"/>
                <w:szCs w:val="14"/>
              </w:rPr>
              <w:t xml:space="preserve"> ВТБ (</w:t>
            </w:r>
            <w:r w:rsidR="0034452E" w:rsidRPr="00412053">
              <w:rPr>
                <w:sz w:val="14"/>
                <w:szCs w:val="14"/>
              </w:rPr>
              <w:t>публичное</w:t>
            </w:r>
            <w:r w:rsidRPr="00412053">
              <w:rPr>
                <w:sz w:val="14"/>
                <w:szCs w:val="14"/>
              </w:rPr>
              <w:t xml:space="preserve"> акционерное общество)</w:t>
            </w:r>
          </w:p>
        </w:tc>
        <w:tc>
          <w:tcPr>
            <w:tcW w:w="1701" w:type="dxa"/>
          </w:tcPr>
          <w:p w:rsidR="001F3CC1" w:rsidRPr="00B378C7" w:rsidRDefault="001F3CC1" w:rsidP="008A5EE9">
            <w:pPr>
              <w:jc w:val="center"/>
              <w:rPr>
                <w:sz w:val="14"/>
                <w:szCs w:val="14"/>
              </w:rPr>
            </w:pPr>
            <w:r w:rsidRPr="00412053">
              <w:rPr>
                <w:sz w:val="14"/>
                <w:szCs w:val="14"/>
              </w:rPr>
              <w:t>Б</w:t>
            </w:r>
            <w:r w:rsidR="008A5EE9" w:rsidRPr="00412053">
              <w:rPr>
                <w:sz w:val="14"/>
                <w:szCs w:val="14"/>
              </w:rPr>
              <w:t>анк</w:t>
            </w:r>
            <w:r w:rsidRPr="00412053">
              <w:rPr>
                <w:sz w:val="14"/>
                <w:szCs w:val="14"/>
              </w:rPr>
              <w:t xml:space="preserve"> ВТБ</w:t>
            </w:r>
            <w:r w:rsidR="008A5EE9" w:rsidRPr="00412053">
              <w:rPr>
                <w:sz w:val="14"/>
                <w:szCs w:val="14"/>
              </w:rPr>
              <w:t xml:space="preserve"> (ПАО)</w:t>
            </w:r>
          </w:p>
        </w:tc>
        <w:tc>
          <w:tcPr>
            <w:tcW w:w="1843" w:type="dxa"/>
          </w:tcPr>
          <w:p w:rsidR="001F3CC1" w:rsidRPr="00B378C7" w:rsidRDefault="001F3CC1" w:rsidP="001F3CC1">
            <w:pPr>
              <w:jc w:val="center"/>
              <w:rPr>
                <w:sz w:val="14"/>
                <w:szCs w:val="14"/>
              </w:rPr>
            </w:pPr>
            <w:r w:rsidRPr="00B378C7">
              <w:rPr>
                <w:sz w:val="14"/>
                <w:szCs w:val="14"/>
              </w:rPr>
              <w:t xml:space="preserve">190000, </w:t>
            </w:r>
            <w:proofErr w:type="spellStart"/>
            <w:r w:rsidRPr="00B378C7">
              <w:rPr>
                <w:sz w:val="14"/>
                <w:szCs w:val="14"/>
              </w:rPr>
              <w:t>г</w:t>
            </w:r>
            <w:proofErr w:type="gramStart"/>
            <w:r w:rsidRPr="00B378C7">
              <w:rPr>
                <w:sz w:val="14"/>
                <w:szCs w:val="14"/>
              </w:rPr>
              <w:t>.С</w:t>
            </w:r>
            <w:proofErr w:type="gramEnd"/>
            <w:r w:rsidRPr="00B378C7">
              <w:rPr>
                <w:sz w:val="14"/>
                <w:szCs w:val="14"/>
              </w:rPr>
              <w:t>анкт</w:t>
            </w:r>
            <w:proofErr w:type="spellEnd"/>
            <w:r w:rsidR="00B140EC" w:rsidRPr="00B378C7">
              <w:rPr>
                <w:sz w:val="14"/>
                <w:szCs w:val="14"/>
              </w:rPr>
              <w:t>–</w:t>
            </w:r>
            <w:r w:rsidRPr="00B378C7">
              <w:rPr>
                <w:sz w:val="14"/>
                <w:szCs w:val="14"/>
              </w:rPr>
              <w:t>Петербург, ул. Большая Морская, д.29</w:t>
            </w:r>
          </w:p>
        </w:tc>
        <w:tc>
          <w:tcPr>
            <w:tcW w:w="992" w:type="dxa"/>
          </w:tcPr>
          <w:p w:rsidR="001F3CC1" w:rsidRPr="00B378C7" w:rsidRDefault="001F3CC1" w:rsidP="001F3CC1">
            <w:pPr>
              <w:rPr>
                <w:sz w:val="14"/>
                <w:szCs w:val="14"/>
              </w:rPr>
            </w:pPr>
            <w:r w:rsidRPr="00B378C7">
              <w:rPr>
                <w:sz w:val="14"/>
                <w:szCs w:val="14"/>
              </w:rPr>
              <w:t>7702070139</w:t>
            </w:r>
          </w:p>
        </w:tc>
        <w:tc>
          <w:tcPr>
            <w:tcW w:w="850" w:type="dxa"/>
          </w:tcPr>
          <w:p w:rsidR="001F3CC1" w:rsidRPr="00B378C7" w:rsidRDefault="001F3CC1" w:rsidP="001F3CC1">
            <w:pPr>
              <w:jc w:val="center"/>
              <w:rPr>
                <w:sz w:val="14"/>
                <w:szCs w:val="14"/>
              </w:rPr>
            </w:pPr>
            <w:r w:rsidRPr="00B378C7">
              <w:rPr>
                <w:sz w:val="14"/>
                <w:szCs w:val="14"/>
              </w:rPr>
              <w:t>044525187</w:t>
            </w:r>
          </w:p>
          <w:p w:rsidR="001F3CC1" w:rsidRPr="00B378C7" w:rsidRDefault="001F3CC1" w:rsidP="001F3CC1">
            <w:pPr>
              <w:jc w:val="center"/>
              <w:rPr>
                <w:sz w:val="14"/>
                <w:szCs w:val="14"/>
              </w:rPr>
            </w:pPr>
          </w:p>
        </w:tc>
        <w:tc>
          <w:tcPr>
            <w:tcW w:w="1701" w:type="dxa"/>
          </w:tcPr>
          <w:p w:rsidR="001F3CC1" w:rsidRPr="00B378C7" w:rsidRDefault="001F3CC1" w:rsidP="001F3CC1">
            <w:pPr>
              <w:jc w:val="center"/>
              <w:rPr>
                <w:sz w:val="14"/>
                <w:szCs w:val="14"/>
              </w:rPr>
            </w:pPr>
            <w:r w:rsidRPr="00B378C7">
              <w:rPr>
                <w:sz w:val="14"/>
                <w:szCs w:val="14"/>
              </w:rPr>
              <w:t>30101810700000000187</w:t>
            </w:r>
          </w:p>
          <w:p w:rsidR="001F3CC1" w:rsidRPr="00B378C7" w:rsidRDefault="00A12C05" w:rsidP="001F3CC1">
            <w:pPr>
              <w:jc w:val="center"/>
              <w:rPr>
                <w:sz w:val="14"/>
                <w:szCs w:val="14"/>
              </w:rPr>
            </w:pPr>
            <w:r w:rsidRPr="00B378C7">
              <w:rPr>
                <w:sz w:val="14"/>
                <w:szCs w:val="14"/>
              </w:rPr>
              <w:t xml:space="preserve">в ГУ ЦБ РФ по </w:t>
            </w:r>
            <w:proofErr w:type="gramStart"/>
            <w:r w:rsidRPr="00B378C7">
              <w:rPr>
                <w:sz w:val="14"/>
                <w:szCs w:val="14"/>
              </w:rPr>
              <w:t>Цен-тральному</w:t>
            </w:r>
            <w:proofErr w:type="gramEnd"/>
            <w:r w:rsidRPr="00B378C7">
              <w:rPr>
                <w:sz w:val="14"/>
                <w:szCs w:val="14"/>
              </w:rPr>
              <w:t xml:space="preserve"> федерально-</w:t>
            </w:r>
            <w:proofErr w:type="spellStart"/>
            <w:r w:rsidRPr="00B378C7">
              <w:rPr>
                <w:sz w:val="14"/>
                <w:szCs w:val="14"/>
              </w:rPr>
              <w:t>му</w:t>
            </w:r>
            <w:proofErr w:type="spellEnd"/>
            <w:r w:rsidRPr="00B378C7">
              <w:rPr>
                <w:sz w:val="14"/>
                <w:szCs w:val="14"/>
              </w:rPr>
              <w:t xml:space="preserve"> округу</w:t>
            </w:r>
          </w:p>
        </w:tc>
        <w:tc>
          <w:tcPr>
            <w:tcW w:w="1701" w:type="dxa"/>
          </w:tcPr>
          <w:p w:rsidR="001F3CC1" w:rsidRPr="00B378C7" w:rsidRDefault="001F3CC1" w:rsidP="001F3CC1">
            <w:pPr>
              <w:jc w:val="center"/>
              <w:rPr>
                <w:sz w:val="14"/>
                <w:szCs w:val="14"/>
              </w:rPr>
            </w:pPr>
            <w:r w:rsidRPr="00B378C7">
              <w:rPr>
                <w:sz w:val="14"/>
                <w:szCs w:val="14"/>
              </w:rPr>
              <w:t>30110810100000000112</w:t>
            </w:r>
          </w:p>
          <w:p w:rsidR="001F3CC1" w:rsidRPr="00B378C7" w:rsidRDefault="001F3CC1" w:rsidP="001F3CC1">
            <w:pPr>
              <w:jc w:val="center"/>
              <w:rPr>
                <w:sz w:val="14"/>
                <w:szCs w:val="14"/>
              </w:rPr>
            </w:pPr>
            <w:r w:rsidRPr="00B378C7">
              <w:rPr>
                <w:sz w:val="14"/>
                <w:szCs w:val="14"/>
              </w:rPr>
              <w:t>30110840500000000012</w:t>
            </w:r>
          </w:p>
          <w:p w:rsidR="001F3CC1" w:rsidRPr="00412053" w:rsidRDefault="001F3CC1" w:rsidP="001F3CC1">
            <w:pPr>
              <w:jc w:val="center"/>
              <w:rPr>
                <w:sz w:val="14"/>
                <w:szCs w:val="14"/>
              </w:rPr>
            </w:pPr>
            <w:r w:rsidRPr="00412053">
              <w:rPr>
                <w:sz w:val="14"/>
                <w:szCs w:val="14"/>
              </w:rPr>
              <w:t>301108</w:t>
            </w:r>
            <w:r w:rsidR="009754D8" w:rsidRPr="00412053">
              <w:rPr>
                <w:sz w:val="14"/>
                <w:szCs w:val="14"/>
              </w:rPr>
              <w:t>1</w:t>
            </w:r>
            <w:r w:rsidRPr="00412053">
              <w:rPr>
                <w:sz w:val="14"/>
                <w:szCs w:val="14"/>
              </w:rPr>
              <w:t>0</w:t>
            </w:r>
            <w:r w:rsidR="009754D8" w:rsidRPr="00412053">
              <w:rPr>
                <w:sz w:val="14"/>
                <w:szCs w:val="14"/>
              </w:rPr>
              <w:t>3</w:t>
            </w:r>
            <w:r w:rsidRPr="00412053">
              <w:rPr>
                <w:sz w:val="14"/>
                <w:szCs w:val="14"/>
              </w:rPr>
              <w:t>000000001</w:t>
            </w:r>
            <w:r w:rsidR="009754D8" w:rsidRPr="00412053">
              <w:rPr>
                <w:sz w:val="14"/>
                <w:szCs w:val="14"/>
              </w:rPr>
              <w:t>87</w:t>
            </w:r>
          </w:p>
          <w:p w:rsidR="001F3CC1" w:rsidRPr="00B378C7" w:rsidRDefault="009754D8" w:rsidP="009754D8">
            <w:pPr>
              <w:jc w:val="center"/>
              <w:rPr>
                <w:sz w:val="14"/>
                <w:szCs w:val="14"/>
              </w:rPr>
            </w:pPr>
            <w:r w:rsidRPr="00412053">
              <w:rPr>
                <w:sz w:val="14"/>
                <w:szCs w:val="14"/>
              </w:rPr>
              <w:t>30110840600000000187</w:t>
            </w:r>
          </w:p>
        </w:tc>
        <w:tc>
          <w:tcPr>
            <w:tcW w:w="1701" w:type="dxa"/>
          </w:tcPr>
          <w:p w:rsidR="001F3CC1" w:rsidRPr="00B378C7" w:rsidRDefault="001F3CC1" w:rsidP="001F3CC1">
            <w:pPr>
              <w:jc w:val="center"/>
              <w:rPr>
                <w:sz w:val="14"/>
                <w:szCs w:val="14"/>
              </w:rPr>
            </w:pPr>
            <w:r w:rsidRPr="00B378C7">
              <w:rPr>
                <w:sz w:val="14"/>
                <w:szCs w:val="14"/>
              </w:rPr>
              <w:t>30109810655550000060</w:t>
            </w:r>
          </w:p>
          <w:p w:rsidR="001F3CC1" w:rsidRPr="00B378C7" w:rsidRDefault="001F3CC1" w:rsidP="001F3CC1">
            <w:pPr>
              <w:jc w:val="center"/>
              <w:rPr>
                <w:sz w:val="14"/>
                <w:szCs w:val="14"/>
              </w:rPr>
            </w:pPr>
            <w:r w:rsidRPr="00B378C7">
              <w:rPr>
                <w:sz w:val="14"/>
                <w:szCs w:val="14"/>
              </w:rPr>
              <w:t>30109840300000001054</w:t>
            </w:r>
          </w:p>
          <w:p w:rsidR="001F3CC1" w:rsidRPr="00412053" w:rsidRDefault="001F3CC1" w:rsidP="001F3CC1">
            <w:pPr>
              <w:jc w:val="center"/>
              <w:rPr>
                <w:sz w:val="14"/>
                <w:szCs w:val="14"/>
              </w:rPr>
            </w:pPr>
            <w:r w:rsidRPr="00412053">
              <w:rPr>
                <w:sz w:val="14"/>
                <w:szCs w:val="14"/>
              </w:rPr>
              <w:t>301098</w:t>
            </w:r>
            <w:r w:rsidR="009754D8" w:rsidRPr="00412053">
              <w:rPr>
                <w:sz w:val="14"/>
                <w:szCs w:val="14"/>
              </w:rPr>
              <w:t>1</w:t>
            </w:r>
            <w:r w:rsidRPr="00412053">
              <w:rPr>
                <w:sz w:val="14"/>
                <w:szCs w:val="14"/>
              </w:rPr>
              <w:t>0</w:t>
            </w:r>
            <w:r w:rsidR="009754D8" w:rsidRPr="00412053">
              <w:rPr>
                <w:sz w:val="14"/>
                <w:szCs w:val="14"/>
              </w:rPr>
              <w:t>655550000400</w:t>
            </w:r>
          </w:p>
          <w:p w:rsidR="001F3CC1" w:rsidRPr="00B378C7" w:rsidRDefault="001F3CC1" w:rsidP="009754D8">
            <w:pPr>
              <w:jc w:val="center"/>
              <w:rPr>
                <w:sz w:val="14"/>
                <w:szCs w:val="14"/>
              </w:rPr>
            </w:pPr>
            <w:r w:rsidRPr="00412053">
              <w:rPr>
                <w:sz w:val="14"/>
                <w:szCs w:val="14"/>
              </w:rPr>
              <w:t>30109</w:t>
            </w:r>
            <w:r w:rsidR="009754D8" w:rsidRPr="00412053">
              <w:rPr>
                <w:sz w:val="14"/>
                <w:szCs w:val="14"/>
              </w:rPr>
              <w:t>840255550000498</w:t>
            </w:r>
          </w:p>
        </w:tc>
        <w:tc>
          <w:tcPr>
            <w:tcW w:w="1418" w:type="dxa"/>
          </w:tcPr>
          <w:p w:rsidR="001F3CC1" w:rsidRPr="00412DDB" w:rsidRDefault="001F3CC1" w:rsidP="001F3CC1">
            <w:pPr>
              <w:jc w:val="center"/>
              <w:rPr>
                <w:sz w:val="14"/>
                <w:szCs w:val="14"/>
              </w:rPr>
            </w:pPr>
            <w:r w:rsidRPr="00B378C7">
              <w:rPr>
                <w:sz w:val="14"/>
                <w:szCs w:val="14"/>
              </w:rPr>
              <w:t>корреспондентский</w:t>
            </w:r>
          </w:p>
        </w:tc>
      </w:tr>
    </w:tbl>
    <w:p w:rsidR="00B37CA9" w:rsidRPr="00412DDB" w:rsidRDefault="00B37CA9" w:rsidP="00B37CA9">
      <w:pPr>
        <w:ind w:firstLine="720"/>
        <w:jc w:val="both"/>
      </w:pPr>
    </w:p>
    <w:p w:rsidR="00B37CA9" w:rsidRPr="00412DDB" w:rsidRDefault="00B37CA9" w:rsidP="003A730A">
      <w:pPr>
        <w:pStyle w:val="em-4"/>
      </w:pPr>
      <w:r w:rsidRPr="00412DDB">
        <w:t>в) Кредитные организации</w:t>
      </w:r>
      <w:r w:rsidR="00B140EC">
        <w:t>–</w:t>
      </w:r>
      <w:r w:rsidRPr="00412DDB">
        <w:t>нерезиденты, в которых открыты корреспондентские счета кредитной организации – эмитента.</w:t>
      </w:r>
    </w:p>
    <w:p w:rsidR="003A730A" w:rsidRPr="00412DDB" w:rsidRDefault="003A730A" w:rsidP="00B37CA9">
      <w:pPr>
        <w:ind w:firstLine="720"/>
        <w:jc w:val="both"/>
      </w:pPr>
    </w:p>
    <w:tbl>
      <w:tblPr>
        <w:tblW w:w="14459" w:type="dxa"/>
        <w:tblInd w:w="108" w:type="dxa"/>
        <w:tblLook w:val="0000" w:firstRow="0" w:lastRow="0" w:firstColumn="0" w:lastColumn="0" w:noHBand="0" w:noVBand="0"/>
      </w:tblPr>
      <w:tblGrid>
        <w:gridCol w:w="2919"/>
        <w:gridCol w:w="1573"/>
        <w:gridCol w:w="1891"/>
        <w:gridCol w:w="859"/>
        <w:gridCol w:w="810"/>
        <w:gridCol w:w="1651"/>
        <w:gridCol w:w="1694"/>
        <w:gridCol w:w="1648"/>
        <w:gridCol w:w="1414"/>
      </w:tblGrid>
      <w:tr w:rsidR="00B37CA9" w:rsidRPr="00412DDB" w:rsidTr="0006481D">
        <w:trPr>
          <w:trHeight w:val="1059"/>
        </w:trPr>
        <w:tc>
          <w:tcPr>
            <w:tcW w:w="2647" w:type="dxa"/>
            <w:tcBorders>
              <w:top w:val="single" w:sz="8" w:space="0" w:color="auto"/>
              <w:left w:val="single" w:sz="8" w:space="0" w:color="auto"/>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 xml:space="preserve">Полное </w:t>
            </w:r>
            <w:r w:rsidRPr="00412DDB">
              <w:rPr>
                <w:sz w:val="18"/>
                <w:szCs w:val="18"/>
              </w:rPr>
              <w:br/>
              <w:t>фирменное наименование</w:t>
            </w:r>
          </w:p>
        </w:tc>
        <w:tc>
          <w:tcPr>
            <w:tcW w:w="1606"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Сокращенное наименование</w:t>
            </w:r>
          </w:p>
        </w:tc>
        <w:tc>
          <w:tcPr>
            <w:tcW w:w="1984"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Место нахождения</w:t>
            </w:r>
          </w:p>
        </w:tc>
        <w:tc>
          <w:tcPr>
            <w:tcW w:w="891"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ИНН</w:t>
            </w:r>
          </w:p>
        </w:tc>
        <w:tc>
          <w:tcPr>
            <w:tcW w:w="840"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БИК</w:t>
            </w:r>
          </w:p>
        </w:tc>
        <w:tc>
          <w:tcPr>
            <w:tcW w:w="1688"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 xml:space="preserve">№ </w:t>
            </w:r>
            <w:proofErr w:type="spellStart"/>
            <w:r w:rsidRPr="00412DDB">
              <w:rPr>
                <w:sz w:val="18"/>
                <w:szCs w:val="18"/>
              </w:rPr>
              <w:t>кор</w:t>
            </w:r>
            <w:proofErr w:type="gramStart"/>
            <w:r w:rsidRPr="00412DDB">
              <w:rPr>
                <w:sz w:val="18"/>
                <w:szCs w:val="18"/>
              </w:rPr>
              <w:t>.с</w:t>
            </w:r>
            <w:proofErr w:type="gramEnd"/>
            <w:r w:rsidRPr="00412DDB">
              <w:rPr>
                <w:sz w:val="18"/>
                <w:szCs w:val="18"/>
              </w:rPr>
              <w:t>чета</w:t>
            </w:r>
            <w:proofErr w:type="spellEnd"/>
            <w:r w:rsidRPr="00412DDB">
              <w:rPr>
                <w:sz w:val="18"/>
                <w:szCs w:val="18"/>
              </w:rPr>
              <w:t xml:space="preserve"> в Банке России , наименование подразделения  Банка России</w:t>
            </w:r>
          </w:p>
        </w:tc>
        <w:tc>
          <w:tcPr>
            <w:tcW w:w="1699"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 счета в учете кредитной орган</w:t>
            </w:r>
            <w:r w:rsidRPr="00412DDB">
              <w:rPr>
                <w:sz w:val="18"/>
                <w:szCs w:val="18"/>
              </w:rPr>
              <w:t>и</w:t>
            </w:r>
            <w:r w:rsidRPr="00412DDB">
              <w:rPr>
                <w:sz w:val="18"/>
                <w:szCs w:val="18"/>
              </w:rPr>
              <w:t>зации</w:t>
            </w:r>
            <w:r w:rsidR="00B140EC">
              <w:rPr>
                <w:sz w:val="18"/>
                <w:szCs w:val="18"/>
              </w:rPr>
              <w:t>–</w:t>
            </w:r>
            <w:r w:rsidRPr="00412DDB">
              <w:rPr>
                <w:sz w:val="18"/>
                <w:szCs w:val="18"/>
              </w:rPr>
              <w:t>эмитента</w:t>
            </w:r>
          </w:p>
        </w:tc>
        <w:tc>
          <w:tcPr>
            <w:tcW w:w="1687"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 счета в учете банка контрагента</w:t>
            </w:r>
          </w:p>
        </w:tc>
        <w:tc>
          <w:tcPr>
            <w:tcW w:w="1417"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Тип счета</w:t>
            </w:r>
          </w:p>
        </w:tc>
      </w:tr>
      <w:tr w:rsidR="00B37CA9" w:rsidRPr="00412DDB" w:rsidTr="0006481D">
        <w:trPr>
          <w:trHeight w:val="330"/>
        </w:trPr>
        <w:tc>
          <w:tcPr>
            <w:tcW w:w="2647" w:type="dxa"/>
            <w:tcBorders>
              <w:top w:val="nil"/>
              <w:left w:val="single" w:sz="8" w:space="0" w:color="auto"/>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1</w:t>
            </w:r>
          </w:p>
        </w:tc>
        <w:tc>
          <w:tcPr>
            <w:tcW w:w="1606"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2</w:t>
            </w:r>
          </w:p>
        </w:tc>
        <w:tc>
          <w:tcPr>
            <w:tcW w:w="1984"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3</w:t>
            </w:r>
          </w:p>
        </w:tc>
        <w:tc>
          <w:tcPr>
            <w:tcW w:w="891"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4</w:t>
            </w:r>
          </w:p>
        </w:tc>
        <w:tc>
          <w:tcPr>
            <w:tcW w:w="840"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5</w:t>
            </w:r>
          </w:p>
        </w:tc>
        <w:tc>
          <w:tcPr>
            <w:tcW w:w="1688"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6</w:t>
            </w:r>
          </w:p>
        </w:tc>
        <w:tc>
          <w:tcPr>
            <w:tcW w:w="1699"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7</w:t>
            </w:r>
          </w:p>
        </w:tc>
        <w:tc>
          <w:tcPr>
            <w:tcW w:w="1687"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8</w:t>
            </w:r>
          </w:p>
        </w:tc>
        <w:tc>
          <w:tcPr>
            <w:tcW w:w="1417"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9</w:t>
            </w:r>
          </w:p>
        </w:tc>
      </w:tr>
      <w:tr w:rsidR="0006481D" w:rsidRPr="00412DDB" w:rsidTr="0006481D">
        <w:trPr>
          <w:trHeight w:val="330"/>
        </w:trPr>
        <w:tc>
          <w:tcPr>
            <w:tcW w:w="2647" w:type="dxa"/>
            <w:tcBorders>
              <w:top w:val="nil"/>
              <w:left w:val="single" w:sz="8" w:space="0" w:color="auto"/>
              <w:bottom w:val="single" w:sz="8" w:space="0" w:color="auto"/>
              <w:right w:val="single" w:sz="8" w:space="0" w:color="auto"/>
            </w:tcBorders>
          </w:tcPr>
          <w:p w:rsidR="0006481D" w:rsidRPr="00412DDB" w:rsidRDefault="0006481D" w:rsidP="00F237F6">
            <w:pPr>
              <w:jc w:val="both"/>
              <w:rPr>
                <w:sz w:val="14"/>
                <w:szCs w:val="14"/>
              </w:rPr>
            </w:pPr>
            <w:r w:rsidRPr="00412DDB">
              <w:rPr>
                <w:sz w:val="14"/>
                <w:szCs w:val="14"/>
                <w:lang w:val="en-US"/>
              </w:rPr>
              <w:t>COMMERZBANK AG</w:t>
            </w:r>
          </w:p>
          <w:p w:rsidR="0006481D" w:rsidRPr="00412DDB" w:rsidRDefault="0006481D" w:rsidP="00F237F6">
            <w:pPr>
              <w:jc w:val="center"/>
              <w:rPr>
                <w:sz w:val="14"/>
                <w:szCs w:val="14"/>
                <w:lang w:val="en-US"/>
              </w:rPr>
            </w:pPr>
          </w:p>
        </w:tc>
        <w:tc>
          <w:tcPr>
            <w:tcW w:w="1606"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en-US"/>
              </w:rPr>
            </w:pPr>
          </w:p>
        </w:tc>
        <w:tc>
          <w:tcPr>
            <w:tcW w:w="1984" w:type="dxa"/>
            <w:tcBorders>
              <w:top w:val="nil"/>
              <w:left w:val="nil"/>
              <w:bottom w:val="single" w:sz="8" w:space="0" w:color="auto"/>
              <w:right w:val="single" w:sz="8" w:space="0" w:color="auto"/>
            </w:tcBorders>
          </w:tcPr>
          <w:p w:rsidR="009754D8" w:rsidRPr="00B378C7" w:rsidRDefault="0006481D" w:rsidP="009754D8">
            <w:pPr>
              <w:rPr>
                <w:sz w:val="14"/>
                <w:szCs w:val="14"/>
                <w:lang w:val="de-DE"/>
              </w:rPr>
            </w:pPr>
            <w:r w:rsidRPr="00B378C7">
              <w:rPr>
                <w:sz w:val="14"/>
                <w:szCs w:val="14"/>
                <w:lang w:val="de-DE"/>
              </w:rPr>
              <w:t xml:space="preserve">Kaiserplatz </w:t>
            </w:r>
          </w:p>
          <w:p w:rsidR="0006481D" w:rsidRPr="00B378C7" w:rsidRDefault="0006481D" w:rsidP="009754D8">
            <w:pPr>
              <w:rPr>
                <w:sz w:val="14"/>
                <w:szCs w:val="14"/>
                <w:lang w:val="de-DE"/>
              </w:rPr>
            </w:pPr>
            <w:r w:rsidRPr="00412053">
              <w:rPr>
                <w:sz w:val="14"/>
                <w:szCs w:val="14"/>
                <w:lang w:val="de-DE"/>
              </w:rPr>
              <w:t>60261 Frankfurt am Main</w:t>
            </w:r>
            <w:r w:rsidR="009754D8" w:rsidRPr="00412053">
              <w:rPr>
                <w:sz w:val="14"/>
                <w:szCs w:val="14"/>
                <w:lang w:val="de-DE"/>
              </w:rPr>
              <w:t xml:space="preserve"> Germany</w:t>
            </w:r>
          </w:p>
        </w:tc>
        <w:tc>
          <w:tcPr>
            <w:tcW w:w="891"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de-DE"/>
              </w:rPr>
            </w:pPr>
          </w:p>
        </w:tc>
        <w:tc>
          <w:tcPr>
            <w:tcW w:w="840"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de-DE"/>
              </w:rPr>
            </w:pPr>
          </w:p>
        </w:tc>
        <w:tc>
          <w:tcPr>
            <w:tcW w:w="1688"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de-DE"/>
              </w:rPr>
            </w:pPr>
          </w:p>
        </w:tc>
        <w:tc>
          <w:tcPr>
            <w:tcW w:w="1699" w:type="dxa"/>
            <w:tcBorders>
              <w:top w:val="nil"/>
              <w:left w:val="nil"/>
              <w:bottom w:val="single" w:sz="8" w:space="0" w:color="auto"/>
              <w:right w:val="single" w:sz="8" w:space="0" w:color="auto"/>
            </w:tcBorders>
          </w:tcPr>
          <w:p w:rsidR="0006481D" w:rsidRPr="00B378C7" w:rsidRDefault="0006481D" w:rsidP="00F237F6">
            <w:pPr>
              <w:rPr>
                <w:sz w:val="14"/>
                <w:szCs w:val="14"/>
              </w:rPr>
            </w:pPr>
            <w:r w:rsidRPr="00B378C7">
              <w:rPr>
                <w:sz w:val="14"/>
                <w:szCs w:val="14"/>
              </w:rPr>
              <w:t>30114978500000000511</w:t>
            </w:r>
          </w:p>
          <w:p w:rsidR="0006481D" w:rsidRPr="00412053" w:rsidRDefault="0006481D" w:rsidP="009754D8">
            <w:pPr>
              <w:rPr>
                <w:sz w:val="14"/>
                <w:szCs w:val="14"/>
                <w:lang w:val="en-US"/>
              </w:rPr>
            </w:pPr>
            <w:r w:rsidRPr="00412053">
              <w:rPr>
                <w:sz w:val="14"/>
                <w:szCs w:val="14"/>
              </w:rPr>
              <w:t>30114</w:t>
            </w:r>
            <w:r w:rsidR="009754D8" w:rsidRPr="00412053">
              <w:rPr>
                <w:sz w:val="14"/>
                <w:szCs w:val="14"/>
                <w:lang w:val="en-US"/>
              </w:rPr>
              <w:t>8265</w:t>
            </w:r>
            <w:r w:rsidRPr="00412053">
              <w:rPr>
                <w:sz w:val="14"/>
                <w:szCs w:val="14"/>
              </w:rPr>
              <w:t>00000000511</w:t>
            </w:r>
          </w:p>
          <w:p w:rsidR="009754D8" w:rsidRPr="00B378C7" w:rsidRDefault="009754D8" w:rsidP="009754D8">
            <w:pPr>
              <w:rPr>
                <w:sz w:val="14"/>
                <w:szCs w:val="14"/>
                <w:lang w:val="en-US"/>
              </w:rPr>
            </w:pPr>
            <w:r w:rsidRPr="00412053">
              <w:rPr>
                <w:sz w:val="14"/>
                <w:szCs w:val="14"/>
                <w:lang w:val="en-US"/>
              </w:rPr>
              <w:t>30114756900000000511</w:t>
            </w:r>
          </w:p>
        </w:tc>
        <w:tc>
          <w:tcPr>
            <w:tcW w:w="1687" w:type="dxa"/>
            <w:tcBorders>
              <w:top w:val="nil"/>
              <w:left w:val="nil"/>
              <w:bottom w:val="single" w:sz="8" w:space="0" w:color="auto"/>
              <w:right w:val="single" w:sz="8" w:space="0" w:color="auto"/>
            </w:tcBorders>
          </w:tcPr>
          <w:p w:rsidR="0006481D" w:rsidRPr="00B378C7" w:rsidRDefault="0006481D" w:rsidP="00F237F6">
            <w:pPr>
              <w:rPr>
                <w:sz w:val="14"/>
                <w:szCs w:val="14"/>
                <w:lang w:val="en-US"/>
              </w:rPr>
            </w:pPr>
            <w:r w:rsidRPr="00B378C7">
              <w:rPr>
                <w:sz w:val="14"/>
                <w:szCs w:val="14"/>
              </w:rPr>
              <w:t>400888042900</w:t>
            </w:r>
            <w:r w:rsidRPr="00B378C7">
              <w:rPr>
                <w:sz w:val="14"/>
                <w:szCs w:val="14"/>
                <w:lang w:val="en-US"/>
              </w:rPr>
              <w:t>EUR</w:t>
            </w:r>
          </w:p>
          <w:p w:rsidR="0006481D" w:rsidRPr="00412053" w:rsidRDefault="0006481D" w:rsidP="009754D8">
            <w:pPr>
              <w:rPr>
                <w:sz w:val="14"/>
                <w:szCs w:val="14"/>
                <w:lang w:val="en-US"/>
              </w:rPr>
            </w:pPr>
            <w:r w:rsidRPr="00412053">
              <w:rPr>
                <w:sz w:val="14"/>
                <w:szCs w:val="14"/>
              </w:rPr>
              <w:t>400888042900</w:t>
            </w:r>
            <w:r w:rsidR="009754D8" w:rsidRPr="00412053">
              <w:rPr>
                <w:sz w:val="14"/>
                <w:szCs w:val="14"/>
                <w:lang w:val="en-US"/>
              </w:rPr>
              <w:t>GBP</w:t>
            </w:r>
          </w:p>
          <w:p w:rsidR="009754D8" w:rsidRPr="00B378C7" w:rsidRDefault="009754D8" w:rsidP="009754D8">
            <w:pPr>
              <w:rPr>
                <w:sz w:val="14"/>
                <w:szCs w:val="14"/>
                <w:lang w:val="en-US"/>
              </w:rPr>
            </w:pPr>
            <w:r w:rsidRPr="00412053">
              <w:rPr>
                <w:sz w:val="14"/>
                <w:szCs w:val="14"/>
                <w:lang w:val="en-US"/>
              </w:rPr>
              <w:t>400888042900CHF</w:t>
            </w:r>
          </w:p>
        </w:tc>
        <w:tc>
          <w:tcPr>
            <w:tcW w:w="1417" w:type="dxa"/>
            <w:tcBorders>
              <w:top w:val="nil"/>
              <w:left w:val="nil"/>
              <w:bottom w:val="single" w:sz="8" w:space="0" w:color="auto"/>
              <w:right w:val="single" w:sz="8" w:space="0" w:color="auto"/>
            </w:tcBorders>
          </w:tcPr>
          <w:p w:rsidR="0006481D" w:rsidRPr="00412DDB" w:rsidRDefault="0006481D" w:rsidP="00F237F6">
            <w:pPr>
              <w:jc w:val="center"/>
              <w:rPr>
                <w:sz w:val="14"/>
                <w:szCs w:val="14"/>
              </w:rPr>
            </w:pPr>
            <w:r w:rsidRPr="00412DDB">
              <w:rPr>
                <w:sz w:val="14"/>
                <w:szCs w:val="14"/>
              </w:rPr>
              <w:t>корреспондентский</w:t>
            </w:r>
          </w:p>
        </w:tc>
      </w:tr>
      <w:tr w:rsidR="0006481D" w:rsidRPr="00412DDB" w:rsidTr="0006481D">
        <w:trPr>
          <w:trHeight w:val="330"/>
        </w:trPr>
        <w:tc>
          <w:tcPr>
            <w:tcW w:w="2647" w:type="dxa"/>
            <w:tcBorders>
              <w:top w:val="nil"/>
              <w:left w:val="single" w:sz="8" w:space="0" w:color="auto"/>
              <w:bottom w:val="single" w:sz="8" w:space="0" w:color="auto"/>
              <w:right w:val="single" w:sz="8" w:space="0" w:color="auto"/>
            </w:tcBorders>
          </w:tcPr>
          <w:p w:rsidR="0006481D" w:rsidRPr="00412DDB" w:rsidRDefault="0006481D" w:rsidP="00F237F6">
            <w:pPr>
              <w:jc w:val="both"/>
              <w:rPr>
                <w:sz w:val="14"/>
                <w:szCs w:val="14"/>
                <w:lang w:val="en-US"/>
              </w:rPr>
            </w:pPr>
            <w:r w:rsidRPr="00412DDB">
              <w:rPr>
                <w:sz w:val="14"/>
                <w:szCs w:val="14"/>
                <w:lang w:val="en-US"/>
              </w:rPr>
              <w:t>JP MORGAN CHASE BANK NA</w:t>
            </w:r>
          </w:p>
          <w:p w:rsidR="0006481D" w:rsidRPr="00412DDB" w:rsidRDefault="0006481D" w:rsidP="00F237F6">
            <w:pPr>
              <w:jc w:val="center"/>
              <w:rPr>
                <w:sz w:val="14"/>
                <w:szCs w:val="14"/>
                <w:lang w:val="en-US"/>
              </w:rPr>
            </w:pPr>
          </w:p>
        </w:tc>
        <w:tc>
          <w:tcPr>
            <w:tcW w:w="1606"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en-US"/>
              </w:rPr>
            </w:pPr>
          </w:p>
        </w:tc>
        <w:tc>
          <w:tcPr>
            <w:tcW w:w="1984" w:type="dxa"/>
            <w:tcBorders>
              <w:top w:val="nil"/>
              <w:left w:val="nil"/>
              <w:bottom w:val="single" w:sz="8" w:space="0" w:color="auto"/>
              <w:right w:val="single" w:sz="8" w:space="0" w:color="auto"/>
            </w:tcBorders>
          </w:tcPr>
          <w:p w:rsidR="0006481D" w:rsidRPr="00B378C7" w:rsidRDefault="009754D8" w:rsidP="009754D8">
            <w:pPr>
              <w:rPr>
                <w:sz w:val="14"/>
                <w:szCs w:val="14"/>
                <w:lang w:val="en-US"/>
              </w:rPr>
            </w:pPr>
            <w:r w:rsidRPr="00412053">
              <w:rPr>
                <w:sz w:val="14"/>
                <w:szCs w:val="14"/>
                <w:lang w:val="en-US"/>
              </w:rPr>
              <w:t>270 Park Avenue</w:t>
            </w:r>
            <w:r w:rsidR="0006481D" w:rsidRPr="00412053">
              <w:rPr>
                <w:sz w:val="14"/>
                <w:szCs w:val="14"/>
                <w:lang w:val="en-US"/>
              </w:rPr>
              <w:t>, New York,</w:t>
            </w:r>
            <w:r w:rsidRPr="00412053">
              <w:rPr>
                <w:sz w:val="14"/>
                <w:szCs w:val="14"/>
                <w:lang w:val="en-US"/>
              </w:rPr>
              <w:t xml:space="preserve"> </w:t>
            </w:r>
            <w:r w:rsidR="0006481D" w:rsidRPr="00412053">
              <w:rPr>
                <w:sz w:val="14"/>
                <w:szCs w:val="14"/>
                <w:lang w:val="en-US"/>
              </w:rPr>
              <w:t>NY</w:t>
            </w:r>
            <w:r w:rsidR="00404987" w:rsidRPr="00412053">
              <w:rPr>
                <w:sz w:val="14"/>
                <w:szCs w:val="14"/>
                <w:lang w:val="en-US"/>
              </w:rPr>
              <w:t xml:space="preserve"> 10017</w:t>
            </w:r>
            <w:r w:rsidR="0006481D" w:rsidRPr="00412053">
              <w:rPr>
                <w:sz w:val="14"/>
                <w:szCs w:val="14"/>
                <w:lang w:val="en-US"/>
              </w:rPr>
              <w:t>, USA</w:t>
            </w:r>
          </w:p>
        </w:tc>
        <w:tc>
          <w:tcPr>
            <w:tcW w:w="891"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p>
        </w:tc>
        <w:tc>
          <w:tcPr>
            <w:tcW w:w="840"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p>
        </w:tc>
        <w:tc>
          <w:tcPr>
            <w:tcW w:w="1688"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p>
        </w:tc>
        <w:tc>
          <w:tcPr>
            <w:tcW w:w="1699" w:type="dxa"/>
            <w:tcBorders>
              <w:top w:val="nil"/>
              <w:left w:val="nil"/>
              <w:bottom w:val="single" w:sz="8" w:space="0" w:color="auto"/>
              <w:right w:val="single" w:sz="8" w:space="0" w:color="auto"/>
            </w:tcBorders>
          </w:tcPr>
          <w:p w:rsidR="0006481D" w:rsidRPr="00B378C7" w:rsidRDefault="0006481D" w:rsidP="00F237F6">
            <w:pPr>
              <w:rPr>
                <w:sz w:val="14"/>
                <w:szCs w:val="14"/>
              </w:rPr>
            </w:pPr>
            <w:r w:rsidRPr="00B378C7">
              <w:rPr>
                <w:sz w:val="14"/>
                <w:szCs w:val="14"/>
              </w:rPr>
              <w:t>30114840100000000502</w:t>
            </w:r>
          </w:p>
        </w:tc>
        <w:tc>
          <w:tcPr>
            <w:tcW w:w="1687" w:type="dxa"/>
            <w:tcBorders>
              <w:top w:val="nil"/>
              <w:left w:val="nil"/>
              <w:bottom w:val="single" w:sz="8" w:space="0" w:color="auto"/>
              <w:right w:val="single" w:sz="8" w:space="0" w:color="auto"/>
            </w:tcBorders>
          </w:tcPr>
          <w:p w:rsidR="0006481D" w:rsidRPr="00B378C7" w:rsidRDefault="0006481D" w:rsidP="00F237F6">
            <w:pPr>
              <w:rPr>
                <w:sz w:val="14"/>
                <w:szCs w:val="14"/>
              </w:rPr>
            </w:pPr>
            <w:r w:rsidRPr="00B378C7">
              <w:rPr>
                <w:sz w:val="14"/>
                <w:szCs w:val="14"/>
              </w:rPr>
              <w:t>400806673</w:t>
            </w:r>
          </w:p>
        </w:tc>
        <w:tc>
          <w:tcPr>
            <w:tcW w:w="1417" w:type="dxa"/>
            <w:tcBorders>
              <w:top w:val="nil"/>
              <w:left w:val="nil"/>
              <w:bottom w:val="single" w:sz="8" w:space="0" w:color="auto"/>
              <w:right w:val="single" w:sz="8" w:space="0" w:color="auto"/>
            </w:tcBorders>
          </w:tcPr>
          <w:p w:rsidR="0006481D" w:rsidRPr="00412DDB" w:rsidRDefault="0006481D" w:rsidP="00F237F6">
            <w:pPr>
              <w:jc w:val="center"/>
              <w:rPr>
                <w:sz w:val="14"/>
                <w:szCs w:val="14"/>
              </w:rPr>
            </w:pPr>
            <w:r w:rsidRPr="00412DDB">
              <w:rPr>
                <w:sz w:val="14"/>
                <w:szCs w:val="14"/>
              </w:rPr>
              <w:t>корреспондентский</w:t>
            </w:r>
          </w:p>
        </w:tc>
      </w:tr>
      <w:tr w:rsidR="0006481D" w:rsidRPr="00412DDB" w:rsidTr="0006481D">
        <w:trPr>
          <w:trHeight w:val="330"/>
        </w:trPr>
        <w:tc>
          <w:tcPr>
            <w:tcW w:w="2647" w:type="dxa"/>
            <w:tcBorders>
              <w:top w:val="nil"/>
              <w:left w:val="single" w:sz="8" w:space="0" w:color="auto"/>
              <w:bottom w:val="single" w:sz="8" w:space="0" w:color="auto"/>
              <w:right w:val="single" w:sz="8" w:space="0" w:color="auto"/>
            </w:tcBorders>
          </w:tcPr>
          <w:p w:rsidR="0006481D" w:rsidRPr="00412DDB" w:rsidRDefault="0006481D" w:rsidP="009754D8">
            <w:pPr>
              <w:pStyle w:val="afe"/>
              <w:spacing w:before="0" w:beforeAutospacing="0" w:after="0" w:afterAutospacing="0"/>
              <w:rPr>
                <w:rFonts w:cs="Times New Roman"/>
                <w:color w:val="auto"/>
                <w:sz w:val="14"/>
                <w:szCs w:val="14"/>
                <w:lang w:val="de-DE"/>
              </w:rPr>
            </w:pPr>
            <w:r w:rsidRPr="00412DDB">
              <w:rPr>
                <w:rFonts w:cs="Times New Roman"/>
                <w:color w:val="auto"/>
                <w:sz w:val="14"/>
                <w:szCs w:val="14"/>
                <w:lang w:val="de-DE"/>
              </w:rPr>
              <w:t>RAIFFEISEN BANK INTERNATIONAL AG  </w:t>
            </w:r>
          </w:p>
        </w:tc>
        <w:tc>
          <w:tcPr>
            <w:tcW w:w="1606"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de-DE"/>
              </w:rPr>
            </w:pPr>
            <w:r w:rsidRPr="00412DDB">
              <w:rPr>
                <w:sz w:val="14"/>
                <w:szCs w:val="14"/>
                <w:lang w:val="de-DE"/>
              </w:rPr>
              <w:t> </w:t>
            </w:r>
          </w:p>
        </w:tc>
        <w:tc>
          <w:tcPr>
            <w:tcW w:w="1984" w:type="dxa"/>
            <w:tcBorders>
              <w:top w:val="nil"/>
              <w:left w:val="nil"/>
              <w:bottom w:val="single" w:sz="8" w:space="0" w:color="auto"/>
              <w:right w:val="single" w:sz="8" w:space="0" w:color="auto"/>
            </w:tcBorders>
          </w:tcPr>
          <w:p w:rsidR="0006481D" w:rsidRPr="00B378C7" w:rsidRDefault="0006481D" w:rsidP="00F237F6">
            <w:pPr>
              <w:pStyle w:val="aa"/>
              <w:jc w:val="left"/>
              <w:rPr>
                <w:b w:val="0"/>
                <w:sz w:val="14"/>
                <w:szCs w:val="14"/>
                <w:lang w:val="en-US"/>
              </w:rPr>
            </w:pPr>
            <w:r w:rsidRPr="00B378C7">
              <w:rPr>
                <w:b w:val="0"/>
                <w:sz w:val="14"/>
                <w:szCs w:val="14"/>
                <w:lang w:val="en-US"/>
              </w:rPr>
              <w:t xml:space="preserve">9, Am </w:t>
            </w:r>
            <w:proofErr w:type="spellStart"/>
            <w:r w:rsidRPr="00B378C7">
              <w:rPr>
                <w:b w:val="0"/>
                <w:sz w:val="14"/>
                <w:szCs w:val="14"/>
                <w:lang w:val="en-US"/>
              </w:rPr>
              <w:t>Stadtpark</w:t>
            </w:r>
            <w:proofErr w:type="spellEnd"/>
          </w:p>
          <w:p w:rsidR="0006481D" w:rsidRPr="00B378C7" w:rsidRDefault="0006481D" w:rsidP="00F237F6">
            <w:pPr>
              <w:rPr>
                <w:sz w:val="14"/>
                <w:szCs w:val="14"/>
                <w:lang w:val="en-US"/>
              </w:rPr>
            </w:pPr>
            <w:r w:rsidRPr="00B378C7">
              <w:rPr>
                <w:sz w:val="14"/>
                <w:szCs w:val="14"/>
                <w:lang w:val="en-US"/>
              </w:rPr>
              <w:t>Vienna, A</w:t>
            </w:r>
            <w:r w:rsidR="00B140EC" w:rsidRPr="00B378C7">
              <w:rPr>
                <w:sz w:val="14"/>
                <w:szCs w:val="14"/>
                <w:lang w:val="en-US"/>
              </w:rPr>
              <w:t>–</w:t>
            </w:r>
            <w:r w:rsidRPr="00B378C7">
              <w:rPr>
                <w:sz w:val="14"/>
                <w:szCs w:val="14"/>
                <w:lang w:val="en-US"/>
              </w:rPr>
              <w:t>1030</w:t>
            </w:r>
            <w:r w:rsidR="00404987" w:rsidRPr="00B378C7">
              <w:rPr>
                <w:sz w:val="14"/>
                <w:szCs w:val="14"/>
                <w:lang w:val="en-US"/>
              </w:rPr>
              <w:t>,</w:t>
            </w:r>
            <w:r w:rsidRPr="00B378C7">
              <w:rPr>
                <w:sz w:val="14"/>
                <w:szCs w:val="14"/>
                <w:lang w:val="en-US"/>
              </w:rPr>
              <w:t xml:space="preserve"> Austria </w:t>
            </w:r>
          </w:p>
        </w:tc>
        <w:tc>
          <w:tcPr>
            <w:tcW w:w="891"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r w:rsidRPr="00B378C7">
              <w:rPr>
                <w:sz w:val="14"/>
                <w:szCs w:val="14"/>
                <w:lang w:val="en-US"/>
              </w:rPr>
              <w:t> </w:t>
            </w:r>
          </w:p>
        </w:tc>
        <w:tc>
          <w:tcPr>
            <w:tcW w:w="840"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r w:rsidRPr="00B378C7">
              <w:rPr>
                <w:sz w:val="14"/>
                <w:szCs w:val="14"/>
                <w:lang w:val="en-US"/>
              </w:rPr>
              <w:t> </w:t>
            </w:r>
          </w:p>
        </w:tc>
        <w:tc>
          <w:tcPr>
            <w:tcW w:w="1688"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r w:rsidRPr="00B378C7">
              <w:rPr>
                <w:sz w:val="14"/>
                <w:szCs w:val="14"/>
                <w:lang w:val="en-US"/>
              </w:rPr>
              <w:t> </w:t>
            </w:r>
          </w:p>
        </w:tc>
        <w:tc>
          <w:tcPr>
            <w:tcW w:w="1699" w:type="dxa"/>
            <w:tcBorders>
              <w:top w:val="nil"/>
              <w:left w:val="nil"/>
              <w:bottom w:val="single" w:sz="8" w:space="0" w:color="auto"/>
              <w:right w:val="single" w:sz="8" w:space="0" w:color="auto"/>
            </w:tcBorders>
          </w:tcPr>
          <w:p w:rsidR="009754D8" w:rsidRPr="00B378C7" w:rsidRDefault="0006481D" w:rsidP="00F237F6">
            <w:pPr>
              <w:rPr>
                <w:sz w:val="14"/>
                <w:szCs w:val="14"/>
                <w:lang w:val="en-US"/>
              </w:rPr>
            </w:pPr>
            <w:r w:rsidRPr="00B378C7">
              <w:rPr>
                <w:sz w:val="14"/>
                <w:szCs w:val="14"/>
              </w:rPr>
              <w:t>30114978400000000080</w:t>
            </w:r>
          </w:p>
          <w:p w:rsidR="0006481D" w:rsidRPr="00B378C7" w:rsidRDefault="009754D8" w:rsidP="00F237F6">
            <w:pPr>
              <w:rPr>
                <w:sz w:val="14"/>
                <w:szCs w:val="14"/>
              </w:rPr>
            </w:pPr>
            <w:r w:rsidRPr="00412053">
              <w:rPr>
                <w:sz w:val="14"/>
                <w:szCs w:val="14"/>
                <w:lang w:val="en-US"/>
              </w:rPr>
              <w:t>30114840800000000080</w:t>
            </w:r>
            <w:r w:rsidR="0006481D" w:rsidRPr="00B378C7">
              <w:rPr>
                <w:sz w:val="14"/>
                <w:szCs w:val="14"/>
                <w:lang w:val="en-US"/>
              </w:rPr>
              <w:t> </w:t>
            </w:r>
          </w:p>
        </w:tc>
        <w:tc>
          <w:tcPr>
            <w:tcW w:w="1687" w:type="dxa"/>
            <w:tcBorders>
              <w:top w:val="nil"/>
              <w:left w:val="nil"/>
              <w:bottom w:val="single" w:sz="8" w:space="0" w:color="auto"/>
              <w:right w:val="single" w:sz="8" w:space="0" w:color="auto"/>
            </w:tcBorders>
          </w:tcPr>
          <w:p w:rsidR="0006481D" w:rsidRPr="00B378C7" w:rsidRDefault="0006481D" w:rsidP="00F237F6">
            <w:pPr>
              <w:rPr>
                <w:sz w:val="14"/>
                <w:szCs w:val="14"/>
                <w:lang w:val="en-US"/>
              </w:rPr>
            </w:pPr>
            <w:r w:rsidRPr="00B378C7">
              <w:rPr>
                <w:sz w:val="14"/>
                <w:szCs w:val="14"/>
                <w:lang w:val="en-US"/>
              </w:rPr>
              <w:t> </w:t>
            </w:r>
            <w:r w:rsidRPr="00B378C7">
              <w:rPr>
                <w:sz w:val="14"/>
                <w:szCs w:val="14"/>
              </w:rPr>
              <w:t>55.065.080</w:t>
            </w:r>
          </w:p>
          <w:p w:rsidR="009754D8" w:rsidRPr="00B378C7" w:rsidRDefault="009754D8" w:rsidP="00F237F6">
            <w:pPr>
              <w:rPr>
                <w:sz w:val="14"/>
                <w:szCs w:val="14"/>
                <w:lang w:val="en-US"/>
              </w:rPr>
            </w:pPr>
            <w:r w:rsidRPr="00412053">
              <w:rPr>
                <w:sz w:val="14"/>
                <w:szCs w:val="14"/>
                <w:lang w:val="en-US"/>
              </w:rPr>
              <w:t>70-55.065.080</w:t>
            </w:r>
          </w:p>
        </w:tc>
        <w:tc>
          <w:tcPr>
            <w:tcW w:w="1417" w:type="dxa"/>
            <w:tcBorders>
              <w:top w:val="nil"/>
              <w:left w:val="nil"/>
              <w:bottom w:val="single" w:sz="8" w:space="0" w:color="auto"/>
              <w:right w:val="single" w:sz="8" w:space="0" w:color="auto"/>
            </w:tcBorders>
          </w:tcPr>
          <w:p w:rsidR="0006481D" w:rsidRPr="00412DDB" w:rsidRDefault="0006481D" w:rsidP="00F237F6">
            <w:pPr>
              <w:rPr>
                <w:sz w:val="14"/>
                <w:szCs w:val="14"/>
              </w:rPr>
            </w:pPr>
            <w:r w:rsidRPr="00412DDB">
              <w:rPr>
                <w:sz w:val="14"/>
                <w:szCs w:val="14"/>
              </w:rPr>
              <w:t>корреспондентский</w:t>
            </w:r>
          </w:p>
        </w:tc>
      </w:tr>
      <w:tr w:rsidR="0006481D" w:rsidRPr="00412DDB" w:rsidTr="0006481D">
        <w:trPr>
          <w:trHeight w:val="330"/>
        </w:trPr>
        <w:tc>
          <w:tcPr>
            <w:tcW w:w="2647" w:type="dxa"/>
            <w:tcBorders>
              <w:top w:val="nil"/>
              <w:left w:val="single" w:sz="8" w:space="0" w:color="auto"/>
              <w:bottom w:val="single" w:sz="8" w:space="0" w:color="auto"/>
              <w:right w:val="single" w:sz="8" w:space="0" w:color="auto"/>
            </w:tcBorders>
          </w:tcPr>
          <w:p w:rsidR="0006481D" w:rsidRPr="00412DDB" w:rsidRDefault="0006481D" w:rsidP="00F237F6">
            <w:pPr>
              <w:pStyle w:val="afe"/>
              <w:rPr>
                <w:rFonts w:cs="Times New Roman"/>
                <w:color w:val="auto"/>
                <w:sz w:val="14"/>
                <w:szCs w:val="14"/>
                <w:lang w:val="en-US"/>
              </w:rPr>
            </w:pPr>
            <w:r w:rsidRPr="00412DDB">
              <w:rPr>
                <w:rFonts w:cs="Times New Roman"/>
                <w:color w:val="auto"/>
                <w:sz w:val="14"/>
                <w:szCs w:val="14"/>
                <w:lang w:val="en-US"/>
              </w:rPr>
              <w:t xml:space="preserve">THE BANK OF NEW YORK MELLON </w:t>
            </w:r>
          </w:p>
        </w:tc>
        <w:tc>
          <w:tcPr>
            <w:tcW w:w="1606"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de-DE"/>
              </w:rPr>
            </w:pPr>
          </w:p>
        </w:tc>
        <w:tc>
          <w:tcPr>
            <w:tcW w:w="1984" w:type="dxa"/>
            <w:tcBorders>
              <w:top w:val="nil"/>
              <w:left w:val="nil"/>
              <w:bottom w:val="single" w:sz="8" w:space="0" w:color="auto"/>
              <w:right w:val="single" w:sz="8" w:space="0" w:color="auto"/>
            </w:tcBorders>
          </w:tcPr>
          <w:p w:rsidR="0006481D" w:rsidRPr="00B378C7" w:rsidRDefault="0006481D" w:rsidP="00404987">
            <w:pPr>
              <w:pStyle w:val="aa"/>
              <w:jc w:val="left"/>
              <w:rPr>
                <w:b w:val="0"/>
                <w:sz w:val="14"/>
                <w:szCs w:val="14"/>
                <w:lang w:val="en-US"/>
              </w:rPr>
            </w:pPr>
            <w:r w:rsidRPr="00B378C7">
              <w:rPr>
                <w:b w:val="0"/>
                <w:sz w:val="14"/>
                <w:szCs w:val="14"/>
                <w:lang w:val="en-US"/>
              </w:rPr>
              <w:t>One Wall Street</w:t>
            </w:r>
            <w:r w:rsidRPr="00B378C7">
              <w:rPr>
                <w:b w:val="0"/>
                <w:sz w:val="14"/>
                <w:szCs w:val="14"/>
                <w:lang w:val="en-US"/>
              </w:rPr>
              <w:br/>
              <w:t>New York, NY 10286</w:t>
            </w:r>
            <w:r w:rsidR="00404987" w:rsidRPr="00B378C7">
              <w:rPr>
                <w:b w:val="0"/>
                <w:sz w:val="14"/>
                <w:szCs w:val="14"/>
                <w:lang w:val="en-US"/>
              </w:rPr>
              <w:t>, USA</w:t>
            </w:r>
          </w:p>
        </w:tc>
        <w:tc>
          <w:tcPr>
            <w:tcW w:w="891"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p>
        </w:tc>
        <w:tc>
          <w:tcPr>
            <w:tcW w:w="840"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p>
        </w:tc>
        <w:tc>
          <w:tcPr>
            <w:tcW w:w="1688"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p>
        </w:tc>
        <w:tc>
          <w:tcPr>
            <w:tcW w:w="1699" w:type="dxa"/>
            <w:tcBorders>
              <w:top w:val="nil"/>
              <w:left w:val="nil"/>
              <w:bottom w:val="single" w:sz="8" w:space="0" w:color="auto"/>
              <w:right w:val="single" w:sz="8" w:space="0" w:color="auto"/>
            </w:tcBorders>
          </w:tcPr>
          <w:p w:rsidR="0006481D" w:rsidRPr="00B378C7" w:rsidRDefault="0006481D" w:rsidP="00F237F6">
            <w:pPr>
              <w:rPr>
                <w:sz w:val="14"/>
                <w:szCs w:val="14"/>
              </w:rPr>
            </w:pPr>
            <w:r w:rsidRPr="00B378C7">
              <w:rPr>
                <w:sz w:val="14"/>
                <w:szCs w:val="14"/>
              </w:rPr>
              <w:t>30114840700000000504</w:t>
            </w:r>
          </w:p>
          <w:p w:rsidR="0006481D" w:rsidRPr="00B378C7" w:rsidRDefault="0006481D" w:rsidP="00F237F6">
            <w:pPr>
              <w:rPr>
                <w:sz w:val="14"/>
                <w:szCs w:val="14"/>
                <w:lang w:val="en-US"/>
              </w:rPr>
            </w:pPr>
          </w:p>
        </w:tc>
        <w:tc>
          <w:tcPr>
            <w:tcW w:w="1687" w:type="dxa"/>
            <w:tcBorders>
              <w:top w:val="nil"/>
              <w:left w:val="nil"/>
              <w:bottom w:val="single" w:sz="8" w:space="0" w:color="auto"/>
              <w:right w:val="single" w:sz="8" w:space="0" w:color="auto"/>
            </w:tcBorders>
          </w:tcPr>
          <w:p w:rsidR="0006481D" w:rsidRPr="00B378C7" w:rsidRDefault="0006481D" w:rsidP="00F237F6">
            <w:pPr>
              <w:rPr>
                <w:sz w:val="14"/>
                <w:szCs w:val="14"/>
                <w:lang w:val="en-US"/>
              </w:rPr>
            </w:pPr>
            <w:r w:rsidRPr="00B378C7">
              <w:rPr>
                <w:sz w:val="14"/>
                <w:szCs w:val="14"/>
                <w:lang w:val="en-US"/>
              </w:rPr>
              <w:t>8900690631</w:t>
            </w:r>
          </w:p>
        </w:tc>
        <w:tc>
          <w:tcPr>
            <w:tcW w:w="1417" w:type="dxa"/>
            <w:tcBorders>
              <w:top w:val="nil"/>
              <w:left w:val="nil"/>
              <w:bottom w:val="single" w:sz="8" w:space="0" w:color="auto"/>
              <w:right w:val="single" w:sz="8" w:space="0" w:color="auto"/>
            </w:tcBorders>
          </w:tcPr>
          <w:p w:rsidR="0006481D" w:rsidRPr="00412DDB" w:rsidRDefault="0006481D" w:rsidP="00F237F6">
            <w:pPr>
              <w:rPr>
                <w:sz w:val="14"/>
                <w:szCs w:val="14"/>
                <w:lang w:val="en-US"/>
              </w:rPr>
            </w:pPr>
            <w:r w:rsidRPr="00412DDB">
              <w:rPr>
                <w:sz w:val="14"/>
                <w:szCs w:val="14"/>
              </w:rPr>
              <w:t>корреспондентский</w:t>
            </w:r>
          </w:p>
        </w:tc>
      </w:tr>
    </w:tbl>
    <w:p w:rsidR="001F3CC1" w:rsidRPr="00412DDB" w:rsidRDefault="001F3CC1" w:rsidP="00B37CA9">
      <w:pPr>
        <w:ind w:firstLine="720"/>
        <w:jc w:val="both"/>
        <w:sectPr w:rsidR="001F3CC1" w:rsidRPr="00412DDB" w:rsidSect="00DB4A1B">
          <w:pgSz w:w="16838" w:h="11906" w:orient="landscape" w:code="9"/>
          <w:pgMar w:top="1701" w:right="707" w:bottom="851" w:left="1276" w:header="709" w:footer="397" w:gutter="0"/>
          <w:pgNumType w:start="9"/>
          <w:cols w:space="708"/>
          <w:docGrid w:linePitch="360"/>
        </w:sectPr>
      </w:pPr>
    </w:p>
    <w:p w:rsidR="00B37CA9" w:rsidRPr="00412DDB" w:rsidRDefault="00B37CA9" w:rsidP="00B37CA9">
      <w:pPr>
        <w:ind w:firstLine="720"/>
        <w:jc w:val="both"/>
      </w:pPr>
    </w:p>
    <w:p w:rsidR="00B37CA9" w:rsidRPr="00412DDB" w:rsidRDefault="00B37CA9" w:rsidP="003A730A">
      <w:pPr>
        <w:pStyle w:val="em-1"/>
      </w:pPr>
      <w:bookmarkStart w:id="311" w:name="_Toc482611663"/>
      <w:r w:rsidRPr="00412DDB">
        <w:t>1.</w:t>
      </w:r>
      <w:r w:rsidR="00636F93">
        <w:t>2</w:t>
      </w:r>
      <w:r w:rsidRPr="00412DDB">
        <w:t xml:space="preserve">. Сведения об аудиторе (аудиторах) кредитной организации </w:t>
      </w:r>
      <w:r w:rsidR="00B140EC">
        <w:t>–</w:t>
      </w:r>
      <w:r w:rsidRPr="00412DDB">
        <w:t xml:space="preserve"> эмитента</w:t>
      </w:r>
      <w:bookmarkEnd w:id="311"/>
      <w:r w:rsidRPr="00412DDB">
        <w:rPr>
          <w:rStyle w:val="af0"/>
          <w:b w:val="0"/>
          <w:bCs/>
          <w:vanish/>
        </w:rPr>
        <w:footnoteReference w:id="5"/>
      </w:r>
    </w:p>
    <w:p w:rsidR="00B37CA9" w:rsidRPr="00412DDB" w:rsidRDefault="00B37CA9" w:rsidP="00B37CA9">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502"/>
      </w:tblGrid>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Полное фирменное наименование:</w:t>
            </w:r>
          </w:p>
        </w:tc>
        <w:tc>
          <w:tcPr>
            <w:tcW w:w="5502" w:type="dxa"/>
            <w:vAlign w:val="center"/>
          </w:tcPr>
          <w:p w:rsidR="00277F67" w:rsidRPr="00412DDB" w:rsidRDefault="00277F67" w:rsidP="00F237F6">
            <w:pPr>
              <w:jc w:val="center"/>
              <w:rPr>
                <w:b/>
                <w:bCs/>
                <w:sz w:val="20"/>
                <w:szCs w:val="20"/>
              </w:rPr>
            </w:pPr>
            <w:r w:rsidRPr="00412DDB">
              <w:rPr>
                <w:b/>
                <w:bCs/>
                <w:sz w:val="20"/>
                <w:szCs w:val="20"/>
              </w:rPr>
              <w:t>Закрытое акционерное общество</w:t>
            </w:r>
          </w:p>
          <w:p w:rsidR="00277F67" w:rsidRPr="00412DDB" w:rsidRDefault="00277F67" w:rsidP="00F237F6">
            <w:pPr>
              <w:jc w:val="center"/>
              <w:rPr>
                <w:sz w:val="20"/>
                <w:szCs w:val="20"/>
              </w:rPr>
            </w:pPr>
            <w:r w:rsidRPr="00412DDB">
              <w:rPr>
                <w:b/>
                <w:bCs/>
                <w:sz w:val="20"/>
                <w:szCs w:val="20"/>
              </w:rPr>
              <w:t xml:space="preserve"> "</w:t>
            </w:r>
            <w:proofErr w:type="spellStart"/>
            <w:r w:rsidRPr="00412DDB">
              <w:rPr>
                <w:b/>
                <w:bCs/>
                <w:sz w:val="20"/>
                <w:szCs w:val="20"/>
              </w:rPr>
              <w:t>Делойт</w:t>
            </w:r>
            <w:proofErr w:type="spellEnd"/>
            <w:r w:rsidRPr="00412DDB">
              <w:rPr>
                <w:b/>
                <w:bCs/>
                <w:sz w:val="20"/>
                <w:szCs w:val="20"/>
              </w:rPr>
              <w:t xml:space="preserve"> и Туш СНГ"</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Сокращенное фирменное наименование:</w:t>
            </w:r>
          </w:p>
        </w:tc>
        <w:tc>
          <w:tcPr>
            <w:tcW w:w="5502" w:type="dxa"/>
            <w:vAlign w:val="center"/>
          </w:tcPr>
          <w:p w:rsidR="00277F67" w:rsidRPr="00412DDB" w:rsidRDefault="00277F67" w:rsidP="00F237F6">
            <w:pPr>
              <w:jc w:val="center"/>
              <w:rPr>
                <w:sz w:val="20"/>
                <w:szCs w:val="20"/>
              </w:rPr>
            </w:pPr>
            <w:r w:rsidRPr="00412DDB">
              <w:rPr>
                <w:sz w:val="20"/>
                <w:szCs w:val="20"/>
              </w:rPr>
              <w:t>ЗАО "</w:t>
            </w:r>
            <w:proofErr w:type="spellStart"/>
            <w:r w:rsidRPr="00412DDB">
              <w:rPr>
                <w:sz w:val="20"/>
                <w:szCs w:val="20"/>
              </w:rPr>
              <w:t>Делойт</w:t>
            </w:r>
            <w:proofErr w:type="spellEnd"/>
            <w:r w:rsidRPr="00412DDB">
              <w:rPr>
                <w:sz w:val="20"/>
                <w:szCs w:val="20"/>
              </w:rPr>
              <w:t xml:space="preserve"> и Туш СНГ"</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ИНН:</w:t>
            </w:r>
          </w:p>
        </w:tc>
        <w:tc>
          <w:tcPr>
            <w:tcW w:w="5502" w:type="dxa"/>
            <w:vAlign w:val="center"/>
          </w:tcPr>
          <w:p w:rsidR="00277F67" w:rsidRPr="00412DDB" w:rsidRDefault="00277F67" w:rsidP="00F237F6">
            <w:pPr>
              <w:jc w:val="center"/>
              <w:rPr>
                <w:sz w:val="22"/>
                <w:szCs w:val="22"/>
              </w:rPr>
            </w:pPr>
            <w:r w:rsidRPr="00412DDB">
              <w:rPr>
                <w:bCs/>
                <w:sz w:val="22"/>
                <w:szCs w:val="22"/>
              </w:rPr>
              <w:t>7703097990</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ОГРН:</w:t>
            </w:r>
          </w:p>
        </w:tc>
        <w:tc>
          <w:tcPr>
            <w:tcW w:w="5502" w:type="dxa"/>
            <w:vAlign w:val="center"/>
          </w:tcPr>
          <w:p w:rsidR="00277F67" w:rsidRPr="00412DDB" w:rsidRDefault="00277F67" w:rsidP="00F237F6">
            <w:pPr>
              <w:jc w:val="center"/>
              <w:rPr>
                <w:sz w:val="22"/>
                <w:szCs w:val="22"/>
              </w:rPr>
            </w:pPr>
            <w:r w:rsidRPr="00412DDB">
              <w:rPr>
                <w:sz w:val="22"/>
                <w:szCs w:val="22"/>
              </w:rPr>
              <w:t>1027700425444</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Место нахождения:</w:t>
            </w:r>
          </w:p>
        </w:tc>
        <w:tc>
          <w:tcPr>
            <w:tcW w:w="5502" w:type="dxa"/>
            <w:vAlign w:val="center"/>
          </w:tcPr>
          <w:p w:rsidR="00277F67" w:rsidRPr="00412DDB" w:rsidRDefault="00277F67" w:rsidP="00DC0E55">
            <w:pPr>
              <w:jc w:val="center"/>
              <w:rPr>
                <w:sz w:val="20"/>
                <w:szCs w:val="20"/>
              </w:rPr>
            </w:pPr>
            <w:r w:rsidRPr="00412DDB">
              <w:rPr>
                <w:sz w:val="20"/>
                <w:szCs w:val="20"/>
              </w:rPr>
              <w:t>125047, г. Москва, ул</w:t>
            </w:r>
            <w:r w:rsidR="00EF7621" w:rsidRPr="00412DDB">
              <w:rPr>
                <w:sz w:val="20"/>
                <w:szCs w:val="20"/>
              </w:rPr>
              <w:t>. Л</w:t>
            </w:r>
            <w:r w:rsidRPr="00412DDB">
              <w:rPr>
                <w:sz w:val="20"/>
                <w:szCs w:val="20"/>
              </w:rPr>
              <w:t>есная</w:t>
            </w:r>
            <w:r w:rsidR="00EF7621" w:rsidRPr="00412DDB">
              <w:rPr>
                <w:sz w:val="20"/>
                <w:szCs w:val="20"/>
              </w:rPr>
              <w:t>, д</w:t>
            </w:r>
            <w:r w:rsidRPr="00412DDB">
              <w:rPr>
                <w:sz w:val="20"/>
                <w:szCs w:val="20"/>
              </w:rPr>
              <w:t xml:space="preserve">.5 </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Номер телефона и факса:</w:t>
            </w:r>
          </w:p>
        </w:tc>
        <w:tc>
          <w:tcPr>
            <w:tcW w:w="5502" w:type="dxa"/>
            <w:vAlign w:val="center"/>
          </w:tcPr>
          <w:p w:rsidR="00277F67" w:rsidRPr="00412DDB" w:rsidRDefault="00277F67" w:rsidP="00F237F6">
            <w:pPr>
              <w:jc w:val="center"/>
              <w:rPr>
                <w:sz w:val="20"/>
                <w:szCs w:val="20"/>
              </w:rPr>
            </w:pPr>
            <w:r w:rsidRPr="00412DDB">
              <w:rPr>
                <w:sz w:val="20"/>
                <w:szCs w:val="20"/>
              </w:rPr>
              <w:t>Тел.: 787</w:t>
            </w:r>
            <w:r w:rsidR="00B140EC">
              <w:rPr>
                <w:sz w:val="20"/>
                <w:szCs w:val="20"/>
              </w:rPr>
              <w:t>–</w:t>
            </w:r>
            <w:r w:rsidRPr="00412DDB">
              <w:rPr>
                <w:sz w:val="20"/>
                <w:szCs w:val="20"/>
              </w:rPr>
              <w:t>06</w:t>
            </w:r>
            <w:r w:rsidR="00B140EC">
              <w:rPr>
                <w:sz w:val="20"/>
                <w:szCs w:val="20"/>
              </w:rPr>
              <w:t>–</w:t>
            </w:r>
            <w:r w:rsidRPr="00412DDB">
              <w:rPr>
                <w:sz w:val="20"/>
                <w:szCs w:val="20"/>
              </w:rPr>
              <w:t>00  Факс: 787</w:t>
            </w:r>
            <w:r w:rsidR="00B140EC">
              <w:rPr>
                <w:sz w:val="20"/>
                <w:szCs w:val="20"/>
              </w:rPr>
              <w:t>–</w:t>
            </w:r>
            <w:r w:rsidRPr="00412DDB">
              <w:rPr>
                <w:sz w:val="20"/>
                <w:szCs w:val="20"/>
              </w:rPr>
              <w:t>06</w:t>
            </w:r>
            <w:r w:rsidR="00B140EC">
              <w:rPr>
                <w:sz w:val="20"/>
                <w:szCs w:val="20"/>
              </w:rPr>
              <w:t>–</w:t>
            </w:r>
            <w:r w:rsidRPr="00412DDB">
              <w:rPr>
                <w:sz w:val="20"/>
                <w:szCs w:val="20"/>
              </w:rPr>
              <w:t>01</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Адрес электронной почты:</w:t>
            </w:r>
          </w:p>
        </w:tc>
        <w:tc>
          <w:tcPr>
            <w:tcW w:w="5502" w:type="dxa"/>
            <w:vAlign w:val="center"/>
          </w:tcPr>
          <w:p w:rsidR="00277F67" w:rsidRPr="00412DDB" w:rsidRDefault="008C2612" w:rsidP="00F237F6">
            <w:pPr>
              <w:jc w:val="center"/>
              <w:rPr>
                <w:szCs w:val="22"/>
              </w:rPr>
            </w:pPr>
            <w:hyperlink r:id="rId17" w:history="1">
              <w:r w:rsidR="00277F67" w:rsidRPr="00412DDB">
                <w:rPr>
                  <w:rStyle w:val="af4"/>
                  <w:sz w:val="20"/>
                  <w:szCs w:val="20"/>
                  <w:lang w:val="en-US"/>
                </w:rPr>
                <w:t>moscow</w:t>
              </w:r>
              <w:r w:rsidR="00277F67" w:rsidRPr="00412DDB">
                <w:rPr>
                  <w:rStyle w:val="af4"/>
                  <w:sz w:val="20"/>
                  <w:szCs w:val="20"/>
                </w:rPr>
                <w:t>@</w:t>
              </w:r>
              <w:r w:rsidR="00277F67" w:rsidRPr="00412DDB">
                <w:rPr>
                  <w:rStyle w:val="af4"/>
                  <w:sz w:val="20"/>
                  <w:szCs w:val="20"/>
                  <w:lang w:val="en-US"/>
                </w:rPr>
                <w:t>deloitte</w:t>
              </w:r>
              <w:r w:rsidR="00277F67" w:rsidRPr="00412DDB">
                <w:rPr>
                  <w:rStyle w:val="af4"/>
                  <w:sz w:val="20"/>
                  <w:szCs w:val="20"/>
                </w:rPr>
                <w:t>.</w:t>
              </w:r>
              <w:proofErr w:type="spellStart"/>
              <w:r w:rsidR="00277F67" w:rsidRPr="00412DDB">
                <w:rPr>
                  <w:rStyle w:val="af4"/>
                  <w:sz w:val="20"/>
                  <w:szCs w:val="20"/>
                  <w:lang w:val="en-US"/>
                </w:rPr>
                <w:t>ru</w:t>
              </w:r>
              <w:proofErr w:type="spellEnd"/>
            </w:hyperlink>
          </w:p>
        </w:tc>
      </w:tr>
    </w:tbl>
    <w:p w:rsidR="00282CD9" w:rsidRPr="00412DDB" w:rsidRDefault="00282CD9">
      <w:pPr>
        <w:rPr>
          <w:lang w:val="en-US"/>
        </w:rPr>
      </w:pPr>
    </w:p>
    <w:p w:rsidR="00282CD9" w:rsidRPr="00412DDB" w:rsidRDefault="00282CD9" w:rsidP="00282CD9">
      <w:pPr>
        <w:pStyle w:val="em-4"/>
      </w:pPr>
      <w:r w:rsidRPr="00412DDB">
        <w:t>Полное наименование саморегулируемой организац</w:t>
      </w:r>
      <w:proofErr w:type="gramStart"/>
      <w:r w:rsidRPr="00412DDB">
        <w:t>ии ау</w:t>
      </w:r>
      <w:proofErr w:type="gramEnd"/>
      <w:r w:rsidRPr="00412DDB">
        <w:t>диторов, членом которой является (являлся) аудитор кредитной организации – эмитента:</w:t>
      </w:r>
    </w:p>
    <w:tbl>
      <w:tblPr>
        <w:tblW w:w="0" w:type="auto"/>
        <w:tblLook w:val="01E0" w:firstRow="1" w:lastRow="1" w:firstColumn="1" w:lastColumn="1" w:noHBand="0" w:noVBand="0"/>
      </w:tblPr>
      <w:tblGrid>
        <w:gridCol w:w="9570"/>
      </w:tblGrid>
      <w:tr w:rsidR="00E02431" w:rsidRPr="00412DDB" w:rsidTr="00F237F6">
        <w:tc>
          <w:tcPr>
            <w:tcW w:w="9570" w:type="dxa"/>
          </w:tcPr>
          <w:p w:rsidR="00E02431" w:rsidRPr="00412DDB" w:rsidRDefault="00277F67" w:rsidP="00C3137F">
            <w:pPr>
              <w:ind w:firstLine="567"/>
              <w:jc w:val="both"/>
            </w:pPr>
            <w:r w:rsidRPr="00C3137F">
              <w:rPr>
                <w:b/>
                <w:sz w:val="22"/>
                <w:szCs w:val="22"/>
              </w:rPr>
              <w:t xml:space="preserve"> «</w:t>
            </w:r>
            <w:r w:rsidR="00C3137F" w:rsidRPr="00C3137F">
              <w:rPr>
                <w:b/>
                <w:sz w:val="22"/>
                <w:szCs w:val="22"/>
              </w:rPr>
              <w:t>Российский Союз аудиторов» (Ассоциация)</w:t>
            </w:r>
          </w:p>
        </w:tc>
      </w:tr>
      <w:tr w:rsidR="00C3137F" w:rsidRPr="00412DDB" w:rsidTr="00F237F6">
        <w:tc>
          <w:tcPr>
            <w:tcW w:w="9570" w:type="dxa"/>
          </w:tcPr>
          <w:p w:rsidR="00C3137F" w:rsidRPr="00412DDB" w:rsidRDefault="00C3137F" w:rsidP="00421DDD">
            <w:pPr>
              <w:ind w:firstLine="567"/>
              <w:jc w:val="both"/>
              <w:rPr>
                <w:sz w:val="22"/>
                <w:szCs w:val="22"/>
              </w:rPr>
            </w:pPr>
          </w:p>
        </w:tc>
      </w:tr>
    </w:tbl>
    <w:p w:rsidR="00DB6AFD" w:rsidRPr="00412DDB" w:rsidRDefault="00DB6AFD" w:rsidP="00282CD9">
      <w:pPr>
        <w:pStyle w:val="em-4"/>
      </w:pPr>
    </w:p>
    <w:p w:rsidR="00282CD9" w:rsidRPr="00412DDB" w:rsidRDefault="00B37CA9" w:rsidP="00282CD9">
      <w:pPr>
        <w:pStyle w:val="em-4"/>
      </w:pPr>
      <w:r w:rsidRPr="00412DDB">
        <w:t>Местонахождение саморегулируемой организац</w:t>
      </w:r>
      <w:proofErr w:type="gramStart"/>
      <w:r w:rsidRPr="00412DDB">
        <w:t>ии ау</w:t>
      </w:r>
      <w:proofErr w:type="gramEnd"/>
      <w:r w:rsidRPr="00412DDB">
        <w:t xml:space="preserve">диторов, членом которой является (являлся) аудитор кредитной организации – эмитента: </w:t>
      </w:r>
    </w:p>
    <w:tbl>
      <w:tblPr>
        <w:tblW w:w="0" w:type="auto"/>
        <w:tblLook w:val="01E0" w:firstRow="1" w:lastRow="1" w:firstColumn="1" w:lastColumn="1" w:noHBand="0" w:noVBand="0"/>
      </w:tblPr>
      <w:tblGrid>
        <w:gridCol w:w="9570"/>
      </w:tblGrid>
      <w:tr w:rsidR="00282CD9" w:rsidRPr="00412DDB" w:rsidTr="00F237F6">
        <w:tc>
          <w:tcPr>
            <w:tcW w:w="9570" w:type="dxa"/>
          </w:tcPr>
          <w:p w:rsidR="00282CD9" w:rsidRPr="00412DDB" w:rsidRDefault="00C3137F" w:rsidP="00DC0E55">
            <w:pPr>
              <w:pStyle w:val="em-4"/>
            </w:pPr>
            <w:r>
              <w:t xml:space="preserve">107031 Москва, </w:t>
            </w:r>
            <w:proofErr w:type="gramStart"/>
            <w:r>
              <w:t>Петровский</w:t>
            </w:r>
            <w:proofErr w:type="gramEnd"/>
            <w:r>
              <w:t xml:space="preserve"> пер., д. 8, стр. 2</w:t>
            </w:r>
          </w:p>
        </w:tc>
      </w:tr>
    </w:tbl>
    <w:p w:rsidR="00277F67" w:rsidRPr="00412DDB" w:rsidRDefault="00277F67" w:rsidP="00282CD9">
      <w:pPr>
        <w:pStyle w:val="em-4"/>
      </w:pPr>
    </w:p>
    <w:p w:rsidR="00282CD9" w:rsidRPr="00412DDB" w:rsidRDefault="00282CD9" w:rsidP="00282CD9">
      <w:pPr>
        <w:pStyle w:val="em-4"/>
      </w:pPr>
      <w:r w:rsidRPr="00412DDB">
        <w:t>Финансовый год (годы) из числа последних пяти завершенных финансовых лет и текущего финанс</w:t>
      </w:r>
      <w:r w:rsidRPr="00412DDB">
        <w:t>о</w:t>
      </w:r>
      <w:r w:rsidRPr="00412DDB">
        <w:t>вого года, за который (за которые) аудитором проводилась (будет проводиться) независимая проверка г</w:t>
      </w:r>
      <w:r w:rsidRPr="00412DDB">
        <w:t>о</w:t>
      </w:r>
      <w:r w:rsidRPr="00412DDB">
        <w:t xml:space="preserve">довой бухгалтерской (финансовой) отчетности кредитной организации </w:t>
      </w:r>
      <w:r w:rsidR="00B140EC">
        <w:t>–</w:t>
      </w:r>
      <w:r w:rsidRPr="00412DDB">
        <w:t xml:space="preserve"> эмитента:</w:t>
      </w:r>
    </w:p>
    <w:tbl>
      <w:tblPr>
        <w:tblW w:w="0" w:type="auto"/>
        <w:tblLook w:val="01E0" w:firstRow="1" w:lastRow="1" w:firstColumn="1" w:lastColumn="1" w:noHBand="0" w:noVBand="0"/>
      </w:tblPr>
      <w:tblGrid>
        <w:gridCol w:w="9570"/>
      </w:tblGrid>
      <w:tr w:rsidR="00282CD9" w:rsidRPr="00412DDB" w:rsidTr="00F237F6">
        <w:tc>
          <w:tcPr>
            <w:tcW w:w="9570" w:type="dxa"/>
          </w:tcPr>
          <w:p w:rsidR="00282CD9" w:rsidRPr="00412DDB" w:rsidRDefault="007F2D53">
            <w:pPr>
              <w:pStyle w:val="em-4"/>
            </w:pPr>
            <w:r w:rsidRPr="00412DDB">
              <w:t>20</w:t>
            </w:r>
            <w:r>
              <w:t>1</w:t>
            </w:r>
            <w:r>
              <w:rPr>
                <w:lang w:val="en-US"/>
              </w:rPr>
              <w:t>2</w:t>
            </w:r>
            <w:r w:rsidR="00B140EC">
              <w:t>–</w:t>
            </w:r>
            <w:r w:rsidRPr="00412DDB">
              <w:t>201</w:t>
            </w:r>
            <w:r>
              <w:rPr>
                <w:lang w:val="en-US"/>
              </w:rPr>
              <w:t>7</w:t>
            </w:r>
            <w:r w:rsidRPr="00412DDB">
              <w:t xml:space="preserve"> </w:t>
            </w:r>
            <w:proofErr w:type="spellStart"/>
            <w:r w:rsidR="00277F67" w:rsidRPr="00412DDB">
              <w:t>г.</w:t>
            </w:r>
            <w:proofErr w:type="gramStart"/>
            <w:r w:rsidR="00277F67" w:rsidRPr="00412DDB">
              <w:t>г</w:t>
            </w:r>
            <w:proofErr w:type="spellEnd"/>
            <w:proofErr w:type="gramEnd"/>
            <w:r w:rsidR="00277F67" w:rsidRPr="00412DDB">
              <w:t>.</w:t>
            </w:r>
          </w:p>
        </w:tc>
      </w:tr>
    </w:tbl>
    <w:p w:rsidR="00282CD9" w:rsidRPr="00412DDB" w:rsidRDefault="00282CD9" w:rsidP="00282CD9">
      <w:pPr>
        <w:pStyle w:val="em-4"/>
      </w:pPr>
    </w:p>
    <w:tbl>
      <w:tblPr>
        <w:tblW w:w="0" w:type="auto"/>
        <w:tblLook w:val="01E0" w:firstRow="1" w:lastRow="1" w:firstColumn="1" w:lastColumn="1" w:noHBand="0" w:noVBand="0"/>
      </w:tblPr>
      <w:tblGrid>
        <w:gridCol w:w="9570"/>
        <w:gridCol w:w="603"/>
      </w:tblGrid>
      <w:tr w:rsidR="00282CD9" w:rsidRPr="00412DDB" w:rsidTr="00A90856">
        <w:tc>
          <w:tcPr>
            <w:tcW w:w="10173" w:type="dxa"/>
            <w:gridSpan w:val="2"/>
          </w:tcPr>
          <w:p w:rsidR="00A90856" w:rsidRDefault="00282CD9" w:rsidP="00A90856">
            <w:pPr>
              <w:ind w:firstLine="567"/>
              <w:jc w:val="both"/>
            </w:pPr>
            <w:r w:rsidRPr="00412DDB">
              <w:t xml:space="preserve">Вид бухгалтерской (финансовой) отчетности кредитной организации </w:t>
            </w:r>
            <w:r w:rsidR="00B140EC">
              <w:t>–</w:t>
            </w:r>
            <w:r w:rsidRPr="00412DDB">
              <w:t xml:space="preserve"> эмитента, в отн</w:t>
            </w:r>
            <w:r w:rsidRPr="00412DDB">
              <w:t>о</w:t>
            </w:r>
            <w:r w:rsidRPr="00412DDB">
              <w:t>шении которой аудитором проводилась (будет проводиться) независимая проверка</w:t>
            </w:r>
            <w:r w:rsidR="00A90856">
              <w:t>:</w:t>
            </w:r>
          </w:p>
          <w:p w:rsidR="00282CD9" w:rsidRPr="00A90856" w:rsidRDefault="00282CD9" w:rsidP="004D14BD">
            <w:pPr>
              <w:ind w:firstLine="567"/>
              <w:jc w:val="both"/>
              <w:rPr>
                <w:sz w:val="22"/>
              </w:rPr>
            </w:pPr>
          </w:p>
        </w:tc>
      </w:tr>
      <w:tr w:rsidR="00282CD9" w:rsidRPr="00412DDB" w:rsidTr="00F237F6">
        <w:trPr>
          <w:gridAfter w:val="1"/>
          <w:wAfter w:w="603" w:type="dxa"/>
          <w:hidden w:val="0"/>
        </w:trPr>
        <w:tc>
          <w:tcPr>
            <w:tcW w:w="9570" w:type="dxa"/>
          </w:tcPr>
          <w:p w:rsidR="00282CD9" w:rsidRPr="00412DDB" w:rsidRDefault="004D14BD" w:rsidP="00F237F6">
            <w:pPr>
              <w:pStyle w:val="em-6"/>
              <w:jc w:val="center"/>
              <w:rPr>
                <w:sz w:val="22"/>
                <w:szCs w:val="22"/>
              </w:rPr>
            </w:pPr>
            <w:r w:rsidRPr="004D14BD">
              <w:rPr>
                <w:vanish w:val="0"/>
                <w:sz w:val="22"/>
                <w:szCs w:val="20"/>
              </w:rPr>
              <w:t>Бухгалтерская (финансовая) отчетность, консолидированная финансовая отче</w:t>
            </w:r>
            <w:r w:rsidRPr="004D14BD">
              <w:rPr>
                <w:vanish w:val="0"/>
                <w:sz w:val="22"/>
                <w:szCs w:val="20"/>
              </w:rPr>
              <w:t>т</w:t>
            </w:r>
            <w:r w:rsidRPr="004D14BD">
              <w:rPr>
                <w:vanish w:val="0"/>
                <w:sz w:val="22"/>
                <w:szCs w:val="20"/>
              </w:rPr>
              <w:t>ность.</w:t>
            </w:r>
            <w:r w:rsidRPr="00A90856">
              <w:rPr>
                <w:sz w:val="22"/>
                <w:szCs w:val="20"/>
              </w:rPr>
              <w:t>Бухгалтерская (финансовая) отчетность, консолидированная финансовая отчетность.</w:t>
            </w:r>
            <w:r w:rsidRPr="00412DDB">
              <w:t xml:space="preserve"> </w:t>
            </w:r>
            <w:r w:rsidR="00282CD9" w:rsidRPr="00412DDB">
              <w:t xml:space="preserve">(бухгалтерская (финансовая) отчетность, вступительная бухгалтерская (финансовая) отчетность, </w:t>
            </w:r>
            <w:r w:rsidR="00282CD9" w:rsidRPr="00412DDB">
              <w:br/>
              <w:t>сводная бухгалтерская отчетность, консолидированная финансовая отчетность).</w:t>
            </w:r>
          </w:p>
        </w:tc>
      </w:tr>
    </w:tbl>
    <w:p w:rsidR="00282CD9" w:rsidRPr="00412DDB" w:rsidRDefault="00282CD9" w:rsidP="00282CD9">
      <w:pPr>
        <w:pStyle w:val="em-4"/>
      </w:pPr>
    </w:p>
    <w:tbl>
      <w:tblPr>
        <w:tblW w:w="0" w:type="auto"/>
        <w:tblLook w:val="01E0" w:firstRow="1" w:lastRow="1" w:firstColumn="1" w:lastColumn="1" w:noHBand="0" w:noVBand="0"/>
      </w:tblPr>
      <w:tblGrid>
        <w:gridCol w:w="1368"/>
        <w:gridCol w:w="1717"/>
        <w:gridCol w:w="5322"/>
        <w:gridCol w:w="1766"/>
      </w:tblGrid>
      <w:tr w:rsidR="00282CD9" w:rsidRPr="00412DDB" w:rsidTr="00A90856">
        <w:trPr>
          <w:hidden/>
        </w:trPr>
        <w:tc>
          <w:tcPr>
            <w:tcW w:w="1368" w:type="dxa"/>
          </w:tcPr>
          <w:p w:rsidR="00282CD9" w:rsidRPr="00412DDB" w:rsidRDefault="00282CD9" w:rsidP="00A90856">
            <w:pPr>
              <w:pStyle w:val="em-4"/>
              <w:ind w:firstLine="0"/>
              <w:rPr>
                <w:lang w:val="en-US"/>
              </w:rPr>
            </w:pPr>
            <w:r w:rsidRPr="00412DDB">
              <w:rPr>
                <w:rStyle w:val="af0"/>
                <w:vanish/>
              </w:rPr>
              <w:footnoteReference w:id="6"/>
            </w:r>
            <w:r w:rsidRPr="00412DDB">
              <w:t>Аудитором</w:t>
            </w:r>
          </w:p>
        </w:tc>
        <w:tc>
          <w:tcPr>
            <w:tcW w:w="1717" w:type="dxa"/>
          </w:tcPr>
          <w:p w:rsidR="00282CD9" w:rsidRPr="00412DDB" w:rsidRDefault="001D1AAA" w:rsidP="00A90856">
            <w:pPr>
              <w:pStyle w:val="em-4"/>
              <w:ind w:firstLine="0"/>
            </w:pPr>
            <w:r w:rsidRPr="00412DDB">
              <w:t>не проводилась</w:t>
            </w:r>
          </w:p>
        </w:tc>
        <w:tc>
          <w:tcPr>
            <w:tcW w:w="7088" w:type="dxa"/>
            <w:gridSpan w:val="2"/>
          </w:tcPr>
          <w:p w:rsidR="00282CD9" w:rsidRPr="00A90856" w:rsidRDefault="00282CD9" w:rsidP="00A90856">
            <w:pPr>
              <w:pStyle w:val="em-4"/>
              <w:ind w:firstLine="0"/>
            </w:pPr>
            <w:r w:rsidRPr="00412DDB">
              <w:t xml:space="preserve">независимая проверка </w:t>
            </w:r>
            <w:proofErr w:type="gramStart"/>
            <w:r w:rsidRPr="00412DDB">
              <w:t>промежуточной</w:t>
            </w:r>
            <w:proofErr w:type="gramEnd"/>
            <w:r w:rsidRPr="00A90856">
              <w:t xml:space="preserve"> </w:t>
            </w:r>
            <w:r w:rsidRPr="00412DDB">
              <w:t>(квартальной)</w:t>
            </w:r>
            <w:r w:rsidR="00A90856">
              <w:t xml:space="preserve"> бухгалтерской </w:t>
            </w:r>
          </w:p>
        </w:tc>
      </w:tr>
      <w:tr w:rsidR="00282CD9" w:rsidRPr="00412DDB" w:rsidTr="00A90856">
        <w:trPr>
          <w:hidden/>
        </w:trPr>
        <w:tc>
          <w:tcPr>
            <w:tcW w:w="1368" w:type="dxa"/>
          </w:tcPr>
          <w:p w:rsidR="00282CD9" w:rsidRPr="00A90856" w:rsidRDefault="00282CD9" w:rsidP="00A90856">
            <w:pPr>
              <w:pStyle w:val="em-4"/>
              <w:ind w:firstLine="0"/>
              <w:rPr>
                <w:vanish/>
              </w:rPr>
            </w:pPr>
          </w:p>
        </w:tc>
        <w:tc>
          <w:tcPr>
            <w:tcW w:w="1717" w:type="dxa"/>
          </w:tcPr>
          <w:p w:rsidR="00282CD9" w:rsidRPr="00D45796" w:rsidRDefault="00282CD9" w:rsidP="00A90856">
            <w:pPr>
              <w:pStyle w:val="em-4"/>
              <w:ind w:firstLine="0"/>
              <w:rPr>
                <w:vanish/>
                <w:sz w:val="12"/>
                <w:szCs w:val="16"/>
              </w:rPr>
            </w:pPr>
            <w:r w:rsidRPr="00A90856">
              <w:rPr>
                <w:vanish/>
                <w:sz w:val="12"/>
                <w:szCs w:val="16"/>
              </w:rPr>
              <w:t>(проводилась, будет проводиться)</w:t>
            </w:r>
          </w:p>
        </w:tc>
        <w:tc>
          <w:tcPr>
            <w:tcW w:w="7088" w:type="dxa"/>
            <w:gridSpan w:val="2"/>
          </w:tcPr>
          <w:p w:rsidR="00282CD9" w:rsidRPr="00D45796" w:rsidRDefault="00282CD9" w:rsidP="00A90856">
            <w:pPr>
              <w:pStyle w:val="em-4"/>
              <w:ind w:firstLine="0"/>
              <w:rPr>
                <w:vanish/>
              </w:rPr>
            </w:pPr>
          </w:p>
        </w:tc>
      </w:tr>
      <w:tr w:rsidR="00282CD9" w:rsidRPr="00412DDB" w:rsidTr="00A90856">
        <w:tc>
          <w:tcPr>
            <w:tcW w:w="10173" w:type="dxa"/>
            <w:gridSpan w:val="4"/>
          </w:tcPr>
          <w:p w:rsidR="00282CD9" w:rsidRPr="00412DDB" w:rsidRDefault="00282CD9" w:rsidP="004D10B6">
            <w:pPr>
              <w:pStyle w:val="em-4"/>
              <w:ind w:firstLine="0"/>
            </w:pPr>
            <w:r w:rsidRPr="00412DDB">
              <w:t>(финансовой) отчетности кредитной организации – эмитента за период</w:t>
            </w:r>
            <w:r w:rsidR="001D1AAA" w:rsidRPr="00412DDB">
              <w:t xml:space="preserve"> </w:t>
            </w:r>
            <w:r w:rsidR="007F2D53" w:rsidRPr="00412DDB">
              <w:t>20</w:t>
            </w:r>
            <w:r w:rsidR="007F2D53">
              <w:t>1</w:t>
            </w:r>
            <w:r w:rsidR="007F2D53" w:rsidRPr="000018D5">
              <w:t>2</w:t>
            </w:r>
            <w:r w:rsidR="00B140EC">
              <w:t>–</w:t>
            </w:r>
            <w:r w:rsidR="007F2D53" w:rsidRPr="00412DDB">
              <w:t>201</w:t>
            </w:r>
            <w:r w:rsidR="007F2D53" w:rsidRPr="000018D5">
              <w:t>7</w:t>
            </w:r>
            <w:r w:rsidR="007F2D53" w:rsidRPr="00412DDB">
              <w:t xml:space="preserve"> </w:t>
            </w:r>
            <w:proofErr w:type="spellStart"/>
            <w:r w:rsidR="001D1AAA" w:rsidRPr="00412DDB">
              <w:t>г.г</w:t>
            </w:r>
            <w:proofErr w:type="spellEnd"/>
            <w:r w:rsidR="001D1AAA" w:rsidRPr="00412DDB">
              <w:t>.</w:t>
            </w:r>
            <w:r w:rsidR="004D10B6">
              <w:t xml:space="preserve"> В течение 2018 года</w:t>
            </w:r>
            <w:r w:rsidR="00D31FDD" w:rsidRPr="00412DDB">
              <w:t xml:space="preserve"> будет проводиться </w:t>
            </w:r>
            <w:r w:rsidR="004D10B6">
              <w:t xml:space="preserve"> независимая проверка промежуточной (полугодовой) отчетности по МСФО.</w:t>
            </w:r>
          </w:p>
        </w:tc>
      </w:tr>
      <w:tr w:rsidR="00282CD9" w:rsidRPr="00412DDB" w:rsidTr="00A90856">
        <w:trPr>
          <w:gridAfter w:val="1"/>
          <w:wAfter w:w="1766" w:type="dxa"/>
        </w:trPr>
        <w:tc>
          <w:tcPr>
            <w:tcW w:w="8407" w:type="dxa"/>
            <w:gridSpan w:val="3"/>
          </w:tcPr>
          <w:p w:rsidR="00282CD9" w:rsidRPr="00412DDB" w:rsidRDefault="00282CD9" w:rsidP="00F237F6">
            <w:pPr>
              <w:pStyle w:val="em-4"/>
              <w:ind w:firstLine="0"/>
            </w:pPr>
          </w:p>
        </w:tc>
      </w:tr>
      <w:tr w:rsidR="00282CD9" w:rsidRPr="00412DDB" w:rsidTr="00A90856">
        <w:trPr>
          <w:gridAfter w:val="1"/>
          <w:wAfter w:w="1766" w:type="dxa"/>
          <w:hidden/>
        </w:trPr>
        <w:tc>
          <w:tcPr>
            <w:tcW w:w="8407" w:type="dxa"/>
            <w:gridSpan w:val="3"/>
          </w:tcPr>
          <w:p w:rsidR="00282CD9" w:rsidRPr="00412DDB" w:rsidRDefault="00282CD9" w:rsidP="00F237F6">
            <w:pPr>
              <w:pStyle w:val="em-4"/>
              <w:ind w:firstLine="0"/>
              <w:jc w:val="center"/>
              <w:rPr>
                <w:vanish/>
              </w:rPr>
            </w:pPr>
            <w:r w:rsidRPr="00412DDB">
              <w:rPr>
                <w:vanish/>
                <w:sz w:val="16"/>
                <w:szCs w:val="16"/>
              </w:rPr>
              <w:t xml:space="preserve">(приводится период (периоды) из числа последних пяти завершенных финансовых лет и текущего финансового года, бухгалтерская (финансовая) отчетность кредитной организации </w:t>
            </w:r>
            <w:r w:rsidR="00B140EC">
              <w:rPr>
                <w:vanish/>
                <w:sz w:val="16"/>
                <w:szCs w:val="16"/>
              </w:rPr>
              <w:t>–</w:t>
            </w:r>
            <w:r w:rsidRPr="00412DDB">
              <w:rPr>
                <w:vanish/>
                <w:sz w:val="16"/>
                <w:szCs w:val="16"/>
              </w:rPr>
              <w:t xml:space="preserve"> эмитента за который проверялась (будет проверяться) аудитором)</w:t>
            </w:r>
          </w:p>
        </w:tc>
      </w:tr>
    </w:tbl>
    <w:p w:rsidR="00282CD9" w:rsidRPr="00412DDB" w:rsidRDefault="00282CD9" w:rsidP="00282CD9">
      <w:pPr>
        <w:pStyle w:val="em-4"/>
      </w:pPr>
    </w:p>
    <w:p w:rsidR="00B37CA9" w:rsidRPr="00412DDB" w:rsidRDefault="00B37CA9" w:rsidP="00282CD9">
      <w:pPr>
        <w:pStyle w:val="em-4"/>
      </w:pPr>
      <w:r w:rsidRPr="00412DDB">
        <w:t xml:space="preserve">Факторы, которые могут оказать влияние на независимость аудитора от кредитной организации </w:t>
      </w:r>
      <w:r w:rsidR="00B140EC">
        <w:t>–</w:t>
      </w:r>
      <w:r w:rsidRPr="00412DDB">
        <w:t xml:space="preserve"> эмитента, в том числе информация о наличии существенных интересов, связывающих аудитора (должнос</w:t>
      </w:r>
      <w:r w:rsidRPr="00412DDB">
        <w:t>т</w:t>
      </w:r>
      <w:r w:rsidRPr="00412DDB">
        <w:t xml:space="preserve">ных лиц аудитора) с кредитной организацией </w:t>
      </w:r>
      <w:r w:rsidR="00B140EC">
        <w:t>–</w:t>
      </w:r>
      <w:r w:rsidRPr="00412DDB">
        <w:t xml:space="preserve"> эмитентом (должностными лицами кредитной организации </w:t>
      </w:r>
      <w:r w:rsidR="00B140EC">
        <w:t>–</w:t>
      </w:r>
      <w:r w:rsidRPr="00412DDB">
        <w:t xml:space="preserve"> эмитента):</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4782"/>
      </w:tblGrid>
      <w:tr w:rsidR="00282CD9" w:rsidRPr="00412DDB" w:rsidTr="00F237F6">
        <w:tc>
          <w:tcPr>
            <w:tcW w:w="4320" w:type="dxa"/>
          </w:tcPr>
          <w:p w:rsidR="00282CD9" w:rsidRPr="00412DDB" w:rsidRDefault="00282CD9" w:rsidP="00F237F6">
            <w:pPr>
              <w:pStyle w:val="em-4"/>
              <w:ind w:firstLine="0"/>
            </w:pPr>
            <w:r w:rsidRPr="00412DDB">
              <w:t>наличие долей участия аудитора (дол</w:t>
            </w:r>
            <w:r w:rsidRPr="00412DDB">
              <w:t>ж</w:t>
            </w:r>
            <w:r w:rsidRPr="00412DDB">
              <w:t>ностных лиц аудитора) в уставном  кап</w:t>
            </w:r>
            <w:r w:rsidRPr="00412DDB">
              <w:t>и</w:t>
            </w:r>
            <w:r w:rsidRPr="00412DDB">
              <w:t>тале  кредитной организации – эмитента</w:t>
            </w:r>
          </w:p>
        </w:tc>
        <w:tc>
          <w:tcPr>
            <w:tcW w:w="4782" w:type="dxa"/>
          </w:tcPr>
          <w:p w:rsidR="00282CD9" w:rsidRPr="00412DDB" w:rsidRDefault="00D31FDD" w:rsidP="00F237F6">
            <w:pPr>
              <w:pStyle w:val="em-4"/>
              <w:ind w:firstLine="0"/>
            </w:pPr>
            <w:r w:rsidRPr="00412DDB">
              <w:t>отсутствуют</w:t>
            </w:r>
          </w:p>
        </w:tc>
      </w:tr>
      <w:tr w:rsidR="00282CD9" w:rsidRPr="00412DDB" w:rsidTr="00F237F6">
        <w:tc>
          <w:tcPr>
            <w:tcW w:w="4320" w:type="dxa"/>
          </w:tcPr>
          <w:p w:rsidR="00282CD9" w:rsidRPr="00412DDB" w:rsidRDefault="00282CD9" w:rsidP="00F237F6">
            <w:pPr>
              <w:pStyle w:val="em-4"/>
              <w:ind w:firstLine="0"/>
            </w:pPr>
            <w:r w:rsidRPr="00412DDB">
              <w:t>предоставление заемных средств аудитору (должностным лицам аудитора) кредитной организацией – эмитентом</w:t>
            </w:r>
          </w:p>
        </w:tc>
        <w:tc>
          <w:tcPr>
            <w:tcW w:w="4782" w:type="dxa"/>
          </w:tcPr>
          <w:p w:rsidR="00282CD9" w:rsidRPr="00412DDB" w:rsidRDefault="00D31FDD" w:rsidP="00F237F6">
            <w:pPr>
              <w:pStyle w:val="em-4"/>
              <w:ind w:firstLine="0"/>
            </w:pPr>
            <w:r w:rsidRPr="00412DDB">
              <w:t>отсутствуют</w:t>
            </w:r>
          </w:p>
        </w:tc>
      </w:tr>
      <w:tr w:rsidR="00282CD9" w:rsidRPr="00412DDB" w:rsidTr="00F237F6">
        <w:tc>
          <w:tcPr>
            <w:tcW w:w="4320" w:type="dxa"/>
          </w:tcPr>
          <w:p w:rsidR="00282CD9" w:rsidRPr="00412DDB" w:rsidRDefault="00282CD9" w:rsidP="00F237F6">
            <w:pPr>
              <w:pStyle w:val="em-4"/>
              <w:ind w:firstLine="0"/>
            </w:pPr>
            <w:r w:rsidRPr="00412DDB">
              <w:t xml:space="preserve">наличие тесных деловых взаимоотношений (участие в продвижении услуг кредитной организации </w:t>
            </w:r>
            <w:r w:rsidR="00B140EC">
              <w:t>–</w:t>
            </w:r>
            <w:r w:rsidRPr="00412DDB">
              <w:t xml:space="preserve"> эмитента, участие в со</w:t>
            </w:r>
            <w:r w:rsidRPr="00412DDB">
              <w:t>в</w:t>
            </w:r>
            <w:r w:rsidRPr="00412DDB">
              <w:t>местной предпринимательской деятельн</w:t>
            </w:r>
            <w:r w:rsidRPr="00412DDB">
              <w:t>о</w:t>
            </w:r>
            <w:r w:rsidRPr="00412DDB">
              <w:t>сти и т.д.), а также родственных связей</w:t>
            </w:r>
          </w:p>
        </w:tc>
        <w:tc>
          <w:tcPr>
            <w:tcW w:w="4782" w:type="dxa"/>
          </w:tcPr>
          <w:p w:rsidR="00282CD9" w:rsidRPr="00412DDB" w:rsidRDefault="00D31FDD" w:rsidP="00F237F6">
            <w:pPr>
              <w:pStyle w:val="em-4"/>
              <w:ind w:firstLine="0"/>
            </w:pPr>
            <w:r w:rsidRPr="00412DDB">
              <w:t>отсутствуют</w:t>
            </w:r>
          </w:p>
        </w:tc>
      </w:tr>
      <w:tr w:rsidR="00282CD9" w:rsidRPr="00412DDB" w:rsidTr="00F237F6">
        <w:tc>
          <w:tcPr>
            <w:tcW w:w="4320" w:type="dxa"/>
          </w:tcPr>
          <w:p w:rsidR="00282CD9" w:rsidRPr="00412DDB" w:rsidRDefault="00282CD9" w:rsidP="00F237F6">
            <w:pPr>
              <w:pStyle w:val="em-4"/>
              <w:ind w:firstLine="0"/>
            </w:pPr>
            <w:r w:rsidRPr="00412DDB">
              <w:t xml:space="preserve">сведения о должностных лицах кредитной организации </w:t>
            </w:r>
            <w:r w:rsidR="00B140EC">
              <w:t>–</w:t>
            </w:r>
            <w:r w:rsidRPr="00412DDB">
              <w:t xml:space="preserve"> эмитента, являющихся о</w:t>
            </w:r>
            <w:r w:rsidRPr="00412DDB">
              <w:t>д</w:t>
            </w:r>
            <w:r w:rsidRPr="00412DDB">
              <w:t>новременно должностными лицами ауд</w:t>
            </w:r>
            <w:r w:rsidRPr="00412DDB">
              <w:t>и</w:t>
            </w:r>
            <w:r w:rsidRPr="00412DDB">
              <w:t>тора</w:t>
            </w:r>
          </w:p>
        </w:tc>
        <w:tc>
          <w:tcPr>
            <w:tcW w:w="4782" w:type="dxa"/>
          </w:tcPr>
          <w:p w:rsidR="00282CD9" w:rsidRPr="00412DDB" w:rsidRDefault="00D31FDD" w:rsidP="00F237F6">
            <w:pPr>
              <w:pStyle w:val="em-4"/>
              <w:ind w:firstLine="0"/>
            </w:pPr>
            <w:r w:rsidRPr="00412DDB">
              <w:rPr>
                <w:sz w:val="16"/>
                <w:szCs w:val="16"/>
              </w:rPr>
              <w:t>Должностные лица кредитной организации не являются одновр</w:t>
            </w:r>
            <w:r w:rsidRPr="00412DDB">
              <w:rPr>
                <w:sz w:val="16"/>
                <w:szCs w:val="16"/>
              </w:rPr>
              <w:t>е</w:t>
            </w:r>
            <w:r w:rsidRPr="00412DDB">
              <w:rPr>
                <w:sz w:val="16"/>
                <w:szCs w:val="16"/>
              </w:rPr>
              <w:t>менно должностными лицами аудитора</w:t>
            </w:r>
          </w:p>
        </w:tc>
      </w:tr>
    </w:tbl>
    <w:p w:rsidR="00282CD9" w:rsidRPr="00412DDB" w:rsidRDefault="00282CD9" w:rsidP="00282CD9">
      <w:pPr>
        <w:pStyle w:val="em-4"/>
      </w:pPr>
    </w:p>
    <w:p w:rsidR="00282CD9" w:rsidRPr="00412DDB" w:rsidRDefault="00B37CA9" w:rsidP="00282CD9">
      <w:pPr>
        <w:pStyle w:val="em-4"/>
      </w:pPr>
      <w:r w:rsidRPr="00412DDB">
        <w:t xml:space="preserve">Меры, предпринятые кредитной организацией </w:t>
      </w:r>
      <w:r w:rsidR="00B140EC">
        <w:t>–</w:t>
      </w:r>
      <w:r w:rsidRPr="00412DDB">
        <w:t xml:space="preserve"> эмитентом и аудитором для снижения влияния ук</w:t>
      </w:r>
      <w:r w:rsidRPr="00412DDB">
        <w:t>а</w:t>
      </w:r>
      <w:r w:rsidRPr="00412DDB">
        <w:t xml:space="preserve">занных факторов </w:t>
      </w:r>
    </w:p>
    <w:tbl>
      <w:tblPr>
        <w:tblW w:w="0" w:type="auto"/>
        <w:tblLook w:val="01E0" w:firstRow="1" w:lastRow="1" w:firstColumn="1" w:lastColumn="1" w:noHBand="0" w:noVBand="0"/>
      </w:tblPr>
      <w:tblGrid>
        <w:gridCol w:w="10173"/>
      </w:tblGrid>
      <w:tr w:rsidR="00282CD9" w:rsidRPr="004D14BD" w:rsidTr="009B7745">
        <w:tc>
          <w:tcPr>
            <w:tcW w:w="10173" w:type="dxa"/>
          </w:tcPr>
          <w:p w:rsidR="00282CD9" w:rsidRPr="004D14BD" w:rsidRDefault="00D31FDD" w:rsidP="00883F9F">
            <w:pPr>
              <w:pStyle w:val="em-4"/>
            </w:pPr>
            <w:r w:rsidRPr="004D14BD">
              <w:t>Факторы, которые могут оказать влияние на независимость аудитора от кредитной организации, отсутствуют.</w:t>
            </w:r>
          </w:p>
        </w:tc>
      </w:tr>
    </w:tbl>
    <w:p w:rsidR="00282CD9" w:rsidRPr="00412DDB" w:rsidRDefault="00282CD9" w:rsidP="00282CD9">
      <w:pPr>
        <w:pStyle w:val="em-4"/>
      </w:pPr>
    </w:p>
    <w:p w:rsidR="00B37CA9" w:rsidRPr="00412DDB" w:rsidRDefault="00B37CA9" w:rsidP="00B7524E">
      <w:pPr>
        <w:pStyle w:val="em-4"/>
      </w:pPr>
      <w:r w:rsidRPr="00412DDB">
        <w:t>Порядок выбора аудитора кредитной организации – эмитента:</w:t>
      </w:r>
    </w:p>
    <w:p w:rsidR="00282CD9" w:rsidRPr="00412DDB" w:rsidRDefault="00B37CA9" w:rsidP="00B7524E">
      <w:pPr>
        <w:pStyle w:val="em-4"/>
      </w:pPr>
      <w:r w:rsidRPr="00412DDB">
        <w:t xml:space="preserve">наличие процедуры тендера, связанного с выбором аудитора, и его основные условия: </w:t>
      </w:r>
    </w:p>
    <w:tbl>
      <w:tblPr>
        <w:tblW w:w="10065" w:type="dxa"/>
        <w:tblInd w:w="108" w:type="dxa"/>
        <w:tblLook w:val="01E0" w:firstRow="1" w:lastRow="1" w:firstColumn="1" w:lastColumn="1" w:noHBand="0" w:noVBand="0"/>
      </w:tblPr>
      <w:tblGrid>
        <w:gridCol w:w="10065"/>
      </w:tblGrid>
      <w:tr w:rsidR="00282CD9" w:rsidRPr="00412DDB" w:rsidTr="009B7745">
        <w:tc>
          <w:tcPr>
            <w:tcW w:w="10065" w:type="dxa"/>
          </w:tcPr>
          <w:p w:rsidR="002C5AE5" w:rsidRPr="00412DDB" w:rsidRDefault="002C5AE5" w:rsidP="00F237F6">
            <w:pPr>
              <w:ind w:firstLine="705"/>
              <w:jc w:val="both"/>
              <w:rPr>
                <w:sz w:val="22"/>
                <w:szCs w:val="22"/>
              </w:rPr>
            </w:pPr>
          </w:p>
          <w:p w:rsidR="00D31FDD" w:rsidRPr="00412DDB" w:rsidRDefault="00D31FDD" w:rsidP="00F237F6">
            <w:pPr>
              <w:ind w:firstLine="705"/>
              <w:jc w:val="both"/>
              <w:rPr>
                <w:sz w:val="22"/>
                <w:szCs w:val="22"/>
              </w:rPr>
            </w:pPr>
            <w:r w:rsidRPr="00412DDB">
              <w:rPr>
                <w:sz w:val="22"/>
                <w:szCs w:val="22"/>
              </w:rPr>
              <w:t>Порядок выбора аудитора кредитной организации</w:t>
            </w:r>
            <w:r w:rsidR="00B140EC">
              <w:rPr>
                <w:sz w:val="22"/>
                <w:szCs w:val="22"/>
              </w:rPr>
              <w:t>–</w:t>
            </w:r>
            <w:r w:rsidRPr="00412DDB">
              <w:rPr>
                <w:sz w:val="22"/>
                <w:szCs w:val="22"/>
              </w:rPr>
              <w:t xml:space="preserve">эмитента определен </w:t>
            </w:r>
            <w:r w:rsidR="006F5BEB" w:rsidRPr="00412DDB">
              <w:rPr>
                <w:sz w:val="22"/>
                <w:szCs w:val="22"/>
              </w:rPr>
              <w:t xml:space="preserve">Регламентом проведения закупочных мероприятий  </w:t>
            </w:r>
            <w:r w:rsidR="00671578">
              <w:rPr>
                <w:sz w:val="22"/>
                <w:szCs w:val="22"/>
              </w:rPr>
              <w:t>П</w:t>
            </w:r>
            <w:r w:rsidR="006F5BEB" w:rsidRPr="00412DDB">
              <w:rPr>
                <w:sz w:val="22"/>
                <w:szCs w:val="22"/>
              </w:rPr>
              <w:t>АО «МТС</w:t>
            </w:r>
            <w:r w:rsidR="00B140EC">
              <w:rPr>
                <w:sz w:val="22"/>
                <w:szCs w:val="22"/>
              </w:rPr>
              <w:t>–</w:t>
            </w:r>
            <w:r w:rsidR="006F5BEB" w:rsidRPr="00412DDB">
              <w:rPr>
                <w:sz w:val="22"/>
                <w:szCs w:val="22"/>
              </w:rPr>
              <w:t>Б</w:t>
            </w:r>
            <w:r w:rsidR="003406CB" w:rsidRPr="00412DDB">
              <w:rPr>
                <w:sz w:val="22"/>
                <w:szCs w:val="22"/>
              </w:rPr>
              <w:t>анк</w:t>
            </w:r>
            <w:r w:rsidR="006F5BEB" w:rsidRPr="00412DDB">
              <w:rPr>
                <w:sz w:val="22"/>
                <w:szCs w:val="22"/>
              </w:rPr>
              <w:t>»</w:t>
            </w:r>
            <w:r w:rsidRPr="00412DDB">
              <w:rPr>
                <w:sz w:val="22"/>
                <w:szCs w:val="22"/>
              </w:rPr>
              <w:t xml:space="preserve">, утвержденного Решением </w:t>
            </w:r>
            <w:r w:rsidR="006F5BEB" w:rsidRPr="00412DDB">
              <w:rPr>
                <w:sz w:val="22"/>
                <w:szCs w:val="22"/>
              </w:rPr>
              <w:t>Правления</w:t>
            </w:r>
            <w:r w:rsidRPr="00412DDB">
              <w:rPr>
                <w:sz w:val="22"/>
                <w:szCs w:val="22"/>
              </w:rPr>
              <w:t xml:space="preserve"> </w:t>
            </w:r>
            <w:r w:rsidR="003A2D35">
              <w:rPr>
                <w:sz w:val="22"/>
                <w:szCs w:val="22"/>
              </w:rPr>
              <w:t>П</w:t>
            </w:r>
            <w:r w:rsidR="00E312D0" w:rsidRPr="00412DDB">
              <w:rPr>
                <w:sz w:val="22"/>
                <w:szCs w:val="22"/>
              </w:rPr>
              <w:t>АО</w:t>
            </w:r>
            <w:r w:rsidR="006F5BEB" w:rsidRPr="00412DDB">
              <w:rPr>
                <w:sz w:val="22"/>
                <w:szCs w:val="22"/>
              </w:rPr>
              <w:t xml:space="preserve"> «МТС</w:t>
            </w:r>
            <w:r w:rsidR="00B140EC">
              <w:rPr>
                <w:sz w:val="22"/>
                <w:szCs w:val="22"/>
              </w:rPr>
              <w:t>–</w:t>
            </w:r>
            <w:r w:rsidR="006F5BEB" w:rsidRPr="00412DDB">
              <w:rPr>
                <w:sz w:val="22"/>
                <w:szCs w:val="22"/>
              </w:rPr>
              <w:t>Банк»</w:t>
            </w:r>
            <w:r w:rsidR="00E312D0" w:rsidRPr="00412DDB">
              <w:rPr>
                <w:sz w:val="22"/>
                <w:szCs w:val="22"/>
              </w:rPr>
              <w:t xml:space="preserve"> </w:t>
            </w:r>
            <w:r w:rsidR="006F5BEB" w:rsidRPr="00412DDB">
              <w:rPr>
                <w:sz w:val="22"/>
                <w:szCs w:val="22"/>
              </w:rPr>
              <w:t>(</w:t>
            </w:r>
            <w:r w:rsidRPr="00412DDB">
              <w:rPr>
                <w:sz w:val="22"/>
                <w:szCs w:val="22"/>
              </w:rPr>
              <w:t xml:space="preserve">Протокол № </w:t>
            </w:r>
            <w:r w:rsidR="00671578">
              <w:rPr>
                <w:sz w:val="22"/>
                <w:szCs w:val="22"/>
              </w:rPr>
              <w:t>14</w:t>
            </w:r>
            <w:r w:rsidRPr="00412DDB">
              <w:rPr>
                <w:sz w:val="22"/>
                <w:szCs w:val="22"/>
              </w:rPr>
              <w:t xml:space="preserve"> от  </w:t>
            </w:r>
            <w:r w:rsidR="00671578">
              <w:rPr>
                <w:sz w:val="22"/>
                <w:szCs w:val="22"/>
              </w:rPr>
              <w:t>31</w:t>
            </w:r>
            <w:r w:rsidRPr="00412DDB">
              <w:rPr>
                <w:sz w:val="22"/>
                <w:szCs w:val="22"/>
              </w:rPr>
              <w:t xml:space="preserve"> </w:t>
            </w:r>
            <w:r w:rsidR="00671578">
              <w:rPr>
                <w:sz w:val="22"/>
                <w:szCs w:val="22"/>
              </w:rPr>
              <w:t>марта</w:t>
            </w:r>
            <w:r w:rsidR="006F5BEB" w:rsidRPr="00412DDB">
              <w:rPr>
                <w:sz w:val="22"/>
                <w:szCs w:val="22"/>
              </w:rPr>
              <w:t xml:space="preserve"> </w:t>
            </w:r>
            <w:r w:rsidRPr="00412DDB">
              <w:rPr>
                <w:sz w:val="22"/>
                <w:szCs w:val="22"/>
              </w:rPr>
              <w:t xml:space="preserve"> 20</w:t>
            </w:r>
            <w:r w:rsidR="006F5BEB" w:rsidRPr="00412DDB">
              <w:rPr>
                <w:sz w:val="22"/>
                <w:szCs w:val="22"/>
              </w:rPr>
              <w:t>1</w:t>
            </w:r>
            <w:r w:rsidR="00671578">
              <w:rPr>
                <w:sz w:val="22"/>
                <w:szCs w:val="22"/>
              </w:rPr>
              <w:t>5</w:t>
            </w:r>
            <w:r w:rsidRPr="00412DDB">
              <w:rPr>
                <w:sz w:val="22"/>
                <w:szCs w:val="22"/>
              </w:rPr>
              <w:t xml:space="preserve"> г</w:t>
            </w:r>
            <w:r w:rsidR="00671578">
              <w:rPr>
                <w:sz w:val="22"/>
                <w:szCs w:val="22"/>
              </w:rPr>
              <w:t>ода</w:t>
            </w:r>
            <w:r w:rsidR="00167FB4" w:rsidRPr="00412DDB">
              <w:rPr>
                <w:sz w:val="22"/>
                <w:szCs w:val="22"/>
              </w:rPr>
              <w:t>)</w:t>
            </w:r>
            <w:r w:rsidRPr="00412DDB">
              <w:rPr>
                <w:sz w:val="22"/>
                <w:szCs w:val="22"/>
              </w:rPr>
              <w:t>, котор</w:t>
            </w:r>
            <w:r w:rsidR="006F5BEB" w:rsidRPr="00412DDB">
              <w:rPr>
                <w:sz w:val="22"/>
                <w:szCs w:val="22"/>
              </w:rPr>
              <w:t>ый</w:t>
            </w:r>
            <w:r w:rsidRPr="00412DDB">
              <w:rPr>
                <w:sz w:val="22"/>
                <w:szCs w:val="22"/>
              </w:rPr>
              <w:t xml:space="preserve"> применяется при проведении конкурса по отбору аудиторской организации для осуществления ежегодного аудита Банка</w:t>
            </w:r>
            <w:r w:rsidR="006F5BEB" w:rsidRPr="00412DDB">
              <w:rPr>
                <w:sz w:val="22"/>
                <w:szCs w:val="22"/>
              </w:rPr>
              <w:t>.</w:t>
            </w:r>
          </w:p>
          <w:p w:rsidR="006F5BEB" w:rsidRPr="00412DDB" w:rsidRDefault="006F5BEB" w:rsidP="006F5BEB">
            <w:pPr>
              <w:pStyle w:val="-3"/>
              <w:tabs>
                <w:tab w:val="clear" w:pos="1701"/>
              </w:tabs>
              <w:spacing w:line="240" w:lineRule="auto"/>
              <w:ind w:firstLine="0"/>
              <w:rPr>
                <w:color w:val="000000"/>
                <w:sz w:val="22"/>
                <w:szCs w:val="22"/>
              </w:rPr>
            </w:pPr>
            <w:r w:rsidRPr="00412DDB">
              <w:rPr>
                <w:color w:val="000000"/>
                <w:sz w:val="22"/>
                <w:szCs w:val="22"/>
              </w:rPr>
              <w:t>Заключение Договоров на закупку аудиторских услуг: стандартная процедура по выбору поставщика аудиторских услуг, результаты проведения которой рассматриваются Комитетом по тендерам и заку</w:t>
            </w:r>
            <w:r w:rsidRPr="00412DDB">
              <w:rPr>
                <w:color w:val="000000"/>
                <w:sz w:val="22"/>
                <w:szCs w:val="22"/>
              </w:rPr>
              <w:t>п</w:t>
            </w:r>
            <w:r w:rsidRPr="00412DDB">
              <w:rPr>
                <w:color w:val="000000"/>
                <w:sz w:val="22"/>
                <w:szCs w:val="22"/>
              </w:rPr>
              <w:t xml:space="preserve">кам и утверждаются Общим </w:t>
            </w:r>
            <w:r w:rsidR="003406CB" w:rsidRPr="00412DDB">
              <w:rPr>
                <w:color w:val="000000"/>
                <w:sz w:val="22"/>
                <w:szCs w:val="22"/>
              </w:rPr>
              <w:t>с</w:t>
            </w:r>
            <w:r w:rsidRPr="00412DDB">
              <w:rPr>
                <w:color w:val="000000"/>
                <w:sz w:val="22"/>
                <w:szCs w:val="22"/>
              </w:rPr>
              <w:t xml:space="preserve">обранием </w:t>
            </w:r>
            <w:r w:rsidR="003406CB" w:rsidRPr="00412DDB">
              <w:rPr>
                <w:color w:val="000000"/>
                <w:sz w:val="22"/>
                <w:szCs w:val="22"/>
              </w:rPr>
              <w:t>а</w:t>
            </w:r>
            <w:r w:rsidRPr="00412DDB">
              <w:rPr>
                <w:color w:val="000000"/>
                <w:sz w:val="22"/>
                <w:szCs w:val="22"/>
              </w:rPr>
              <w:t>кционеров в соответствии с требованиями  зак</w:t>
            </w:r>
            <w:r w:rsidR="0035021A" w:rsidRPr="00412DDB">
              <w:rPr>
                <w:color w:val="000000"/>
                <w:sz w:val="22"/>
                <w:szCs w:val="22"/>
              </w:rPr>
              <w:t>онодательства РФ и Устава Банка.</w:t>
            </w:r>
            <w:r w:rsidRPr="00412DDB">
              <w:rPr>
                <w:color w:val="000000"/>
                <w:sz w:val="22"/>
                <w:szCs w:val="22"/>
              </w:rPr>
              <w:t xml:space="preserve">  </w:t>
            </w:r>
          </w:p>
          <w:p w:rsidR="00282CD9" w:rsidRPr="00412DDB" w:rsidRDefault="00282CD9" w:rsidP="00167FB4">
            <w:pPr>
              <w:ind w:left="57" w:right="176"/>
              <w:jc w:val="both"/>
            </w:pPr>
          </w:p>
        </w:tc>
      </w:tr>
    </w:tbl>
    <w:p w:rsidR="00282CD9" w:rsidRPr="00412DDB" w:rsidRDefault="00282CD9" w:rsidP="00282CD9">
      <w:pPr>
        <w:pStyle w:val="em-4"/>
      </w:pPr>
    </w:p>
    <w:p w:rsidR="001B5A08" w:rsidRPr="00412DDB" w:rsidRDefault="00B37CA9" w:rsidP="00B7524E">
      <w:pPr>
        <w:pStyle w:val="em-4"/>
      </w:pPr>
      <w:r w:rsidRPr="00412DDB">
        <w:t>процедура выдвижения кандидатуры аудитора для утверждения собранием акционеров (участников), в том числе орган управления, принимающий соответствующее решение:</w:t>
      </w:r>
    </w:p>
    <w:tbl>
      <w:tblPr>
        <w:tblW w:w="0" w:type="auto"/>
        <w:tblInd w:w="108" w:type="dxa"/>
        <w:tblLook w:val="01E0" w:firstRow="1" w:lastRow="1" w:firstColumn="1" w:lastColumn="1" w:noHBand="0" w:noVBand="0"/>
      </w:tblPr>
      <w:tblGrid>
        <w:gridCol w:w="10065"/>
      </w:tblGrid>
      <w:tr w:rsidR="001B5A08" w:rsidRPr="00412DDB" w:rsidTr="00706171">
        <w:tc>
          <w:tcPr>
            <w:tcW w:w="10065" w:type="dxa"/>
          </w:tcPr>
          <w:p w:rsidR="004D14BD" w:rsidRDefault="004D14BD" w:rsidP="001C2320">
            <w:pPr>
              <w:pStyle w:val="em-4"/>
              <w:ind w:left="-108" w:firstLine="108"/>
            </w:pPr>
          </w:p>
          <w:p w:rsidR="001B5A08" w:rsidRPr="00412DDB" w:rsidRDefault="00D31FDD" w:rsidP="001C2320">
            <w:pPr>
              <w:pStyle w:val="em-4"/>
              <w:ind w:left="-108" w:firstLine="108"/>
            </w:pPr>
            <w:r w:rsidRPr="001C2320">
              <w:t>Кандидатуры аудитора для целей проведения независимой проверки бухгалтерского учета и финанс</w:t>
            </w:r>
            <w:r w:rsidRPr="001C2320">
              <w:t>о</w:t>
            </w:r>
            <w:r w:rsidRPr="001C2320">
              <w:t xml:space="preserve">вой (бухгалтерской) </w:t>
            </w:r>
            <w:r w:rsidR="001C2320" w:rsidRPr="001C2320">
              <w:t xml:space="preserve">отчетности </w:t>
            </w:r>
            <w:r w:rsidRPr="001C2320">
              <w:t xml:space="preserve"> рассматриваются Советом директоров и выносятся для утверждения на Общее собрание акционеров</w:t>
            </w:r>
            <w:r w:rsidRPr="00412DDB">
              <w:rPr>
                <w:sz w:val="18"/>
                <w:szCs w:val="18"/>
              </w:rPr>
              <w:t>.</w:t>
            </w:r>
          </w:p>
        </w:tc>
      </w:tr>
    </w:tbl>
    <w:p w:rsidR="001B5A08" w:rsidRPr="00412DDB" w:rsidRDefault="001B5A08" w:rsidP="001B5A08">
      <w:pPr>
        <w:pStyle w:val="em-4"/>
      </w:pPr>
    </w:p>
    <w:p w:rsidR="001B5A08" w:rsidRPr="00412DDB" w:rsidRDefault="00B37CA9" w:rsidP="00B7524E">
      <w:pPr>
        <w:pStyle w:val="em-4"/>
      </w:pPr>
      <w:r w:rsidRPr="00412DDB">
        <w:t>Информация о работах, проводимых аудитором в рамках специальных аудиторских заданий:</w:t>
      </w:r>
    </w:p>
    <w:p w:rsidR="0002584F" w:rsidRPr="00412DDB" w:rsidRDefault="0002584F" w:rsidP="00B7524E">
      <w:pPr>
        <w:pStyle w:val="em-4"/>
      </w:pPr>
    </w:p>
    <w:tbl>
      <w:tblPr>
        <w:tblW w:w="0" w:type="auto"/>
        <w:tblLook w:val="01E0" w:firstRow="1" w:lastRow="1" w:firstColumn="1" w:lastColumn="1" w:noHBand="0" w:noVBand="0"/>
      </w:tblPr>
      <w:tblGrid>
        <w:gridCol w:w="10031"/>
      </w:tblGrid>
      <w:tr w:rsidR="001B5A08" w:rsidRPr="004D14BD" w:rsidTr="003D79C8">
        <w:tc>
          <w:tcPr>
            <w:tcW w:w="10031" w:type="dxa"/>
          </w:tcPr>
          <w:p w:rsidR="001B5A08" w:rsidRPr="004D14BD" w:rsidRDefault="00D31FDD">
            <w:pPr>
              <w:pStyle w:val="em-4"/>
            </w:pPr>
            <w:r w:rsidRPr="004D14BD">
              <w:rPr>
                <w:bCs/>
              </w:rPr>
              <w:t xml:space="preserve">В течение </w:t>
            </w:r>
            <w:r w:rsidR="00A95E52">
              <w:rPr>
                <w:bCs/>
              </w:rPr>
              <w:t>2</w:t>
            </w:r>
            <w:r w:rsidR="00B140EC" w:rsidRPr="004D14BD">
              <w:rPr>
                <w:bCs/>
              </w:rPr>
              <w:t>–</w:t>
            </w:r>
            <w:proofErr w:type="spellStart"/>
            <w:r w:rsidRPr="004D14BD">
              <w:rPr>
                <w:bCs/>
              </w:rPr>
              <w:t>го</w:t>
            </w:r>
            <w:proofErr w:type="spellEnd"/>
            <w:r w:rsidRPr="004D14BD">
              <w:rPr>
                <w:bCs/>
              </w:rPr>
              <w:t xml:space="preserve"> квартала </w:t>
            </w:r>
            <w:r w:rsidR="007F2D53" w:rsidRPr="004D14BD">
              <w:rPr>
                <w:bCs/>
              </w:rPr>
              <w:t>201</w:t>
            </w:r>
            <w:r w:rsidR="007F2D53" w:rsidRPr="000018D5">
              <w:rPr>
                <w:bCs/>
              </w:rPr>
              <w:t>8</w:t>
            </w:r>
            <w:r w:rsidR="007F2D53">
              <w:rPr>
                <w:bCs/>
              </w:rPr>
              <w:t xml:space="preserve"> </w:t>
            </w:r>
            <w:r w:rsidRPr="004D14BD">
              <w:rPr>
                <w:bCs/>
              </w:rPr>
              <w:t>г</w:t>
            </w:r>
            <w:r w:rsidR="004D14BD">
              <w:rPr>
                <w:bCs/>
              </w:rPr>
              <w:t>ода</w:t>
            </w:r>
            <w:r w:rsidRPr="004D14BD">
              <w:rPr>
                <w:bCs/>
              </w:rPr>
              <w:t xml:space="preserve"> работ, проводимых в рамках специальных аудиторских зад</w:t>
            </w:r>
            <w:r w:rsidRPr="004D14BD">
              <w:rPr>
                <w:bCs/>
              </w:rPr>
              <w:t>а</w:t>
            </w:r>
            <w:r w:rsidRPr="004D14BD">
              <w:rPr>
                <w:bCs/>
              </w:rPr>
              <w:t>ний, не проводилось.</w:t>
            </w:r>
          </w:p>
        </w:tc>
      </w:tr>
    </w:tbl>
    <w:p w:rsidR="00E97274" w:rsidRPr="00412DDB" w:rsidRDefault="00E97274" w:rsidP="001B5A08">
      <w:pPr>
        <w:pStyle w:val="em-4"/>
      </w:pPr>
    </w:p>
    <w:p w:rsidR="00B37CA9" w:rsidRPr="00412DDB" w:rsidRDefault="00B37CA9" w:rsidP="00B7524E">
      <w:pPr>
        <w:pStyle w:val="em-4"/>
      </w:pPr>
      <w:r w:rsidRPr="00412DDB">
        <w:t>Информация о вознагражден</w:t>
      </w:r>
      <w:proofErr w:type="gramStart"/>
      <w:r w:rsidRPr="00412DDB">
        <w:t>ии ау</w:t>
      </w:r>
      <w:proofErr w:type="gramEnd"/>
      <w:r w:rsidRPr="00412DDB">
        <w:t>дитора:</w:t>
      </w:r>
    </w:p>
    <w:tbl>
      <w:tblPr>
        <w:tblW w:w="9828" w:type="dxa"/>
        <w:jc w:val="center"/>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08"/>
        <w:gridCol w:w="3226"/>
        <w:gridCol w:w="2449"/>
        <w:gridCol w:w="2245"/>
      </w:tblGrid>
      <w:tr w:rsidR="00B37CA9" w:rsidRPr="00412DDB" w:rsidTr="00E97274">
        <w:trPr>
          <w:jc w:val="center"/>
        </w:trPr>
        <w:tc>
          <w:tcPr>
            <w:tcW w:w="1908" w:type="dxa"/>
            <w:vAlign w:val="center"/>
          </w:tcPr>
          <w:p w:rsidR="00B37CA9" w:rsidRPr="00412DDB" w:rsidRDefault="00B37CA9" w:rsidP="00F237F6">
            <w:pPr>
              <w:jc w:val="center"/>
              <w:rPr>
                <w:sz w:val="22"/>
                <w:szCs w:val="22"/>
              </w:rPr>
            </w:pPr>
            <w:r w:rsidRPr="00412DDB">
              <w:rPr>
                <w:sz w:val="22"/>
                <w:szCs w:val="22"/>
              </w:rPr>
              <w:t>Отчетный пер</w:t>
            </w:r>
            <w:r w:rsidRPr="00412DDB">
              <w:rPr>
                <w:sz w:val="22"/>
                <w:szCs w:val="22"/>
              </w:rPr>
              <w:t>и</w:t>
            </w:r>
            <w:r w:rsidRPr="00412DDB">
              <w:rPr>
                <w:sz w:val="22"/>
                <w:szCs w:val="22"/>
              </w:rPr>
              <w:t>од, за который осуществлялась проверка</w:t>
            </w:r>
            <w:r w:rsidRPr="00412DDB">
              <w:rPr>
                <w:vanish/>
                <w:sz w:val="22"/>
                <w:szCs w:val="22"/>
                <w:vertAlign w:val="superscript"/>
              </w:rPr>
              <w:footnoteReference w:id="7"/>
            </w:r>
          </w:p>
        </w:tc>
        <w:tc>
          <w:tcPr>
            <w:tcW w:w="3226" w:type="dxa"/>
            <w:vAlign w:val="center"/>
          </w:tcPr>
          <w:p w:rsidR="00B37CA9" w:rsidRPr="00412DDB" w:rsidRDefault="00B37CA9" w:rsidP="00F237F6">
            <w:pPr>
              <w:jc w:val="center"/>
              <w:rPr>
                <w:sz w:val="22"/>
                <w:szCs w:val="22"/>
              </w:rPr>
            </w:pPr>
            <w:r w:rsidRPr="00412DDB">
              <w:rPr>
                <w:sz w:val="22"/>
                <w:szCs w:val="22"/>
              </w:rPr>
              <w:t>Порядок определения размера вознаграждения аудитора</w:t>
            </w:r>
          </w:p>
        </w:tc>
        <w:tc>
          <w:tcPr>
            <w:tcW w:w="2449" w:type="dxa"/>
            <w:vAlign w:val="center"/>
          </w:tcPr>
          <w:p w:rsidR="00B37CA9" w:rsidRPr="00412DDB" w:rsidRDefault="00B37CA9" w:rsidP="00F237F6">
            <w:pPr>
              <w:jc w:val="center"/>
              <w:rPr>
                <w:sz w:val="22"/>
                <w:szCs w:val="22"/>
              </w:rPr>
            </w:pPr>
            <w:r w:rsidRPr="00412DDB">
              <w:rPr>
                <w:sz w:val="22"/>
                <w:szCs w:val="22"/>
              </w:rPr>
              <w:t>Фактический размер вознаграждения, в</w:t>
            </w:r>
            <w:r w:rsidRPr="00412DDB">
              <w:rPr>
                <w:sz w:val="22"/>
                <w:szCs w:val="22"/>
              </w:rPr>
              <w:t>ы</w:t>
            </w:r>
            <w:r w:rsidRPr="00412DDB">
              <w:rPr>
                <w:sz w:val="22"/>
                <w:szCs w:val="22"/>
              </w:rPr>
              <w:t xml:space="preserve">плаченного кредитной организацией </w:t>
            </w:r>
            <w:proofErr w:type="gramStart"/>
            <w:r w:rsidR="00B140EC">
              <w:rPr>
                <w:sz w:val="22"/>
                <w:szCs w:val="22"/>
              </w:rPr>
              <w:t>–</w:t>
            </w:r>
            <w:r w:rsidRPr="00412DDB">
              <w:rPr>
                <w:sz w:val="22"/>
                <w:szCs w:val="22"/>
              </w:rPr>
              <w:t>э</w:t>
            </w:r>
            <w:proofErr w:type="gramEnd"/>
            <w:r w:rsidRPr="00412DDB">
              <w:rPr>
                <w:sz w:val="22"/>
                <w:szCs w:val="22"/>
              </w:rPr>
              <w:t>митентом аудитору</w:t>
            </w:r>
            <w:r w:rsidR="00D31FDD" w:rsidRPr="00412DDB">
              <w:rPr>
                <w:sz w:val="22"/>
                <w:szCs w:val="22"/>
              </w:rPr>
              <w:t xml:space="preserve"> (</w:t>
            </w:r>
            <w:r w:rsidR="009B22C6">
              <w:rPr>
                <w:sz w:val="22"/>
                <w:szCs w:val="22"/>
              </w:rPr>
              <w:t>тыс. руб.</w:t>
            </w:r>
            <w:r w:rsidR="00D31FDD" w:rsidRPr="00412DDB">
              <w:rPr>
                <w:sz w:val="22"/>
                <w:szCs w:val="22"/>
              </w:rPr>
              <w:t>)</w:t>
            </w:r>
          </w:p>
        </w:tc>
        <w:tc>
          <w:tcPr>
            <w:tcW w:w="2245" w:type="dxa"/>
            <w:vAlign w:val="center"/>
          </w:tcPr>
          <w:p w:rsidR="00B37CA9" w:rsidRPr="00412DDB" w:rsidRDefault="00B37CA9" w:rsidP="00F237F6">
            <w:pPr>
              <w:jc w:val="center"/>
              <w:rPr>
                <w:sz w:val="22"/>
                <w:szCs w:val="22"/>
              </w:rPr>
            </w:pPr>
            <w:r w:rsidRPr="00412DDB">
              <w:rPr>
                <w:sz w:val="22"/>
                <w:szCs w:val="22"/>
              </w:rPr>
              <w:t>Информация о нал</w:t>
            </w:r>
            <w:r w:rsidRPr="00412DDB">
              <w:rPr>
                <w:sz w:val="22"/>
                <w:szCs w:val="22"/>
              </w:rPr>
              <w:t>и</w:t>
            </w:r>
            <w:r w:rsidRPr="00412DDB">
              <w:rPr>
                <w:sz w:val="22"/>
                <w:szCs w:val="22"/>
              </w:rPr>
              <w:t>чии отсроченных и просроченных пл</w:t>
            </w:r>
            <w:r w:rsidRPr="00412DDB">
              <w:rPr>
                <w:sz w:val="22"/>
                <w:szCs w:val="22"/>
              </w:rPr>
              <w:t>а</w:t>
            </w:r>
            <w:r w:rsidRPr="00412DDB">
              <w:rPr>
                <w:sz w:val="22"/>
                <w:szCs w:val="22"/>
              </w:rPr>
              <w:t>тежей за оказанные аудитором услуги</w:t>
            </w:r>
          </w:p>
        </w:tc>
      </w:tr>
      <w:tr w:rsidR="00B37CA9" w:rsidRPr="00193FA2" w:rsidTr="00E97274">
        <w:trPr>
          <w:jc w:val="center"/>
        </w:trPr>
        <w:tc>
          <w:tcPr>
            <w:tcW w:w="1908" w:type="dxa"/>
          </w:tcPr>
          <w:p w:rsidR="00B37CA9" w:rsidRPr="00193FA2" w:rsidRDefault="00B37CA9" w:rsidP="00F237F6">
            <w:pPr>
              <w:jc w:val="center"/>
              <w:rPr>
                <w:sz w:val="22"/>
                <w:szCs w:val="22"/>
              </w:rPr>
            </w:pPr>
            <w:r w:rsidRPr="00193FA2">
              <w:rPr>
                <w:sz w:val="22"/>
                <w:szCs w:val="22"/>
              </w:rPr>
              <w:t>1</w:t>
            </w:r>
          </w:p>
        </w:tc>
        <w:tc>
          <w:tcPr>
            <w:tcW w:w="3226" w:type="dxa"/>
          </w:tcPr>
          <w:p w:rsidR="00B37CA9" w:rsidRPr="00193FA2" w:rsidRDefault="00B37CA9" w:rsidP="00F237F6">
            <w:pPr>
              <w:jc w:val="center"/>
              <w:rPr>
                <w:sz w:val="22"/>
                <w:szCs w:val="22"/>
              </w:rPr>
            </w:pPr>
            <w:r w:rsidRPr="00193FA2">
              <w:rPr>
                <w:sz w:val="22"/>
                <w:szCs w:val="22"/>
              </w:rPr>
              <w:t>2</w:t>
            </w:r>
          </w:p>
        </w:tc>
        <w:tc>
          <w:tcPr>
            <w:tcW w:w="2449" w:type="dxa"/>
          </w:tcPr>
          <w:p w:rsidR="00B37CA9" w:rsidRPr="00193FA2" w:rsidRDefault="00B37CA9" w:rsidP="00F237F6">
            <w:pPr>
              <w:jc w:val="center"/>
              <w:rPr>
                <w:sz w:val="22"/>
                <w:szCs w:val="22"/>
              </w:rPr>
            </w:pPr>
            <w:r w:rsidRPr="00193FA2">
              <w:rPr>
                <w:sz w:val="22"/>
                <w:szCs w:val="22"/>
              </w:rPr>
              <w:t>3</w:t>
            </w:r>
          </w:p>
        </w:tc>
        <w:tc>
          <w:tcPr>
            <w:tcW w:w="2245" w:type="dxa"/>
          </w:tcPr>
          <w:p w:rsidR="00B37CA9" w:rsidRPr="00193FA2" w:rsidRDefault="00B37CA9" w:rsidP="00F237F6">
            <w:pPr>
              <w:jc w:val="center"/>
              <w:rPr>
                <w:sz w:val="22"/>
                <w:szCs w:val="22"/>
              </w:rPr>
            </w:pPr>
            <w:r w:rsidRPr="00193FA2">
              <w:rPr>
                <w:sz w:val="22"/>
                <w:szCs w:val="22"/>
              </w:rPr>
              <w:t>4</w:t>
            </w:r>
          </w:p>
        </w:tc>
      </w:tr>
      <w:tr w:rsidR="00636F93" w:rsidRPr="00193FA2" w:rsidTr="00E97274">
        <w:trPr>
          <w:jc w:val="center"/>
        </w:trPr>
        <w:tc>
          <w:tcPr>
            <w:tcW w:w="1908" w:type="dxa"/>
          </w:tcPr>
          <w:p w:rsidR="00636F93" w:rsidRPr="00193FA2" w:rsidRDefault="00636F93" w:rsidP="00193FA2">
            <w:pPr>
              <w:jc w:val="center"/>
              <w:rPr>
                <w:sz w:val="22"/>
                <w:szCs w:val="22"/>
              </w:rPr>
            </w:pPr>
            <w:r w:rsidRPr="00193FA2">
              <w:rPr>
                <w:sz w:val="22"/>
                <w:szCs w:val="22"/>
              </w:rPr>
              <w:t>201</w:t>
            </w:r>
            <w:r w:rsidR="00193FA2" w:rsidRPr="00193FA2">
              <w:rPr>
                <w:sz w:val="22"/>
                <w:szCs w:val="22"/>
              </w:rPr>
              <w:t>7</w:t>
            </w:r>
          </w:p>
        </w:tc>
        <w:tc>
          <w:tcPr>
            <w:tcW w:w="3226" w:type="dxa"/>
          </w:tcPr>
          <w:p w:rsidR="00636F93" w:rsidRPr="00193FA2" w:rsidRDefault="00636F93" w:rsidP="00021F44">
            <w:pPr>
              <w:jc w:val="both"/>
              <w:rPr>
                <w:sz w:val="16"/>
                <w:szCs w:val="16"/>
              </w:rPr>
            </w:pPr>
            <w:r w:rsidRPr="00193FA2">
              <w:rPr>
                <w:sz w:val="16"/>
                <w:szCs w:val="16"/>
              </w:rPr>
              <w:t>Определение размера оплаты услуг ауд</w:t>
            </w:r>
            <w:r w:rsidRPr="00193FA2">
              <w:rPr>
                <w:sz w:val="16"/>
                <w:szCs w:val="16"/>
              </w:rPr>
              <w:t>и</w:t>
            </w:r>
            <w:r w:rsidRPr="00193FA2">
              <w:rPr>
                <w:sz w:val="16"/>
                <w:szCs w:val="16"/>
              </w:rPr>
              <w:t>тора отнесено к компетенции Совета д</w:t>
            </w:r>
            <w:r w:rsidRPr="00193FA2">
              <w:rPr>
                <w:sz w:val="16"/>
                <w:szCs w:val="16"/>
              </w:rPr>
              <w:t>и</w:t>
            </w:r>
            <w:r w:rsidRPr="00193FA2">
              <w:rPr>
                <w:sz w:val="16"/>
                <w:szCs w:val="16"/>
              </w:rPr>
              <w:t>ректоров Банка</w:t>
            </w:r>
          </w:p>
        </w:tc>
        <w:tc>
          <w:tcPr>
            <w:tcW w:w="2449" w:type="dxa"/>
          </w:tcPr>
          <w:p w:rsidR="00636F93" w:rsidRPr="00193FA2" w:rsidRDefault="00193FA2" w:rsidP="0076622A">
            <w:pPr>
              <w:jc w:val="right"/>
              <w:rPr>
                <w:sz w:val="22"/>
                <w:szCs w:val="22"/>
              </w:rPr>
            </w:pPr>
            <w:r w:rsidRPr="00193FA2">
              <w:rPr>
                <w:sz w:val="22"/>
                <w:szCs w:val="22"/>
              </w:rPr>
              <w:t>18 101</w:t>
            </w:r>
          </w:p>
        </w:tc>
        <w:tc>
          <w:tcPr>
            <w:tcW w:w="2245" w:type="dxa"/>
          </w:tcPr>
          <w:p w:rsidR="00636F93" w:rsidRPr="00193FA2" w:rsidRDefault="00636F93" w:rsidP="00B10CD1">
            <w:pPr>
              <w:jc w:val="both"/>
              <w:rPr>
                <w:sz w:val="16"/>
                <w:szCs w:val="16"/>
              </w:rPr>
            </w:pPr>
            <w:r w:rsidRPr="00193FA2">
              <w:rPr>
                <w:sz w:val="16"/>
                <w:szCs w:val="16"/>
              </w:rPr>
              <w:t>Отсроченные и просроче</w:t>
            </w:r>
            <w:r w:rsidRPr="00193FA2">
              <w:rPr>
                <w:sz w:val="16"/>
                <w:szCs w:val="16"/>
              </w:rPr>
              <w:t>н</w:t>
            </w:r>
            <w:r w:rsidRPr="00193FA2">
              <w:rPr>
                <w:sz w:val="16"/>
                <w:szCs w:val="16"/>
              </w:rPr>
              <w:t>ные платежи за оказанные аудитором услуги отсу</w:t>
            </w:r>
            <w:r w:rsidRPr="00193FA2">
              <w:rPr>
                <w:sz w:val="16"/>
                <w:szCs w:val="16"/>
              </w:rPr>
              <w:t>т</w:t>
            </w:r>
            <w:r w:rsidRPr="00193FA2">
              <w:rPr>
                <w:sz w:val="16"/>
                <w:szCs w:val="16"/>
              </w:rPr>
              <w:t>ствуют.</w:t>
            </w:r>
          </w:p>
        </w:tc>
      </w:tr>
    </w:tbl>
    <w:p w:rsidR="00B7524E" w:rsidRPr="00412DDB" w:rsidRDefault="00B7524E" w:rsidP="00B7524E">
      <w:pPr>
        <w:pStyle w:val="em-4"/>
      </w:pPr>
    </w:p>
    <w:p w:rsidR="00B37CA9" w:rsidRPr="00412DDB" w:rsidRDefault="00B37CA9" w:rsidP="00B7524E">
      <w:pPr>
        <w:pStyle w:val="em-1"/>
      </w:pPr>
      <w:bookmarkStart w:id="312" w:name="_Toc482611664"/>
      <w:r w:rsidRPr="00412DDB">
        <w:t>1.</w:t>
      </w:r>
      <w:r w:rsidR="00636F93">
        <w:t>3</w:t>
      </w:r>
      <w:r w:rsidRPr="00412DDB">
        <w:t xml:space="preserve">. Сведения об оценщике кредитной организации </w:t>
      </w:r>
      <w:r w:rsidR="00B140EC">
        <w:t>–</w:t>
      </w:r>
      <w:r w:rsidRPr="00412DDB">
        <w:t xml:space="preserve"> эмитента</w:t>
      </w:r>
      <w:r w:rsidRPr="00412DDB">
        <w:rPr>
          <w:rStyle w:val="af0"/>
        </w:rPr>
        <w:footnoteReference w:id="8"/>
      </w:r>
      <w:bookmarkEnd w:id="312"/>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996"/>
      </w:tblGrid>
      <w:tr w:rsidR="00720365" w:rsidRPr="00412DDB" w:rsidTr="00E97274">
        <w:tc>
          <w:tcPr>
            <w:tcW w:w="4785" w:type="dxa"/>
          </w:tcPr>
          <w:p w:rsidR="00720365" w:rsidRPr="00412DDB" w:rsidRDefault="00720365" w:rsidP="00F237F6">
            <w:pPr>
              <w:autoSpaceDE w:val="0"/>
              <w:autoSpaceDN w:val="0"/>
              <w:adjustRightInd w:val="0"/>
              <w:jc w:val="both"/>
              <w:outlineLvl w:val="4"/>
              <w:rPr>
                <w:sz w:val="22"/>
                <w:szCs w:val="22"/>
                <w:lang w:val="en-US"/>
              </w:rPr>
            </w:pPr>
            <w:r w:rsidRPr="00412DDB">
              <w:rPr>
                <w:sz w:val="22"/>
                <w:szCs w:val="22"/>
              </w:rPr>
              <w:t>Фамилия, имя, отчество оценщика</w:t>
            </w:r>
          </w:p>
        </w:tc>
        <w:tc>
          <w:tcPr>
            <w:tcW w:w="4996" w:type="dxa"/>
          </w:tcPr>
          <w:p w:rsidR="002D1ABD" w:rsidRPr="00412DDB" w:rsidRDefault="002D1ABD" w:rsidP="00F237F6">
            <w:pPr>
              <w:pStyle w:val="32"/>
              <w:widowControl w:val="0"/>
              <w:rPr>
                <w:b w:val="0"/>
                <w:bCs w:val="0"/>
                <w:i w:val="0"/>
                <w:iCs w:val="0"/>
                <w:sz w:val="20"/>
                <w:szCs w:val="20"/>
              </w:rPr>
            </w:pPr>
            <w:r w:rsidRPr="00412DDB">
              <w:rPr>
                <w:b w:val="0"/>
                <w:bCs w:val="0"/>
                <w:sz w:val="20"/>
                <w:szCs w:val="20"/>
              </w:rPr>
              <w:t>Для целей:</w:t>
            </w:r>
          </w:p>
          <w:p w:rsidR="002D1ABD" w:rsidRPr="00412DDB" w:rsidRDefault="00B140EC" w:rsidP="00F237F6">
            <w:pPr>
              <w:widowControl w:val="0"/>
              <w:autoSpaceDE w:val="0"/>
              <w:autoSpaceDN w:val="0"/>
              <w:adjustRightInd w:val="0"/>
              <w:jc w:val="both"/>
              <w:rPr>
                <w:sz w:val="20"/>
                <w:szCs w:val="20"/>
              </w:rPr>
            </w:pPr>
            <w:r>
              <w:rPr>
                <w:sz w:val="20"/>
                <w:szCs w:val="20"/>
              </w:rPr>
              <w:t>–</w:t>
            </w:r>
            <w:r w:rsidR="002D1ABD" w:rsidRPr="00412DDB">
              <w:rPr>
                <w:sz w:val="20"/>
                <w:szCs w:val="20"/>
              </w:rPr>
              <w:t xml:space="preserve"> определения рыночной стоимости размещаемых це</w:t>
            </w:r>
            <w:r w:rsidR="002D1ABD" w:rsidRPr="00412DDB">
              <w:rPr>
                <w:sz w:val="20"/>
                <w:szCs w:val="20"/>
              </w:rPr>
              <w:t>н</w:t>
            </w:r>
            <w:r w:rsidR="002D1ABD" w:rsidRPr="00412DDB">
              <w:rPr>
                <w:sz w:val="20"/>
                <w:szCs w:val="20"/>
              </w:rPr>
              <w:t>ных бумаг и размещенных ценных бумаг, находящихся в обращении (обязательства по которым не исполн</w:t>
            </w:r>
            <w:r w:rsidR="002D1ABD" w:rsidRPr="00412DDB">
              <w:rPr>
                <w:sz w:val="20"/>
                <w:szCs w:val="20"/>
              </w:rPr>
              <w:t>е</w:t>
            </w:r>
            <w:r w:rsidR="002D1ABD" w:rsidRPr="00412DDB">
              <w:rPr>
                <w:sz w:val="20"/>
                <w:szCs w:val="20"/>
              </w:rPr>
              <w:t xml:space="preserve">ны), </w:t>
            </w:r>
          </w:p>
          <w:p w:rsidR="00720365" w:rsidRPr="00412DDB" w:rsidRDefault="002D1ABD" w:rsidP="00F237F6">
            <w:pPr>
              <w:autoSpaceDE w:val="0"/>
              <w:autoSpaceDN w:val="0"/>
              <w:adjustRightInd w:val="0"/>
              <w:jc w:val="both"/>
              <w:outlineLvl w:val="4"/>
              <w:rPr>
                <w:b/>
                <w:sz w:val="22"/>
                <w:szCs w:val="22"/>
              </w:rPr>
            </w:pPr>
            <w:r w:rsidRPr="00412DDB">
              <w:rPr>
                <w:b/>
                <w:sz w:val="20"/>
                <w:szCs w:val="20"/>
              </w:rPr>
              <w:t xml:space="preserve">оценщик кредитной организацией </w:t>
            </w:r>
            <w:r w:rsidR="00B140EC">
              <w:rPr>
                <w:b/>
                <w:sz w:val="20"/>
                <w:szCs w:val="20"/>
              </w:rPr>
              <w:t>–</w:t>
            </w:r>
            <w:r w:rsidRPr="00412DDB">
              <w:rPr>
                <w:b/>
                <w:sz w:val="20"/>
                <w:szCs w:val="20"/>
              </w:rPr>
              <w:t xml:space="preserve"> эмитентом не привлекался.</w:t>
            </w:r>
          </w:p>
        </w:tc>
      </w:tr>
      <w:tr w:rsidR="00720365" w:rsidRPr="00412DDB" w:rsidTr="00E97274">
        <w:tc>
          <w:tcPr>
            <w:tcW w:w="4785" w:type="dxa"/>
          </w:tcPr>
          <w:p w:rsidR="00720365" w:rsidRPr="00412DDB" w:rsidRDefault="00720365" w:rsidP="00F237F6">
            <w:pPr>
              <w:autoSpaceDE w:val="0"/>
              <w:autoSpaceDN w:val="0"/>
              <w:adjustRightInd w:val="0"/>
              <w:jc w:val="both"/>
              <w:outlineLvl w:val="4"/>
              <w:rPr>
                <w:sz w:val="22"/>
                <w:szCs w:val="22"/>
              </w:rPr>
            </w:pPr>
            <w:r w:rsidRPr="00412DDB">
              <w:rPr>
                <w:sz w:val="22"/>
                <w:szCs w:val="22"/>
              </w:rPr>
              <w:t>ИНН оценщика, осуществляющего оценочную деятельность самостоятельно, занимаясь час</w:t>
            </w:r>
            <w:r w:rsidRPr="00412DDB">
              <w:rPr>
                <w:sz w:val="22"/>
                <w:szCs w:val="22"/>
              </w:rPr>
              <w:t>т</w:t>
            </w:r>
            <w:r w:rsidRPr="00412DDB">
              <w:rPr>
                <w:sz w:val="22"/>
                <w:szCs w:val="22"/>
              </w:rPr>
              <w:t xml:space="preserve">ной практикой:  </w:t>
            </w:r>
          </w:p>
        </w:tc>
        <w:tc>
          <w:tcPr>
            <w:tcW w:w="4996" w:type="dxa"/>
          </w:tcPr>
          <w:p w:rsidR="00720365" w:rsidRPr="00412DDB" w:rsidRDefault="00B140EC" w:rsidP="00F237F6">
            <w:pPr>
              <w:autoSpaceDE w:val="0"/>
              <w:autoSpaceDN w:val="0"/>
              <w:adjustRightInd w:val="0"/>
              <w:jc w:val="both"/>
              <w:outlineLvl w:val="4"/>
              <w:rPr>
                <w:sz w:val="22"/>
                <w:szCs w:val="22"/>
              </w:rPr>
            </w:pPr>
            <w:r>
              <w:rPr>
                <w:sz w:val="22"/>
                <w:szCs w:val="22"/>
              </w:rPr>
              <w:t>–</w:t>
            </w:r>
          </w:p>
        </w:tc>
      </w:tr>
      <w:tr w:rsidR="00720365" w:rsidRPr="00412DDB" w:rsidTr="00E97274">
        <w:tc>
          <w:tcPr>
            <w:tcW w:w="9781" w:type="dxa"/>
            <w:gridSpan w:val="2"/>
          </w:tcPr>
          <w:p w:rsidR="00720365" w:rsidRPr="00412DDB" w:rsidRDefault="00720365" w:rsidP="00F237F6">
            <w:pPr>
              <w:autoSpaceDE w:val="0"/>
              <w:autoSpaceDN w:val="0"/>
              <w:adjustRightInd w:val="0"/>
              <w:jc w:val="both"/>
              <w:outlineLvl w:val="4"/>
              <w:rPr>
                <w:sz w:val="22"/>
                <w:szCs w:val="22"/>
              </w:rPr>
            </w:pPr>
            <w:r w:rsidRPr="00412DDB">
              <w:rPr>
                <w:sz w:val="22"/>
                <w:szCs w:val="22"/>
              </w:rPr>
              <w:t>полное и сокращенное фирменные наименования, место нахождения юридического лица, с которым оценщик,  осуществляющий оценочную деятельность самостоятельно, заключил трудовой договор, ИНН, ОГРН такого юридического лица (для оценщика, работающего на основании трудового дог</w:t>
            </w:r>
            <w:r w:rsidRPr="00412DDB">
              <w:rPr>
                <w:sz w:val="22"/>
                <w:szCs w:val="22"/>
              </w:rPr>
              <w:t>о</w:t>
            </w:r>
            <w:r w:rsidRPr="00412DDB">
              <w:rPr>
                <w:sz w:val="22"/>
                <w:szCs w:val="22"/>
              </w:rPr>
              <w:t xml:space="preserve">вора):  </w:t>
            </w:r>
            <w:r w:rsidR="00B140EC">
              <w:rPr>
                <w:sz w:val="22"/>
                <w:szCs w:val="22"/>
              </w:rPr>
              <w:t>–</w:t>
            </w:r>
          </w:p>
        </w:tc>
      </w:tr>
    </w:tbl>
    <w:p w:rsidR="00720365" w:rsidRPr="00412DDB" w:rsidRDefault="00720365" w:rsidP="00720365">
      <w:pPr>
        <w:pStyle w:val="em-4"/>
      </w:pPr>
    </w:p>
    <w:p w:rsidR="00B37CA9" w:rsidRPr="00412DDB" w:rsidRDefault="00B37CA9" w:rsidP="00720365">
      <w:pPr>
        <w:pStyle w:val="em-4"/>
      </w:pPr>
      <w:r w:rsidRPr="00412DDB">
        <w:t>Информация о членстве в саморегулируемой организации оценщиков:</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5322"/>
      </w:tblGrid>
      <w:tr w:rsidR="00720365" w:rsidRPr="00412DDB" w:rsidTr="00F237F6">
        <w:tc>
          <w:tcPr>
            <w:tcW w:w="3420" w:type="dxa"/>
          </w:tcPr>
          <w:p w:rsidR="00720365" w:rsidRPr="00412DDB" w:rsidRDefault="00720365" w:rsidP="00F237F6">
            <w:pPr>
              <w:pStyle w:val="em-4"/>
              <w:ind w:firstLine="0"/>
              <w:jc w:val="left"/>
              <w:rPr>
                <w:lang w:val="en-US"/>
              </w:rPr>
            </w:pPr>
            <w:r w:rsidRPr="00412DDB">
              <w:t>полное наименование саморег</w:t>
            </w:r>
            <w:r w:rsidRPr="00412DDB">
              <w:t>у</w:t>
            </w:r>
            <w:r w:rsidRPr="00412DDB">
              <w:t>лируемой организации:</w:t>
            </w:r>
          </w:p>
        </w:tc>
        <w:tc>
          <w:tcPr>
            <w:tcW w:w="5322" w:type="dxa"/>
          </w:tcPr>
          <w:p w:rsidR="00720365" w:rsidRPr="00412DDB" w:rsidRDefault="00B140EC" w:rsidP="00F237F6">
            <w:pPr>
              <w:pStyle w:val="em-4"/>
              <w:ind w:firstLine="0"/>
              <w:jc w:val="left"/>
            </w:pPr>
            <w:r>
              <w:t>–</w:t>
            </w:r>
          </w:p>
        </w:tc>
      </w:tr>
      <w:tr w:rsidR="00720365" w:rsidRPr="00412DDB" w:rsidTr="00F237F6">
        <w:tc>
          <w:tcPr>
            <w:tcW w:w="3420" w:type="dxa"/>
          </w:tcPr>
          <w:p w:rsidR="00720365" w:rsidRPr="00412DDB" w:rsidRDefault="00720365" w:rsidP="00F237F6">
            <w:pPr>
              <w:pStyle w:val="em-4"/>
              <w:ind w:firstLine="0"/>
              <w:jc w:val="left"/>
              <w:rPr>
                <w:lang w:val="en-US"/>
              </w:rPr>
            </w:pPr>
            <w:r w:rsidRPr="00412DDB">
              <w:t>место нахождения саморегулир</w:t>
            </w:r>
            <w:r w:rsidRPr="00412DDB">
              <w:t>у</w:t>
            </w:r>
            <w:r w:rsidRPr="00412DDB">
              <w:t>емой организации:</w:t>
            </w:r>
          </w:p>
        </w:tc>
        <w:tc>
          <w:tcPr>
            <w:tcW w:w="5322" w:type="dxa"/>
          </w:tcPr>
          <w:p w:rsidR="00720365" w:rsidRPr="00412DDB" w:rsidRDefault="00B140EC" w:rsidP="00F237F6">
            <w:pPr>
              <w:pStyle w:val="em-4"/>
              <w:ind w:firstLine="0"/>
              <w:jc w:val="left"/>
            </w:pPr>
            <w:r>
              <w:t>–</w:t>
            </w:r>
          </w:p>
        </w:tc>
      </w:tr>
      <w:tr w:rsidR="00720365" w:rsidRPr="00412DDB" w:rsidTr="00F237F6">
        <w:tc>
          <w:tcPr>
            <w:tcW w:w="3420" w:type="dxa"/>
          </w:tcPr>
          <w:p w:rsidR="00720365" w:rsidRPr="00412DDB" w:rsidRDefault="00720365" w:rsidP="00F237F6">
            <w:pPr>
              <w:pStyle w:val="em-4"/>
              <w:ind w:firstLine="0"/>
              <w:jc w:val="left"/>
              <w:rPr>
                <w:lang w:val="en-US"/>
              </w:rPr>
            </w:pPr>
            <w:r w:rsidRPr="00412DDB">
              <w:t>регистрационный номер:</w:t>
            </w:r>
          </w:p>
        </w:tc>
        <w:tc>
          <w:tcPr>
            <w:tcW w:w="5322" w:type="dxa"/>
          </w:tcPr>
          <w:p w:rsidR="00720365" w:rsidRPr="00412DDB" w:rsidRDefault="00B140EC" w:rsidP="00F237F6">
            <w:pPr>
              <w:pStyle w:val="em-4"/>
              <w:ind w:firstLine="0"/>
              <w:jc w:val="left"/>
            </w:pPr>
            <w:r>
              <w:t>–</w:t>
            </w:r>
          </w:p>
        </w:tc>
      </w:tr>
      <w:tr w:rsidR="00720365" w:rsidRPr="00412DDB" w:rsidTr="00F237F6">
        <w:tc>
          <w:tcPr>
            <w:tcW w:w="3420" w:type="dxa"/>
          </w:tcPr>
          <w:p w:rsidR="00720365" w:rsidRPr="00412DDB" w:rsidRDefault="00720365" w:rsidP="00F237F6">
            <w:pPr>
              <w:pStyle w:val="em-4"/>
              <w:ind w:firstLine="0"/>
              <w:jc w:val="left"/>
            </w:pPr>
            <w:r w:rsidRPr="00412DDB">
              <w:t>дата регистрации оценщика в р</w:t>
            </w:r>
            <w:r w:rsidRPr="00412DDB">
              <w:t>е</w:t>
            </w:r>
            <w:r w:rsidRPr="00412DDB">
              <w:t>естре саморегулируемой орган</w:t>
            </w:r>
            <w:r w:rsidRPr="00412DDB">
              <w:t>и</w:t>
            </w:r>
            <w:r w:rsidRPr="00412DDB">
              <w:t>зации оценщиков:</w:t>
            </w:r>
          </w:p>
        </w:tc>
        <w:tc>
          <w:tcPr>
            <w:tcW w:w="5322" w:type="dxa"/>
          </w:tcPr>
          <w:p w:rsidR="00720365" w:rsidRPr="00412DDB" w:rsidRDefault="00B140EC" w:rsidP="00F237F6">
            <w:pPr>
              <w:pStyle w:val="em-4"/>
              <w:ind w:firstLine="0"/>
              <w:jc w:val="left"/>
            </w:pPr>
            <w:r>
              <w:t>–</w:t>
            </w:r>
          </w:p>
        </w:tc>
      </w:tr>
    </w:tbl>
    <w:p w:rsidR="00720365" w:rsidRPr="00412DDB" w:rsidRDefault="00720365" w:rsidP="00720365">
      <w:pPr>
        <w:pStyle w:val="em-4"/>
      </w:pPr>
    </w:p>
    <w:p w:rsidR="00B37CA9" w:rsidRPr="00412DDB" w:rsidRDefault="00B37CA9" w:rsidP="00781AA7">
      <w:pPr>
        <w:pStyle w:val="em-4"/>
      </w:pPr>
      <w:r w:rsidRPr="00412DDB">
        <w:t xml:space="preserve">Номер телефона и факса, адрес электронной почты (если имеется) оценщика: </w:t>
      </w:r>
    </w:p>
    <w:tbl>
      <w:tblPr>
        <w:tblW w:w="0" w:type="auto"/>
        <w:tblLook w:val="01E0" w:firstRow="1" w:lastRow="1" w:firstColumn="1" w:lastColumn="1" w:noHBand="0" w:noVBand="0"/>
      </w:tblPr>
      <w:tblGrid>
        <w:gridCol w:w="9570"/>
      </w:tblGrid>
      <w:tr w:rsidR="00781AA7" w:rsidRPr="00412DDB" w:rsidTr="00F237F6">
        <w:tc>
          <w:tcPr>
            <w:tcW w:w="9570" w:type="dxa"/>
          </w:tcPr>
          <w:p w:rsidR="00781AA7" w:rsidRPr="00412DDB" w:rsidRDefault="002D1ABD" w:rsidP="004D328D">
            <w:pPr>
              <w:pStyle w:val="em-4"/>
            </w:pPr>
            <w:r w:rsidRPr="00412DDB">
              <w:t>Не заполняется</w:t>
            </w:r>
          </w:p>
        </w:tc>
      </w:tr>
    </w:tbl>
    <w:p w:rsidR="00781AA7" w:rsidRPr="00412DDB" w:rsidRDefault="00781AA7" w:rsidP="00781AA7">
      <w:pPr>
        <w:pStyle w:val="em-4"/>
      </w:pPr>
    </w:p>
    <w:p w:rsidR="00B37CA9" w:rsidRPr="00412DDB" w:rsidRDefault="00B37CA9" w:rsidP="00781AA7">
      <w:pPr>
        <w:pStyle w:val="em-4"/>
      </w:pPr>
      <w:r w:rsidRPr="00412DDB">
        <w:t>Информация об услугах по оценке, оказываемых (оказанных) оценщиком:</w:t>
      </w:r>
    </w:p>
    <w:tbl>
      <w:tblPr>
        <w:tblW w:w="0" w:type="auto"/>
        <w:tblLook w:val="01E0" w:firstRow="1" w:lastRow="1" w:firstColumn="1" w:lastColumn="1" w:noHBand="0" w:noVBand="0"/>
      </w:tblPr>
      <w:tblGrid>
        <w:gridCol w:w="9570"/>
      </w:tblGrid>
      <w:tr w:rsidR="00781AA7" w:rsidRPr="00412DDB" w:rsidTr="00F237F6">
        <w:tc>
          <w:tcPr>
            <w:tcW w:w="9570" w:type="dxa"/>
          </w:tcPr>
          <w:p w:rsidR="00781AA7" w:rsidRPr="00412DDB" w:rsidRDefault="002D1ABD" w:rsidP="004D328D">
            <w:pPr>
              <w:pStyle w:val="em-4"/>
            </w:pPr>
            <w:r w:rsidRPr="00412DDB">
              <w:t>Не заполняется</w:t>
            </w:r>
          </w:p>
        </w:tc>
      </w:tr>
    </w:tbl>
    <w:p w:rsidR="00781AA7" w:rsidRPr="00412DDB" w:rsidRDefault="00781AA7" w:rsidP="00781AA7">
      <w:pPr>
        <w:pStyle w:val="em-4"/>
      </w:pPr>
    </w:p>
    <w:p w:rsidR="00B37CA9" w:rsidRPr="00412DDB" w:rsidRDefault="00B37CA9" w:rsidP="00781AA7">
      <w:pPr>
        <w:pStyle w:val="em-1"/>
      </w:pPr>
      <w:bookmarkStart w:id="313" w:name="_Toc482611665"/>
      <w:r w:rsidRPr="00412DDB">
        <w:t>1.</w:t>
      </w:r>
      <w:r w:rsidR="00636F93">
        <w:t>4</w:t>
      </w:r>
      <w:r w:rsidRPr="00412DDB">
        <w:t>. Сведения о консультантах кредитной организации – эмитента</w:t>
      </w:r>
      <w:bookmarkEnd w:id="313"/>
      <w:r w:rsidRPr="00412DDB">
        <w:rPr>
          <w:rStyle w:val="af0"/>
          <w:b w:val="0"/>
          <w:vanish/>
          <w:szCs w:val="20"/>
        </w:rPr>
        <w:footnoteReference w:id="9"/>
      </w:r>
    </w:p>
    <w:p w:rsidR="00B37CA9" w:rsidRPr="00412DDB" w:rsidRDefault="00B37CA9" w:rsidP="00B37CA9">
      <w:pPr>
        <w:ind w:firstLine="720"/>
        <w:jc w:val="both"/>
        <w:rPr>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5142"/>
      </w:tblGrid>
      <w:tr w:rsidR="00781AA7" w:rsidRPr="00412DDB" w:rsidTr="00F237F6">
        <w:tc>
          <w:tcPr>
            <w:tcW w:w="4428" w:type="dxa"/>
          </w:tcPr>
          <w:p w:rsidR="00781AA7" w:rsidRPr="00412DDB" w:rsidRDefault="001E277F" w:rsidP="00F237F6">
            <w:pPr>
              <w:pStyle w:val="prilozhenie"/>
              <w:ind w:firstLine="0"/>
              <w:rPr>
                <w:lang w:val="en-US"/>
              </w:rPr>
            </w:pPr>
            <w:r w:rsidRPr="00412DDB">
              <w:t>Полное фирменное наименование:</w:t>
            </w:r>
          </w:p>
        </w:tc>
        <w:tc>
          <w:tcPr>
            <w:tcW w:w="5142" w:type="dxa"/>
          </w:tcPr>
          <w:p w:rsidR="00781AA7" w:rsidRPr="00412DDB" w:rsidRDefault="00C340C4" w:rsidP="00F237F6">
            <w:pPr>
              <w:pStyle w:val="prilozhenie"/>
              <w:ind w:firstLine="0"/>
            </w:pPr>
            <w:r w:rsidRPr="00412DDB">
              <w:t>Консультант не привлекался</w:t>
            </w:r>
          </w:p>
        </w:tc>
      </w:tr>
      <w:tr w:rsidR="00781AA7" w:rsidRPr="00412DDB" w:rsidTr="00F237F6">
        <w:tc>
          <w:tcPr>
            <w:tcW w:w="4428" w:type="dxa"/>
          </w:tcPr>
          <w:p w:rsidR="00781AA7" w:rsidRPr="00412DDB" w:rsidRDefault="001E277F" w:rsidP="00F237F6">
            <w:pPr>
              <w:pStyle w:val="prilozhenie"/>
              <w:ind w:firstLine="0"/>
              <w:rPr>
                <w:lang w:val="en-US"/>
              </w:rPr>
            </w:pPr>
            <w:r w:rsidRPr="00412DDB">
              <w:t>Сокращенное фирменное наименование:</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pPr>
            <w:r w:rsidRPr="00412DDB">
              <w:t>Место нахождения</w:t>
            </w:r>
            <w:r w:rsidRPr="00412DDB">
              <w:rPr>
                <w:lang w:val="en-US"/>
              </w:rPr>
              <w:t>:</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rPr>
                <w:lang w:val="en-US"/>
              </w:rPr>
            </w:pPr>
            <w:r w:rsidRPr="00412DDB">
              <w:t>ИНН (если применимо):</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pPr>
            <w:r w:rsidRPr="00412DDB">
              <w:t xml:space="preserve">ОГРН консультанта </w:t>
            </w:r>
            <w:r w:rsidR="00B140EC">
              <w:t>–</w:t>
            </w:r>
            <w:r w:rsidRPr="00412DDB">
              <w:t xml:space="preserve"> юридического л</w:t>
            </w:r>
            <w:r w:rsidRPr="00412DDB">
              <w:t>и</w:t>
            </w:r>
            <w:r w:rsidRPr="00412DDB">
              <w:t>ц</w:t>
            </w:r>
            <w:proofErr w:type="gramStart"/>
            <w:r w:rsidRPr="00412DDB">
              <w:t>а(</w:t>
            </w:r>
            <w:proofErr w:type="gramEnd"/>
            <w:r w:rsidRPr="00412DDB">
              <w:t>если применимо):</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pPr>
            <w:r w:rsidRPr="00412DDB">
              <w:t xml:space="preserve">Фамилия, имя, отчество консультанта </w:t>
            </w:r>
            <w:r w:rsidR="00B140EC">
              <w:t>–</w:t>
            </w:r>
            <w:r w:rsidRPr="00412DDB">
              <w:t xml:space="preserve"> физического лица:</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pPr>
            <w:r w:rsidRPr="00412DDB">
              <w:t>Номер телефона и факса:</w:t>
            </w:r>
          </w:p>
        </w:tc>
        <w:tc>
          <w:tcPr>
            <w:tcW w:w="5142" w:type="dxa"/>
          </w:tcPr>
          <w:p w:rsidR="00781AA7" w:rsidRPr="00412DDB" w:rsidRDefault="00B140EC" w:rsidP="00F237F6">
            <w:pPr>
              <w:pStyle w:val="prilozhenie"/>
              <w:ind w:firstLine="0"/>
            </w:pPr>
            <w:r>
              <w:t>–</w:t>
            </w:r>
          </w:p>
        </w:tc>
      </w:tr>
    </w:tbl>
    <w:p w:rsidR="001E277F" w:rsidRPr="00412DDB" w:rsidRDefault="001E277F" w:rsidP="001E277F">
      <w:pPr>
        <w:pStyle w:val="em-4"/>
      </w:pPr>
    </w:p>
    <w:p w:rsidR="00B37CA9" w:rsidRPr="00412DDB" w:rsidRDefault="00B37CA9" w:rsidP="001E277F">
      <w:pPr>
        <w:pStyle w:val="em-4"/>
      </w:pPr>
      <w:r w:rsidRPr="00412DDB">
        <w:t>Информация о лицензии на осуществление профессиональной деятельности на рынке ценных бумаг:</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4962"/>
      </w:tblGrid>
      <w:tr w:rsidR="001E277F" w:rsidRPr="00412DDB" w:rsidTr="00F237F6">
        <w:tc>
          <w:tcPr>
            <w:tcW w:w="3960" w:type="dxa"/>
          </w:tcPr>
          <w:p w:rsidR="001E277F" w:rsidRPr="00412DDB" w:rsidRDefault="001E277F" w:rsidP="00F237F6">
            <w:pPr>
              <w:pStyle w:val="em-4"/>
              <w:ind w:firstLine="0"/>
            </w:pPr>
            <w:r w:rsidRPr="00412DDB">
              <w:t>номер:</w:t>
            </w:r>
          </w:p>
        </w:tc>
        <w:tc>
          <w:tcPr>
            <w:tcW w:w="4962" w:type="dxa"/>
          </w:tcPr>
          <w:p w:rsidR="001E277F" w:rsidRPr="00412DDB" w:rsidRDefault="00B140EC" w:rsidP="00F237F6">
            <w:pPr>
              <w:pStyle w:val="em-4"/>
              <w:ind w:firstLine="0"/>
            </w:pPr>
            <w:r>
              <w:t>–</w:t>
            </w:r>
          </w:p>
        </w:tc>
      </w:tr>
      <w:tr w:rsidR="001E277F" w:rsidRPr="00412DDB" w:rsidTr="00F237F6">
        <w:tc>
          <w:tcPr>
            <w:tcW w:w="3960" w:type="dxa"/>
          </w:tcPr>
          <w:p w:rsidR="001E277F" w:rsidRPr="00412DDB" w:rsidRDefault="001E277F" w:rsidP="00F237F6">
            <w:pPr>
              <w:pStyle w:val="em-4"/>
              <w:ind w:firstLine="0"/>
            </w:pPr>
            <w:r w:rsidRPr="00412DDB">
              <w:t>дата выдачи:</w:t>
            </w:r>
          </w:p>
        </w:tc>
        <w:tc>
          <w:tcPr>
            <w:tcW w:w="4962" w:type="dxa"/>
          </w:tcPr>
          <w:p w:rsidR="001E277F" w:rsidRPr="00412DDB" w:rsidRDefault="00B140EC" w:rsidP="00F237F6">
            <w:pPr>
              <w:pStyle w:val="em-4"/>
              <w:ind w:firstLine="0"/>
            </w:pPr>
            <w:r>
              <w:t>–</w:t>
            </w:r>
          </w:p>
        </w:tc>
      </w:tr>
      <w:tr w:rsidR="001E277F" w:rsidRPr="00412DDB" w:rsidTr="00F237F6">
        <w:tc>
          <w:tcPr>
            <w:tcW w:w="3960" w:type="dxa"/>
          </w:tcPr>
          <w:p w:rsidR="001E277F" w:rsidRPr="00412DDB" w:rsidRDefault="001E277F" w:rsidP="00F237F6">
            <w:pPr>
              <w:pStyle w:val="em-4"/>
              <w:ind w:firstLine="0"/>
            </w:pPr>
            <w:r w:rsidRPr="00412DDB">
              <w:t>срок действия:</w:t>
            </w:r>
          </w:p>
        </w:tc>
        <w:tc>
          <w:tcPr>
            <w:tcW w:w="4962" w:type="dxa"/>
          </w:tcPr>
          <w:p w:rsidR="001E277F" w:rsidRPr="00412DDB" w:rsidRDefault="00B140EC" w:rsidP="00F237F6">
            <w:pPr>
              <w:pStyle w:val="em-4"/>
              <w:ind w:firstLine="0"/>
            </w:pPr>
            <w:r>
              <w:t>–</w:t>
            </w:r>
          </w:p>
        </w:tc>
      </w:tr>
      <w:tr w:rsidR="001E277F" w:rsidRPr="00412DDB" w:rsidTr="00F237F6">
        <w:tc>
          <w:tcPr>
            <w:tcW w:w="3960" w:type="dxa"/>
          </w:tcPr>
          <w:p w:rsidR="001E277F" w:rsidRPr="00412DDB" w:rsidRDefault="001E277F" w:rsidP="00F237F6">
            <w:pPr>
              <w:pStyle w:val="em-4"/>
              <w:ind w:firstLine="0"/>
            </w:pPr>
            <w:r w:rsidRPr="00412DDB">
              <w:t>орган, выдавший указанную лицензию:</w:t>
            </w:r>
          </w:p>
        </w:tc>
        <w:tc>
          <w:tcPr>
            <w:tcW w:w="4962" w:type="dxa"/>
          </w:tcPr>
          <w:p w:rsidR="001E277F" w:rsidRPr="00412DDB" w:rsidRDefault="00B140EC" w:rsidP="00F237F6">
            <w:pPr>
              <w:pStyle w:val="em-4"/>
              <w:ind w:firstLine="0"/>
            </w:pPr>
            <w:r>
              <w:t>–</w:t>
            </w:r>
          </w:p>
        </w:tc>
      </w:tr>
    </w:tbl>
    <w:p w:rsidR="001E277F" w:rsidRPr="00412DDB" w:rsidRDefault="001E277F" w:rsidP="001E277F">
      <w:pPr>
        <w:pStyle w:val="em-4"/>
      </w:pPr>
    </w:p>
    <w:p w:rsidR="001E277F" w:rsidRPr="00412DDB" w:rsidRDefault="00B37CA9" w:rsidP="001E277F">
      <w:pPr>
        <w:pStyle w:val="em-4"/>
      </w:pPr>
      <w:r w:rsidRPr="00412DDB">
        <w:t>Услуги, оказываемые (оказанные) консультантом</w:t>
      </w:r>
    </w:p>
    <w:tbl>
      <w:tblPr>
        <w:tblW w:w="0" w:type="auto"/>
        <w:tblLook w:val="01E0" w:firstRow="1" w:lastRow="1" w:firstColumn="1" w:lastColumn="1" w:noHBand="0" w:noVBand="0"/>
      </w:tblPr>
      <w:tblGrid>
        <w:gridCol w:w="9570"/>
      </w:tblGrid>
      <w:tr w:rsidR="001E277F" w:rsidRPr="00412DDB" w:rsidTr="00F237F6">
        <w:tc>
          <w:tcPr>
            <w:tcW w:w="9570" w:type="dxa"/>
          </w:tcPr>
          <w:p w:rsidR="001E277F" w:rsidRPr="00412DDB" w:rsidRDefault="002D1ABD" w:rsidP="002D1ABD">
            <w:pPr>
              <w:pStyle w:val="em-4"/>
            </w:pPr>
            <w:r w:rsidRPr="00412DDB">
              <w:t>Консультант кредитной организацией</w:t>
            </w:r>
            <w:r w:rsidR="00B140EC">
              <w:t>–</w:t>
            </w:r>
            <w:r w:rsidRPr="00412DDB">
              <w:t>эмитентом не привлекался</w:t>
            </w:r>
          </w:p>
        </w:tc>
      </w:tr>
    </w:tbl>
    <w:p w:rsidR="001E277F" w:rsidRPr="00412DDB" w:rsidRDefault="001E277F" w:rsidP="001E277F">
      <w:pPr>
        <w:pStyle w:val="em-4"/>
      </w:pPr>
    </w:p>
    <w:p w:rsidR="003D79C8" w:rsidRDefault="00B37CA9" w:rsidP="001E277F">
      <w:pPr>
        <w:pStyle w:val="em-1"/>
      </w:pPr>
      <w:bookmarkStart w:id="314" w:name="_Toc482611666"/>
      <w:r w:rsidRPr="00412DDB">
        <w:t>1.</w:t>
      </w:r>
      <w:r w:rsidR="005B0424">
        <w:t>5</w:t>
      </w:r>
      <w:r w:rsidR="00B40E73">
        <w:t>. Сведения о</w:t>
      </w:r>
      <w:r w:rsidRPr="00412DDB">
        <w:t xml:space="preserve"> лицах, подписавших ежеквартальный отчет</w:t>
      </w:r>
      <w:bookmarkEnd w:id="314"/>
    </w:p>
    <w:p w:rsidR="00B37CA9" w:rsidRPr="00412DDB" w:rsidRDefault="00B37CA9" w:rsidP="001E277F">
      <w:pPr>
        <w:pStyle w:val="em-1"/>
      </w:pPr>
      <w:r w:rsidRPr="00412DDB">
        <w:rPr>
          <w:rStyle w:val="af0"/>
          <w:vanish/>
        </w:rPr>
        <w:footnoteReference w:id="10"/>
      </w:r>
    </w:p>
    <w:tbl>
      <w:tblPr>
        <w:tblW w:w="10314" w:type="dxa"/>
        <w:tblLook w:val="01E0" w:firstRow="1" w:lastRow="1" w:firstColumn="1" w:lastColumn="1" w:noHBand="0" w:noVBand="0"/>
        <w:tblPrChange w:id="315" w:author="Мылкина Елена Николаевна" w:date="2018-08-14T17:35:00Z">
          <w:tblPr>
            <w:tblW w:w="4504" w:type="dxa"/>
            <w:tblLook w:val="01E0" w:firstRow="1" w:lastRow="1" w:firstColumn="1" w:lastColumn="1" w:noHBand="0" w:noVBand="0"/>
          </w:tblPr>
        </w:tblPrChange>
      </w:tblPr>
      <w:tblGrid>
        <w:gridCol w:w="9735"/>
        <w:gridCol w:w="579"/>
        <w:tblGridChange w:id="316">
          <w:tblGrid>
            <w:gridCol w:w="3378"/>
            <w:gridCol w:w="15762"/>
          </w:tblGrid>
        </w:tblGridChange>
      </w:tblGrid>
      <w:tr w:rsidR="008C2612" w:rsidRPr="00412DDB" w:rsidTr="008C2612">
        <w:trPr>
          <w:gridAfter w:val="1"/>
          <w:trPrChange w:id="317" w:author="Мылкина Елена Николаевна" w:date="2018-08-14T17:35:00Z">
            <w:trPr>
              <w:gridAfter w:val="1"/>
            </w:trPr>
          </w:trPrChange>
        </w:trPr>
        <w:tc>
          <w:tcPr>
            <w:tcW w:w="10314" w:type="dxa"/>
            <w:tcPrChange w:id="318" w:author="Мылкина Елена Николаевна" w:date="2018-08-14T17:35:00Z">
              <w:tcPr>
                <w:tcW w:w="4504" w:type="dxa"/>
              </w:tcPr>
            </w:tcPrChange>
          </w:tcPr>
          <w:p w:rsidR="008C2612" w:rsidRDefault="008C2612" w:rsidP="008C2612">
            <w:pPr>
              <w:pStyle w:val="em-4"/>
              <w:ind w:firstLine="0"/>
              <w:rPr>
                <w:ins w:id="319" w:author="Мылкина Елена Николаевна" w:date="2018-08-14T17:34:00Z"/>
                <w:bCs/>
              </w:rPr>
              <w:pPrChange w:id="320" w:author="Мылкина Елена Николаевна" w:date="2018-08-14T17:34:00Z">
                <w:pPr>
                  <w:pStyle w:val="em-4"/>
                </w:pPr>
              </w:pPrChange>
            </w:pPr>
            <w:ins w:id="321" w:author="Мылкина Елена Николаевна" w:date="2018-08-14T17:35:00Z">
              <w:r>
                <w:rPr>
                  <w:bCs/>
                </w:rPr>
                <w:t xml:space="preserve">    </w:t>
              </w:r>
            </w:ins>
            <w:bookmarkStart w:id="322" w:name="_GoBack"/>
            <w:bookmarkEnd w:id="322"/>
            <w:r>
              <w:rPr>
                <w:bCs/>
              </w:rPr>
              <w:t>Филатов Илья Валентин</w:t>
            </w:r>
            <w:r>
              <w:rPr>
                <w:bCs/>
              </w:rPr>
              <w:t>о</w:t>
            </w:r>
            <w:r>
              <w:rPr>
                <w:bCs/>
              </w:rPr>
              <w:t xml:space="preserve">вич, 1976 г. </w:t>
            </w:r>
            <w:proofErr w:type="spellStart"/>
            <w:r>
              <w:rPr>
                <w:bCs/>
              </w:rPr>
              <w:t>рожд</w:t>
            </w:r>
            <w:proofErr w:type="spellEnd"/>
            <w:r>
              <w:rPr>
                <w:bCs/>
              </w:rPr>
              <w:t>., Председатель Правления ПАО «МТС–</w:t>
            </w:r>
            <w:r w:rsidRPr="00412DDB">
              <w:rPr>
                <w:bCs/>
              </w:rPr>
              <w:t>Банк»</w:t>
            </w:r>
            <w:r>
              <w:rPr>
                <w:bCs/>
              </w:rPr>
              <w:t>.</w:t>
            </w:r>
            <w:ins w:id="323" w:author="Мылкина Елена Николаевна" w:date="2018-08-14T17:34:00Z">
              <w:r>
                <w:rPr>
                  <w:bCs/>
                </w:rPr>
                <w:t xml:space="preserve"> </w:t>
              </w:r>
            </w:ins>
          </w:p>
          <w:p w:rsidR="008C2612" w:rsidRPr="00021F44" w:rsidDel="008C2612" w:rsidRDefault="008C2612" w:rsidP="008C2612">
            <w:pPr>
              <w:pStyle w:val="em-4"/>
              <w:ind w:firstLine="284"/>
              <w:rPr>
                <w:del w:id="324" w:author="Мылкина Елена Николаевна" w:date="2018-08-14T17:35:00Z"/>
                <w:bCs/>
              </w:rPr>
              <w:pPrChange w:id="325" w:author="Мылкина Елена Николаевна" w:date="2018-08-14T17:35:00Z">
                <w:pPr>
                  <w:pStyle w:val="em-4"/>
                </w:pPr>
              </w:pPrChange>
            </w:pPr>
            <w:ins w:id="326" w:author="Мылкина Елена Николаевна" w:date="2018-08-14T17:34:00Z">
              <w:r>
                <w:rPr>
                  <w:bCs/>
                </w:rPr>
                <w:t>Фурзикова Наталья Юрьевна, 1975</w:t>
              </w:r>
              <w:r w:rsidRPr="00412DDB">
                <w:rPr>
                  <w:bCs/>
                </w:rPr>
                <w:t xml:space="preserve"> г. </w:t>
              </w:r>
              <w:proofErr w:type="spellStart"/>
              <w:r w:rsidRPr="00412DDB">
                <w:rPr>
                  <w:bCs/>
                </w:rPr>
                <w:t>рожд</w:t>
              </w:r>
              <w:proofErr w:type="spellEnd"/>
              <w:r w:rsidRPr="00412DDB">
                <w:rPr>
                  <w:bCs/>
                </w:rPr>
                <w:t xml:space="preserve">., </w:t>
              </w:r>
              <w:r>
                <w:rPr>
                  <w:bCs/>
                </w:rPr>
                <w:t xml:space="preserve">заместитель </w:t>
              </w:r>
              <w:r w:rsidRPr="00412DDB">
                <w:rPr>
                  <w:bCs/>
                </w:rPr>
                <w:t>главн</w:t>
              </w:r>
              <w:r>
                <w:rPr>
                  <w:bCs/>
                </w:rPr>
                <w:t>ого</w:t>
              </w:r>
              <w:r w:rsidRPr="00412DDB">
                <w:rPr>
                  <w:bCs/>
                </w:rPr>
                <w:t xml:space="preserve"> бухгалтер</w:t>
              </w:r>
              <w:r>
                <w:rPr>
                  <w:bCs/>
                </w:rPr>
                <w:t>а</w:t>
              </w:r>
              <w:r w:rsidRPr="00412DDB">
                <w:rPr>
                  <w:bCs/>
                </w:rPr>
                <w:t xml:space="preserve"> </w:t>
              </w:r>
              <w:r>
                <w:rPr>
                  <w:bCs/>
                </w:rPr>
                <w:t>П</w:t>
              </w:r>
              <w:r w:rsidRPr="00412DDB">
                <w:rPr>
                  <w:bCs/>
                </w:rPr>
                <w:t>АО «МТС</w:t>
              </w:r>
              <w:r>
                <w:rPr>
                  <w:bCs/>
                </w:rPr>
                <w:t>–</w:t>
              </w:r>
              <w:r w:rsidRPr="00412DDB">
                <w:rPr>
                  <w:bCs/>
                </w:rPr>
                <w:t>Банк»</w:t>
              </w:r>
              <w:r>
                <w:rPr>
                  <w:bCs/>
                </w:rPr>
                <w:t>.</w:t>
              </w:r>
            </w:ins>
          </w:p>
          <w:p w:rsidR="008C2612" w:rsidRPr="00412DDB" w:rsidRDefault="008C2612" w:rsidP="008C2612">
            <w:pPr>
              <w:pStyle w:val="em-4"/>
              <w:ind w:firstLine="284"/>
              <w:pPrChange w:id="327" w:author="Мылкина Елена Николаевна" w:date="2018-08-14T17:35:00Z">
                <w:pPr>
                  <w:pStyle w:val="em-4"/>
                </w:pPr>
              </w:pPrChange>
            </w:pPr>
            <w:del w:id="328" w:author="Мылкина Елена Николаевна" w:date="2018-08-14T17:34:00Z">
              <w:r w:rsidDel="008C2612">
                <w:rPr>
                  <w:bCs/>
                </w:rPr>
                <w:delText>Фурзикова Наталья Юрьевна, 1975</w:delText>
              </w:r>
              <w:r w:rsidRPr="00412DDB" w:rsidDel="008C2612">
                <w:rPr>
                  <w:bCs/>
                </w:rPr>
                <w:delText xml:space="preserve"> г. рожд., </w:delText>
              </w:r>
              <w:r w:rsidDel="008C2612">
                <w:rPr>
                  <w:bCs/>
                </w:rPr>
                <w:delText>зам</w:delText>
              </w:r>
              <w:r w:rsidDel="008C2612">
                <w:rPr>
                  <w:bCs/>
                </w:rPr>
                <w:delText>е</w:delText>
              </w:r>
              <w:r w:rsidDel="008C2612">
                <w:rPr>
                  <w:bCs/>
                </w:rPr>
                <w:delText xml:space="preserve">ститель </w:delText>
              </w:r>
              <w:r w:rsidRPr="00412DDB" w:rsidDel="008C2612">
                <w:rPr>
                  <w:bCs/>
                </w:rPr>
                <w:delText>главн</w:delText>
              </w:r>
              <w:r w:rsidDel="008C2612">
                <w:rPr>
                  <w:bCs/>
                </w:rPr>
                <w:delText>ого</w:delText>
              </w:r>
              <w:r w:rsidRPr="00412DDB" w:rsidDel="008C2612">
                <w:rPr>
                  <w:bCs/>
                </w:rPr>
                <w:delText xml:space="preserve"> бухгалтер</w:delText>
              </w:r>
              <w:r w:rsidDel="008C2612">
                <w:rPr>
                  <w:bCs/>
                </w:rPr>
                <w:delText>а</w:delText>
              </w:r>
              <w:r w:rsidRPr="00412DDB" w:rsidDel="008C2612">
                <w:rPr>
                  <w:bCs/>
                </w:rPr>
                <w:delText xml:space="preserve"> </w:delText>
              </w:r>
              <w:r w:rsidDel="008C2612">
                <w:rPr>
                  <w:bCs/>
                </w:rPr>
                <w:delText>П</w:delText>
              </w:r>
              <w:r w:rsidRPr="00412DDB" w:rsidDel="008C2612">
                <w:rPr>
                  <w:bCs/>
                </w:rPr>
                <w:delText>АО «МТС</w:delText>
              </w:r>
              <w:r w:rsidDel="008C2612">
                <w:rPr>
                  <w:bCs/>
                </w:rPr>
                <w:delText>–</w:delText>
              </w:r>
              <w:r w:rsidRPr="00412DDB" w:rsidDel="008C2612">
                <w:rPr>
                  <w:bCs/>
                </w:rPr>
                <w:delText>Банк»</w:delText>
              </w:r>
              <w:r w:rsidDel="008C2612">
                <w:rPr>
                  <w:bCs/>
                </w:rPr>
                <w:delText>.</w:delText>
              </w:r>
            </w:del>
          </w:p>
        </w:tc>
      </w:tr>
      <w:tr w:rsidR="00C569DB" w:rsidRPr="00412DDB" w:rsidDel="008C2612" w:rsidTr="008C2612">
        <w:tblPrEx>
          <w:tblPrExChange w:id="329" w:author="Мылкина Елена Николаевна" w:date="2018-08-14T17:35:00Z">
            <w:tblPrEx>
              <w:tblW w:w="19140" w:type="dxa"/>
            </w:tblPrEx>
          </w:tblPrExChange>
        </w:tblPrEx>
        <w:trPr>
          <w:del w:id="330" w:author="Мылкина Елена Николаевна" w:date="2018-08-14T17:33:00Z"/>
        </w:trPr>
        <w:tc>
          <w:tcPr>
            <w:tcW w:w="10934" w:type="dxa"/>
            <w:gridSpan w:val="2"/>
            <w:tcPrChange w:id="331" w:author="Мылкина Елена Николаевна" w:date="2018-08-14T17:35:00Z">
              <w:tcPr>
                <w:tcW w:w="9570" w:type="dxa"/>
                <w:gridSpan w:val="2"/>
              </w:tcPr>
            </w:tcPrChange>
          </w:tcPr>
          <w:p w:rsidR="00C569DB" w:rsidRPr="00412DDB" w:rsidDel="008C2612" w:rsidRDefault="00C569DB" w:rsidP="0009473B">
            <w:pPr>
              <w:pStyle w:val="em-6"/>
              <w:rPr>
                <w:del w:id="332" w:author="Мылкина Елена Николаевна" w:date="2018-08-14T17:33:00Z"/>
              </w:rPr>
            </w:pPr>
            <w:del w:id="333" w:author="Мылкина Елена Николаевна" w:date="2018-08-14T17:33:00Z">
              <w:r w:rsidRPr="00412DDB" w:rsidDel="008C2612">
                <w:delText xml:space="preserve">(указывается фамилия, имя, отчество, год рождения, сведения об основном месте работы и должности – для физического лица; полное и сокращенное фирменные наименования (для некоммерческой организации </w:delText>
              </w:r>
              <w:r w:rsidDel="008C2612">
                <w:delText>–</w:delText>
              </w:r>
              <w:r w:rsidRPr="00412DDB" w:rsidDel="008C2612">
                <w:delText xml:space="preserve"> наименование), место нахождения, ИНН (если применимо), ОГРН (если применимо), номер телефона и факса, адрес страницы в сети Интернет, используемой для раскрытия информации (если имеется), номер, дата выдачи и срок действия лицензии на осуществление профессиональной деятельности на рынке ценных бумаг, орган, выдавший указанную лицензию </w:delText>
              </w:r>
              <w:r w:rsidDel="008C2612">
                <w:delText>–</w:delText>
              </w:r>
              <w:r w:rsidRPr="00412DDB" w:rsidDel="008C2612">
                <w:delText xml:space="preserve"> для юридических лиц)</w:delText>
              </w:r>
            </w:del>
          </w:p>
        </w:tc>
      </w:tr>
    </w:tbl>
    <w:p w:rsidR="00BA640A" w:rsidRPr="004B0BAD" w:rsidRDefault="00BA640A" w:rsidP="00A50B2A">
      <w:pPr>
        <w:pStyle w:val="em-"/>
      </w:pPr>
    </w:p>
    <w:p w:rsidR="00B37CA9" w:rsidRPr="00412DDB" w:rsidRDefault="00B37CA9" w:rsidP="00A50B2A">
      <w:pPr>
        <w:pStyle w:val="em-"/>
      </w:pPr>
      <w:bookmarkStart w:id="334" w:name="_Toc482611667"/>
      <w:r w:rsidRPr="00412DDB">
        <w:t>II. Основная информация о финансово</w:t>
      </w:r>
      <w:r w:rsidR="00B140EC">
        <w:t>–</w:t>
      </w:r>
      <w:r w:rsidRPr="00412DDB">
        <w:t>экономическом</w:t>
      </w:r>
      <w:r w:rsidR="00A50B2A" w:rsidRPr="00412DDB">
        <w:t xml:space="preserve"> </w:t>
      </w:r>
      <w:r w:rsidRPr="00412DDB">
        <w:t xml:space="preserve"> состоянии креди</w:t>
      </w:r>
      <w:r w:rsidRPr="00412DDB">
        <w:t>т</w:t>
      </w:r>
      <w:r w:rsidRPr="00412DDB">
        <w:t xml:space="preserve">ной организации </w:t>
      </w:r>
      <w:r w:rsidR="00B140EC">
        <w:t>–</w:t>
      </w:r>
      <w:r w:rsidRPr="00412DDB">
        <w:t xml:space="preserve"> эмитента</w:t>
      </w:r>
      <w:bookmarkEnd w:id="334"/>
    </w:p>
    <w:p w:rsidR="00B37CA9" w:rsidRPr="00412DDB" w:rsidRDefault="00B37CA9" w:rsidP="00B37CA9">
      <w:pPr>
        <w:pStyle w:val="prilozheniereazdel"/>
        <w:spacing w:before="0" w:after="0"/>
        <w:rPr>
          <w:b w:val="0"/>
        </w:rPr>
      </w:pPr>
    </w:p>
    <w:p w:rsidR="00404BB9" w:rsidRPr="00412DDB" w:rsidRDefault="00B37CA9" w:rsidP="00404BB9">
      <w:pPr>
        <w:pStyle w:val="em-1"/>
      </w:pPr>
      <w:bookmarkStart w:id="335" w:name="_Toc482611668"/>
      <w:r w:rsidRPr="00412DDB">
        <w:t xml:space="preserve">2.1. </w:t>
      </w:r>
      <w:r w:rsidR="00404BB9" w:rsidRPr="00412DDB">
        <w:t>Показатели финансово</w:t>
      </w:r>
      <w:r w:rsidR="00B140EC">
        <w:t>–</w:t>
      </w:r>
      <w:r w:rsidR="00404BB9" w:rsidRPr="00412DDB">
        <w:t>экономической деятельности кредитной организации – эмитента</w:t>
      </w:r>
      <w:r w:rsidR="003406CB" w:rsidRPr="00412DDB">
        <w:t xml:space="preserve"> за последний завершенный финансовый год, а также за </w:t>
      </w:r>
      <w:r w:rsidR="00270161">
        <w:t>6</w:t>
      </w:r>
      <w:r w:rsidR="00270161" w:rsidRPr="00412DDB">
        <w:t xml:space="preserve"> месяц</w:t>
      </w:r>
      <w:r w:rsidR="00270161">
        <w:t>ев</w:t>
      </w:r>
      <w:r w:rsidR="00270161" w:rsidRPr="00412DDB">
        <w:t xml:space="preserve"> </w:t>
      </w:r>
      <w:r w:rsidR="003406CB" w:rsidRPr="00412DDB">
        <w:t>текущего года, а также за аналоги</w:t>
      </w:r>
      <w:r w:rsidR="003406CB" w:rsidRPr="00412DDB">
        <w:t>ч</w:t>
      </w:r>
      <w:r w:rsidR="003406CB" w:rsidRPr="00412DDB">
        <w:t>ный период предшествующего года</w:t>
      </w:r>
      <w:r w:rsidR="00404BB9" w:rsidRPr="00412DDB">
        <w:t>:</w:t>
      </w:r>
      <w:bookmarkEnd w:id="335"/>
      <w:r w:rsidR="00404BB9" w:rsidRPr="00412DDB">
        <w:rPr>
          <w:rStyle w:val="af0"/>
          <w:vanish/>
        </w:rPr>
        <w:footnoteReference w:id="11"/>
      </w:r>
    </w:p>
    <w:p w:rsidR="00CE3CAC" w:rsidRPr="00412DDB" w:rsidRDefault="00CE3CAC" w:rsidP="00CE3CAC">
      <w:pPr>
        <w:pStyle w:val="em-1"/>
        <w:rPr>
          <w:b w:val="0"/>
        </w:rPr>
      </w:pPr>
    </w:p>
    <w:p w:rsidR="004105C9" w:rsidRPr="00412DDB" w:rsidRDefault="004105C9" w:rsidP="004105C9">
      <w:pPr>
        <w:pStyle w:val="em-1"/>
        <w:rPr>
          <w:b w:val="0"/>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2880"/>
        <w:gridCol w:w="6120"/>
      </w:tblGrid>
      <w:tr w:rsidR="004105C9" w:rsidRPr="00412DDB" w:rsidTr="00AF58C2">
        <w:trPr>
          <w:trHeight w:val="240"/>
        </w:trPr>
        <w:tc>
          <w:tcPr>
            <w:tcW w:w="540" w:type="dxa"/>
          </w:tcPr>
          <w:p w:rsidR="004105C9" w:rsidRPr="00412DDB" w:rsidRDefault="004105C9" w:rsidP="00AF58C2">
            <w:pPr>
              <w:pStyle w:val="tabl"/>
              <w:jc w:val="center"/>
              <w:rPr>
                <w:b/>
                <w:bCs/>
                <w:sz w:val="22"/>
                <w:szCs w:val="22"/>
              </w:rPr>
            </w:pPr>
            <w:r w:rsidRPr="00412DDB">
              <w:rPr>
                <w:b/>
                <w:bCs/>
                <w:sz w:val="22"/>
                <w:szCs w:val="22"/>
              </w:rPr>
              <w:t>№</w:t>
            </w:r>
            <w:r w:rsidRPr="00412DDB">
              <w:rPr>
                <w:b/>
                <w:bCs/>
                <w:sz w:val="22"/>
                <w:szCs w:val="22"/>
                <w:lang w:val="en-US"/>
              </w:rPr>
              <w:br/>
            </w:r>
            <w:r w:rsidRPr="00412DDB">
              <w:rPr>
                <w:b/>
                <w:bCs/>
                <w:sz w:val="22"/>
                <w:szCs w:val="22"/>
              </w:rPr>
              <w:t>строки</w:t>
            </w:r>
          </w:p>
        </w:tc>
        <w:tc>
          <w:tcPr>
            <w:tcW w:w="2880" w:type="dxa"/>
            <w:vAlign w:val="center"/>
          </w:tcPr>
          <w:p w:rsidR="004105C9" w:rsidRPr="00412DDB" w:rsidRDefault="004105C9" w:rsidP="00AF58C2">
            <w:pPr>
              <w:pStyle w:val="tabl"/>
              <w:jc w:val="center"/>
              <w:rPr>
                <w:b/>
                <w:bCs/>
                <w:sz w:val="22"/>
                <w:szCs w:val="22"/>
              </w:rPr>
            </w:pPr>
            <w:r w:rsidRPr="00412DDB">
              <w:rPr>
                <w:b/>
                <w:bCs/>
                <w:sz w:val="22"/>
                <w:szCs w:val="22"/>
              </w:rPr>
              <w:t>Наименование показателя</w:t>
            </w:r>
          </w:p>
        </w:tc>
        <w:tc>
          <w:tcPr>
            <w:tcW w:w="6120" w:type="dxa"/>
            <w:vAlign w:val="center"/>
          </w:tcPr>
          <w:p w:rsidR="004105C9" w:rsidRPr="000018D5" w:rsidRDefault="004105C9">
            <w:pPr>
              <w:pStyle w:val="tabl"/>
              <w:jc w:val="center"/>
              <w:rPr>
                <w:b/>
                <w:bCs/>
                <w:sz w:val="22"/>
                <w:szCs w:val="22"/>
                <w:lang w:val="en-US"/>
              </w:rPr>
            </w:pPr>
            <w:r w:rsidRPr="00412DDB">
              <w:rPr>
                <w:b/>
                <w:bCs/>
                <w:sz w:val="22"/>
                <w:szCs w:val="22"/>
              </w:rPr>
              <w:t>01.</w:t>
            </w:r>
            <w:r w:rsidR="00820835">
              <w:rPr>
                <w:b/>
                <w:bCs/>
                <w:sz w:val="22"/>
                <w:szCs w:val="22"/>
              </w:rPr>
              <w:t>07</w:t>
            </w:r>
            <w:r w:rsidRPr="00412DDB">
              <w:rPr>
                <w:b/>
                <w:bCs/>
                <w:sz w:val="22"/>
                <w:szCs w:val="22"/>
              </w:rPr>
              <w:t>.</w:t>
            </w:r>
            <w:r w:rsidR="007F2D53" w:rsidRPr="00412DDB">
              <w:rPr>
                <w:b/>
                <w:bCs/>
                <w:sz w:val="22"/>
                <w:szCs w:val="22"/>
              </w:rPr>
              <w:t>201</w:t>
            </w:r>
            <w:r w:rsidR="007F2D53">
              <w:rPr>
                <w:b/>
                <w:bCs/>
                <w:sz w:val="22"/>
                <w:szCs w:val="22"/>
                <w:lang w:val="en-US"/>
              </w:rPr>
              <w:t>8</w:t>
            </w:r>
          </w:p>
        </w:tc>
      </w:tr>
      <w:tr w:rsidR="004105C9" w:rsidRPr="00412DDB" w:rsidTr="00AF58C2">
        <w:trPr>
          <w:trHeight w:val="388"/>
        </w:trPr>
        <w:tc>
          <w:tcPr>
            <w:tcW w:w="540" w:type="dxa"/>
          </w:tcPr>
          <w:p w:rsidR="004105C9" w:rsidRPr="00412DDB" w:rsidRDefault="004105C9" w:rsidP="00AF58C2">
            <w:pPr>
              <w:pStyle w:val="tabl"/>
              <w:tabs>
                <w:tab w:val="left" w:pos="264"/>
              </w:tabs>
              <w:jc w:val="center"/>
              <w:rPr>
                <w:sz w:val="22"/>
                <w:szCs w:val="22"/>
              </w:rPr>
            </w:pPr>
            <w:r w:rsidRPr="00412DDB">
              <w:rPr>
                <w:sz w:val="22"/>
                <w:szCs w:val="22"/>
              </w:rPr>
              <w:t>1</w:t>
            </w:r>
          </w:p>
        </w:tc>
        <w:tc>
          <w:tcPr>
            <w:tcW w:w="2880" w:type="dxa"/>
          </w:tcPr>
          <w:p w:rsidR="004105C9" w:rsidRPr="00412DDB" w:rsidRDefault="004105C9" w:rsidP="00AF58C2">
            <w:pPr>
              <w:pStyle w:val="tabl"/>
              <w:jc w:val="center"/>
              <w:rPr>
                <w:sz w:val="22"/>
                <w:szCs w:val="22"/>
              </w:rPr>
            </w:pPr>
            <w:r w:rsidRPr="00412DDB">
              <w:rPr>
                <w:sz w:val="22"/>
                <w:szCs w:val="22"/>
              </w:rPr>
              <w:t>2</w:t>
            </w:r>
          </w:p>
        </w:tc>
        <w:tc>
          <w:tcPr>
            <w:tcW w:w="6120" w:type="dxa"/>
          </w:tcPr>
          <w:p w:rsidR="004105C9" w:rsidRPr="00412DDB" w:rsidRDefault="004105C9" w:rsidP="00AF58C2">
            <w:pPr>
              <w:jc w:val="center"/>
              <w:rPr>
                <w:sz w:val="22"/>
                <w:szCs w:val="22"/>
              </w:rPr>
            </w:pPr>
            <w:r w:rsidRPr="00412DDB">
              <w:rPr>
                <w:sz w:val="22"/>
                <w:szCs w:val="22"/>
              </w:rPr>
              <w:t>3</w:t>
            </w:r>
          </w:p>
        </w:tc>
      </w:tr>
      <w:tr w:rsidR="004105C9" w:rsidRPr="00412DDB" w:rsidTr="00AF58C2">
        <w:trPr>
          <w:trHeight w:val="424"/>
        </w:trPr>
        <w:tc>
          <w:tcPr>
            <w:tcW w:w="540" w:type="dxa"/>
            <w:vAlign w:val="center"/>
          </w:tcPr>
          <w:p w:rsidR="004105C9" w:rsidRPr="00412DDB" w:rsidRDefault="004105C9" w:rsidP="00AF58C2">
            <w:pPr>
              <w:pStyle w:val="tabl"/>
              <w:jc w:val="center"/>
              <w:rPr>
                <w:sz w:val="22"/>
                <w:szCs w:val="22"/>
              </w:rPr>
            </w:pPr>
            <w:r w:rsidRPr="00412DDB">
              <w:rPr>
                <w:sz w:val="22"/>
                <w:szCs w:val="22"/>
              </w:rPr>
              <w:t>1.</w:t>
            </w:r>
          </w:p>
        </w:tc>
        <w:tc>
          <w:tcPr>
            <w:tcW w:w="2880" w:type="dxa"/>
            <w:vAlign w:val="center"/>
          </w:tcPr>
          <w:p w:rsidR="004105C9" w:rsidRPr="00412DDB" w:rsidRDefault="004105C9" w:rsidP="00AF58C2">
            <w:pPr>
              <w:pStyle w:val="tabl"/>
              <w:jc w:val="center"/>
              <w:rPr>
                <w:sz w:val="22"/>
                <w:szCs w:val="22"/>
              </w:rPr>
            </w:pPr>
            <w:r w:rsidRPr="00412DDB">
              <w:rPr>
                <w:sz w:val="22"/>
                <w:szCs w:val="22"/>
              </w:rPr>
              <w:t>Уставный капитал,</w:t>
            </w:r>
            <w:r w:rsidR="00F55EF0" w:rsidRPr="00412DDB">
              <w:rPr>
                <w:sz w:val="22"/>
                <w:szCs w:val="22"/>
              </w:rPr>
              <w:t xml:space="preserve"> </w:t>
            </w:r>
            <w:r w:rsidRPr="00412DDB">
              <w:rPr>
                <w:sz w:val="22"/>
                <w:szCs w:val="22"/>
              </w:rPr>
              <w:t>тыс. руб.</w:t>
            </w:r>
          </w:p>
        </w:tc>
        <w:tc>
          <w:tcPr>
            <w:tcW w:w="6120" w:type="dxa"/>
            <w:vAlign w:val="center"/>
          </w:tcPr>
          <w:p w:rsidR="004105C9" w:rsidRPr="00674B11" w:rsidRDefault="00820835" w:rsidP="00CB5D75">
            <w:pPr>
              <w:jc w:val="center"/>
            </w:pPr>
            <w:r>
              <w:t>10 404 390</w:t>
            </w:r>
          </w:p>
        </w:tc>
      </w:tr>
      <w:tr w:rsidR="004105C9" w:rsidRPr="00412DDB" w:rsidTr="00AF58C2">
        <w:trPr>
          <w:trHeight w:val="720"/>
        </w:trPr>
        <w:tc>
          <w:tcPr>
            <w:tcW w:w="540" w:type="dxa"/>
            <w:vAlign w:val="center"/>
          </w:tcPr>
          <w:p w:rsidR="004105C9" w:rsidRPr="00412DDB" w:rsidRDefault="004105C9" w:rsidP="00AF58C2">
            <w:pPr>
              <w:pStyle w:val="tabl"/>
              <w:jc w:val="center"/>
              <w:rPr>
                <w:sz w:val="22"/>
                <w:szCs w:val="22"/>
              </w:rPr>
            </w:pPr>
            <w:r w:rsidRPr="00412DDB">
              <w:rPr>
                <w:sz w:val="22"/>
                <w:szCs w:val="22"/>
              </w:rPr>
              <w:t>2.</w:t>
            </w:r>
          </w:p>
        </w:tc>
        <w:tc>
          <w:tcPr>
            <w:tcW w:w="2880" w:type="dxa"/>
            <w:vAlign w:val="center"/>
          </w:tcPr>
          <w:p w:rsidR="004105C9" w:rsidRPr="00412DDB" w:rsidRDefault="004105C9" w:rsidP="00AF58C2">
            <w:pPr>
              <w:pStyle w:val="tabl"/>
              <w:jc w:val="center"/>
              <w:rPr>
                <w:sz w:val="22"/>
                <w:szCs w:val="22"/>
              </w:rPr>
            </w:pPr>
            <w:r w:rsidRPr="00412DDB">
              <w:rPr>
                <w:sz w:val="22"/>
                <w:szCs w:val="22"/>
              </w:rPr>
              <w:t>Собственные средства (к</w:t>
            </w:r>
            <w:r w:rsidRPr="00412DDB">
              <w:rPr>
                <w:sz w:val="22"/>
                <w:szCs w:val="22"/>
              </w:rPr>
              <w:t>а</w:t>
            </w:r>
            <w:r w:rsidRPr="00412DDB">
              <w:rPr>
                <w:sz w:val="22"/>
                <w:szCs w:val="22"/>
              </w:rPr>
              <w:t>питал),</w:t>
            </w:r>
            <w:r w:rsidR="00191874" w:rsidRPr="00412DDB">
              <w:rPr>
                <w:sz w:val="22"/>
                <w:szCs w:val="22"/>
              </w:rPr>
              <w:t xml:space="preserve"> </w:t>
            </w:r>
            <w:r w:rsidRPr="00412DDB">
              <w:rPr>
                <w:sz w:val="22"/>
                <w:szCs w:val="22"/>
              </w:rPr>
              <w:t>тыс. руб.</w:t>
            </w:r>
          </w:p>
        </w:tc>
        <w:tc>
          <w:tcPr>
            <w:tcW w:w="6120" w:type="dxa"/>
            <w:vAlign w:val="center"/>
          </w:tcPr>
          <w:p w:rsidR="004105C9" w:rsidRPr="002225A7" w:rsidRDefault="00820835" w:rsidP="00AF58C2">
            <w:pPr>
              <w:jc w:val="center"/>
            </w:pPr>
            <w:r>
              <w:t>23 396 768</w:t>
            </w:r>
          </w:p>
        </w:tc>
      </w:tr>
      <w:tr w:rsidR="004105C9" w:rsidRPr="00412DDB" w:rsidTr="00AF58C2">
        <w:trPr>
          <w:trHeight w:val="600"/>
        </w:trPr>
        <w:tc>
          <w:tcPr>
            <w:tcW w:w="540" w:type="dxa"/>
            <w:vAlign w:val="center"/>
          </w:tcPr>
          <w:p w:rsidR="004105C9" w:rsidRPr="00412DDB" w:rsidRDefault="004105C9" w:rsidP="00AF58C2">
            <w:pPr>
              <w:pStyle w:val="tabl"/>
              <w:jc w:val="center"/>
              <w:rPr>
                <w:sz w:val="22"/>
                <w:szCs w:val="22"/>
              </w:rPr>
            </w:pPr>
            <w:r w:rsidRPr="00412DDB">
              <w:rPr>
                <w:sz w:val="22"/>
                <w:szCs w:val="22"/>
              </w:rPr>
              <w:t>3.</w:t>
            </w:r>
          </w:p>
        </w:tc>
        <w:tc>
          <w:tcPr>
            <w:tcW w:w="2880" w:type="dxa"/>
            <w:vAlign w:val="center"/>
          </w:tcPr>
          <w:p w:rsidR="004105C9" w:rsidRPr="00412DDB" w:rsidRDefault="004105C9" w:rsidP="00AF58C2">
            <w:pPr>
              <w:pStyle w:val="tabl"/>
              <w:jc w:val="center"/>
              <w:rPr>
                <w:sz w:val="22"/>
                <w:szCs w:val="22"/>
              </w:rPr>
            </w:pPr>
            <w:r w:rsidRPr="00412DDB">
              <w:rPr>
                <w:sz w:val="22"/>
                <w:szCs w:val="22"/>
              </w:rPr>
              <w:t>Чистая прибыль (непокр</w:t>
            </w:r>
            <w:r w:rsidRPr="00412DDB">
              <w:rPr>
                <w:sz w:val="22"/>
                <w:szCs w:val="22"/>
              </w:rPr>
              <w:t>ы</w:t>
            </w:r>
            <w:r w:rsidRPr="00412DDB">
              <w:rPr>
                <w:sz w:val="22"/>
                <w:szCs w:val="22"/>
              </w:rPr>
              <w:t>тый убыток),</w:t>
            </w:r>
            <w:r w:rsidR="00191874" w:rsidRPr="00412DDB">
              <w:rPr>
                <w:sz w:val="22"/>
                <w:szCs w:val="22"/>
              </w:rPr>
              <w:t xml:space="preserve"> </w:t>
            </w:r>
            <w:r w:rsidRPr="00412DDB">
              <w:rPr>
                <w:sz w:val="22"/>
                <w:szCs w:val="22"/>
              </w:rPr>
              <w:t>тыс. руб.</w:t>
            </w:r>
          </w:p>
        </w:tc>
        <w:tc>
          <w:tcPr>
            <w:tcW w:w="6120" w:type="dxa"/>
            <w:vAlign w:val="center"/>
          </w:tcPr>
          <w:p w:rsidR="004105C9" w:rsidRPr="0034452E" w:rsidRDefault="00820835" w:rsidP="00AF58C2">
            <w:pPr>
              <w:jc w:val="center"/>
            </w:pPr>
            <w:r>
              <w:t>2 366 058</w:t>
            </w:r>
          </w:p>
        </w:tc>
      </w:tr>
      <w:tr w:rsidR="004105C9" w:rsidRPr="00412DDB" w:rsidTr="00AF58C2">
        <w:trPr>
          <w:trHeight w:val="676"/>
        </w:trPr>
        <w:tc>
          <w:tcPr>
            <w:tcW w:w="540" w:type="dxa"/>
            <w:vAlign w:val="center"/>
          </w:tcPr>
          <w:p w:rsidR="004105C9" w:rsidRPr="00412DDB" w:rsidRDefault="004105C9" w:rsidP="00AF58C2">
            <w:pPr>
              <w:pStyle w:val="tabl"/>
              <w:jc w:val="center"/>
              <w:rPr>
                <w:sz w:val="22"/>
                <w:szCs w:val="22"/>
              </w:rPr>
            </w:pPr>
            <w:r w:rsidRPr="00412DDB">
              <w:rPr>
                <w:sz w:val="22"/>
                <w:szCs w:val="22"/>
              </w:rPr>
              <w:t>4.</w:t>
            </w:r>
          </w:p>
        </w:tc>
        <w:tc>
          <w:tcPr>
            <w:tcW w:w="2880" w:type="dxa"/>
            <w:vAlign w:val="center"/>
          </w:tcPr>
          <w:p w:rsidR="004105C9" w:rsidRPr="00412DDB" w:rsidRDefault="004105C9" w:rsidP="00AF58C2">
            <w:pPr>
              <w:pStyle w:val="tabl"/>
              <w:jc w:val="center"/>
              <w:rPr>
                <w:sz w:val="22"/>
                <w:szCs w:val="22"/>
              </w:rPr>
            </w:pPr>
            <w:r w:rsidRPr="00412DDB">
              <w:rPr>
                <w:sz w:val="22"/>
                <w:szCs w:val="22"/>
              </w:rPr>
              <w:t>Рентабельность активов, %</w:t>
            </w:r>
          </w:p>
        </w:tc>
        <w:tc>
          <w:tcPr>
            <w:tcW w:w="6120" w:type="dxa"/>
            <w:vAlign w:val="center"/>
          </w:tcPr>
          <w:p w:rsidR="004105C9" w:rsidRPr="00CF2718" w:rsidRDefault="000A5599" w:rsidP="00CF2718">
            <w:pPr>
              <w:jc w:val="center"/>
            </w:pPr>
            <w:r>
              <w:rPr>
                <w:lang w:val="en-US"/>
              </w:rPr>
              <w:t>3</w:t>
            </w:r>
            <w:r>
              <w:t>,08</w:t>
            </w:r>
          </w:p>
        </w:tc>
      </w:tr>
      <w:tr w:rsidR="004105C9" w:rsidRPr="00412DDB" w:rsidTr="00AF58C2">
        <w:trPr>
          <w:trHeight w:val="720"/>
        </w:trPr>
        <w:tc>
          <w:tcPr>
            <w:tcW w:w="540" w:type="dxa"/>
            <w:vAlign w:val="center"/>
          </w:tcPr>
          <w:p w:rsidR="004105C9" w:rsidRPr="00412DDB" w:rsidRDefault="004105C9" w:rsidP="00AF58C2">
            <w:pPr>
              <w:pStyle w:val="tabl"/>
              <w:jc w:val="center"/>
              <w:rPr>
                <w:sz w:val="22"/>
                <w:szCs w:val="22"/>
              </w:rPr>
            </w:pPr>
            <w:r w:rsidRPr="00412DDB">
              <w:rPr>
                <w:sz w:val="22"/>
                <w:szCs w:val="22"/>
              </w:rPr>
              <w:t>5.</w:t>
            </w:r>
          </w:p>
        </w:tc>
        <w:tc>
          <w:tcPr>
            <w:tcW w:w="2880" w:type="dxa"/>
            <w:vAlign w:val="center"/>
          </w:tcPr>
          <w:p w:rsidR="004105C9" w:rsidRPr="00412DDB" w:rsidRDefault="004105C9" w:rsidP="00AF58C2">
            <w:pPr>
              <w:pStyle w:val="tabl"/>
              <w:jc w:val="center"/>
              <w:rPr>
                <w:sz w:val="22"/>
                <w:szCs w:val="22"/>
              </w:rPr>
            </w:pPr>
            <w:r w:rsidRPr="00412DDB">
              <w:rPr>
                <w:sz w:val="22"/>
                <w:szCs w:val="22"/>
              </w:rPr>
              <w:t>Рентабельность капитала, %</w:t>
            </w:r>
          </w:p>
        </w:tc>
        <w:tc>
          <w:tcPr>
            <w:tcW w:w="6120" w:type="dxa"/>
            <w:vAlign w:val="center"/>
          </w:tcPr>
          <w:p w:rsidR="004105C9" w:rsidRPr="002D21B3" w:rsidRDefault="000A5599" w:rsidP="00F03614">
            <w:pPr>
              <w:jc w:val="center"/>
            </w:pPr>
            <w:r>
              <w:t>20,72</w:t>
            </w:r>
          </w:p>
        </w:tc>
      </w:tr>
      <w:tr w:rsidR="004105C9" w:rsidRPr="00412DDB" w:rsidTr="00AF58C2">
        <w:trPr>
          <w:trHeight w:val="720"/>
        </w:trPr>
        <w:tc>
          <w:tcPr>
            <w:tcW w:w="540" w:type="dxa"/>
            <w:vAlign w:val="center"/>
          </w:tcPr>
          <w:p w:rsidR="004105C9" w:rsidRPr="00412DDB" w:rsidRDefault="004105C9" w:rsidP="00AF58C2">
            <w:pPr>
              <w:pStyle w:val="tabl"/>
              <w:jc w:val="center"/>
              <w:rPr>
                <w:sz w:val="22"/>
                <w:szCs w:val="22"/>
              </w:rPr>
            </w:pPr>
            <w:r w:rsidRPr="00412DDB">
              <w:rPr>
                <w:sz w:val="22"/>
                <w:szCs w:val="22"/>
              </w:rPr>
              <w:t>6.</w:t>
            </w:r>
          </w:p>
        </w:tc>
        <w:tc>
          <w:tcPr>
            <w:tcW w:w="2880" w:type="dxa"/>
            <w:vAlign w:val="center"/>
          </w:tcPr>
          <w:p w:rsidR="004105C9" w:rsidRPr="00412DDB" w:rsidRDefault="004105C9" w:rsidP="00AF58C2">
            <w:pPr>
              <w:pStyle w:val="tabl"/>
              <w:jc w:val="center"/>
              <w:rPr>
                <w:sz w:val="22"/>
                <w:szCs w:val="22"/>
              </w:rPr>
            </w:pPr>
            <w:proofErr w:type="gramStart"/>
            <w:r w:rsidRPr="00412DDB">
              <w:rPr>
                <w:sz w:val="22"/>
                <w:szCs w:val="22"/>
              </w:rPr>
              <w:t>Привлеченные средства: (кредиты, депозиты, клиен</w:t>
            </w:r>
            <w:r w:rsidRPr="00412DDB">
              <w:rPr>
                <w:sz w:val="22"/>
                <w:szCs w:val="22"/>
              </w:rPr>
              <w:t>т</w:t>
            </w:r>
            <w:r w:rsidRPr="00412DDB">
              <w:rPr>
                <w:sz w:val="22"/>
                <w:szCs w:val="22"/>
              </w:rPr>
              <w:t>ские счета и т.д.),</w:t>
            </w:r>
            <w:r w:rsidR="00191874" w:rsidRPr="00412DDB">
              <w:rPr>
                <w:sz w:val="22"/>
                <w:szCs w:val="22"/>
              </w:rPr>
              <w:t xml:space="preserve"> </w:t>
            </w:r>
            <w:r w:rsidRPr="00412DDB">
              <w:rPr>
                <w:sz w:val="22"/>
                <w:szCs w:val="22"/>
              </w:rPr>
              <w:t>тыс. руб.</w:t>
            </w:r>
            <w:proofErr w:type="gramEnd"/>
          </w:p>
        </w:tc>
        <w:tc>
          <w:tcPr>
            <w:tcW w:w="6120" w:type="dxa"/>
            <w:vAlign w:val="center"/>
          </w:tcPr>
          <w:p w:rsidR="004105C9" w:rsidRPr="0034452E" w:rsidRDefault="00D446D8" w:rsidP="00AF58C2">
            <w:pPr>
              <w:jc w:val="center"/>
            </w:pPr>
            <w:r>
              <w:t>126 496 042</w:t>
            </w:r>
          </w:p>
        </w:tc>
      </w:tr>
      <w:tr w:rsidR="004105C9" w:rsidRPr="00412DDB" w:rsidTr="00AF58C2">
        <w:trPr>
          <w:trHeight w:val="240"/>
        </w:trPr>
        <w:tc>
          <w:tcPr>
            <w:tcW w:w="540" w:type="dxa"/>
          </w:tcPr>
          <w:p w:rsidR="004105C9" w:rsidRPr="00412DDB" w:rsidRDefault="004105C9" w:rsidP="00AF58C2">
            <w:pPr>
              <w:pStyle w:val="tabl"/>
              <w:jc w:val="center"/>
              <w:rPr>
                <w:bCs/>
                <w:sz w:val="22"/>
                <w:szCs w:val="22"/>
              </w:rPr>
            </w:pPr>
          </w:p>
        </w:tc>
        <w:tc>
          <w:tcPr>
            <w:tcW w:w="2880" w:type="dxa"/>
            <w:vAlign w:val="center"/>
          </w:tcPr>
          <w:p w:rsidR="004105C9" w:rsidRPr="00412DDB" w:rsidRDefault="004105C9" w:rsidP="00AF58C2">
            <w:pPr>
              <w:pStyle w:val="tabl"/>
              <w:jc w:val="center"/>
              <w:rPr>
                <w:bCs/>
                <w:sz w:val="22"/>
                <w:szCs w:val="22"/>
              </w:rPr>
            </w:pPr>
          </w:p>
        </w:tc>
        <w:tc>
          <w:tcPr>
            <w:tcW w:w="6120" w:type="dxa"/>
            <w:vAlign w:val="center"/>
          </w:tcPr>
          <w:p w:rsidR="004105C9" w:rsidRPr="00412DDB" w:rsidRDefault="004105C9" w:rsidP="00AF58C2">
            <w:pPr>
              <w:pStyle w:val="tabl"/>
              <w:jc w:val="center"/>
              <w:rPr>
                <w:bCs/>
                <w:sz w:val="22"/>
                <w:szCs w:val="22"/>
              </w:rPr>
            </w:pPr>
          </w:p>
        </w:tc>
      </w:tr>
      <w:tr w:rsidR="004105C9" w:rsidRPr="00412DDB" w:rsidTr="00AF58C2">
        <w:trPr>
          <w:trHeight w:val="240"/>
        </w:trPr>
        <w:tc>
          <w:tcPr>
            <w:tcW w:w="540" w:type="dxa"/>
          </w:tcPr>
          <w:p w:rsidR="004105C9" w:rsidRPr="00412DDB" w:rsidRDefault="004105C9" w:rsidP="00AF58C2">
            <w:pPr>
              <w:pStyle w:val="tabl"/>
              <w:jc w:val="center"/>
              <w:rPr>
                <w:b/>
                <w:bCs/>
                <w:sz w:val="22"/>
                <w:szCs w:val="22"/>
              </w:rPr>
            </w:pPr>
            <w:r w:rsidRPr="00412DDB">
              <w:rPr>
                <w:b/>
                <w:bCs/>
                <w:sz w:val="22"/>
                <w:szCs w:val="22"/>
              </w:rPr>
              <w:t>№</w:t>
            </w:r>
            <w:r w:rsidRPr="00412DDB">
              <w:rPr>
                <w:b/>
                <w:bCs/>
                <w:sz w:val="22"/>
                <w:szCs w:val="22"/>
              </w:rPr>
              <w:br/>
              <w:t>строки</w:t>
            </w:r>
          </w:p>
        </w:tc>
        <w:tc>
          <w:tcPr>
            <w:tcW w:w="2880" w:type="dxa"/>
            <w:vAlign w:val="center"/>
          </w:tcPr>
          <w:p w:rsidR="004105C9" w:rsidRPr="00412DDB" w:rsidRDefault="004105C9" w:rsidP="00AF58C2">
            <w:pPr>
              <w:pStyle w:val="tabl"/>
              <w:jc w:val="center"/>
              <w:rPr>
                <w:b/>
                <w:bCs/>
                <w:sz w:val="22"/>
                <w:szCs w:val="22"/>
              </w:rPr>
            </w:pPr>
            <w:r w:rsidRPr="00412DDB">
              <w:rPr>
                <w:b/>
                <w:bCs/>
                <w:sz w:val="22"/>
                <w:szCs w:val="22"/>
              </w:rPr>
              <w:t>Наименование показателя</w:t>
            </w:r>
          </w:p>
        </w:tc>
        <w:tc>
          <w:tcPr>
            <w:tcW w:w="6120" w:type="dxa"/>
            <w:vAlign w:val="center"/>
          </w:tcPr>
          <w:p w:rsidR="004105C9" w:rsidRPr="000018D5" w:rsidRDefault="00E00692">
            <w:pPr>
              <w:pStyle w:val="tabl"/>
              <w:jc w:val="center"/>
              <w:rPr>
                <w:b/>
                <w:bCs/>
                <w:sz w:val="22"/>
                <w:szCs w:val="22"/>
                <w:lang w:val="en-US"/>
              </w:rPr>
            </w:pPr>
            <w:r>
              <w:rPr>
                <w:b/>
                <w:bCs/>
                <w:sz w:val="22"/>
                <w:szCs w:val="22"/>
                <w:lang w:val="en-US"/>
              </w:rPr>
              <w:t>01.01.2018</w:t>
            </w:r>
          </w:p>
        </w:tc>
      </w:tr>
      <w:tr w:rsidR="004105C9" w:rsidRPr="00412DDB" w:rsidTr="00AF58C2">
        <w:trPr>
          <w:trHeight w:val="388"/>
        </w:trPr>
        <w:tc>
          <w:tcPr>
            <w:tcW w:w="540" w:type="dxa"/>
          </w:tcPr>
          <w:p w:rsidR="004105C9" w:rsidRPr="00412DDB" w:rsidRDefault="004105C9" w:rsidP="00AF58C2">
            <w:pPr>
              <w:pStyle w:val="tabl"/>
              <w:tabs>
                <w:tab w:val="left" w:pos="264"/>
              </w:tabs>
              <w:jc w:val="center"/>
              <w:rPr>
                <w:sz w:val="22"/>
                <w:szCs w:val="22"/>
              </w:rPr>
            </w:pPr>
            <w:r w:rsidRPr="00412DDB">
              <w:rPr>
                <w:sz w:val="22"/>
                <w:szCs w:val="22"/>
              </w:rPr>
              <w:t>1</w:t>
            </w:r>
          </w:p>
        </w:tc>
        <w:tc>
          <w:tcPr>
            <w:tcW w:w="2880" w:type="dxa"/>
          </w:tcPr>
          <w:p w:rsidR="004105C9" w:rsidRPr="00412DDB" w:rsidRDefault="004105C9" w:rsidP="00AF58C2">
            <w:pPr>
              <w:pStyle w:val="tabl"/>
              <w:jc w:val="center"/>
              <w:rPr>
                <w:sz w:val="22"/>
                <w:szCs w:val="22"/>
              </w:rPr>
            </w:pPr>
            <w:r w:rsidRPr="00412DDB">
              <w:rPr>
                <w:sz w:val="22"/>
                <w:szCs w:val="22"/>
              </w:rPr>
              <w:t>2</w:t>
            </w:r>
          </w:p>
        </w:tc>
        <w:tc>
          <w:tcPr>
            <w:tcW w:w="6120" w:type="dxa"/>
          </w:tcPr>
          <w:p w:rsidR="004105C9" w:rsidRPr="00412DDB" w:rsidRDefault="000A5599" w:rsidP="00AF58C2">
            <w:pPr>
              <w:jc w:val="center"/>
              <w:rPr>
                <w:sz w:val="22"/>
                <w:szCs w:val="22"/>
              </w:rPr>
            </w:pPr>
            <w:r>
              <w:rPr>
                <w:sz w:val="22"/>
                <w:szCs w:val="22"/>
              </w:rPr>
              <w:t>3</w:t>
            </w:r>
          </w:p>
        </w:tc>
      </w:tr>
      <w:tr w:rsidR="004105C9" w:rsidRPr="00412DDB" w:rsidTr="00AF58C2">
        <w:trPr>
          <w:trHeight w:val="720"/>
        </w:trPr>
        <w:tc>
          <w:tcPr>
            <w:tcW w:w="540" w:type="dxa"/>
            <w:vAlign w:val="center"/>
          </w:tcPr>
          <w:p w:rsidR="004105C9" w:rsidRPr="00412DDB" w:rsidRDefault="004105C9" w:rsidP="00AF58C2">
            <w:pPr>
              <w:pStyle w:val="tabl"/>
              <w:jc w:val="center"/>
              <w:rPr>
                <w:sz w:val="22"/>
                <w:szCs w:val="22"/>
              </w:rPr>
            </w:pPr>
            <w:r w:rsidRPr="00412DDB">
              <w:rPr>
                <w:sz w:val="22"/>
                <w:szCs w:val="22"/>
              </w:rPr>
              <w:t>1.</w:t>
            </w:r>
          </w:p>
        </w:tc>
        <w:tc>
          <w:tcPr>
            <w:tcW w:w="2880" w:type="dxa"/>
            <w:vAlign w:val="center"/>
          </w:tcPr>
          <w:p w:rsidR="004105C9" w:rsidRPr="00412DDB" w:rsidRDefault="004105C9" w:rsidP="00AF58C2">
            <w:pPr>
              <w:pStyle w:val="tabl"/>
              <w:jc w:val="center"/>
              <w:rPr>
                <w:sz w:val="22"/>
                <w:szCs w:val="22"/>
              </w:rPr>
            </w:pPr>
            <w:r w:rsidRPr="00412DDB">
              <w:rPr>
                <w:sz w:val="22"/>
                <w:szCs w:val="22"/>
              </w:rPr>
              <w:t>Уставный капитал,</w:t>
            </w:r>
            <w:r w:rsidR="00F55EF0" w:rsidRPr="00412DDB">
              <w:rPr>
                <w:sz w:val="22"/>
                <w:szCs w:val="22"/>
              </w:rPr>
              <w:t xml:space="preserve"> </w:t>
            </w:r>
            <w:r w:rsidRPr="00412DDB">
              <w:rPr>
                <w:sz w:val="22"/>
                <w:szCs w:val="22"/>
              </w:rPr>
              <w:t>тыс. руб.</w:t>
            </w:r>
          </w:p>
        </w:tc>
        <w:tc>
          <w:tcPr>
            <w:tcW w:w="6120" w:type="dxa"/>
            <w:vAlign w:val="center"/>
          </w:tcPr>
          <w:p w:rsidR="004105C9" w:rsidRPr="00D74A8F" w:rsidRDefault="008F227D" w:rsidP="00CB5D75">
            <w:pPr>
              <w:jc w:val="center"/>
              <w:rPr>
                <w:color w:val="FF0000"/>
              </w:rPr>
            </w:pPr>
            <w:r>
              <w:t>10 404 390</w:t>
            </w:r>
          </w:p>
        </w:tc>
      </w:tr>
      <w:tr w:rsidR="004105C9" w:rsidRPr="00412DDB" w:rsidTr="00D74A8F">
        <w:trPr>
          <w:trHeight w:val="720"/>
        </w:trPr>
        <w:tc>
          <w:tcPr>
            <w:tcW w:w="540" w:type="dxa"/>
            <w:vAlign w:val="center"/>
          </w:tcPr>
          <w:p w:rsidR="004105C9" w:rsidRPr="00412DDB" w:rsidRDefault="004105C9" w:rsidP="00AF58C2">
            <w:pPr>
              <w:pStyle w:val="tabl"/>
              <w:jc w:val="center"/>
              <w:rPr>
                <w:sz w:val="22"/>
                <w:szCs w:val="22"/>
              </w:rPr>
            </w:pPr>
            <w:r w:rsidRPr="00412DDB">
              <w:rPr>
                <w:sz w:val="22"/>
                <w:szCs w:val="22"/>
              </w:rPr>
              <w:t>2.</w:t>
            </w:r>
          </w:p>
        </w:tc>
        <w:tc>
          <w:tcPr>
            <w:tcW w:w="2880" w:type="dxa"/>
            <w:vAlign w:val="center"/>
          </w:tcPr>
          <w:p w:rsidR="004105C9" w:rsidRPr="00412DDB" w:rsidRDefault="004105C9" w:rsidP="00AF58C2">
            <w:pPr>
              <w:pStyle w:val="tabl"/>
              <w:jc w:val="center"/>
              <w:rPr>
                <w:sz w:val="22"/>
                <w:szCs w:val="22"/>
              </w:rPr>
            </w:pPr>
            <w:r w:rsidRPr="00412DDB">
              <w:rPr>
                <w:sz w:val="22"/>
                <w:szCs w:val="22"/>
              </w:rPr>
              <w:t>Собственные средства (к</w:t>
            </w:r>
            <w:r w:rsidRPr="00412DDB">
              <w:rPr>
                <w:sz w:val="22"/>
                <w:szCs w:val="22"/>
              </w:rPr>
              <w:t>а</w:t>
            </w:r>
            <w:r w:rsidRPr="00412DDB">
              <w:rPr>
                <w:sz w:val="22"/>
                <w:szCs w:val="22"/>
              </w:rPr>
              <w:t>питал)</w:t>
            </w:r>
            <w:r w:rsidR="003D79C8" w:rsidRPr="00412DDB">
              <w:rPr>
                <w:sz w:val="22"/>
                <w:szCs w:val="22"/>
              </w:rPr>
              <w:t>, т</w:t>
            </w:r>
            <w:r w:rsidRPr="00412DDB">
              <w:rPr>
                <w:sz w:val="22"/>
                <w:szCs w:val="22"/>
              </w:rPr>
              <w:t>ыс. руб.</w:t>
            </w:r>
          </w:p>
        </w:tc>
        <w:tc>
          <w:tcPr>
            <w:tcW w:w="6120" w:type="dxa"/>
            <w:vAlign w:val="center"/>
          </w:tcPr>
          <w:p w:rsidR="004105C9" w:rsidRPr="0034452E" w:rsidRDefault="00A30019" w:rsidP="00D74A8F">
            <w:pPr>
              <w:jc w:val="center"/>
            </w:pPr>
            <w:r>
              <w:rPr>
                <w:lang w:val="en-US"/>
              </w:rPr>
              <w:t>23 264 170</w:t>
            </w:r>
          </w:p>
        </w:tc>
      </w:tr>
      <w:tr w:rsidR="004105C9" w:rsidRPr="00412DDB" w:rsidTr="000018D5">
        <w:trPr>
          <w:trHeight w:val="600"/>
        </w:trPr>
        <w:tc>
          <w:tcPr>
            <w:tcW w:w="540" w:type="dxa"/>
            <w:vAlign w:val="center"/>
          </w:tcPr>
          <w:p w:rsidR="004105C9" w:rsidRPr="00412DDB" w:rsidRDefault="004105C9" w:rsidP="00AF58C2">
            <w:pPr>
              <w:pStyle w:val="tabl"/>
              <w:jc w:val="center"/>
              <w:rPr>
                <w:sz w:val="22"/>
                <w:szCs w:val="22"/>
              </w:rPr>
            </w:pPr>
            <w:r w:rsidRPr="00412DDB">
              <w:rPr>
                <w:sz w:val="22"/>
                <w:szCs w:val="22"/>
              </w:rPr>
              <w:t>3.</w:t>
            </w:r>
          </w:p>
        </w:tc>
        <w:tc>
          <w:tcPr>
            <w:tcW w:w="2880" w:type="dxa"/>
            <w:vAlign w:val="center"/>
          </w:tcPr>
          <w:p w:rsidR="004105C9" w:rsidRPr="00412DDB" w:rsidRDefault="004105C9" w:rsidP="00AF58C2">
            <w:pPr>
              <w:pStyle w:val="tabl"/>
              <w:jc w:val="center"/>
              <w:rPr>
                <w:sz w:val="22"/>
                <w:szCs w:val="22"/>
              </w:rPr>
            </w:pPr>
            <w:r w:rsidRPr="00412DDB">
              <w:rPr>
                <w:sz w:val="22"/>
                <w:szCs w:val="22"/>
              </w:rPr>
              <w:t>Чистая прибыль (непокр</w:t>
            </w:r>
            <w:r w:rsidRPr="00412DDB">
              <w:rPr>
                <w:sz w:val="22"/>
                <w:szCs w:val="22"/>
              </w:rPr>
              <w:t>ы</w:t>
            </w:r>
            <w:r w:rsidRPr="00412DDB">
              <w:rPr>
                <w:sz w:val="22"/>
                <w:szCs w:val="22"/>
              </w:rPr>
              <w:t>тый убыток)</w:t>
            </w:r>
            <w:r w:rsidR="003D79C8" w:rsidRPr="00412DDB">
              <w:rPr>
                <w:sz w:val="22"/>
                <w:szCs w:val="22"/>
              </w:rPr>
              <w:t>, т</w:t>
            </w:r>
            <w:r w:rsidRPr="00412DDB">
              <w:rPr>
                <w:sz w:val="22"/>
                <w:szCs w:val="22"/>
              </w:rPr>
              <w:t>ыс. руб.</w:t>
            </w:r>
          </w:p>
        </w:tc>
        <w:tc>
          <w:tcPr>
            <w:tcW w:w="6120" w:type="dxa"/>
            <w:vAlign w:val="center"/>
          </w:tcPr>
          <w:p w:rsidR="004105C9" w:rsidRPr="000018D5" w:rsidRDefault="00690627">
            <w:pPr>
              <w:jc w:val="center"/>
              <w:rPr>
                <w:lang w:val="en-US"/>
              </w:rPr>
            </w:pPr>
            <w:r w:rsidRPr="000018D5">
              <w:rPr>
                <w:lang w:val="en-US"/>
              </w:rPr>
              <w:t>2</w:t>
            </w:r>
            <w:r>
              <w:rPr>
                <w:lang w:val="en-US"/>
              </w:rPr>
              <w:t xml:space="preserve"> </w:t>
            </w:r>
            <w:r w:rsidRPr="000018D5">
              <w:rPr>
                <w:lang w:val="en-US"/>
              </w:rPr>
              <w:t>027</w:t>
            </w:r>
            <w:r>
              <w:rPr>
                <w:lang w:val="en-US"/>
              </w:rPr>
              <w:t xml:space="preserve"> </w:t>
            </w:r>
            <w:r w:rsidRPr="000018D5">
              <w:rPr>
                <w:lang w:val="en-US"/>
              </w:rPr>
              <w:t>900</w:t>
            </w:r>
          </w:p>
        </w:tc>
      </w:tr>
      <w:tr w:rsidR="004105C9" w:rsidRPr="00412DDB" w:rsidTr="00AF58C2">
        <w:trPr>
          <w:trHeight w:val="676"/>
        </w:trPr>
        <w:tc>
          <w:tcPr>
            <w:tcW w:w="540" w:type="dxa"/>
            <w:vAlign w:val="center"/>
          </w:tcPr>
          <w:p w:rsidR="004105C9" w:rsidRPr="00412DDB" w:rsidRDefault="004105C9" w:rsidP="00AF58C2">
            <w:pPr>
              <w:pStyle w:val="tabl"/>
              <w:jc w:val="center"/>
              <w:rPr>
                <w:sz w:val="22"/>
                <w:szCs w:val="22"/>
              </w:rPr>
            </w:pPr>
            <w:r w:rsidRPr="00412DDB">
              <w:rPr>
                <w:sz w:val="22"/>
                <w:szCs w:val="22"/>
              </w:rPr>
              <w:t>4.</w:t>
            </w:r>
          </w:p>
        </w:tc>
        <w:tc>
          <w:tcPr>
            <w:tcW w:w="2880" w:type="dxa"/>
            <w:vAlign w:val="center"/>
          </w:tcPr>
          <w:p w:rsidR="004105C9" w:rsidRPr="00412DDB" w:rsidRDefault="004105C9" w:rsidP="00AF58C2">
            <w:pPr>
              <w:pStyle w:val="tabl"/>
              <w:jc w:val="center"/>
              <w:rPr>
                <w:sz w:val="22"/>
                <w:szCs w:val="22"/>
              </w:rPr>
            </w:pPr>
            <w:r w:rsidRPr="00412DDB">
              <w:rPr>
                <w:sz w:val="22"/>
                <w:szCs w:val="22"/>
              </w:rPr>
              <w:t>Рентабельность активов, %</w:t>
            </w:r>
          </w:p>
        </w:tc>
        <w:tc>
          <w:tcPr>
            <w:tcW w:w="6120" w:type="dxa"/>
            <w:vAlign w:val="center"/>
          </w:tcPr>
          <w:p w:rsidR="004105C9" w:rsidRPr="00977798" w:rsidRDefault="00F324D9" w:rsidP="000208D1">
            <w:pPr>
              <w:jc w:val="center"/>
            </w:pPr>
            <w:r>
              <w:rPr>
                <w:lang w:val="en-US"/>
              </w:rPr>
              <w:t>1</w:t>
            </w:r>
            <w:r>
              <w:t>,53</w:t>
            </w:r>
          </w:p>
        </w:tc>
      </w:tr>
      <w:tr w:rsidR="004105C9" w:rsidRPr="00412DDB" w:rsidTr="00AF58C2">
        <w:trPr>
          <w:trHeight w:val="720"/>
        </w:trPr>
        <w:tc>
          <w:tcPr>
            <w:tcW w:w="540" w:type="dxa"/>
            <w:vAlign w:val="center"/>
          </w:tcPr>
          <w:p w:rsidR="004105C9" w:rsidRPr="00412DDB" w:rsidRDefault="004105C9" w:rsidP="00AF58C2">
            <w:pPr>
              <w:pStyle w:val="tabl"/>
              <w:jc w:val="center"/>
              <w:rPr>
                <w:sz w:val="22"/>
                <w:szCs w:val="22"/>
              </w:rPr>
            </w:pPr>
            <w:r w:rsidRPr="00412DDB">
              <w:rPr>
                <w:sz w:val="22"/>
                <w:szCs w:val="22"/>
              </w:rPr>
              <w:t>5.</w:t>
            </w:r>
          </w:p>
        </w:tc>
        <w:tc>
          <w:tcPr>
            <w:tcW w:w="2880" w:type="dxa"/>
            <w:vAlign w:val="center"/>
          </w:tcPr>
          <w:p w:rsidR="004105C9" w:rsidRPr="00412DDB" w:rsidRDefault="004105C9" w:rsidP="00AF58C2">
            <w:pPr>
              <w:pStyle w:val="tabl"/>
              <w:jc w:val="center"/>
              <w:rPr>
                <w:sz w:val="22"/>
                <w:szCs w:val="22"/>
              </w:rPr>
            </w:pPr>
            <w:r w:rsidRPr="00412DDB">
              <w:rPr>
                <w:sz w:val="22"/>
                <w:szCs w:val="22"/>
              </w:rPr>
              <w:t>Рентабельность капитала, %</w:t>
            </w:r>
          </w:p>
        </w:tc>
        <w:tc>
          <w:tcPr>
            <w:tcW w:w="6120" w:type="dxa"/>
            <w:vAlign w:val="center"/>
          </w:tcPr>
          <w:p w:rsidR="004105C9" w:rsidRPr="00977798" w:rsidRDefault="00F324D9" w:rsidP="0035561F">
            <w:pPr>
              <w:jc w:val="center"/>
            </w:pPr>
            <w:r>
              <w:t>9,16</w:t>
            </w:r>
          </w:p>
        </w:tc>
      </w:tr>
      <w:tr w:rsidR="004105C9" w:rsidRPr="00412DDB" w:rsidTr="00AF58C2">
        <w:trPr>
          <w:trHeight w:val="720"/>
        </w:trPr>
        <w:tc>
          <w:tcPr>
            <w:tcW w:w="540" w:type="dxa"/>
            <w:vAlign w:val="center"/>
          </w:tcPr>
          <w:p w:rsidR="004105C9" w:rsidRPr="00412DDB" w:rsidRDefault="004105C9" w:rsidP="00AF58C2">
            <w:pPr>
              <w:pStyle w:val="tabl"/>
              <w:jc w:val="center"/>
              <w:rPr>
                <w:sz w:val="22"/>
                <w:szCs w:val="22"/>
              </w:rPr>
            </w:pPr>
            <w:r w:rsidRPr="00412DDB">
              <w:rPr>
                <w:sz w:val="22"/>
                <w:szCs w:val="22"/>
              </w:rPr>
              <w:t>6.</w:t>
            </w:r>
          </w:p>
        </w:tc>
        <w:tc>
          <w:tcPr>
            <w:tcW w:w="2880" w:type="dxa"/>
            <w:vAlign w:val="center"/>
          </w:tcPr>
          <w:p w:rsidR="004105C9" w:rsidRPr="00412DDB" w:rsidRDefault="004105C9" w:rsidP="00AF58C2">
            <w:pPr>
              <w:pStyle w:val="tabl"/>
              <w:jc w:val="center"/>
              <w:rPr>
                <w:sz w:val="22"/>
                <w:szCs w:val="22"/>
              </w:rPr>
            </w:pPr>
            <w:proofErr w:type="gramStart"/>
            <w:r w:rsidRPr="00412DDB">
              <w:rPr>
                <w:sz w:val="22"/>
                <w:szCs w:val="22"/>
              </w:rPr>
              <w:t>Привлеченные средства: (кредиты, депозиты, клиен</w:t>
            </w:r>
            <w:r w:rsidRPr="00412DDB">
              <w:rPr>
                <w:sz w:val="22"/>
                <w:szCs w:val="22"/>
              </w:rPr>
              <w:t>т</w:t>
            </w:r>
            <w:r w:rsidRPr="00412DDB">
              <w:rPr>
                <w:sz w:val="22"/>
                <w:szCs w:val="22"/>
              </w:rPr>
              <w:t>ские счета и т.д.)</w:t>
            </w:r>
            <w:r w:rsidR="003D79C8" w:rsidRPr="00412DDB">
              <w:rPr>
                <w:sz w:val="22"/>
                <w:szCs w:val="22"/>
              </w:rPr>
              <w:t>, т</w:t>
            </w:r>
            <w:r w:rsidRPr="00412DDB">
              <w:rPr>
                <w:sz w:val="22"/>
                <w:szCs w:val="22"/>
              </w:rPr>
              <w:t>ыс. руб.</w:t>
            </w:r>
            <w:proofErr w:type="gramEnd"/>
          </w:p>
        </w:tc>
        <w:tc>
          <w:tcPr>
            <w:tcW w:w="6120" w:type="dxa"/>
            <w:vAlign w:val="center"/>
          </w:tcPr>
          <w:p w:rsidR="004105C9" w:rsidRPr="0034452E" w:rsidRDefault="008823AE" w:rsidP="00AF58C2">
            <w:pPr>
              <w:jc w:val="center"/>
            </w:pPr>
            <w:r>
              <w:t>116 021 956</w:t>
            </w:r>
          </w:p>
        </w:tc>
      </w:tr>
      <w:tr w:rsidR="004105C9" w:rsidRPr="00412DDB" w:rsidTr="00AF58C2">
        <w:trPr>
          <w:trHeight w:val="240"/>
        </w:trPr>
        <w:tc>
          <w:tcPr>
            <w:tcW w:w="540" w:type="dxa"/>
          </w:tcPr>
          <w:p w:rsidR="004105C9" w:rsidRPr="00412DDB" w:rsidRDefault="004105C9" w:rsidP="00AF58C2">
            <w:pPr>
              <w:pStyle w:val="tabl"/>
              <w:jc w:val="center"/>
              <w:rPr>
                <w:bCs/>
                <w:sz w:val="22"/>
                <w:szCs w:val="22"/>
              </w:rPr>
            </w:pPr>
          </w:p>
        </w:tc>
        <w:tc>
          <w:tcPr>
            <w:tcW w:w="2880" w:type="dxa"/>
            <w:vAlign w:val="center"/>
          </w:tcPr>
          <w:p w:rsidR="004105C9" w:rsidRPr="00412DDB" w:rsidRDefault="004105C9" w:rsidP="00AF58C2">
            <w:pPr>
              <w:pStyle w:val="tabl"/>
              <w:jc w:val="center"/>
              <w:rPr>
                <w:bCs/>
                <w:sz w:val="22"/>
                <w:szCs w:val="22"/>
              </w:rPr>
            </w:pPr>
          </w:p>
        </w:tc>
        <w:tc>
          <w:tcPr>
            <w:tcW w:w="6120" w:type="dxa"/>
            <w:vAlign w:val="center"/>
          </w:tcPr>
          <w:p w:rsidR="004105C9" w:rsidRPr="00412DDB" w:rsidRDefault="004105C9" w:rsidP="00AF58C2">
            <w:pPr>
              <w:pStyle w:val="tabl"/>
              <w:jc w:val="center"/>
              <w:rPr>
                <w:bCs/>
                <w:sz w:val="22"/>
                <w:szCs w:val="22"/>
              </w:rPr>
            </w:pPr>
          </w:p>
        </w:tc>
      </w:tr>
      <w:tr w:rsidR="004105C9" w:rsidRPr="00412DDB" w:rsidTr="00AF58C2">
        <w:trPr>
          <w:trHeight w:val="240"/>
        </w:trPr>
        <w:tc>
          <w:tcPr>
            <w:tcW w:w="540" w:type="dxa"/>
          </w:tcPr>
          <w:p w:rsidR="004105C9" w:rsidRPr="00412DDB" w:rsidRDefault="004105C9" w:rsidP="00AF58C2">
            <w:pPr>
              <w:pStyle w:val="tabl"/>
              <w:jc w:val="center"/>
              <w:rPr>
                <w:b/>
                <w:bCs/>
                <w:sz w:val="22"/>
                <w:szCs w:val="22"/>
              </w:rPr>
            </w:pPr>
            <w:r w:rsidRPr="00412DDB">
              <w:rPr>
                <w:b/>
                <w:bCs/>
                <w:sz w:val="22"/>
                <w:szCs w:val="22"/>
              </w:rPr>
              <w:t>№</w:t>
            </w:r>
            <w:r w:rsidRPr="00412DDB">
              <w:rPr>
                <w:b/>
                <w:bCs/>
                <w:sz w:val="22"/>
                <w:szCs w:val="22"/>
              </w:rPr>
              <w:br/>
              <w:t>строки</w:t>
            </w:r>
          </w:p>
        </w:tc>
        <w:tc>
          <w:tcPr>
            <w:tcW w:w="2880" w:type="dxa"/>
            <w:vAlign w:val="center"/>
          </w:tcPr>
          <w:p w:rsidR="004105C9" w:rsidRPr="00412DDB" w:rsidRDefault="004105C9" w:rsidP="00AF58C2">
            <w:pPr>
              <w:pStyle w:val="tabl"/>
              <w:jc w:val="center"/>
              <w:rPr>
                <w:b/>
                <w:bCs/>
                <w:sz w:val="22"/>
                <w:szCs w:val="22"/>
              </w:rPr>
            </w:pPr>
            <w:r w:rsidRPr="00412DDB">
              <w:rPr>
                <w:b/>
                <w:bCs/>
                <w:sz w:val="22"/>
                <w:szCs w:val="22"/>
              </w:rPr>
              <w:t>Наименование показателя</w:t>
            </w:r>
          </w:p>
        </w:tc>
        <w:tc>
          <w:tcPr>
            <w:tcW w:w="6120" w:type="dxa"/>
            <w:vAlign w:val="center"/>
          </w:tcPr>
          <w:p w:rsidR="004105C9" w:rsidRPr="000018D5" w:rsidRDefault="004105C9">
            <w:pPr>
              <w:pStyle w:val="tabl"/>
              <w:jc w:val="center"/>
              <w:rPr>
                <w:b/>
                <w:bCs/>
                <w:sz w:val="22"/>
                <w:szCs w:val="22"/>
                <w:lang w:val="en-US"/>
              </w:rPr>
            </w:pPr>
            <w:r w:rsidRPr="00412DDB">
              <w:rPr>
                <w:b/>
                <w:bCs/>
                <w:sz w:val="22"/>
                <w:szCs w:val="22"/>
              </w:rPr>
              <w:t>01.</w:t>
            </w:r>
            <w:r w:rsidR="00BC2B26">
              <w:rPr>
                <w:b/>
                <w:bCs/>
                <w:sz w:val="22"/>
                <w:szCs w:val="22"/>
              </w:rPr>
              <w:t>0</w:t>
            </w:r>
            <w:r w:rsidR="00820835">
              <w:rPr>
                <w:b/>
                <w:bCs/>
                <w:sz w:val="22"/>
                <w:szCs w:val="22"/>
              </w:rPr>
              <w:t>7</w:t>
            </w:r>
            <w:r w:rsidRPr="00412DDB">
              <w:rPr>
                <w:b/>
                <w:bCs/>
                <w:sz w:val="22"/>
                <w:szCs w:val="22"/>
              </w:rPr>
              <w:t>.</w:t>
            </w:r>
            <w:r w:rsidR="007F2D53" w:rsidRPr="00412DDB">
              <w:rPr>
                <w:b/>
                <w:bCs/>
                <w:sz w:val="22"/>
                <w:szCs w:val="22"/>
              </w:rPr>
              <w:t>201</w:t>
            </w:r>
            <w:r w:rsidR="007F2D53">
              <w:rPr>
                <w:b/>
                <w:bCs/>
                <w:sz w:val="22"/>
                <w:szCs w:val="22"/>
                <w:lang w:val="en-US"/>
              </w:rPr>
              <w:t>7</w:t>
            </w:r>
          </w:p>
        </w:tc>
      </w:tr>
      <w:tr w:rsidR="004105C9" w:rsidRPr="00412DDB" w:rsidTr="00AF58C2">
        <w:trPr>
          <w:trHeight w:val="388"/>
        </w:trPr>
        <w:tc>
          <w:tcPr>
            <w:tcW w:w="540" w:type="dxa"/>
          </w:tcPr>
          <w:p w:rsidR="004105C9" w:rsidRPr="00412DDB" w:rsidRDefault="004105C9" w:rsidP="00AF58C2">
            <w:pPr>
              <w:pStyle w:val="tabl"/>
              <w:tabs>
                <w:tab w:val="left" w:pos="264"/>
              </w:tabs>
              <w:jc w:val="center"/>
              <w:rPr>
                <w:sz w:val="22"/>
                <w:szCs w:val="22"/>
              </w:rPr>
            </w:pPr>
            <w:r w:rsidRPr="00412DDB">
              <w:rPr>
                <w:sz w:val="22"/>
                <w:szCs w:val="22"/>
              </w:rPr>
              <w:t>1</w:t>
            </w:r>
          </w:p>
        </w:tc>
        <w:tc>
          <w:tcPr>
            <w:tcW w:w="2880" w:type="dxa"/>
          </w:tcPr>
          <w:p w:rsidR="004105C9" w:rsidRPr="00412DDB" w:rsidRDefault="004105C9" w:rsidP="00AF58C2">
            <w:pPr>
              <w:pStyle w:val="tabl"/>
              <w:jc w:val="center"/>
              <w:rPr>
                <w:sz w:val="22"/>
                <w:szCs w:val="22"/>
              </w:rPr>
            </w:pPr>
            <w:r w:rsidRPr="00412DDB">
              <w:rPr>
                <w:sz w:val="22"/>
                <w:szCs w:val="22"/>
              </w:rPr>
              <w:t>2</w:t>
            </w:r>
          </w:p>
        </w:tc>
        <w:tc>
          <w:tcPr>
            <w:tcW w:w="6120" w:type="dxa"/>
          </w:tcPr>
          <w:p w:rsidR="004105C9" w:rsidRPr="00412DDB" w:rsidRDefault="004105C9" w:rsidP="00AF58C2">
            <w:pPr>
              <w:jc w:val="center"/>
              <w:rPr>
                <w:sz w:val="22"/>
                <w:szCs w:val="22"/>
              </w:rPr>
            </w:pPr>
            <w:r w:rsidRPr="00412DDB">
              <w:rPr>
                <w:sz w:val="22"/>
                <w:szCs w:val="22"/>
              </w:rPr>
              <w:t>3</w:t>
            </w:r>
          </w:p>
        </w:tc>
      </w:tr>
      <w:tr w:rsidR="007F2D53" w:rsidRPr="00412DDB" w:rsidTr="00AF58C2">
        <w:trPr>
          <w:trHeight w:val="720"/>
        </w:trPr>
        <w:tc>
          <w:tcPr>
            <w:tcW w:w="540" w:type="dxa"/>
            <w:vAlign w:val="center"/>
          </w:tcPr>
          <w:p w:rsidR="007F2D53" w:rsidRPr="00412DDB" w:rsidRDefault="007F2D53" w:rsidP="00AF58C2">
            <w:pPr>
              <w:pStyle w:val="tabl"/>
              <w:jc w:val="center"/>
              <w:rPr>
                <w:sz w:val="22"/>
                <w:szCs w:val="22"/>
              </w:rPr>
            </w:pPr>
            <w:r w:rsidRPr="00412DDB">
              <w:rPr>
                <w:sz w:val="22"/>
                <w:szCs w:val="22"/>
              </w:rPr>
              <w:t>1.</w:t>
            </w:r>
          </w:p>
        </w:tc>
        <w:tc>
          <w:tcPr>
            <w:tcW w:w="2880" w:type="dxa"/>
            <w:vAlign w:val="center"/>
          </w:tcPr>
          <w:p w:rsidR="007F2D53" w:rsidRPr="00412DDB" w:rsidRDefault="007F2D53" w:rsidP="00AF58C2">
            <w:pPr>
              <w:pStyle w:val="tabl"/>
              <w:jc w:val="center"/>
              <w:rPr>
                <w:sz w:val="22"/>
                <w:szCs w:val="22"/>
              </w:rPr>
            </w:pPr>
            <w:r w:rsidRPr="00412DDB">
              <w:rPr>
                <w:sz w:val="22"/>
                <w:szCs w:val="22"/>
              </w:rPr>
              <w:t>Уставный капитал,</w:t>
            </w:r>
            <w:r w:rsidRPr="00412DDB">
              <w:rPr>
                <w:sz w:val="22"/>
                <w:szCs w:val="22"/>
                <w:lang w:val="en-US"/>
              </w:rPr>
              <w:t xml:space="preserve"> </w:t>
            </w:r>
            <w:r w:rsidRPr="00412DDB">
              <w:rPr>
                <w:sz w:val="22"/>
                <w:szCs w:val="22"/>
              </w:rPr>
              <w:t>тыс. руб.</w:t>
            </w:r>
          </w:p>
        </w:tc>
        <w:tc>
          <w:tcPr>
            <w:tcW w:w="6120" w:type="dxa"/>
            <w:vAlign w:val="center"/>
          </w:tcPr>
          <w:p w:rsidR="007F2D53" w:rsidRPr="00412DDB" w:rsidRDefault="007F2D53" w:rsidP="0034452E">
            <w:pPr>
              <w:jc w:val="center"/>
            </w:pPr>
            <w:r>
              <w:t>10 404 390</w:t>
            </w:r>
          </w:p>
        </w:tc>
      </w:tr>
      <w:tr w:rsidR="007F2D53" w:rsidRPr="00412DDB" w:rsidTr="00AF58C2">
        <w:trPr>
          <w:trHeight w:val="720"/>
        </w:trPr>
        <w:tc>
          <w:tcPr>
            <w:tcW w:w="540" w:type="dxa"/>
            <w:vAlign w:val="center"/>
          </w:tcPr>
          <w:p w:rsidR="007F2D53" w:rsidRPr="00412DDB" w:rsidRDefault="007F2D53" w:rsidP="00AF58C2">
            <w:pPr>
              <w:pStyle w:val="tabl"/>
              <w:jc w:val="center"/>
              <w:rPr>
                <w:sz w:val="22"/>
                <w:szCs w:val="22"/>
              </w:rPr>
            </w:pPr>
            <w:r w:rsidRPr="00412DDB">
              <w:rPr>
                <w:sz w:val="22"/>
                <w:szCs w:val="22"/>
              </w:rPr>
              <w:t>2.</w:t>
            </w:r>
          </w:p>
        </w:tc>
        <w:tc>
          <w:tcPr>
            <w:tcW w:w="2880" w:type="dxa"/>
            <w:vAlign w:val="center"/>
          </w:tcPr>
          <w:p w:rsidR="007F2D53" w:rsidRPr="00412DDB" w:rsidRDefault="007F2D53" w:rsidP="00AF58C2">
            <w:pPr>
              <w:pStyle w:val="tabl"/>
              <w:jc w:val="center"/>
              <w:rPr>
                <w:sz w:val="22"/>
                <w:szCs w:val="22"/>
              </w:rPr>
            </w:pPr>
            <w:r w:rsidRPr="00412DDB">
              <w:rPr>
                <w:sz w:val="22"/>
                <w:szCs w:val="22"/>
              </w:rPr>
              <w:t>Собственные средства (к</w:t>
            </w:r>
            <w:r w:rsidRPr="00412DDB">
              <w:rPr>
                <w:sz w:val="22"/>
                <w:szCs w:val="22"/>
              </w:rPr>
              <w:t>а</w:t>
            </w:r>
            <w:r w:rsidRPr="00412DDB">
              <w:rPr>
                <w:sz w:val="22"/>
                <w:szCs w:val="22"/>
              </w:rPr>
              <w:t>питал),</w:t>
            </w:r>
            <w:r w:rsidRPr="003D5DBC">
              <w:rPr>
                <w:sz w:val="22"/>
                <w:szCs w:val="22"/>
              </w:rPr>
              <w:t xml:space="preserve"> </w:t>
            </w:r>
            <w:r w:rsidRPr="00412DDB">
              <w:rPr>
                <w:sz w:val="22"/>
                <w:szCs w:val="22"/>
              </w:rPr>
              <w:t>тыс. руб.</w:t>
            </w:r>
          </w:p>
        </w:tc>
        <w:tc>
          <w:tcPr>
            <w:tcW w:w="6120" w:type="dxa"/>
            <w:vAlign w:val="center"/>
          </w:tcPr>
          <w:p w:rsidR="007F2D53" w:rsidRPr="002225A7" w:rsidRDefault="00820835" w:rsidP="0034452E">
            <w:pPr>
              <w:jc w:val="center"/>
            </w:pPr>
            <w:r>
              <w:t>22 786 747</w:t>
            </w:r>
          </w:p>
        </w:tc>
      </w:tr>
      <w:tr w:rsidR="007F2D53" w:rsidRPr="00412DDB" w:rsidTr="00AF58C2">
        <w:trPr>
          <w:trHeight w:val="600"/>
        </w:trPr>
        <w:tc>
          <w:tcPr>
            <w:tcW w:w="540" w:type="dxa"/>
            <w:vAlign w:val="center"/>
          </w:tcPr>
          <w:p w:rsidR="007F2D53" w:rsidRPr="00412DDB" w:rsidRDefault="007F2D53" w:rsidP="00AF58C2">
            <w:pPr>
              <w:pStyle w:val="tabl"/>
              <w:jc w:val="center"/>
              <w:rPr>
                <w:sz w:val="22"/>
                <w:szCs w:val="22"/>
              </w:rPr>
            </w:pPr>
            <w:r w:rsidRPr="00412DDB">
              <w:rPr>
                <w:sz w:val="22"/>
                <w:szCs w:val="22"/>
              </w:rPr>
              <w:t>3.</w:t>
            </w:r>
          </w:p>
        </w:tc>
        <w:tc>
          <w:tcPr>
            <w:tcW w:w="2880" w:type="dxa"/>
            <w:vAlign w:val="center"/>
          </w:tcPr>
          <w:p w:rsidR="007F2D53" w:rsidRPr="00412DDB" w:rsidRDefault="007F2D53" w:rsidP="00AF58C2">
            <w:pPr>
              <w:pStyle w:val="tabl"/>
              <w:jc w:val="center"/>
              <w:rPr>
                <w:sz w:val="22"/>
                <w:szCs w:val="22"/>
              </w:rPr>
            </w:pPr>
            <w:r w:rsidRPr="00412DDB">
              <w:rPr>
                <w:sz w:val="22"/>
                <w:szCs w:val="22"/>
              </w:rPr>
              <w:t>Чистая прибыль (непокр</w:t>
            </w:r>
            <w:r w:rsidRPr="00412DDB">
              <w:rPr>
                <w:sz w:val="22"/>
                <w:szCs w:val="22"/>
              </w:rPr>
              <w:t>ы</w:t>
            </w:r>
            <w:r w:rsidRPr="00412DDB">
              <w:rPr>
                <w:sz w:val="22"/>
                <w:szCs w:val="22"/>
              </w:rPr>
              <w:t>тый убыток),</w:t>
            </w:r>
            <w:r w:rsidRPr="003D5DBC">
              <w:rPr>
                <w:sz w:val="22"/>
                <w:szCs w:val="22"/>
              </w:rPr>
              <w:t xml:space="preserve"> </w:t>
            </w:r>
            <w:r w:rsidRPr="00412DDB">
              <w:rPr>
                <w:sz w:val="22"/>
                <w:szCs w:val="22"/>
              </w:rPr>
              <w:t>тыс. руб.</w:t>
            </w:r>
          </w:p>
        </w:tc>
        <w:tc>
          <w:tcPr>
            <w:tcW w:w="6120" w:type="dxa"/>
            <w:vAlign w:val="center"/>
          </w:tcPr>
          <w:p w:rsidR="007F2D53" w:rsidRPr="00F67181" w:rsidRDefault="00820835" w:rsidP="00BC2B26">
            <w:pPr>
              <w:jc w:val="center"/>
            </w:pPr>
            <w:r>
              <w:t>2 238 403</w:t>
            </w:r>
          </w:p>
        </w:tc>
      </w:tr>
      <w:tr w:rsidR="007F2D53" w:rsidRPr="00412DDB" w:rsidTr="00AF58C2">
        <w:trPr>
          <w:trHeight w:val="676"/>
        </w:trPr>
        <w:tc>
          <w:tcPr>
            <w:tcW w:w="540" w:type="dxa"/>
            <w:vAlign w:val="center"/>
          </w:tcPr>
          <w:p w:rsidR="007F2D53" w:rsidRPr="00412DDB" w:rsidRDefault="007F2D53" w:rsidP="00AF58C2">
            <w:pPr>
              <w:pStyle w:val="tabl"/>
              <w:jc w:val="center"/>
              <w:rPr>
                <w:sz w:val="22"/>
                <w:szCs w:val="22"/>
              </w:rPr>
            </w:pPr>
            <w:r w:rsidRPr="00412DDB">
              <w:rPr>
                <w:sz w:val="22"/>
                <w:szCs w:val="22"/>
              </w:rPr>
              <w:t>4.</w:t>
            </w:r>
          </w:p>
        </w:tc>
        <w:tc>
          <w:tcPr>
            <w:tcW w:w="2880" w:type="dxa"/>
            <w:vAlign w:val="center"/>
          </w:tcPr>
          <w:p w:rsidR="007F2D53" w:rsidRPr="00412DDB" w:rsidRDefault="007F2D53" w:rsidP="00AF58C2">
            <w:pPr>
              <w:pStyle w:val="tabl"/>
              <w:jc w:val="center"/>
              <w:rPr>
                <w:sz w:val="22"/>
                <w:szCs w:val="22"/>
              </w:rPr>
            </w:pPr>
            <w:r w:rsidRPr="00412DDB">
              <w:rPr>
                <w:sz w:val="22"/>
                <w:szCs w:val="22"/>
              </w:rPr>
              <w:t>Рентабельность активов, %</w:t>
            </w:r>
          </w:p>
        </w:tc>
        <w:tc>
          <w:tcPr>
            <w:tcW w:w="6120" w:type="dxa"/>
            <w:vAlign w:val="center"/>
          </w:tcPr>
          <w:p w:rsidR="007F2D53" w:rsidRPr="002D21B3" w:rsidRDefault="007F2D53">
            <w:pPr>
              <w:jc w:val="center"/>
            </w:pPr>
            <w:r>
              <w:t>3,</w:t>
            </w:r>
            <w:r w:rsidR="00820835">
              <w:t>44</w:t>
            </w:r>
          </w:p>
        </w:tc>
      </w:tr>
      <w:tr w:rsidR="007F2D53" w:rsidRPr="00412DDB" w:rsidTr="00AF58C2">
        <w:trPr>
          <w:trHeight w:val="720"/>
        </w:trPr>
        <w:tc>
          <w:tcPr>
            <w:tcW w:w="540" w:type="dxa"/>
            <w:vAlign w:val="center"/>
          </w:tcPr>
          <w:p w:rsidR="007F2D53" w:rsidRPr="00412DDB" w:rsidRDefault="007F2D53" w:rsidP="00AF58C2">
            <w:pPr>
              <w:pStyle w:val="tabl"/>
              <w:jc w:val="center"/>
              <w:rPr>
                <w:sz w:val="22"/>
                <w:szCs w:val="22"/>
              </w:rPr>
            </w:pPr>
            <w:r w:rsidRPr="00412DDB">
              <w:rPr>
                <w:sz w:val="22"/>
                <w:szCs w:val="22"/>
              </w:rPr>
              <w:t>5.</w:t>
            </w:r>
          </w:p>
        </w:tc>
        <w:tc>
          <w:tcPr>
            <w:tcW w:w="2880" w:type="dxa"/>
            <w:vAlign w:val="center"/>
          </w:tcPr>
          <w:p w:rsidR="007F2D53" w:rsidRPr="00412DDB" w:rsidRDefault="007F2D53" w:rsidP="00AF58C2">
            <w:pPr>
              <w:pStyle w:val="tabl"/>
              <w:jc w:val="center"/>
              <w:rPr>
                <w:sz w:val="22"/>
                <w:szCs w:val="22"/>
              </w:rPr>
            </w:pPr>
            <w:r w:rsidRPr="00412DDB">
              <w:rPr>
                <w:sz w:val="22"/>
                <w:szCs w:val="22"/>
              </w:rPr>
              <w:t>Рентабельность капитала, %</w:t>
            </w:r>
          </w:p>
        </w:tc>
        <w:tc>
          <w:tcPr>
            <w:tcW w:w="6120" w:type="dxa"/>
            <w:vAlign w:val="center"/>
          </w:tcPr>
          <w:p w:rsidR="007F2D53" w:rsidRPr="002D21B3" w:rsidRDefault="00820835">
            <w:pPr>
              <w:jc w:val="center"/>
            </w:pPr>
            <w:r>
              <w:t>21</w:t>
            </w:r>
            <w:r w:rsidR="007F2D53">
              <w:t>,</w:t>
            </w:r>
            <w:r>
              <w:t>26</w:t>
            </w:r>
          </w:p>
        </w:tc>
      </w:tr>
      <w:tr w:rsidR="007F2D53" w:rsidRPr="00412DDB" w:rsidTr="00AF58C2">
        <w:trPr>
          <w:trHeight w:val="720"/>
        </w:trPr>
        <w:tc>
          <w:tcPr>
            <w:tcW w:w="540" w:type="dxa"/>
            <w:vAlign w:val="center"/>
          </w:tcPr>
          <w:p w:rsidR="007F2D53" w:rsidRPr="00412DDB" w:rsidRDefault="007F2D53" w:rsidP="00AF58C2">
            <w:pPr>
              <w:pStyle w:val="tabl"/>
              <w:jc w:val="center"/>
              <w:rPr>
                <w:sz w:val="22"/>
                <w:szCs w:val="22"/>
              </w:rPr>
            </w:pPr>
            <w:r w:rsidRPr="00412DDB">
              <w:rPr>
                <w:sz w:val="22"/>
                <w:szCs w:val="22"/>
              </w:rPr>
              <w:t>6.</w:t>
            </w:r>
          </w:p>
        </w:tc>
        <w:tc>
          <w:tcPr>
            <w:tcW w:w="2880" w:type="dxa"/>
            <w:vAlign w:val="center"/>
          </w:tcPr>
          <w:p w:rsidR="007F2D53" w:rsidRPr="00412DDB" w:rsidRDefault="007F2D53" w:rsidP="00AF58C2">
            <w:pPr>
              <w:pStyle w:val="tabl"/>
              <w:jc w:val="center"/>
              <w:rPr>
                <w:sz w:val="22"/>
                <w:szCs w:val="22"/>
              </w:rPr>
            </w:pPr>
            <w:proofErr w:type="gramStart"/>
            <w:r w:rsidRPr="00412DDB">
              <w:rPr>
                <w:sz w:val="22"/>
                <w:szCs w:val="22"/>
              </w:rPr>
              <w:t>Привлеченные средства: (кредиты, депозиты, клиен</w:t>
            </w:r>
            <w:r w:rsidRPr="00412DDB">
              <w:rPr>
                <w:sz w:val="22"/>
                <w:szCs w:val="22"/>
              </w:rPr>
              <w:t>т</w:t>
            </w:r>
            <w:r w:rsidRPr="00412DDB">
              <w:rPr>
                <w:sz w:val="22"/>
                <w:szCs w:val="22"/>
              </w:rPr>
              <w:t>ские счета и т.д.),</w:t>
            </w:r>
            <w:r w:rsidRPr="003D5DBC">
              <w:rPr>
                <w:sz w:val="22"/>
                <w:szCs w:val="22"/>
              </w:rPr>
              <w:t xml:space="preserve"> </w:t>
            </w:r>
            <w:r w:rsidRPr="00412DDB">
              <w:rPr>
                <w:sz w:val="22"/>
                <w:szCs w:val="22"/>
              </w:rPr>
              <w:t>тыс. руб.</w:t>
            </w:r>
            <w:proofErr w:type="gramEnd"/>
          </w:p>
        </w:tc>
        <w:tc>
          <w:tcPr>
            <w:tcW w:w="6120" w:type="dxa"/>
            <w:vAlign w:val="center"/>
          </w:tcPr>
          <w:p w:rsidR="007F2D53" w:rsidRPr="00F67181" w:rsidRDefault="00820835" w:rsidP="0034452E">
            <w:pPr>
              <w:jc w:val="center"/>
            </w:pPr>
            <w:r>
              <w:t>111 822 060</w:t>
            </w:r>
          </w:p>
        </w:tc>
      </w:tr>
    </w:tbl>
    <w:p w:rsidR="00AD68E5" w:rsidRPr="00412DDB" w:rsidRDefault="00AD68E5" w:rsidP="00BE754F">
      <w:pPr>
        <w:pStyle w:val="em-4"/>
        <w:ind w:firstLine="0"/>
      </w:pPr>
    </w:p>
    <w:p w:rsidR="0010101E" w:rsidRPr="00412DDB" w:rsidRDefault="0010101E" w:rsidP="0010101E">
      <w:pPr>
        <w:pStyle w:val="em-4"/>
      </w:pPr>
      <w:r w:rsidRPr="00412DDB">
        <w:rPr>
          <w:b/>
          <w:i/>
        </w:rPr>
        <w:t>Методика расчета показателей</w:t>
      </w:r>
      <w:r w:rsidRPr="00412DDB">
        <w:rPr>
          <w:rStyle w:val="af0"/>
          <w:vanish/>
          <w:szCs w:val="20"/>
        </w:rPr>
        <w:footnoteReference w:id="12"/>
      </w:r>
      <w:r w:rsidRPr="00412DDB">
        <w:t xml:space="preserve"> </w:t>
      </w:r>
    </w:p>
    <w:tbl>
      <w:tblPr>
        <w:tblW w:w="0" w:type="auto"/>
        <w:tblLook w:val="01E0" w:firstRow="1" w:lastRow="1" w:firstColumn="1" w:lastColumn="1" w:noHBand="0" w:noVBand="0"/>
      </w:tblPr>
      <w:tblGrid>
        <w:gridCol w:w="10031"/>
      </w:tblGrid>
      <w:tr w:rsidR="0010101E" w:rsidRPr="00412DDB" w:rsidTr="003D79C8">
        <w:tc>
          <w:tcPr>
            <w:tcW w:w="10031" w:type="dxa"/>
          </w:tcPr>
          <w:p w:rsidR="00850074" w:rsidRPr="00FE1B9D" w:rsidRDefault="00850074" w:rsidP="00AF58C2">
            <w:pPr>
              <w:ind w:firstLine="567"/>
              <w:jc w:val="both"/>
              <w:rPr>
                <w:sz w:val="22"/>
                <w:szCs w:val="22"/>
              </w:rPr>
            </w:pPr>
          </w:p>
          <w:p w:rsidR="0010101E" w:rsidRPr="00FE1B9D" w:rsidRDefault="0010101E" w:rsidP="00AF58C2">
            <w:pPr>
              <w:ind w:firstLine="567"/>
              <w:jc w:val="both"/>
              <w:rPr>
                <w:sz w:val="22"/>
                <w:szCs w:val="22"/>
              </w:rPr>
            </w:pPr>
            <w:r w:rsidRPr="00FE1B9D">
              <w:rPr>
                <w:sz w:val="22"/>
                <w:szCs w:val="22"/>
              </w:rPr>
              <w:t>Рентабельность активов рассчитывается как отношение  чистой прибыли к балансовой стоимости активов.</w:t>
            </w:r>
          </w:p>
          <w:p w:rsidR="0010101E" w:rsidRPr="00FE1B9D" w:rsidRDefault="0010101E" w:rsidP="00AF58C2">
            <w:pPr>
              <w:pStyle w:val="em-4"/>
            </w:pPr>
            <w:r w:rsidRPr="00FE1B9D">
              <w:t>Рентабельность капитала рассчитывается как отношение чистой прибыли к собственным сре</w:t>
            </w:r>
            <w:r w:rsidRPr="00FE1B9D">
              <w:t>д</w:t>
            </w:r>
            <w:r w:rsidRPr="00FE1B9D">
              <w:t>ствам (капиталу) Банка.</w:t>
            </w:r>
          </w:p>
          <w:p w:rsidR="0010101E" w:rsidRPr="00FE1B9D" w:rsidRDefault="0010101E" w:rsidP="00AF58C2">
            <w:pPr>
              <w:pStyle w:val="em-4"/>
            </w:pPr>
            <w:r w:rsidRPr="00FE1B9D">
              <w:t>В состав привлеченных сре</w:t>
            </w:r>
            <w:proofErr w:type="gramStart"/>
            <w:r w:rsidRPr="00FE1B9D">
              <w:t>дств вкл</w:t>
            </w:r>
            <w:proofErr w:type="gramEnd"/>
            <w:r w:rsidRPr="00FE1B9D">
              <w:t xml:space="preserve">ючены: </w:t>
            </w:r>
            <w:r w:rsidR="003D79C8" w:rsidRPr="00FE1B9D">
              <w:t>м</w:t>
            </w:r>
            <w:r w:rsidRPr="00FE1B9D">
              <w:t>ежбанковские кредиты полученные,</w:t>
            </w:r>
            <w:r w:rsidR="00671578" w:rsidRPr="00FE1B9D">
              <w:t xml:space="preserve"> </w:t>
            </w:r>
            <w:r w:rsidRPr="00FE1B9D">
              <w:t>средства на счетах клиентов, депозиты, прочие привлеченные средства.</w:t>
            </w:r>
          </w:p>
          <w:p w:rsidR="0010101E" w:rsidRPr="00FE1B9D" w:rsidRDefault="0010101E" w:rsidP="00AF58C2">
            <w:pPr>
              <w:pStyle w:val="em-4"/>
            </w:pPr>
            <w:r w:rsidRPr="00FE1B9D">
              <w:t>Собст</w:t>
            </w:r>
            <w:r w:rsidR="00560BF9">
              <w:t>венные средства (капитал) Банка рассчитаны</w:t>
            </w:r>
            <w:r w:rsidRPr="00FE1B9D">
              <w:t xml:space="preserve"> согласно Положению ЦБ РФ «О методике определения </w:t>
            </w:r>
            <w:r w:rsidR="00671578" w:rsidRPr="00FE1B9D">
              <w:t xml:space="preserve">величины </w:t>
            </w:r>
            <w:r w:rsidRPr="00FE1B9D">
              <w:t>собственных средств (капитала) кредитных организаций</w:t>
            </w:r>
            <w:r w:rsidR="00671578" w:rsidRPr="00FE1B9D">
              <w:t xml:space="preserve"> («Базель </w:t>
            </w:r>
            <w:r w:rsidR="00671578" w:rsidRPr="00FE1B9D">
              <w:rPr>
                <w:lang w:val="en-US"/>
              </w:rPr>
              <w:t>III</w:t>
            </w:r>
            <w:r w:rsidRPr="00FE1B9D">
              <w:t>»</w:t>
            </w:r>
            <w:r w:rsidR="00671578" w:rsidRPr="00FE1B9D">
              <w:t>)»</w:t>
            </w:r>
            <w:r w:rsidRPr="00FE1B9D">
              <w:t xml:space="preserve"> №</w:t>
            </w:r>
            <w:r w:rsidR="00671578" w:rsidRPr="00FE1B9D">
              <w:t xml:space="preserve"> 395</w:t>
            </w:r>
            <w:r w:rsidR="00B140EC" w:rsidRPr="00FE1B9D">
              <w:t>–</w:t>
            </w:r>
            <w:r w:rsidRPr="00FE1B9D">
              <w:t xml:space="preserve">П от </w:t>
            </w:r>
            <w:r w:rsidR="00671578" w:rsidRPr="00FE1B9D">
              <w:t>28.12</w:t>
            </w:r>
            <w:r w:rsidRPr="00FE1B9D">
              <w:t>.20</w:t>
            </w:r>
            <w:r w:rsidR="00671578" w:rsidRPr="00FE1B9D">
              <w:t>12</w:t>
            </w:r>
            <w:r w:rsidRPr="00FE1B9D">
              <w:t>.</w:t>
            </w:r>
          </w:p>
          <w:p w:rsidR="0010101E" w:rsidRPr="00FE1B9D" w:rsidRDefault="0010101E" w:rsidP="00AF58C2">
            <w:pPr>
              <w:contextualSpacing/>
              <w:jc w:val="both"/>
              <w:rPr>
                <w:sz w:val="22"/>
                <w:szCs w:val="22"/>
              </w:rPr>
            </w:pPr>
            <w:r w:rsidRPr="00FE1B9D">
              <w:rPr>
                <w:sz w:val="22"/>
                <w:szCs w:val="22"/>
              </w:rPr>
              <w:t xml:space="preserve">          Чистая прибыль (непокрытый убыток) соответствует статье «Прибыль (убыток) за отчетный п</w:t>
            </w:r>
            <w:r w:rsidRPr="00FE1B9D">
              <w:rPr>
                <w:sz w:val="22"/>
                <w:szCs w:val="22"/>
              </w:rPr>
              <w:t>е</w:t>
            </w:r>
            <w:r w:rsidRPr="00FE1B9D">
              <w:rPr>
                <w:sz w:val="22"/>
                <w:szCs w:val="22"/>
              </w:rPr>
              <w:t xml:space="preserve">риод» формы отчетности 0409807 «Отчет о </w:t>
            </w:r>
            <w:r w:rsidR="001C2320" w:rsidRPr="00FE1B9D">
              <w:rPr>
                <w:sz w:val="22"/>
                <w:szCs w:val="22"/>
              </w:rPr>
              <w:t>финансовых результатах</w:t>
            </w:r>
            <w:r w:rsidRPr="00FE1B9D">
              <w:rPr>
                <w:sz w:val="22"/>
                <w:szCs w:val="22"/>
              </w:rPr>
              <w:t xml:space="preserve"> (публикуемая форма)»</w:t>
            </w:r>
          </w:p>
          <w:p w:rsidR="0010101E" w:rsidRPr="00FE1B9D" w:rsidRDefault="0010101E" w:rsidP="00AF58C2">
            <w:pPr>
              <w:contextualSpacing/>
              <w:jc w:val="both"/>
              <w:rPr>
                <w:sz w:val="22"/>
                <w:szCs w:val="22"/>
              </w:rPr>
            </w:pPr>
            <w:r w:rsidRPr="00FE1B9D">
              <w:rPr>
                <w:sz w:val="22"/>
                <w:szCs w:val="22"/>
              </w:rPr>
              <w:t xml:space="preserve">          Сумма активов определяется как значение по строке 1</w:t>
            </w:r>
            <w:r w:rsidR="00560BF9">
              <w:rPr>
                <w:sz w:val="22"/>
                <w:szCs w:val="22"/>
              </w:rPr>
              <w:t>3</w:t>
            </w:r>
            <w:r w:rsidRPr="00FE1B9D">
              <w:rPr>
                <w:sz w:val="22"/>
                <w:szCs w:val="22"/>
              </w:rPr>
              <w:t xml:space="preserve"> «Всего активов» формы отчетности 0409806 «Бухгалтерский баланс (публикуемая форма)».</w:t>
            </w:r>
          </w:p>
          <w:p w:rsidR="0010101E" w:rsidRPr="00FE1B9D" w:rsidRDefault="0010101E" w:rsidP="00AF58C2">
            <w:pPr>
              <w:ind w:firstLine="567"/>
              <w:contextualSpacing/>
              <w:jc w:val="both"/>
              <w:rPr>
                <w:sz w:val="22"/>
                <w:szCs w:val="22"/>
              </w:rPr>
            </w:pPr>
            <w:r w:rsidRPr="00FE1B9D">
              <w:rPr>
                <w:sz w:val="22"/>
                <w:szCs w:val="22"/>
              </w:rPr>
              <w:t xml:space="preserve">   Показатель рентабельности приводится в годовое значение.</w:t>
            </w:r>
          </w:p>
          <w:p w:rsidR="00850074" w:rsidRPr="00FE1B9D" w:rsidRDefault="00850074" w:rsidP="00AF58C2">
            <w:pPr>
              <w:ind w:firstLine="567"/>
              <w:contextualSpacing/>
              <w:jc w:val="both"/>
              <w:rPr>
                <w:sz w:val="22"/>
                <w:szCs w:val="22"/>
              </w:rPr>
            </w:pPr>
          </w:p>
        </w:tc>
      </w:tr>
    </w:tbl>
    <w:p w:rsidR="0010101E" w:rsidRPr="00412DDB" w:rsidRDefault="0010101E" w:rsidP="0010101E">
      <w:pPr>
        <w:pStyle w:val="em-4"/>
        <w:rPr>
          <w:b/>
          <w:i/>
          <w:szCs w:val="20"/>
        </w:rPr>
      </w:pPr>
    </w:p>
    <w:p w:rsidR="0010101E" w:rsidRPr="00412DDB" w:rsidRDefault="0010101E" w:rsidP="0010101E">
      <w:pPr>
        <w:pStyle w:val="em-4"/>
        <w:rPr>
          <w:b/>
          <w:i/>
        </w:rPr>
      </w:pPr>
      <w:r w:rsidRPr="00412DDB">
        <w:rPr>
          <w:b/>
          <w:i/>
          <w:szCs w:val="20"/>
        </w:rPr>
        <w:t xml:space="preserve">Дополнительные показатели, характеризующие </w:t>
      </w:r>
      <w:r w:rsidRPr="00412DDB">
        <w:rPr>
          <w:b/>
          <w:i/>
        </w:rPr>
        <w:t>финансово</w:t>
      </w:r>
      <w:r w:rsidR="00B140EC">
        <w:rPr>
          <w:b/>
          <w:i/>
        </w:rPr>
        <w:t>–</w:t>
      </w:r>
      <w:r w:rsidRPr="00412DDB">
        <w:rPr>
          <w:b/>
          <w:i/>
        </w:rPr>
        <w:t>экономическую деятельность кр</w:t>
      </w:r>
      <w:r w:rsidRPr="00412DDB">
        <w:rPr>
          <w:b/>
          <w:i/>
        </w:rPr>
        <w:t>е</w:t>
      </w:r>
      <w:r w:rsidRPr="00412DDB">
        <w:rPr>
          <w:b/>
          <w:i/>
        </w:rPr>
        <w:t>дитной организации – эмитента</w:t>
      </w:r>
      <w:r w:rsidRPr="00412DDB">
        <w:rPr>
          <w:rStyle w:val="af0"/>
          <w:b/>
          <w:i/>
          <w:vanish/>
        </w:rPr>
        <w:footnoteReference w:id="13"/>
      </w:r>
      <w:r w:rsidRPr="00412DDB">
        <w:rPr>
          <w:b/>
          <w:i/>
        </w:rPr>
        <w:t xml:space="preserve"> </w:t>
      </w:r>
    </w:p>
    <w:tbl>
      <w:tblPr>
        <w:tblW w:w="0" w:type="auto"/>
        <w:tblLook w:val="01E0" w:firstRow="1" w:lastRow="1" w:firstColumn="1" w:lastColumn="1" w:noHBand="0" w:noVBand="0"/>
      </w:tblPr>
      <w:tblGrid>
        <w:gridCol w:w="9570"/>
      </w:tblGrid>
      <w:tr w:rsidR="0010101E" w:rsidRPr="00412DDB" w:rsidTr="00AF58C2">
        <w:tc>
          <w:tcPr>
            <w:tcW w:w="9570" w:type="dxa"/>
          </w:tcPr>
          <w:p w:rsidR="0010101E" w:rsidRPr="00412DDB" w:rsidRDefault="0010101E" w:rsidP="00AF58C2">
            <w:pPr>
              <w:pStyle w:val="em-4"/>
            </w:pPr>
            <w:r w:rsidRPr="00412DDB">
              <w:t>Дополнительные показатели не используются.</w:t>
            </w:r>
          </w:p>
        </w:tc>
      </w:tr>
    </w:tbl>
    <w:p w:rsidR="0010101E" w:rsidRPr="00412DDB" w:rsidRDefault="0010101E" w:rsidP="0010101E">
      <w:pPr>
        <w:pStyle w:val="em-4"/>
      </w:pPr>
    </w:p>
    <w:p w:rsidR="0010101E" w:rsidRPr="00412DDB" w:rsidRDefault="0010101E" w:rsidP="0010101E">
      <w:pPr>
        <w:pStyle w:val="em-4"/>
      </w:pPr>
      <w:r w:rsidRPr="00412DDB">
        <w:t>Методика расчета дополнительных показателей</w:t>
      </w:r>
      <w:r w:rsidR="003D79C8">
        <w:t>:</w:t>
      </w:r>
      <w:r w:rsidRPr="00412DDB">
        <w:t xml:space="preserve"> </w:t>
      </w:r>
    </w:p>
    <w:tbl>
      <w:tblPr>
        <w:tblW w:w="0" w:type="auto"/>
        <w:tblLook w:val="01E0" w:firstRow="1" w:lastRow="1" w:firstColumn="1" w:lastColumn="1" w:noHBand="0" w:noVBand="0"/>
      </w:tblPr>
      <w:tblGrid>
        <w:gridCol w:w="9570"/>
      </w:tblGrid>
      <w:tr w:rsidR="0010101E" w:rsidRPr="00412DDB" w:rsidTr="00AF58C2">
        <w:tc>
          <w:tcPr>
            <w:tcW w:w="9570" w:type="dxa"/>
          </w:tcPr>
          <w:p w:rsidR="0010101E" w:rsidRPr="00412DDB" w:rsidRDefault="0010101E" w:rsidP="00AF58C2">
            <w:pPr>
              <w:pStyle w:val="em-4"/>
            </w:pPr>
            <w:r w:rsidRPr="00412DDB">
              <w:t>Не используется</w:t>
            </w:r>
            <w:r w:rsidR="003D79C8">
              <w:t>.</w:t>
            </w:r>
          </w:p>
        </w:tc>
      </w:tr>
    </w:tbl>
    <w:p w:rsidR="0010101E" w:rsidRPr="00412DDB" w:rsidRDefault="0010101E" w:rsidP="0010101E">
      <w:pPr>
        <w:pStyle w:val="em-4"/>
      </w:pPr>
    </w:p>
    <w:p w:rsidR="0010101E" w:rsidRPr="00412DDB" w:rsidRDefault="0010101E" w:rsidP="0010101E">
      <w:pPr>
        <w:pStyle w:val="em-4"/>
      </w:pPr>
      <w:r w:rsidRPr="00412DDB">
        <w:t>Анализ финансово</w:t>
      </w:r>
      <w:r w:rsidR="00B140EC">
        <w:t>–</w:t>
      </w:r>
      <w:r w:rsidRPr="00412DDB">
        <w:t xml:space="preserve">экономической деятельности кредитной организации </w:t>
      </w:r>
      <w:r w:rsidR="00B140EC">
        <w:t>–</w:t>
      </w:r>
      <w:r w:rsidRPr="00412DDB">
        <w:t xml:space="preserve"> эмитента на основе эк</w:t>
      </w:r>
      <w:r w:rsidRPr="00412DDB">
        <w:t>о</w:t>
      </w:r>
      <w:r w:rsidRPr="00412DDB">
        <w:t>номического анализа динамики приведенных показателей</w:t>
      </w:r>
      <w:r w:rsidR="003D79C8">
        <w:t>:</w:t>
      </w:r>
    </w:p>
    <w:tbl>
      <w:tblPr>
        <w:tblW w:w="0" w:type="auto"/>
        <w:tblLook w:val="01E0" w:firstRow="1" w:lastRow="1" w:firstColumn="1" w:lastColumn="1" w:noHBand="0" w:noVBand="0"/>
      </w:tblPr>
      <w:tblGrid>
        <w:gridCol w:w="9570"/>
      </w:tblGrid>
      <w:tr w:rsidR="0010101E" w:rsidRPr="00412DDB" w:rsidTr="00AF58C2">
        <w:tc>
          <w:tcPr>
            <w:tcW w:w="9570" w:type="dxa"/>
          </w:tcPr>
          <w:p w:rsidR="0010101E" w:rsidRPr="00412DDB" w:rsidRDefault="00B55138" w:rsidP="00AF58C2">
            <w:pPr>
              <w:pStyle w:val="em-4"/>
            </w:pPr>
            <w:r w:rsidRPr="00412DDB">
              <w:t>Не приводится</w:t>
            </w:r>
            <w:r w:rsidR="003D79C8">
              <w:t>.</w:t>
            </w:r>
          </w:p>
        </w:tc>
      </w:tr>
    </w:tbl>
    <w:p w:rsidR="0010101E" w:rsidRPr="00412DDB" w:rsidRDefault="0010101E" w:rsidP="00BE754F">
      <w:pPr>
        <w:pStyle w:val="em-4"/>
        <w:ind w:firstLine="0"/>
      </w:pPr>
    </w:p>
    <w:p w:rsidR="00B37CA9" w:rsidRPr="00412DDB" w:rsidRDefault="00B37CA9" w:rsidP="00AD68E5">
      <w:pPr>
        <w:pStyle w:val="em-1"/>
      </w:pPr>
      <w:bookmarkStart w:id="336" w:name="_Toc482611669"/>
      <w:r w:rsidRPr="00412DDB">
        <w:t xml:space="preserve">2.2. Рыночная капитализация кредитной организации </w:t>
      </w:r>
      <w:r w:rsidR="00B140EC">
        <w:t>–</w:t>
      </w:r>
      <w:r w:rsidRPr="00412DDB">
        <w:t xml:space="preserve"> эмитента</w:t>
      </w:r>
      <w:bookmarkEnd w:id="336"/>
      <w:r w:rsidRPr="00412DDB">
        <w:rPr>
          <w:rStyle w:val="af0"/>
          <w:b w:val="0"/>
          <w:bCs/>
          <w:vanish/>
        </w:rPr>
        <w:footnoteReference w:id="14"/>
      </w:r>
    </w:p>
    <w:p w:rsidR="00B37CA9" w:rsidRPr="00412DDB" w:rsidRDefault="00B37CA9" w:rsidP="00AD68E5">
      <w:pPr>
        <w:pStyle w:val="em-4"/>
      </w:pPr>
    </w:p>
    <w:p w:rsidR="00B37CA9" w:rsidRPr="00412DDB" w:rsidRDefault="00B37CA9" w:rsidP="00AD68E5">
      <w:pPr>
        <w:pStyle w:val="em-4"/>
      </w:pPr>
      <w:r w:rsidRPr="00412DDB">
        <w:t xml:space="preserve">Информация о рыночной капитализации кредитной организации </w:t>
      </w:r>
      <w:r w:rsidR="00B140EC">
        <w:t>–</w:t>
      </w:r>
      <w:r w:rsidRPr="00412DDB">
        <w:t xml:space="preserve"> эмитента на дату окончания п</w:t>
      </w:r>
      <w:r w:rsidRPr="00412DDB">
        <w:t>о</w:t>
      </w:r>
      <w:r w:rsidRPr="00412DDB">
        <w:t>следнего завершенного финансового года и на дату окончания отчетного квартала:</w:t>
      </w:r>
    </w:p>
    <w:p w:rsidR="00B37CA9" w:rsidRPr="00412DDB" w:rsidRDefault="00B37CA9" w:rsidP="00B37CA9">
      <w:pPr>
        <w:ind w:firstLine="720"/>
        <w:jc w:val="both"/>
        <w:rPr>
          <w:sz w:val="22"/>
          <w:szCs w:val="22"/>
        </w:rPr>
      </w:pPr>
    </w:p>
    <w:tbl>
      <w:tblPr>
        <w:tblW w:w="9365" w:type="dxa"/>
        <w:tblInd w:w="103" w:type="dxa"/>
        <w:tblLayout w:type="fixed"/>
        <w:tblLook w:val="0000" w:firstRow="0" w:lastRow="0" w:firstColumn="0" w:lastColumn="0" w:noHBand="0" w:noVBand="0"/>
      </w:tblPr>
      <w:tblGrid>
        <w:gridCol w:w="1085"/>
        <w:gridCol w:w="1440"/>
        <w:gridCol w:w="2520"/>
        <w:gridCol w:w="1440"/>
        <w:gridCol w:w="1260"/>
        <w:gridCol w:w="1620"/>
      </w:tblGrid>
      <w:tr w:rsidR="00B37CA9" w:rsidRPr="00412DDB" w:rsidTr="00B37CA9">
        <w:trPr>
          <w:trHeight w:val="450"/>
        </w:trPr>
        <w:tc>
          <w:tcPr>
            <w:tcW w:w="1085"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Дата</w:t>
            </w:r>
          </w:p>
        </w:tc>
        <w:tc>
          <w:tcPr>
            <w:tcW w:w="14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Организатор торговли</w:t>
            </w:r>
          </w:p>
        </w:tc>
        <w:tc>
          <w:tcPr>
            <w:tcW w:w="252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Индивидуальный гос</w:t>
            </w:r>
            <w:r w:rsidRPr="00412DDB">
              <w:rPr>
                <w:sz w:val="22"/>
                <w:szCs w:val="22"/>
              </w:rPr>
              <w:t>у</w:t>
            </w:r>
            <w:r w:rsidRPr="00412DDB">
              <w:rPr>
                <w:sz w:val="22"/>
                <w:szCs w:val="22"/>
              </w:rPr>
              <w:t>дарственный регистр</w:t>
            </w:r>
            <w:r w:rsidRPr="00412DDB">
              <w:rPr>
                <w:sz w:val="22"/>
                <w:szCs w:val="22"/>
              </w:rPr>
              <w:t>а</w:t>
            </w:r>
            <w:r w:rsidRPr="00412DDB">
              <w:rPr>
                <w:sz w:val="22"/>
                <w:szCs w:val="22"/>
              </w:rPr>
              <w:t>ционный номер ценных бумаг</w:t>
            </w:r>
          </w:p>
        </w:tc>
        <w:tc>
          <w:tcPr>
            <w:tcW w:w="14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 xml:space="preserve">Количество </w:t>
            </w:r>
            <w:r w:rsidR="00AD68E5" w:rsidRPr="00412DDB">
              <w:rPr>
                <w:sz w:val="22"/>
                <w:szCs w:val="22"/>
                <w:lang w:val="en-US"/>
              </w:rPr>
              <w:br/>
            </w:r>
            <w:r w:rsidRPr="00412DDB">
              <w:rPr>
                <w:sz w:val="22"/>
                <w:szCs w:val="22"/>
              </w:rPr>
              <w:t>акций</w:t>
            </w:r>
          </w:p>
        </w:tc>
        <w:tc>
          <w:tcPr>
            <w:tcW w:w="126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Рыночная цена акции</w:t>
            </w:r>
          </w:p>
        </w:tc>
        <w:tc>
          <w:tcPr>
            <w:tcW w:w="162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Рыночная к</w:t>
            </w:r>
            <w:r w:rsidRPr="00412DDB">
              <w:rPr>
                <w:sz w:val="22"/>
                <w:szCs w:val="22"/>
              </w:rPr>
              <w:t>а</w:t>
            </w:r>
            <w:r w:rsidRPr="00412DDB">
              <w:rPr>
                <w:sz w:val="22"/>
                <w:szCs w:val="22"/>
              </w:rPr>
              <w:t>питализация</w:t>
            </w:r>
            <w:r w:rsidR="00AD68E5" w:rsidRPr="00412DDB">
              <w:rPr>
                <w:sz w:val="22"/>
                <w:szCs w:val="22"/>
                <w:lang w:val="en-US"/>
              </w:rPr>
              <w:br/>
            </w:r>
            <w:r w:rsidRPr="00412DDB">
              <w:rPr>
                <w:sz w:val="22"/>
                <w:szCs w:val="22"/>
              </w:rPr>
              <w:t>(гр.4*гр.5)</w:t>
            </w:r>
          </w:p>
          <w:p w:rsidR="00B37CA9" w:rsidRPr="00412DDB" w:rsidRDefault="00B37CA9" w:rsidP="00B37CA9">
            <w:pPr>
              <w:jc w:val="center"/>
              <w:rPr>
                <w:sz w:val="22"/>
                <w:szCs w:val="22"/>
              </w:rPr>
            </w:pPr>
          </w:p>
        </w:tc>
      </w:tr>
      <w:tr w:rsidR="00B37CA9" w:rsidRPr="00412DDB" w:rsidTr="00B37CA9">
        <w:trPr>
          <w:trHeight w:val="360"/>
        </w:trPr>
        <w:tc>
          <w:tcPr>
            <w:tcW w:w="1085" w:type="dxa"/>
            <w:tcBorders>
              <w:top w:val="nil"/>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1</w:t>
            </w:r>
          </w:p>
        </w:tc>
        <w:tc>
          <w:tcPr>
            <w:tcW w:w="14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2</w:t>
            </w:r>
          </w:p>
        </w:tc>
        <w:tc>
          <w:tcPr>
            <w:tcW w:w="252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3</w:t>
            </w:r>
          </w:p>
        </w:tc>
        <w:tc>
          <w:tcPr>
            <w:tcW w:w="1440"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4</w:t>
            </w:r>
          </w:p>
        </w:tc>
        <w:tc>
          <w:tcPr>
            <w:tcW w:w="1260"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5</w:t>
            </w:r>
          </w:p>
        </w:tc>
        <w:tc>
          <w:tcPr>
            <w:tcW w:w="1620"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6</w:t>
            </w:r>
          </w:p>
        </w:tc>
      </w:tr>
      <w:tr w:rsidR="00B37CA9" w:rsidRPr="00412DDB" w:rsidTr="00B37CA9">
        <w:trPr>
          <w:trHeight w:val="360"/>
        </w:trPr>
        <w:tc>
          <w:tcPr>
            <w:tcW w:w="1085" w:type="dxa"/>
            <w:tcBorders>
              <w:top w:val="nil"/>
              <w:left w:val="single" w:sz="4" w:space="0" w:color="auto"/>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440" w:type="dxa"/>
            <w:tcBorders>
              <w:top w:val="single" w:sz="4" w:space="0" w:color="auto"/>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2520" w:type="dxa"/>
            <w:tcBorders>
              <w:top w:val="single" w:sz="4" w:space="0" w:color="auto"/>
              <w:left w:val="single" w:sz="4" w:space="0" w:color="auto"/>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440" w:type="dxa"/>
            <w:tcBorders>
              <w:top w:val="nil"/>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260" w:type="dxa"/>
            <w:tcBorders>
              <w:top w:val="nil"/>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620" w:type="dxa"/>
            <w:tcBorders>
              <w:top w:val="nil"/>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r>
    </w:tbl>
    <w:p w:rsidR="00AD68E5" w:rsidRPr="00412DDB" w:rsidRDefault="00AD68E5" w:rsidP="00AD68E5">
      <w:pPr>
        <w:pStyle w:val="em-4"/>
        <w:rPr>
          <w:lang w:val="en-US"/>
        </w:rPr>
      </w:pPr>
    </w:p>
    <w:p w:rsidR="00B37CA9" w:rsidRPr="00412DDB" w:rsidRDefault="00B37CA9" w:rsidP="00AD68E5">
      <w:pPr>
        <w:pStyle w:val="em-4"/>
      </w:pPr>
      <w:r w:rsidRPr="00412DDB">
        <w:t>Методика определения рыночной цены акции</w:t>
      </w:r>
      <w:r w:rsidRPr="00412DDB">
        <w:rPr>
          <w:rStyle w:val="af0"/>
          <w:vanish/>
        </w:rPr>
        <w:footnoteReference w:id="15"/>
      </w:r>
      <w:r w:rsidRPr="00412DDB">
        <w:t xml:space="preserve">: </w:t>
      </w:r>
    </w:p>
    <w:tbl>
      <w:tblPr>
        <w:tblW w:w="0" w:type="auto"/>
        <w:tblLook w:val="01E0" w:firstRow="1" w:lastRow="1" w:firstColumn="1" w:lastColumn="1" w:noHBand="0" w:noVBand="0"/>
      </w:tblPr>
      <w:tblGrid>
        <w:gridCol w:w="9570"/>
      </w:tblGrid>
      <w:tr w:rsidR="00AD68E5" w:rsidRPr="00412DDB" w:rsidTr="00F237F6">
        <w:tc>
          <w:tcPr>
            <w:tcW w:w="9570" w:type="dxa"/>
          </w:tcPr>
          <w:p w:rsidR="00AD68E5" w:rsidRPr="00412DDB" w:rsidRDefault="00520F44" w:rsidP="00031E7A">
            <w:pPr>
              <w:pStyle w:val="em-4"/>
            </w:pPr>
            <w:r w:rsidRPr="00412DDB">
              <w:t>Рыночная капитализация не производится</w:t>
            </w:r>
            <w:r w:rsidR="003D79C8">
              <w:t>.</w:t>
            </w:r>
          </w:p>
        </w:tc>
      </w:tr>
    </w:tbl>
    <w:p w:rsidR="00AD68E5" w:rsidRPr="00412DDB" w:rsidRDefault="00AD68E5" w:rsidP="00AD68E5">
      <w:pPr>
        <w:pStyle w:val="em-4"/>
      </w:pPr>
    </w:p>
    <w:p w:rsidR="00B37CA9" w:rsidRPr="00412DDB" w:rsidRDefault="00B37CA9" w:rsidP="005E5B63">
      <w:pPr>
        <w:pStyle w:val="em-1"/>
      </w:pPr>
      <w:bookmarkStart w:id="337" w:name="_Toc482611670"/>
      <w:r w:rsidRPr="00412DDB">
        <w:t>2.3. Обязательства кредитной организации – эмитента</w:t>
      </w:r>
      <w:bookmarkEnd w:id="337"/>
    </w:p>
    <w:p w:rsidR="00B37CA9" w:rsidRPr="00412DDB" w:rsidRDefault="00B37CA9" w:rsidP="00B37CA9">
      <w:pPr>
        <w:ind w:firstLine="720"/>
        <w:jc w:val="both"/>
        <w:rPr>
          <w:b/>
          <w:bCs/>
        </w:rPr>
      </w:pPr>
    </w:p>
    <w:p w:rsidR="00B37CA9" w:rsidRPr="00412DDB" w:rsidRDefault="00B37CA9" w:rsidP="005F5641">
      <w:pPr>
        <w:pStyle w:val="em-7"/>
      </w:pPr>
      <w:bookmarkStart w:id="338" w:name="_Toc482611671"/>
      <w:r w:rsidRPr="00412DDB">
        <w:t>2.3.1. Заемные средства и кредиторская задолженность</w:t>
      </w:r>
      <w:bookmarkEnd w:id="338"/>
      <w:r w:rsidRPr="00412DDB">
        <w:rPr>
          <w:rStyle w:val="af0"/>
          <w:b w:val="0"/>
          <w:bCs/>
          <w:vanish/>
        </w:rPr>
        <w:footnoteReference w:id="16"/>
      </w:r>
    </w:p>
    <w:p w:rsidR="00B37CA9" w:rsidRPr="00412DDB" w:rsidRDefault="00B37CA9" w:rsidP="00B37CA9">
      <w:pPr>
        <w:ind w:firstLine="720"/>
        <w:jc w:val="both"/>
        <w:rPr>
          <w:b/>
          <w:bCs/>
          <w:sz w:val="22"/>
          <w:szCs w:val="22"/>
        </w:rPr>
      </w:pPr>
    </w:p>
    <w:p w:rsidR="0010101E" w:rsidRPr="00412DDB" w:rsidRDefault="0010101E" w:rsidP="0010101E">
      <w:pPr>
        <w:pStyle w:val="em-4"/>
      </w:pPr>
      <w:r w:rsidRPr="00412DDB">
        <w:t>Структура заемных сре</w:t>
      </w:r>
      <w:proofErr w:type="gramStart"/>
      <w:r w:rsidRPr="00412DDB">
        <w:t>дств кр</w:t>
      </w:r>
      <w:proofErr w:type="gramEnd"/>
      <w:r w:rsidRPr="00412DDB">
        <w:t>едитной организации – эмитента на дату окончания последнего заве</w:t>
      </w:r>
      <w:r w:rsidRPr="00412DDB">
        <w:t>р</w:t>
      </w:r>
      <w:r w:rsidRPr="00412DDB">
        <w:t>шенного финансового года и последнего завершенного отчетного периода</w:t>
      </w:r>
      <w:r w:rsidRPr="00412DDB">
        <w:rPr>
          <w:rStyle w:val="af0"/>
          <w:vanish/>
        </w:rPr>
        <w:footnoteReference w:id="17"/>
      </w:r>
      <w:r w:rsidRPr="00412DDB">
        <w:t>:</w:t>
      </w:r>
    </w:p>
    <w:p w:rsidR="0010101E" w:rsidRPr="00412DDB" w:rsidRDefault="0010101E" w:rsidP="0010101E">
      <w:pPr>
        <w:ind w:firstLine="720"/>
        <w:jc w:val="both"/>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7"/>
        <w:gridCol w:w="3273"/>
        <w:gridCol w:w="3002"/>
        <w:gridCol w:w="3002"/>
      </w:tblGrid>
      <w:tr w:rsidR="0010101E" w:rsidRPr="00412DDB" w:rsidTr="00AF58C2">
        <w:tc>
          <w:tcPr>
            <w:tcW w:w="577" w:type="dxa"/>
            <w:vMerge w:val="restart"/>
          </w:tcPr>
          <w:p w:rsidR="0010101E" w:rsidRPr="00412DDB" w:rsidRDefault="0010101E" w:rsidP="00AF58C2">
            <w:pPr>
              <w:jc w:val="center"/>
              <w:rPr>
                <w:bCs/>
                <w:sz w:val="22"/>
                <w:szCs w:val="22"/>
              </w:rPr>
            </w:pPr>
            <w:r w:rsidRPr="00412DDB">
              <w:rPr>
                <w:bCs/>
                <w:sz w:val="22"/>
                <w:szCs w:val="22"/>
              </w:rPr>
              <w:t xml:space="preserve">№ </w:t>
            </w:r>
            <w:proofErr w:type="spellStart"/>
            <w:r w:rsidRPr="00412DDB">
              <w:rPr>
                <w:bCs/>
                <w:sz w:val="22"/>
                <w:szCs w:val="22"/>
              </w:rPr>
              <w:t>пп</w:t>
            </w:r>
            <w:proofErr w:type="spellEnd"/>
          </w:p>
        </w:tc>
        <w:tc>
          <w:tcPr>
            <w:tcW w:w="3273" w:type="dxa"/>
            <w:vMerge w:val="restart"/>
            <w:vAlign w:val="center"/>
          </w:tcPr>
          <w:p w:rsidR="0010101E" w:rsidRPr="00412DDB" w:rsidRDefault="0010101E" w:rsidP="00AF58C2">
            <w:pPr>
              <w:jc w:val="center"/>
              <w:rPr>
                <w:sz w:val="22"/>
                <w:szCs w:val="22"/>
              </w:rPr>
            </w:pPr>
            <w:r w:rsidRPr="00412DDB">
              <w:rPr>
                <w:sz w:val="22"/>
                <w:szCs w:val="22"/>
              </w:rPr>
              <w:t>Наименование показателя</w:t>
            </w:r>
          </w:p>
        </w:tc>
        <w:tc>
          <w:tcPr>
            <w:tcW w:w="6004" w:type="dxa"/>
            <w:gridSpan w:val="2"/>
            <w:vAlign w:val="center"/>
          </w:tcPr>
          <w:p w:rsidR="0010101E" w:rsidRPr="00412DDB" w:rsidRDefault="0010101E" w:rsidP="00AF58C2">
            <w:pPr>
              <w:jc w:val="center"/>
              <w:rPr>
                <w:sz w:val="22"/>
                <w:szCs w:val="22"/>
              </w:rPr>
            </w:pPr>
            <w:r w:rsidRPr="00412DDB">
              <w:rPr>
                <w:sz w:val="22"/>
                <w:szCs w:val="22"/>
              </w:rPr>
              <w:t>Значение показателя,</w:t>
            </w:r>
            <w:r w:rsidR="002C336C" w:rsidRPr="00412DDB">
              <w:rPr>
                <w:sz w:val="22"/>
                <w:szCs w:val="22"/>
              </w:rPr>
              <w:t xml:space="preserve"> </w:t>
            </w:r>
            <w:r w:rsidRPr="00412DDB">
              <w:rPr>
                <w:sz w:val="22"/>
                <w:szCs w:val="22"/>
              </w:rPr>
              <w:t>тыс</w:t>
            </w:r>
            <w:r w:rsidR="002C336C" w:rsidRPr="00412DDB">
              <w:rPr>
                <w:sz w:val="22"/>
                <w:szCs w:val="22"/>
              </w:rPr>
              <w:t>.</w:t>
            </w:r>
            <w:r w:rsidRPr="00412DDB">
              <w:rPr>
                <w:sz w:val="22"/>
                <w:szCs w:val="22"/>
              </w:rPr>
              <w:t xml:space="preserve"> руб.</w:t>
            </w:r>
          </w:p>
        </w:tc>
      </w:tr>
      <w:tr w:rsidR="0010101E" w:rsidRPr="00412DDB" w:rsidTr="00AF58C2">
        <w:tc>
          <w:tcPr>
            <w:tcW w:w="577" w:type="dxa"/>
            <w:vMerge/>
          </w:tcPr>
          <w:p w:rsidR="0010101E" w:rsidRPr="00412DDB" w:rsidRDefault="0010101E" w:rsidP="00AF58C2">
            <w:pPr>
              <w:jc w:val="both"/>
              <w:rPr>
                <w:b/>
                <w:bCs/>
                <w:sz w:val="22"/>
                <w:szCs w:val="22"/>
              </w:rPr>
            </w:pPr>
          </w:p>
        </w:tc>
        <w:tc>
          <w:tcPr>
            <w:tcW w:w="3273" w:type="dxa"/>
            <w:vMerge/>
          </w:tcPr>
          <w:p w:rsidR="0010101E" w:rsidRPr="00412DDB" w:rsidRDefault="0010101E" w:rsidP="00AF58C2">
            <w:pPr>
              <w:jc w:val="center"/>
              <w:rPr>
                <w:bCs/>
                <w:sz w:val="22"/>
                <w:szCs w:val="22"/>
              </w:rPr>
            </w:pPr>
          </w:p>
        </w:tc>
        <w:tc>
          <w:tcPr>
            <w:tcW w:w="3002" w:type="dxa"/>
          </w:tcPr>
          <w:p w:rsidR="0010101E" w:rsidRPr="00412DDB" w:rsidRDefault="005355E2">
            <w:pPr>
              <w:jc w:val="center"/>
              <w:rPr>
                <w:bCs/>
                <w:sz w:val="22"/>
                <w:szCs w:val="22"/>
              </w:rPr>
            </w:pPr>
            <w:r w:rsidRPr="00412DDB">
              <w:rPr>
                <w:bCs/>
                <w:sz w:val="22"/>
                <w:szCs w:val="22"/>
              </w:rPr>
              <w:t>201</w:t>
            </w:r>
            <w:r>
              <w:rPr>
                <w:bCs/>
                <w:sz w:val="22"/>
                <w:szCs w:val="22"/>
              </w:rPr>
              <w:t>7</w:t>
            </w:r>
            <w:r w:rsidRPr="00412DDB">
              <w:rPr>
                <w:bCs/>
                <w:sz w:val="22"/>
                <w:szCs w:val="22"/>
              </w:rPr>
              <w:t xml:space="preserve"> </w:t>
            </w:r>
            <w:r w:rsidR="0010101E" w:rsidRPr="00412DDB">
              <w:rPr>
                <w:bCs/>
                <w:sz w:val="22"/>
                <w:szCs w:val="22"/>
              </w:rPr>
              <w:t>год</w:t>
            </w:r>
          </w:p>
        </w:tc>
        <w:tc>
          <w:tcPr>
            <w:tcW w:w="3002" w:type="dxa"/>
          </w:tcPr>
          <w:p w:rsidR="0010101E" w:rsidRPr="006E47AE" w:rsidRDefault="0010101E">
            <w:pPr>
              <w:jc w:val="center"/>
              <w:rPr>
                <w:bCs/>
                <w:sz w:val="22"/>
                <w:szCs w:val="22"/>
              </w:rPr>
            </w:pPr>
            <w:r w:rsidRPr="00412DDB">
              <w:rPr>
                <w:bCs/>
                <w:sz w:val="22"/>
                <w:szCs w:val="22"/>
              </w:rPr>
              <w:t>01.</w:t>
            </w:r>
            <w:r w:rsidR="00FA494A">
              <w:rPr>
                <w:bCs/>
                <w:sz w:val="22"/>
                <w:szCs w:val="22"/>
              </w:rPr>
              <w:t>07</w:t>
            </w:r>
            <w:r w:rsidRPr="00412DDB">
              <w:rPr>
                <w:bCs/>
                <w:sz w:val="22"/>
                <w:szCs w:val="22"/>
              </w:rPr>
              <w:t>.</w:t>
            </w:r>
            <w:r w:rsidR="005355E2" w:rsidRPr="00412DDB">
              <w:rPr>
                <w:bCs/>
                <w:sz w:val="22"/>
                <w:szCs w:val="22"/>
              </w:rPr>
              <w:t>201</w:t>
            </w:r>
            <w:r w:rsidR="005355E2">
              <w:rPr>
                <w:bCs/>
                <w:sz w:val="22"/>
                <w:szCs w:val="22"/>
              </w:rPr>
              <w:t>8</w:t>
            </w:r>
          </w:p>
        </w:tc>
      </w:tr>
      <w:tr w:rsidR="0010101E" w:rsidRPr="00412DDB" w:rsidTr="00AF58C2">
        <w:tc>
          <w:tcPr>
            <w:tcW w:w="577" w:type="dxa"/>
          </w:tcPr>
          <w:p w:rsidR="0010101E" w:rsidRPr="00412DDB" w:rsidRDefault="0010101E" w:rsidP="00AF58C2">
            <w:pPr>
              <w:jc w:val="center"/>
              <w:rPr>
                <w:bCs/>
                <w:sz w:val="22"/>
                <w:szCs w:val="22"/>
              </w:rPr>
            </w:pPr>
            <w:r w:rsidRPr="00412DDB">
              <w:rPr>
                <w:bCs/>
                <w:sz w:val="22"/>
                <w:szCs w:val="22"/>
              </w:rPr>
              <w:t>1</w:t>
            </w:r>
          </w:p>
        </w:tc>
        <w:tc>
          <w:tcPr>
            <w:tcW w:w="3273" w:type="dxa"/>
          </w:tcPr>
          <w:p w:rsidR="0010101E" w:rsidRPr="00412DDB" w:rsidRDefault="0010101E" w:rsidP="00AF58C2">
            <w:pPr>
              <w:jc w:val="center"/>
              <w:rPr>
                <w:bCs/>
                <w:sz w:val="22"/>
                <w:szCs w:val="22"/>
              </w:rPr>
            </w:pPr>
            <w:r w:rsidRPr="00412DDB">
              <w:rPr>
                <w:bCs/>
                <w:sz w:val="22"/>
                <w:szCs w:val="22"/>
              </w:rPr>
              <w:t>2</w:t>
            </w:r>
          </w:p>
        </w:tc>
        <w:tc>
          <w:tcPr>
            <w:tcW w:w="3002" w:type="dxa"/>
          </w:tcPr>
          <w:p w:rsidR="0010101E" w:rsidRPr="00412DDB" w:rsidRDefault="0010101E" w:rsidP="00AF58C2">
            <w:pPr>
              <w:jc w:val="center"/>
              <w:rPr>
                <w:bCs/>
                <w:sz w:val="22"/>
                <w:szCs w:val="22"/>
              </w:rPr>
            </w:pPr>
            <w:r w:rsidRPr="00412DDB">
              <w:rPr>
                <w:bCs/>
                <w:sz w:val="22"/>
                <w:szCs w:val="22"/>
              </w:rPr>
              <w:t>3</w:t>
            </w:r>
          </w:p>
        </w:tc>
        <w:tc>
          <w:tcPr>
            <w:tcW w:w="3002" w:type="dxa"/>
          </w:tcPr>
          <w:p w:rsidR="0010101E" w:rsidRPr="00412DDB" w:rsidRDefault="0010101E" w:rsidP="00AF58C2">
            <w:pPr>
              <w:jc w:val="center"/>
              <w:rPr>
                <w:bCs/>
                <w:sz w:val="22"/>
                <w:szCs w:val="22"/>
              </w:rPr>
            </w:pPr>
            <w:r w:rsidRPr="00412DDB">
              <w:rPr>
                <w:bCs/>
                <w:sz w:val="22"/>
                <w:szCs w:val="22"/>
              </w:rPr>
              <w:t>4</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1</w:t>
            </w:r>
          </w:p>
        </w:tc>
        <w:tc>
          <w:tcPr>
            <w:tcW w:w="3273" w:type="dxa"/>
          </w:tcPr>
          <w:p w:rsidR="0010101E" w:rsidRPr="00412DDB" w:rsidRDefault="0010101E" w:rsidP="00AF58C2">
            <w:pPr>
              <w:jc w:val="center"/>
              <w:rPr>
                <w:bCs/>
                <w:sz w:val="20"/>
                <w:szCs w:val="20"/>
              </w:rPr>
            </w:pPr>
            <w:r w:rsidRPr="00412DDB">
              <w:rPr>
                <w:bCs/>
                <w:sz w:val="20"/>
                <w:szCs w:val="20"/>
              </w:rPr>
              <w:t>Кредиты и депозиты, полученные от Банка России</w:t>
            </w:r>
          </w:p>
        </w:tc>
        <w:tc>
          <w:tcPr>
            <w:tcW w:w="3002" w:type="dxa"/>
            <w:vAlign w:val="center"/>
          </w:tcPr>
          <w:p w:rsidR="0010101E" w:rsidRPr="002747E9" w:rsidRDefault="00595521" w:rsidP="002747E9">
            <w:pPr>
              <w:jc w:val="center"/>
              <w:rPr>
                <w:bCs/>
                <w:sz w:val="22"/>
                <w:szCs w:val="22"/>
              </w:rPr>
            </w:pPr>
            <w:r>
              <w:rPr>
                <w:bCs/>
                <w:sz w:val="22"/>
                <w:szCs w:val="22"/>
              </w:rPr>
              <w:t>0</w:t>
            </w:r>
          </w:p>
        </w:tc>
        <w:tc>
          <w:tcPr>
            <w:tcW w:w="3002" w:type="dxa"/>
            <w:vAlign w:val="center"/>
          </w:tcPr>
          <w:p w:rsidR="0010101E" w:rsidRPr="00897359" w:rsidRDefault="00595521" w:rsidP="00595521">
            <w:pPr>
              <w:jc w:val="center"/>
              <w:rPr>
                <w:bCs/>
                <w:sz w:val="22"/>
                <w:szCs w:val="22"/>
              </w:rPr>
            </w:pPr>
            <w:r>
              <w:rPr>
                <w:bCs/>
                <w:sz w:val="22"/>
                <w:szCs w:val="22"/>
              </w:rPr>
              <w:t>0</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2</w:t>
            </w:r>
          </w:p>
        </w:tc>
        <w:tc>
          <w:tcPr>
            <w:tcW w:w="3273" w:type="dxa"/>
          </w:tcPr>
          <w:p w:rsidR="0010101E" w:rsidRPr="00412DDB" w:rsidRDefault="0010101E" w:rsidP="00AF58C2">
            <w:pPr>
              <w:jc w:val="center"/>
              <w:rPr>
                <w:bCs/>
                <w:sz w:val="20"/>
                <w:szCs w:val="20"/>
              </w:rPr>
            </w:pPr>
            <w:r w:rsidRPr="00412DDB">
              <w:rPr>
                <w:bCs/>
                <w:sz w:val="20"/>
                <w:szCs w:val="20"/>
              </w:rPr>
              <w:t>Кредиты и депозиты, полученные от кредитных организаций</w:t>
            </w:r>
          </w:p>
        </w:tc>
        <w:tc>
          <w:tcPr>
            <w:tcW w:w="3002" w:type="dxa"/>
            <w:vAlign w:val="center"/>
          </w:tcPr>
          <w:p w:rsidR="0010101E" w:rsidRPr="002747E9" w:rsidRDefault="00595E3B" w:rsidP="002747E9">
            <w:pPr>
              <w:jc w:val="center"/>
              <w:rPr>
                <w:bCs/>
                <w:sz w:val="22"/>
                <w:szCs w:val="22"/>
              </w:rPr>
            </w:pPr>
            <w:r>
              <w:rPr>
                <w:bCs/>
                <w:sz w:val="22"/>
                <w:szCs w:val="22"/>
              </w:rPr>
              <w:t>0</w:t>
            </w:r>
          </w:p>
        </w:tc>
        <w:tc>
          <w:tcPr>
            <w:tcW w:w="3002" w:type="dxa"/>
            <w:vAlign w:val="center"/>
          </w:tcPr>
          <w:p w:rsidR="0010101E" w:rsidRPr="00595521" w:rsidRDefault="00C55E61" w:rsidP="00595521">
            <w:pPr>
              <w:jc w:val="center"/>
              <w:rPr>
                <w:bCs/>
                <w:sz w:val="22"/>
                <w:szCs w:val="22"/>
              </w:rPr>
            </w:pPr>
            <w:r>
              <w:rPr>
                <w:bCs/>
                <w:sz w:val="22"/>
                <w:szCs w:val="22"/>
              </w:rPr>
              <w:t>0</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3</w:t>
            </w:r>
          </w:p>
        </w:tc>
        <w:tc>
          <w:tcPr>
            <w:tcW w:w="3273" w:type="dxa"/>
          </w:tcPr>
          <w:p w:rsidR="0010101E" w:rsidRPr="00412DDB" w:rsidRDefault="0010101E" w:rsidP="00AF58C2">
            <w:pPr>
              <w:jc w:val="center"/>
              <w:rPr>
                <w:bCs/>
                <w:sz w:val="20"/>
                <w:szCs w:val="20"/>
              </w:rPr>
            </w:pPr>
            <w:r w:rsidRPr="00412DDB">
              <w:rPr>
                <w:bCs/>
                <w:sz w:val="20"/>
                <w:szCs w:val="20"/>
              </w:rPr>
              <w:t>Кредиты и депозиты, полученные от банков</w:t>
            </w:r>
            <w:r w:rsidR="00B140EC">
              <w:rPr>
                <w:bCs/>
                <w:sz w:val="20"/>
                <w:szCs w:val="20"/>
              </w:rPr>
              <w:t>–</w:t>
            </w:r>
            <w:r w:rsidRPr="00412DDB">
              <w:rPr>
                <w:bCs/>
                <w:sz w:val="20"/>
                <w:szCs w:val="20"/>
              </w:rPr>
              <w:t>нерезидентов</w:t>
            </w:r>
          </w:p>
        </w:tc>
        <w:tc>
          <w:tcPr>
            <w:tcW w:w="3002" w:type="dxa"/>
            <w:vAlign w:val="center"/>
          </w:tcPr>
          <w:p w:rsidR="0010101E" w:rsidRPr="002747E9" w:rsidRDefault="00595E3B" w:rsidP="00595521">
            <w:pPr>
              <w:jc w:val="center"/>
              <w:rPr>
                <w:bCs/>
                <w:sz w:val="22"/>
                <w:szCs w:val="22"/>
              </w:rPr>
            </w:pPr>
            <w:r>
              <w:rPr>
                <w:bCs/>
                <w:sz w:val="22"/>
                <w:szCs w:val="22"/>
              </w:rPr>
              <w:t>27 000</w:t>
            </w:r>
          </w:p>
        </w:tc>
        <w:tc>
          <w:tcPr>
            <w:tcW w:w="3002" w:type="dxa"/>
            <w:vAlign w:val="center"/>
          </w:tcPr>
          <w:p w:rsidR="0010101E" w:rsidRPr="00595521" w:rsidRDefault="00C55E61" w:rsidP="00595521">
            <w:pPr>
              <w:jc w:val="center"/>
              <w:rPr>
                <w:bCs/>
                <w:sz w:val="22"/>
                <w:szCs w:val="22"/>
              </w:rPr>
            </w:pPr>
            <w:r>
              <w:rPr>
                <w:bCs/>
                <w:sz w:val="22"/>
                <w:szCs w:val="22"/>
              </w:rPr>
              <w:t>18 000</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4</w:t>
            </w:r>
          </w:p>
        </w:tc>
        <w:tc>
          <w:tcPr>
            <w:tcW w:w="3273" w:type="dxa"/>
          </w:tcPr>
          <w:p w:rsidR="0010101E" w:rsidRPr="00412DDB" w:rsidRDefault="0010101E" w:rsidP="00AF58C2">
            <w:pPr>
              <w:jc w:val="center"/>
              <w:rPr>
                <w:bCs/>
                <w:sz w:val="20"/>
                <w:szCs w:val="20"/>
              </w:rPr>
            </w:pPr>
            <w:r w:rsidRPr="00412DDB">
              <w:rPr>
                <w:bCs/>
                <w:sz w:val="20"/>
                <w:szCs w:val="20"/>
              </w:rPr>
              <w:t>привлеченные средства  юридич</w:t>
            </w:r>
            <w:r w:rsidRPr="00412DDB">
              <w:rPr>
                <w:bCs/>
                <w:sz w:val="20"/>
                <w:szCs w:val="20"/>
              </w:rPr>
              <w:t>е</w:t>
            </w:r>
            <w:r w:rsidRPr="00412DDB">
              <w:rPr>
                <w:bCs/>
                <w:sz w:val="20"/>
                <w:szCs w:val="20"/>
              </w:rPr>
              <w:t>ских лиц</w:t>
            </w:r>
          </w:p>
        </w:tc>
        <w:tc>
          <w:tcPr>
            <w:tcW w:w="3002" w:type="dxa"/>
            <w:vAlign w:val="center"/>
          </w:tcPr>
          <w:p w:rsidR="0010101E" w:rsidRPr="002747E9" w:rsidRDefault="00595E3B" w:rsidP="002747E9">
            <w:pPr>
              <w:jc w:val="center"/>
              <w:rPr>
                <w:bCs/>
                <w:sz w:val="22"/>
                <w:szCs w:val="22"/>
              </w:rPr>
            </w:pPr>
            <w:r>
              <w:rPr>
                <w:bCs/>
                <w:sz w:val="22"/>
                <w:szCs w:val="22"/>
              </w:rPr>
              <w:t>11 116 904</w:t>
            </w:r>
          </w:p>
        </w:tc>
        <w:tc>
          <w:tcPr>
            <w:tcW w:w="3002" w:type="dxa"/>
            <w:vAlign w:val="center"/>
          </w:tcPr>
          <w:p w:rsidR="0010101E" w:rsidRPr="00595521" w:rsidRDefault="00C55E61" w:rsidP="00595521">
            <w:pPr>
              <w:jc w:val="center"/>
              <w:rPr>
                <w:bCs/>
                <w:sz w:val="22"/>
                <w:szCs w:val="22"/>
              </w:rPr>
            </w:pPr>
            <w:r>
              <w:rPr>
                <w:bCs/>
                <w:sz w:val="22"/>
                <w:szCs w:val="22"/>
              </w:rPr>
              <w:t>10 135 961</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5</w:t>
            </w:r>
          </w:p>
        </w:tc>
        <w:tc>
          <w:tcPr>
            <w:tcW w:w="3273" w:type="dxa"/>
          </w:tcPr>
          <w:p w:rsidR="0010101E" w:rsidRPr="00412DDB" w:rsidRDefault="0010101E" w:rsidP="00AF58C2">
            <w:pPr>
              <w:jc w:val="center"/>
              <w:rPr>
                <w:bCs/>
                <w:sz w:val="20"/>
                <w:szCs w:val="20"/>
              </w:rPr>
            </w:pPr>
            <w:r w:rsidRPr="00412DDB">
              <w:rPr>
                <w:bCs/>
                <w:sz w:val="20"/>
                <w:szCs w:val="20"/>
              </w:rPr>
              <w:t>привлеченные средства  физич</w:t>
            </w:r>
            <w:r w:rsidRPr="00412DDB">
              <w:rPr>
                <w:bCs/>
                <w:sz w:val="20"/>
                <w:szCs w:val="20"/>
              </w:rPr>
              <w:t>е</w:t>
            </w:r>
            <w:r w:rsidRPr="00412DDB">
              <w:rPr>
                <w:bCs/>
                <w:sz w:val="20"/>
                <w:szCs w:val="20"/>
              </w:rPr>
              <w:t>ских лиц</w:t>
            </w:r>
          </w:p>
        </w:tc>
        <w:tc>
          <w:tcPr>
            <w:tcW w:w="3002" w:type="dxa"/>
            <w:vAlign w:val="center"/>
          </w:tcPr>
          <w:p w:rsidR="0010101E" w:rsidRPr="002747E9" w:rsidRDefault="00595E3B" w:rsidP="002747E9">
            <w:pPr>
              <w:jc w:val="center"/>
              <w:rPr>
                <w:bCs/>
                <w:sz w:val="22"/>
                <w:szCs w:val="22"/>
              </w:rPr>
            </w:pPr>
            <w:r>
              <w:rPr>
                <w:bCs/>
                <w:sz w:val="22"/>
                <w:szCs w:val="22"/>
              </w:rPr>
              <w:t>59 120 399</w:t>
            </w:r>
          </w:p>
        </w:tc>
        <w:tc>
          <w:tcPr>
            <w:tcW w:w="3002" w:type="dxa"/>
            <w:vAlign w:val="center"/>
          </w:tcPr>
          <w:p w:rsidR="0010101E" w:rsidRPr="00595521" w:rsidRDefault="00C55E61" w:rsidP="00595521">
            <w:pPr>
              <w:jc w:val="center"/>
              <w:rPr>
                <w:bCs/>
                <w:sz w:val="22"/>
                <w:szCs w:val="22"/>
              </w:rPr>
            </w:pPr>
            <w:r>
              <w:rPr>
                <w:bCs/>
                <w:sz w:val="22"/>
                <w:szCs w:val="22"/>
              </w:rPr>
              <w:t>64 066 931</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6</w:t>
            </w:r>
          </w:p>
          <w:p w:rsidR="0010101E" w:rsidRPr="00412DDB" w:rsidRDefault="0010101E" w:rsidP="00AF58C2">
            <w:pPr>
              <w:jc w:val="both"/>
              <w:rPr>
                <w:bCs/>
                <w:sz w:val="22"/>
                <w:szCs w:val="22"/>
              </w:rPr>
            </w:pPr>
          </w:p>
        </w:tc>
        <w:tc>
          <w:tcPr>
            <w:tcW w:w="3273" w:type="dxa"/>
          </w:tcPr>
          <w:p w:rsidR="0010101E" w:rsidRPr="00412DDB" w:rsidRDefault="0010101E" w:rsidP="00AF58C2">
            <w:pPr>
              <w:jc w:val="center"/>
              <w:rPr>
                <w:bCs/>
                <w:sz w:val="20"/>
                <w:szCs w:val="20"/>
              </w:rPr>
            </w:pPr>
            <w:r w:rsidRPr="00412DDB">
              <w:rPr>
                <w:bCs/>
                <w:sz w:val="20"/>
                <w:szCs w:val="20"/>
              </w:rPr>
              <w:t>выпущенные долговые обязател</w:t>
            </w:r>
            <w:r w:rsidRPr="00412DDB">
              <w:rPr>
                <w:bCs/>
                <w:sz w:val="20"/>
                <w:szCs w:val="20"/>
              </w:rPr>
              <w:t>ь</w:t>
            </w:r>
            <w:r w:rsidRPr="00412DDB">
              <w:rPr>
                <w:bCs/>
                <w:sz w:val="20"/>
                <w:szCs w:val="20"/>
              </w:rPr>
              <w:t>ства</w:t>
            </w:r>
          </w:p>
        </w:tc>
        <w:tc>
          <w:tcPr>
            <w:tcW w:w="3002" w:type="dxa"/>
            <w:vAlign w:val="center"/>
          </w:tcPr>
          <w:p w:rsidR="0010101E" w:rsidRPr="002747E9" w:rsidRDefault="00595E3B" w:rsidP="002747E9">
            <w:pPr>
              <w:jc w:val="center"/>
              <w:rPr>
                <w:bCs/>
                <w:sz w:val="22"/>
                <w:szCs w:val="22"/>
              </w:rPr>
            </w:pPr>
            <w:r>
              <w:rPr>
                <w:bCs/>
                <w:sz w:val="22"/>
                <w:szCs w:val="22"/>
              </w:rPr>
              <w:t>171 876</w:t>
            </w:r>
          </w:p>
        </w:tc>
        <w:tc>
          <w:tcPr>
            <w:tcW w:w="3002" w:type="dxa"/>
            <w:vAlign w:val="center"/>
          </w:tcPr>
          <w:p w:rsidR="0010101E" w:rsidRPr="00595521" w:rsidRDefault="00C55E61" w:rsidP="00595521">
            <w:pPr>
              <w:jc w:val="center"/>
              <w:rPr>
                <w:bCs/>
                <w:sz w:val="22"/>
                <w:szCs w:val="22"/>
              </w:rPr>
            </w:pPr>
            <w:r>
              <w:rPr>
                <w:bCs/>
                <w:sz w:val="22"/>
                <w:szCs w:val="22"/>
              </w:rPr>
              <w:t>207 877</w:t>
            </w:r>
          </w:p>
        </w:tc>
      </w:tr>
      <w:tr w:rsidR="0010101E" w:rsidRPr="00412DDB" w:rsidTr="002747E9">
        <w:tc>
          <w:tcPr>
            <w:tcW w:w="577" w:type="dxa"/>
          </w:tcPr>
          <w:p w:rsidR="0010101E" w:rsidRPr="00412DDB" w:rsidRDefault="0010101E" w:rsidP="00AF58C2">
            <w:pPr>
              <w:jc w:val="both"/>
              <w:rPr>
                <w:bCs/>
                <w:sz w:val="22"/>
                <w:szCs w:val="22"/>
              </w:rPr>
            </w:pPr>
          </w:p>
        </w:tc>
        <w:tc>
          <w:tcPr>
            <w:tcW w:w="3273" w:type="dxa"/>
          </w:tcPr>
          <w:p w:rsidR="0010101E" w:rsidRPr="00412DDB" w:rsidRDefault="0010101E" w:rsidP="00AF58C2">
            <w:pPr>
              <w:jc w:val="center"/>
              <w:rPr>
                <w:bCs/>
                <w:sz w:val="20"/>
                <w:szCs w:val="20"/>
              </w:rPr>
            </w:pPr>
            <w:r w:rsidRPr="00412DDB">
              <w:rPr>
                <w:bCs/>
                <w:sz w:val="20"/>
                <w:szCs w:val="20"/>
              </w:rPr>
              <w:t>Всего:</w:t>
            </w:r>
          </w:p>
        </w:tc>
        <w:tc>
          <w:tcPr>
            <w:tcW w:w="3002" w:type="dxa"/>
            <w:vAlign w:val="center"/>
          </w:tcPr>
          <w:p w:rsidR="0010101E" w:rsidRPr="002747E9" w:rsidRDefault="00595E3B" w:rsidP="002747E9">
            <w:pPr>
              <w:jc w:val="center"/>
              <w:rPr>
                <w:bCs/>
                <w:sz w:val="22"/>
                <w:szCs w:val="22"/>
              </w:rPr>
            </w:pPr>
            <w:r>
              <w:rPr>
                <w:bCs/>
                <w:sz w:val="22"/>
                <w:szCs w:val="22"/>
              </w:rPr>
              <w:t>70 436 179</w:t>
            </w:r>
          </w:p>
        </w:tc>
        <w:tc>
          <w:tcPr>
            <w:tcW w:w="3002" w:type="dxa"/>
          </w:tcPr>
          <w:p w:rsidR="0010101E" w:rsidRPr="00595521" w:rsidRDefault="00C55E61" w:rsidP="002747E9">
            <w:pPr>
              <w:jc w:val="center"/>
              <w:rPr>
                <w:bCs/>
                <w:sz w:val="22"/>
                <w:szCs w:val="22"/>
              </w:rPr>
            </w:pPr>
            <w:r>
              <w:rPr>
                <w:bCs/>
                <w:sz w:val="22"/>
                <w:szCs w:val="22"/>
              </w:rPr>
              <w:t>74 428 769</w:t>
            </w:r>
          </w:p>
        </w:tc>
      </w:tr>
      <w:tr w:rsidR="0010101E" w:rsidRPr="00412DDB" w:rsidTr="002747E9">
        <w:tc>
          <w:tcPr>
            <w:tcW w:w="577" w:type="dxa"/>
          </w:tcPr>
          <w:p w:rsidR="0010101E" w:rsidRPr="00412DDB" w:rsidRDefault="0010101E" w:rsidP="00AF58C2">
            <w:pPr>
              <w:jc w:val="both"/>
              <w:rPr>
                <w:bCs/>
                <w:sz w:val="22"/>
                <w:szCs w:val="22"/>
              </w:rPr>
            </w:pPr>
          </w:p>
        </w:tc>
        <w:tc>
          <w:tcPr>
            <w:tcW w:w="3273" w:type="dxa"/>
          </w:tcPr>
          <w:p w:rsidR="0010101E" w:rsidRPr="00412DDB" w:rsidRDefault="0010101E" w:rsidP="00AF58C2">
            <w:pPr>
              <w:jc w:val="center"/>
              <w:rPr>
                <w:bCs/>
                <w:sz w:val="20"/>
                <w:szCs w:val="20"/>
              </w:rPr>
            </w:pPr>
            <w:r w:rsidRPr="00412DDB">
              <w:rPr>
                <w:bCs/>
                <w:sz w:val="20"/>
                <w:szCs w:val="20"/>
              </w:rPr>
              <w:t xml:space="preserve">В том числе </w:t>
            </w:r>
            <w:proofErr w:type="gramStart"/>
            <w:r w:rsidRPr="00412DDB">
              <w:rPr>
                <w:bCs/>
                <w:sz w:val="20"/>
                <w:szCs w:val="20"/>
              </w:rPr>
              <w:t>просроченные</w:t>
            </w:r>
            <w:proofErr w:type="gramEnd"/>
          </w:p>
        </w:tc>
        <w:tc>
          <w:tcPr>
            <w:tcW w:w="3002" w:type="dxa"/>
            <w:vAlign w:val="center"/>
          </w:tcPr>
          <w:p w:rsidR="0010101E" w:rsidRPr="00412DDB" w:rsidRDefault="0010101E" w:rsidP="002747E9">
            <w:pPr>
              <w:jc w:val="center"/>
              <w:rPr>
                <w:bCs/>
                <w:sz w:val="22"/>
                <w:szCs w:val="22"/>
              </w:rPr>
            </w:pPr>
            <w:r w:rsidRPr="00412DDB">
              <w:rPr>
                <w:bCs/>
                <w:sz w:val="22"/>
                <w:szCs w:val="22"/>
              </w:rPr>
              <w:t>0</w:t>
            </w:r>
          </w:p>
        </w:tc>
        <w:tc>
          <w:tcPr>
            <w:tcW w:w="3002" w:type="dxa"/>
          </w:tcPr>
          <w:p w:rsidR="0010101E" w:rsidRPr="00412DDB" w:rsidRDefault="0010101E" w:rsidP="002747E9">
            <w:pPr>
              <w:jc w:val="center"/>
              <w:rPr>
                <w:bCs/>
                <w:sz w:val="22"/>
                <w:szCs w:val="22"/>
              </w:rPr>
            </w:pPr>
            <w:r w:rsidRPr="00412DDB">
              <w:rPr>
                <w:bCs/>
                <w:sz w:val="22"/>
                <w:szCs w:val="22"/>
              </w:rPr>
              <w:t>0</w:t>
            </w:r>
          </w:p>
        </w:tc>
      </w:tr>
    </w:tbl>
    <w:p w:rsidR="0010101E" w:rsidRPr="00412DDB" w:rsidRDefault="0010101E" w:rsidP="0010101E">
      <w:pPr>
        <w:ind w:firstLine="720"/>
        <w:jc w:val="both"/>
        <w:rPr>
          <w:b/>
          <w:bCs/>
          <w:sz w:val="22"/>
          <w:szCs w:val="22"/>
        </w:rPr>
      </w:pPr>
    </w:p>
    <w:p w:rsidR="0010101E" w:rsidRPr="00412DDB" w:rsidRDefault="0010101E" w:rsidP="0010101E">
      <w:pPr>
        <w:pStyle w:val="em-4"/>
      </w:pPr>
      <w:r w:rsidRPr="00412DDB">
        <w:t>Структура кредиторской задолженности кредитной организации – эмитента на дату окончания п</w:t>
      </w:r>
      <w:r w:rsidRPr="00412DDB">
        <w:t>о</w:t>
      </w:r>
      <w:r w:rsidRPr="00412DDB">
        <w:t>следнего завершенного финансового года и последнего завершенного отчетного периода</w:t>
      </w:r>
      <w:r w:rsidRPr="00412DDB">
        <w:rPr>
          <w:rStyle w:val="af0"/>
        </w:rPr>
        <w:t xml:space="preserve"> </w:t>
      </w:r>
      <w:r w:rsidRPr="00412DDB">
        <w:rPr>
          <w:rStyle w:val="af0"/>
          <w:vanish/>
        </w:rPr>
        <w:footnoteReference w:id="18"/>
      </w:r>
      <w:r w:rsidRPr="00412DDB">
        <w:t>:</w:t>
      </w:r>
    </w:p>
    <w:p w:rsidR="0010101E" w:rsidRPr="00412DDB" w:rsidRDefault="0010101E" w:rsidP="0010101E">
      <w:pPr>
        <w:ind w:firstLine="720"/>
        <w:jc w:val="both"/>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7"/>
        <w:gridCol w:w="3273"/>
        <w:gridCol w:w="3002"/>
        <w:gridCol w:w="3002"/>
      </w:tblGrid>
      <w:tr w:rsidR="0010101E" w:rsidRPr="00412DDB" w:rsidTr="00AF58C2">
        <w:tc>
          <w:tcPr>
            <w:tcW w:w="577" w:type="dxa"/>
            <w:vMerge w:val="restart"/>
          </w:tcPr>
          <w:p w:rsidR="0010101E" w:rsidRPr="00412DDB" w:rsidRDefault="0010101E" w:rsidP="00AF58C2">
            <w:pPr>
              <w:jc w:val="center"/>
              <w:rPr>
                <w:bCs/>
                <w:sz w:val="22"/>
                <w:szCs w:val="22"/>
              </w:rPr>
            </w:pPr>
            <w:r w:rsidRPr="00412DDB">
              <w:rPr>
                <w:bCs/>
                <w:sz w:val="22"/>
                <w:szCs w:val="22"/>
              </w:rPr>
              <w:t xml:space="preserve">№ </w:t>
            </w:r>
            <w:proofErr w:type="spellStart"/>
            <w:r w:rsidRPr="00412DDB">
              <w:rPr>
                <w:bCs/>
                <w:sz w:val="22"/>
                <w:szCs w:val="22"/>
              </w:rPr>
              <w:t>пп</w:t>
            </w:r>
            <w:proofErr w:type="spellEnd"/>
          </w:p>
        </w:tc>
        <w:tc>
          <w:tcPr>
            <w:tcW w:w="3273" w:type="dxa"/>
            <w:vMerge w:val="restart"/>
            <w:vAlign w:val="center"/>
          </w:tcPr>
          <w:p w:rsidR="0010101E" w:rsidRPr="00412DDB" w:rsidRDefault="0010101E" w:rsidP="00AF58C2">
            <w:pPr>
              <w:jc w:val="center"/>
              <w:rPr>
                <w:sz w:val="22"/>
                <w:szCs w:val="22"/>
              </w:rPr>
            </w:pPr>
            <w:r w:rsidRPr="00412DDB">
              <w:rPr>
                <w:sz w:val="22"/>
                <w:szCs w:val="22"/>
              </w:rPr>
              <w:t>Наименование показателя</w:t>
            </w:r>
          </w:p>
        </w:tc>
        <w:tc>
          <w:tcPr>
            <w:tcW w:w="6004" w:type="dxa"/>
            <w:gridSpan w:val="2"/>
            <w:vAlign w:val="center"/>
          </w:tcPr>
          <w:p w:rsidR="0010101E" w:rsidRPr="00412DDB" w:rsidRDefault="0010101E" w:rsidP="00AF58C2">
            <w:pPr>
              <w:jc w:val="center"/>
              <w:rPr>
                <w:sz w:val="22"/>
                <w:szCs w:val="22"/>
              </w:rPr>
            </w:pPr>
            <w:r w:rsidRPr="00412DDB">
              <w:rPr>
                <w:sz w:val="22"/>
                <w:szCs w:val="22"/>
              </w:rPr>
              <w:t>Значение показателя,</w:t>
            </w:r>
            <w:r w:rsidR="00775224" w:rsidRPr="00412DDB">
              <w:rPr>
                <w:sz w:val="22"/>
                <w:szCs w:val="22"/>
                <w:lang w:val="en-US"/>
              </w:rPr>
              <w:t xml:space="preserve"> </w:t>
            </w:r>
            <w:r w:rsidRPr="00412DDB">
              <w:rPr>
                <w:sz w:val="22"/>
                <w:szCs w:val="22"/>
              </w:rPr>
              <w:t>тыс. руб.</w:t>
            </w:r>
          </w:p>
        </w:tc>
      </w:tr>
      <w:tr w:rsidR="0010101E" w:rsidRPr="00412DDB" w:rsidTr="00AF58C2">
        <w:tc>
          <w:tcPr>
            <w:tcW w:w="577" w:type="dxa"/>
            <w:vMerge/>
          </w:tcPr>
          <w:p w:rsidR="0010101E" w:rsidRPr="00412DDB" w:rsidRDefault="0010101E" w:rsidP="00AF58C2">
            <w:pPr>
              <w:jc w:val="both"/>
              <w:rPr>
                <w:b/>
                <w:bCs/>
                <w:sz w:val="22"/>
                <w:szCs w:val="22"/>
              </w:rPr>
            </w:pPr>
          </w:p>
        </w:tc>
        <w:tc>
          <w:tcPr>
            <w:tcW w:w="3273" w:type="dxa"/>
            <w:vMerge/>
          </w:tcPr>
          <w:p w:rsidR="0010101E" w:rsidRPr="00412DDB" w:rsidRDefault="0010101E" w:rsidP="00AF58C2">
            <w:pPr>
              <w:jc w:val="center"/>
              <w:rPr>
                <w:bCs/>
                <w:sz w:val="22"/>
                <w:szCs w:val="22"/>
              </w:rPr>
            </w:pPr>
          </w:p>
        </w:tc>
        <w:tc>
          <w:tcPr>
            <w:tcW w:w="3002" w:type="dxa"/>
          </w:tcPr>
          <w:p w:rsidR="0010101E" w:rsidRPr="00412DDB" w:rsidRDefault="00595E3B">
            <w:pPr>
              <w:jc w:val="center"/>
              <w:rPr>
                <w:bCs/>
                <w:sz w:val="22"/>
                <w:szCs w:val="22"/>
              </w:rPr>
            </w:pPr>
            <w:r w:rsidRPr="00412DDB">
              <w:rPr>
                <w:bCs/>
                <w:sz w:val="22"/>
                <w:szCs w:val="22"/>
              </w:rPr>
              <w:t>201</w:t>
            </w:r>
            <w:r>
              <w:rPr>
                <w:bCs/>
                <w:sz w:val="22"/>
                <w:szCs w:val="22"/>
              </w:rPr>
              <w:t>7</w:t>
            </w:r>
            <w:r w:rsidRPr="00412DDB">
              <w:rPr>
                <w:bCs/>
                <w:sz w:val="22"/>
                <w:szCs w:val="22"/>
              </w:rPr>
              <w:t xml:space="preserve"> </w:t>
            </w:r>
            <w:r w:rsidR="0010101E" w:rsidRPr="00412DDB">
              <w:rPr>
                <w:bCs/>
                <w:sz w:val="22"/>
                <w:szCs w:val="22"/>
              </w:rPr>
              <w:t>год</w:t>
            </w:r>
          </w:p>
        </w:tc>
        <w:tc>
          <w:tcPr>
            <w:tcW w:w="3002" w:type="dxa"/>
          </w:tcPr>
          <w:p w:rsidR="0010101E" w:rsidRPr="006E47AE" w:rsidRDefault="0010101E">
            <w:pPr>
              <w:jc w:val="center"/>
              <w:rPr>
                <w:bCs/>
                <w:sz w:val="22"/>
                <w:szCs w:val="22"/>
              </w:rPr>
            </w:pPr>
            <w:r w:rsidRPr="00412DDB">
              <w:rPr>
                <w:bCs/>
                <w:sz w:val="22"/>
                <w:szCs w:val="22"/>
              </w:rPr>
              <w:t>01.</w:t>
            </w:r>
            <w:r w:rsidR="00C55E61">
              <w:rPr>
                <w:bCs/>
                <w:sz w:val="22"/>
                <w:szCs w:val="22"/>
              </w:rPr>
              <w:t>07</w:t>
            </w:r>
            <w:r w:rsidRPr="00412DDB">
              <w:rPr>
                <w:bCs/>
                <w:sz w:val="22"/>
                <w:szCs w:val="22"/>
              </w:rPr>
              <w:t>.</w:t>
            </w:r>
            <w:r w:rsidR="00595E3B" w:rsidRPr="00412DDB">
              <w:rPr>
                <w:bCs/>
                <w:sz w:val="22"/>
                <w:szCs w:val="22"/>
              </w:rPr>
              <w:t>201</w:t>
            </w:r>
            <w:r w:rsidR="00595E3B">
              <w:rPr>
                <w:bCs/>
                <w:sz w:val="22"/>
                <w:szCs w:val="22"/>
              </w:rPr>
              <w:t>8</w:t>
            </w:r>
          </w:p>
        </w:tc>
      </w:tr>
      <w:tr w:rsidR="0010101E" w:rsidRPr="00412DDB" w:rsidTr="00595521">
        <w:tc>
          <w:tcPr>
            <w:tcW w:w="577" w:type="dxa"/>
          </w:tcPr>
          <w:p w:rsidR="0010101E" w:rsidRPr="00412DDB" w:rsidRDefault="0010101E" w:rsidP="00AF58C2">
            <w:pPr>
              <w:jc w:val="center"/>
              <w:rPr>
                <w:bCs/>
                <w:sz w:val="22"/>
                <w:szCs w:val="22"/>
              </w:rPr>
            </w:pPr>
            <w:r w:rsidRPr="00412DDB">
              <w:rPr>
                <w:bCs/>
                <w:sz w:val="22"/>
                <w:szCs w:val="22"/>
              </w:rPr>
              <w:t>1</w:t>
            </w:r>
          </w:p>
        </w:tc>
        <w:tc>
          <w:tcPr>
            <w:tcW w:w="3273" w:type="dxa"/>
          </w:tcPr>
          <w:p w:rsidR="0010101E" w:rsidRPr="00412DDB" w:rsidRDefault="0010101E" w:rsidP="00AF58C2">
            <w:pPr>
              <w:jc w:val="center"/>
              <w:rPr>
                <w:bCs/>
                <w:sz w:val="22"/>
                <w:szCs w:val="22"/>
              </w:rPr>
            </w:pPr>
            <w:r w:rsidRPr="00412DDB">
              <w:rPr>
                <w:bCs/>
                <w:sz w:val="22"/>
                <w:szCs w:val="22"/>
              </w:rPr>
              <w:t>2</w:t>
            </w:r>
          </w:p>
        </w:tc>
        <w:tc>
          <w:tcPr>
            <w:tcW w:w="3002" w:type="dxa"/>
            <w:vAlign w:val="center"/>
          </w:tcPr>
          <w:p w:rsidR="0010101E" w:rsidRPr="00412DDB" w:rsidRDefault="00595521" w:rsidP="00595521">
            <w:pPr>
              <w:jc w:val="center"/>
              <w:rPr>
                <w:bCs/>
                <w:sz w:val="22"/>
                <w:szCs w:val="22"/>
              </w:rPr>
            </w:pPr>
            <w:r>
              <w:rPr>
                <w:bCs/>
                <w:sz w:val="22"/>
                <w:szCs w:val="22"/>
              </w:rPr>
              <w:t>3</w:t>
            </w:r>
          </w:p>
        </w:tc>
        <w:tc>
          <w:tcPr>
            <w:tcW w:w="3002" w:type="dxa"/>
            <w:vAlign w:val="center"/>
          </w:tcPr>
          <w:p w:rsidR="0010101E" w:rsidRPr="00412DDB" w:rsidRDefault="00595521" w:rsidP="00595521">
            <w:pPr>
              <w:jc w:val="center"/>
              <w:rPr>
                <w:bCs/>
                <w:sz w:val="22"/>
                <w:szCs w:val="22"/>
              </w:rPr>
            </w:pPr>
            <w:r>
              <w:rPr>
                <w:bCs/>
                <w:sz w:val="22"/>
                <w:szCs w:val="22"/>
              </w:rPr>
              <w:t>4</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1</w:t>
            </w:r>
          </w:p>
        </w:tc>
        <w:tc>
          <w:tcPr>
            <w:tcW w:w="3273" w:type="dxa"/>
          </w:tcPr>
          <w:p w:rsidR="0010101E" w:rsidRPr="00412DDB" w:rsidRDefault="0010101E" w:rsidP="00AF58C2">
            <w:pPr>
              <w:jc w:val="center"/>
              <w:rPr>
                <w:bCs/>
                <w:sz w:val="20"/>
                <w:szCs w:val="20"/>
              </w:rPr>
            </w:pPr>
            <w:r w:rsidRPr="00412DDB">
              <w:rPr>
                <w:bCs/>
                <w:sz w:val="20"/>
                <w:szCs w:val="20"/>
              </w:rPr>
              <w:t xml:space="preserve">Расчеты с клиентами по </w:t>
            </w:r>
            <w:proofErr w:type="spellStart"/>
            <w:r w:rsidRPr="00412DDB">
              <w:rPr>
                <w:bCs/>
                <w:sz w:val="20"/>
                <w:szCs w:val="20"/>
              </w:rPr>
              <w:t>фактори</w:t>
            </w:r>
            <w:r w:rsidRPr="00412DDB">
              <w:rPr>
                <w:bCs/>
                <w:sz w:val="20"/>
                <w:szCs w:val="20"/>
              </w:rPr>
              <w:t>н</w:t>
            </w:r>
            <w:r w:rsidRPr="00412DDB">
              <w:rPr>
                <w:bCs/>
                <w:sz w:val="20"/>
                <w:szCs w:val="20"/>
              </w:rPr>
              <w:t>говым</w:t>
            </w:r>
            <w:proofErr w:type="spellEnd"/>
            <w:r w:rsidRPr="00412DDB">
              <w:rPr>
                <w:bCs/>
                <w:sz w:val="20"/>
                <w:szCs w:val="20"/>
              </w:rPr>
              <w:t xml:space="preserve">, </w:t>
            </w:r>
            <w:proofErr w:type="spellStart"/>
            <w:r w:rsidRPr="00412DDB">
              <w:rPr>
                <w:bCs/>
                <w:sz w:val="20"/>
                <w:szCs w:val="20"/>
              </w:rPr>
              <w:t>форфейтинговым</w:t>
            </w:r>
            <w:proofErr w:type="spellEnd"/>
            <w:r w:rsidRPr="00412DDB">
              <w:rPr>
                <w:bCs/>
                <w:sz w:val="20"/>
                <w:szCs w:val="20"/>
              </w:rPr>
              <w:t xml:space="preserve"> операц</w:t>
            </w:r>
            <w:r w:rsidRPr="00412DDB">
              <w:rPr>
                <w:bCs/>
                <w:sz w:val="20"/>
                <w:szCs w:val="20"/>
              </w:rPr>
              <w:t>и</w:t>
            </w:r>
            <w:r w:rsidRPr="00412DDB">
              <w:rPr>
                <w:bCs/>
                <w:sz w:val="20"/>
                <w:szCs w:val="20"/>
              </w:rPr>
              <w:t>ям</w:t>
            </w:r>
          </w:p>
        </w:tc>
        <w:tc>
          <w:tcPr>
            <w:tcW w:w="3002" w:type="dxa"/>
            <w:vAlign w:val="center"/>
          </w:tcPr>
          <w:p w:rsidR="0010101E" w:rsidRPr="008A2939" w:rsidRDefault="008A2939" w:rsidP="00595521">
            <w:pPr>
              <w:jc w:val="center"/>
              <w:rPr>
                <w:bCs/>
                <w:sz w:val="22"/>
                <w:szCs w:val="22"/>
              </w:rPr>
            </w:pPr>
            <w:r>
              <w:rPr>
                <w:bCs/>
                <w:sz w:val="22"/>
                <w:szCs w:val="22"/>
              </w:rPr>
              <w:t>39 396</w:t>
            </w:r>
          </w:p>
        </w:tc>
        <w:tc>
          <w:tcPr>
            <w:tcW w:w="3002" w:type="dxa"/>
            <w:vAlign w:val="center"/>
          </w:tcPr>
          <w:p w:rsidR="006F1AC9" w:rsidRPr="008A2939" w:rsidRDefault="00595E3B" w:rsidP="00595521">
            <w:pPr>
              <w:jc w:val="center"/>
              <w:rPr>
                <w:bCs/>
                <w:sz w:val="22"/>
                <w:szCs w:val="22"/>
              </w:rPr>
            </w:pPr>
            <w:r>
              <w:rPr>
                <w:bCs/>
                <w:sz w:val="22"/>
                <w:szCs w:val="22"/>
              </w:rPr>
              <w:t>39 396</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2</w:t>
            </w:r>
          </w:p>
        </w:tc>
        <w:tc>
          <w:tcPr>
            <w:tcW w:w="3273" w:type="dxa"/>
          </w:tcPr>
          <w:p w:rsidR="0010101E" w:rsidRPr="00412DDB" w:rsidRDefault="0010101E" w:rsidP="00AF58C2">
            <w:pPr>
              <w:jc w:val="center"/>
              <w:rPr>
                <w:bCs/>
                <w:sz w:val="20"/>
                <w:szCs w:val="20"/>
              </w:rPr>
            </w:pPr>
            <w:r w:rsidRPr="00412DDB">
              <w:rPr>
                <w:bCs/>
                <w:sz w:val="20"/>
                <w:szCs w:val="20"/>
              </w:rPr>
              <w:t>Расчеты с валютными и фондов</w:t>
            </w:r>
            <w:r w:rsidRPr="00412DDB">
              <w:rPr>
                <w:bCs/>
                <w:sz w:val="20"/>
                <w:szCs w:val="20"/>
              </w:rPr>
              <w:t>ы</w:t>
            </w:r>
            <w:r w:rsidRPr="00412DDB">
              <w:rPr>
                <w:bCs/>
                <w:sz w:val="20"/>
                <w:szCs w:val="20"/>
              </w:rPr>
              <w:t>ми биржами</w:t>
            </w:r>
          </w:p>
        </w:tc>
        <w:tc>
          <w:tcPr>
            <w:tcW w:w="3002" w:type="dxa"/>
            <w:vAlign w:val="center"/>
          </w:tcPr>
          <w:p w:rsidR="0010101E" w:rsidRPr="008A2939" w:rsidRDefault="008A2939" w:rsidP="00595521">
            <w:pPr>
              <w:jc w:val="center"/>
              <w:rPr>
                <w:bCs/>
                <w:sz w:val="22"/>
                <w:szCs w:val="22"/>
              </w:rPr>
            </w:pPr>
            <w:r>
              <w:rPr>
                <w:bCs/>
                <w:sz w:val="22"/>
                <w:szCs w:val="22"/>
              </w:rPr>
              <w:t>0</w:t>
            </w:r>
          </w:p>
        </w:tc>
        <w:tc>
          <w:tcPr>
            <w:tcW w:w="3002" w:type="dxa"/>
            <w:vAlign w:val="center"/>
          </w:tcPr>
          <w:p w:rsidR="0010101E" w:rsidRPr="008A2939" w:rsidRDefault="00595E3B" w:rsidP="00595521">
            <w:pPr>
              <w:jc w:val="center"/>
              <w:rPr>
                <w:bCs/>
                <w:sz w:val="22"/>
                <w:szCs w:val="22"/>
              </w:rPr>
            </w:pPr>
            <w:r>
              <w:rPr>
                <w:bCs/>
                <w:sz w:val="22"/>
                <w:szCs w:val="22"/>
              </w:rPr>
              <w:t>0</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3</w:t>
            </w:r>
          </w:p>
        </w:tc>
        <w:tc>
          <w:tcPr>
            <w:tcW w:w="3273" w:type="dxa"/>
          </w:tcPr>
          <w:p w:rsidR="0010101E" w:rsidRPr="00412DDB" w:rsidRDefault="0010101E" w:rsidP="00AF58C2">
            <w:pPr>
              <w:jc w:val="center"/>
              <w:rPr>
                <w:bCs/>
                <w:sz w:val="20"/>
                <w:szCs w:val="20"/>
              </w:rPr>
            </w:pPr>
            <w:r w:rsidRPr="00412DDB">
              <w:rPr>
                <w:bCs/>
                <w:sz w:val="20"/>
                <w:szCs w:val="20"/>
              </w:rPr>
              <w:t>Расчеты по налогам и сборам</w:t>
            </w:r>
          </w:p>
        </w:tc>
        <w:tc>
          <w:tcPr>
            <w:tcW w:w="3002" w:type="dxa"/>
            <w:vAlign w:val="center"/>
          </w:tcPr>
          <w:p w:rsidR="0010101E" w:rsidRPr="00185EE6" w:rsidRDefault="00595E3B" w:rsidP="00595521">
            <w:pPr>
              <w:jc w:val="center"/>
              <w:rPr>
                <w:bCs/>
                <w:sz w:val="22"/>
                <w:szCs w:val="22"/>
              </w:rPr>
            </w:pPr>
            <w:r>
              <w:rPr>
                <w:bCs/>
                <w:sz w:val="22"/>
                <w:szCs w:val="22"/>
              </w:rPr>
              <w:t>136 844</w:t>
            </w:r>
          </w:p>
        </w:tc>
        <w:tc>
          <w:tcPr>
            <w:tcW w:w="3002" w:type="dxa"/>
            <w:vAlign w:val="center"/>
          </w:tcPr>
          <w:p w:rsidR="0010101E" w:rsidRPr="008A2939" w:rsidRDefault="00C55E61" w:rsidP="00595521">
            <w:pPr>
              <w:jc w:val="center"/>
              <w:rPr>
                <w:bCs/>
                <w:sz w:val="22"/>
                <w:szCs w:val="22"/>
              </w:rPr>
            </w:pPr>
            <w:r>
              <w:rPr>
                <w:bCs/>
                <w:sz w:val="22"/>
                <w:szCs w:val="22"/>
              </w:rPr>
              <w:t>197 938</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4</w:t>
            </w:r>
          </w:p>
        </w:tc>
        <w:tc>
          <w:tcPr>
            <w:tcW w:w="3273" w:type="dxa"/>
          </w:tcPr>
          <w:p w:rsidR="0010101E" w:rsidRPr="00412DDB" w:rsidRDefault="0010101E" w:rsidP="00AF58C2">
            <w:pPr>
              <w:jc w:val="center"/>
              <w:rPr>
                <w:bCs/>
                <w:sz w:val="20"/>
                <w:szCs w:val="20"/>
              </w:rPr>
            </w:pPr>
            <w:r w:rsidRPr="00412DDB">
              <w:rPr>
                <w:bCs/>
                <w:sz w:val="20"/>
                <w:szCs w:val="20"/>
              </w:rPr>
              <w:t>Задолженность перед персоналом, включая расчеты с работниками по оплате труда и по подотчетным суммам</w:t>
            </w:r>
          </w:p>
        </w:tc>
        <w:tc>
          <w:tcPr>
            <w:tcW w:w="3002" w:type="dxa"/>
            <w:vAlign w:val="center"/>
          </w:tcPr>
          <w:p w:rsidR="0010101E" w:rsidRPr="00185EE6" w:rsidRDefault="00595E3B" w:rsidP="00595521">
            <w:pPr>
              <w:jc w:val="center"/>
              <w:rPr>
                <w:bCs/>
                <w:sz w:val="22"/>
                <w:szCs w:val="22"/>
              </w:rPr>
            </w:pPr>
            <w:r>
              <w:rPr>
                <w:bCs/>
                <w:sz w:val="22"/>
                <w:szCs w:val="22"/>
              </w:rPr>
              <w:t>147 606</w:t>
            </w:r>
          </w:p>
        </w:tc>
        <w:tc>
          <w:tcPr>
            <w:tcW w:w="3002" w:type="dxa"/>
            <w:vAlign w:val="center"/>
          </w:tcPr>
          <w:p w:rsidR="006F1AC9" w:rsidRPr="008A2939" w:rsidRDefault="00C55E61" w:rsidP="00595521">
            <w:pPr>
              <w:jc w:val="center"/>
              <w:rPr>
                <w:bCs/>
                <w:sz w:val="22"/>
                <w:szCs w:val="22"/>
              </w:rPr>
            </w:pPr>
            <w:r>
              <w:rPr>
                <w:bCs/>
                <w:sz w:val="22"/>
                <w:szCs w:val="22"/>
              </w:rPr>
              <w:t>409 007</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5</w:t>
            </w:r>
          </w:p>
        </w:tc>
        <w:tc>
          <w:tcPr>
            <w:tcW w:w="3273" w:type="dxa"/>
          </w:tcPr>
          <w:p w:rsidR="0010101E" w:rsidRPr="00412DDB" w:rsidRDefault="0010101E" w:rsidP="00AF58C2">
            <w:pPr>
              <w:jc w:val="center"/>
              <w:rPr>
                <w:bCs/>
                <w:sz w:val="20"/>
                <w:szCs w:val="20"/>
              </w:rPr>
            </w:pPr>
            <w:r w:rsidRPr="00412DDB">
              <w:rPr>
                <w:bCs/>
                <w:sz w:val="20"/>
                <w:szCs w:val="20"/>
              </w:rPr>
              <w:t>Расчеты с поставщиками, подря</w:t>
            </w:r>
            <w:r w:rsidRPr="00412DDB">
              <w:rPr>
                <w:bCs/>
                <w:sz w:val="20"/>
                <w:szCs w:val="20"/>
              </w:rPr>
              <w:t>д</w:t>
            </w:r>
            <w:r w:rsidRPr="00412DDB">
              <w:rPr>
                <w:bCs/>
                <w:sz w:val="20"/>
                <w:szCs w:val="20"/>
              </w:rPr>
              <w:t>чиками и покупателями</w:t>
            </w:r>
          </w:p>
        </w:tc>
        <w:tc>
          <w:tcPr>
            <w:tcW w:w="3002" w:type="dxa"/>
            <w:vAlign w:val="center"/>
          </w:tcPr>
          <w:p w:rsidR="0010101E" w:rsidRPr="008A2939" w:rsidRDefault="00595E3B" w:rsidP="00595521">
            <w:pPr>
              <w:jc w:val="center"/>
              <w:rPr>
                <w:bCs/>
                <w:sz w:val="22"/>
                <w:szCs w:val="22"/>
              </w:rPr>
            </w:pPr>
            <w:r>
              <w:rPr>
                <w:bCs/>
                <w:sz w:val="22"/>
                <w:szCs w:val="22"/>
              </w:rPr>
              <w:t>108 867</w:t>
            </w:r>
          </w:p>
        </w:tc>
        <w:tc>
          <w:tcPr>
            <w:tcW w:w="3002" w:type="dxa"/>
            <w:vAlign w:val="center"/>
          </w:tcPr>
          <w:p w:rsidR="0010101E" w:rsidRPr="008A2939" w:rsidRDefault="00C55E61" w:rsidP="00595521">
            <w:pPr>
              <w:jc w:val="center"/>
              <w:rPr>
                <w:bCs/>
                <w:sz w:val="22"/>
                <w:szCs w:val="22"/>
              </w:rPr>
            </w:pPr>
            <w:r>
              <w:rPr>
                <w:bCs/>
                <w:sz w:val="22"/>
                <w:szCs w:val="22"/>
              </w:rPr>
              <w:t>115 294</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6</w:t>
            </w:r>
          </w:p>
        </w:tc>
        <w:tc>
          <w:tcPr>
            <w:tcW w:w="3273" w:type="dxa"/>
          </w:tcPr>
          <w:p w:rsidR="0010101E" w:rsidRPr="00412DDB" w:rsidRDefault="0010101E" w:rsidP="00AF58C2">
            <w:pPr>
              <w:jc w:val="center"/>
              <w:rPr>
                <w:bCs/>
                <w:sz w:val="20"/>
                <w:szCs w:val="20"/>
              </w:rPr>
            </w:pPr>
            <w:r w:rsidRPr="00412DDB">
              <w:rPr>
                <w:bCs/>
                <w:sz w:val="20"/>
                <w:szCs w:val="20"/>
              </w:rPr>
              <w:t>Прочая кредиторская задолже</w:t>
            </w:r>
            <w:r w:rsidRPr="00412DDB">
              <w:rPr>
                <w:bCs/>
                <w:sz w:val="20"/>
                <w:szCs w:val="20"/>
              </w:rPr>
              <w:t>н</w:t>
            </w:r>
            <w:r w:rsidRPr="00412DDB">
              <w:rPr>
                <w:bCs/>
                <w:sz w:val="20"/>
                <w:szCs w:val="20"/>
              </w:rPr>
              <w:t>ность</w:t>
            </w:r>
          </w:p>
        </w:tc>
        <w:tc>
          <w:tcPr>
            <w:tcW w:w="3002" w:type="dxa"/>
            <w:vAlign w:val="center"/>
          </w:tcPr>
          <w:p w:rsidR="0010101E" w:rsidRPr="008A2939" w:rsidRDefault="00595E3B" w:rsidP="00595521">
            <w:pPr>
              <w:jc w:val="center"/>
              <w:rPr>
                <w:bCs/>
                <w:sz w:val="22"/>
                <w:szCs w:val="22"/>
              </w:rPr>
            </w:pPr>
            <w:r>
              <w:rPr>
                <w:bCs/>
                <w:sz w:val="22"/>
                <w:szCs w:val="22"/>
              </w:rPr>
              <w:t>284 628</w:t>
            </w:r>
          </w:p>
        </w:tc>
        <w:tc>
          <w:tcPr>
            <w:tcW w:w="3002" w:type="dxa"/>
            <w:vAlign w:val="center"/>
          </w:tcPr>
          <w:p w:rsidR="0010101E" w:rsidRPr="008A2939" w:rsidRDefault="00C55E61" w:rsidP="00595521">
            <w:pPr>
              <w:jc w:val="center"/>
              <w:rPr>
                <w:bCs/>
                <w:sz w:val="22"/>
                <w:szCs w:val="22"/>
              </w:rPr>
            </w:pPr>
            <w:r>
              <w:rPr>
                <w:bCs/>
                <w:sz w:val="22"/>
                <w:szCs w:val="22"/>
              </w:rPr>
              <w:t>290 610</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7</w:t>
            </w:r>
          </w:p>
        </w:tc>
        <w:tc>
          <w:tcPr>
            <w:tcW w:w="3273" w:type="dxa"/>
          </w:tcPr>
          <w:p w:rsidR="0010101E" w:rsidRPr="00412DDB" w:rsidRDefault="0010101E" w:rsidP="00AF58C2">
            <w:pPr>
              <w:jc w:val="center"/>
              <w:rPr>
                <w:bCs/>
                <w:sz w:val="20"/>
                <w:szCs w:val="20"/>
              </w:rPr>
            </w:pPr>
            <w:r w:rsidRPr="00412DDB">
              <w:rPr>
                <w:bCs/>
                <w:sz w:val="20"/>
                <w:szCs w:val="20"/>
              </w:rPr>
              <w:t>Всего:</w:t>
            </w:r>
          </w:p>
        </w:tc>
        <w:tc>
          <w:tcPr>
            <w:tcW w:w="3002" w:type="dxa"/>
            <w:vAlign w:val="center"/>
          </w:tcPr>
          <w:p w:rsidR="0010101E" w:rsidRPr="008A2939" w:rsidRDefault="00595E3B" w:rsidP="00595521">
            <w:pPr>
              <w:jc w:val="center"/>
              <w:rPr>
                <w:bCs/>
                <w:sz w:val="22"/>
                <w:szCs w:val="22"/>
              </w:rPr>
            </w:pPr>
            <w:r>
              <w:rPr>
                <w:bCs/>
                <w:sz w:val="22"/>
                <w:szCs w:val="22"/>
              </w:rPr>
              <w:t>717 341</w:t>
            </w:r>
          </w:p>
        </w:tc>
        <w:tc>
          <w:tcPr>
            <w:tcW w:w="3002" w:type="dxa"/>
            <w:vAlign w:val="center"/>
          </w:tcPr>
          <w:p w:rsidR="0010101E" w:rsidRPr="008A2939" w:rsidRDefault="00C55E61" w:rsidP="00595521">
            <w:pPr>
              <w:jc w:val="center"/>
              <w:rPr>
                <w:bCs/>
                <w:sz w:val="22"/>
                <w:szCs w:val="22"/>
              </w:rPr>
            </w:pPr>
            <w:r>
              <w:rPr>
                <w:bCs/>
                <w:sz w:val="22"/>
                <w:szCs w:val="22"/>
              </w:rPr>
              <w:t>1 052 245</w:t>
            </w:r>
          </w:p>
        </w:tc>
      </w:tr>
      <w:tr w:rsidR="0010101E" w:rsidRPr="00412DDB" w:rsidTr="00AF58C2">
        <w:tc>
          <w:tcPr>
            <w:tcW w:w="577" w:type="dxa"/>
          </w:tcPr>
          <w:p w:rsidR="0010101E" w:rsidRPr="00412DDB" w:rsidRDefault="0010101E" w:rsidP="00AF58C2">
            <w:pPr>
              <w:jc w:val="both"/>
              <w:rPr>
                <w:bCs/>
                <w:sz w:val="22"/>
                <w:szCs w:val="22"/>
              </w:rPr>
            </w:pPr>
          </w:p>
        </w:tc>
        <w:tc>
          <w:tcPr>
            <w:tcW w:w="3273" w:type="dxa"/>
          </w:tcPr>
          <w:p w:rsidR="0010101E" w:rsidRPr="00412DDB" w:rsidRDefault="0010101E" w:rsidP="00AF58C2">
            <w:pPr>
              <w:jc w:val="center"/>
              <w:rPr>
                <w:bCs/>
                <w:sz w:val="20"/>
                <w:szCs w:val="20"/>
              </w:rPr>
            </w:pPr>
            <w:r w:rsidRPr="00412DDB">
              <w:rPr>
                <w:bCs/>
                <w:sz w:val="20"/>
                <w:szCs w:val="20"/>
              </w:rPr>
              <w:t xml:space="preserve">В том числе </w:t>
            </w:r>
            <w:proofErr w:type="gramStart"/>
            <w:r w:rsidRPr="00412DDB">
              <w:rPr>
                <w:bCs/>
                <w:sz w:val="20"/>
                <w:szCs w:val="20"/>
              </w:rPr>
              <w:t>просроченная</w:t>
            </w:r>
            <w:proofErr w:type="gramEnd"/>
          </w:p>
        </w:tc>
        <w:tc>
          <w:tcPr>
            <w:tcW w:w="3002" w:type="dxa"/>
          </w:tcPr>
          <w:p w:rsidR="0010101E" w:rsidRPr="00412DDB" w:rsidRDefault="0010101E" w:rsidP="00AF58C2">
            <w:pPr>
              <w:jc w:val="center"/>
              <w:rPr>
                <w:bCs/>
                <w:sz w:val="22"/>
                <w:szCs w:val="22"/>
              </w:rPr>
            </w:pPr>
            <w:r w:rsidRPr="00412DDB">
              <w:rPr>
                <w:bCs/>
                <w:sz w:val="22"/>
                <w:szCs w:val="22"/>
              </w:rPr>
              <w:t>0</w:t>
            </w:r>
          </w:p>
        </w:tc>
        <w:tc>
          <w:tcPr>
            <w:tcW w:w="3002" w:type="dxa"/>
          </w:tcPr>
          <w:p w:rsidR="0010101E" w:rsidRPr="00412DDB" w:rsidRDefault="0010101E" w:rsidP="00AF58C2">
            <w:pPr>
              <w:jc w:val="center"/>
              <w:rPr>
                <w:bCs/>
                <w:sz w:val="22"/>
                <w:szCs w:val="22"/>
              </w:rPr>
            </w:pPr>
            <w:r w:rsidRPr="00412DDB">
              <w:rPr>
                <w:bCs/>
                <w:sz w:val="22"/>
                <w:szCs w:val="22"/>
              </w:rPr>
              <w:t>0</w:t>
            </w:r>
          </w:p>
        </w:tc>
      </w:tr>
    </w:tbl>
    <w:p w:rsidR="0010101E" w:rsidRPr="00412DDB" w:rsidRDefault="0010101E" w:rsidP="0010101E">
      <w:pPr>
        <w:ind w:firstLine="720"/>
        <w:jc w:val="both"/>
        <w:rPr>
          <w:bCs/>
          <w:sz w:val="22"/>
          <w:szCs w:val="22"/>
        </w:rPr>
      </w:pPr>
    </w:p>
    <w:p w:rsidR="0010101E" w:rsidRPr="00412DDB" w:rsidRDefault="0010101E" w:rsidP="0010101E">
      <w:pPr>
        <w:pStyle w:val="em-4"/>
        <w:rPr>
          <w:b/>
          <w:i/>
        </w:rPr>
      </w:pPr>
      <w:r w:rsidRPr="00412DDB">
        <w:rPr>
          <w:b/>
          <w:i/>
        </w:rPr>
        <w:t xml:space="preserve">Причины неисполнения и последствия, которые наступили или могут наступить в будущем для кредитной организации </w:t>
      </w:r>
      <w:r w:rsidR="00B140EC">
        <w:rPr>
          <w:b/>
          <w:i/>
        </w:rPr>
        <w:t>–</w:t>
      </w:r>
      <w:r w:rsidRPr="00412DDB">
        <w:rPr>
          <w:b/>
          <w:i/>
        </w:rPr>
        <w:t xml:space="preserve"> эмитента вследствие неисполнения обязательств, в том числе санкции, налагаемые на кредитную организацию </w:t>
      </w:r>
      <w:r w:rsidR="00B140EC">
        <w:rPr>
          <w:b/>
          <w:i/>
        </w:rPr>
        <w:t>–</w:t>
      </w:r>
      <w:r w:rsidRPr="00412DDB">
        <w:rPr>
          <w:b/>
          <w:i/>
        </w:rPr>
        <w:t xml:space="preserve"> эмитента, и срок (предполагаемый срок) погашения проср</w:t>
      </w:r>
      <w:r w:rsidRPr="00412DDB">
        <w:rPr>
          <w:b/>
          <w:i/>
        </w:rPr>
        <w:t>о</w:t>
      </w:r>
      <w:r w:rsidRPr="00412DDB">
        <w:rPr>
          <w:b/>
          <w:i/>
        </w:rPr>
        <w:t>ченной кредиторской задолженности или просроченной задолженности по заемным средствам</w:t>
      </w:r>
      <w:r w:rsidRPr="00412DDB">
        <w:rPr>
          <w:rStyle w:val="af0"/>
          <w:b/>
          <w:i/>
          <w:vanish/>
        </w:rPr>
        <w:footnoteReference w:id="19"/>
      </w:r>
    </w:p>
    <w:tbl>
      <w:tblPr>
        <w:tblW w:w="0" w:type="auto"/>
        <w:tblLook w:val="01E0" w:firstRow="1" w:lastRow="1" w:firstColumn="1" w:lastColumn="1" w:noHBand="0" w:noVBand="0"/>
      </w:tblPr>
      <w:tblGrid>
        <w:gridCol w:w="10173"/>
      </w:tblGrid>
      <w:tr w:rsidR="0010101E" w:rsidRPr="00412DDB" w:rsidTr="003D79C8">
        <w:tc>
          <w:tcPr>
            <w:tcW w:w="10173" w:type="dxa"/>
          </w:tcPr>
          <w:p w:rsidR="004917D7" w:rsidRDefault="004917D7" w:rsidP="00AF58C2">
            <w:pPr>
              <w:pStyle w:val="em-4"/>
            </w:pPr>
          </w:p>
          <w:p w:rsidR="0010101E" w:rsidRPr="00412DDB" w:rsidRDefault="0010101E" w:rsidP="00AF58C2">
            <w:pPr>
              <w:pStyle w:val="em-4"/>
            </w:pPr>
            <w:r w:rsidRPr="00412DDB">
              <w:t>Просроченная задолженность по заемным средствам и просроченная кредиторская задолженность отсутствуют.</w:t>
            </w:r>
          </w:p>
        </w:tc>
      </w:tr>
    </w:tbl>
    <w:p w:rsidR="0010101E" w:rsidRPr="00412DDB" w:rsidRDefault="0010101E" w:rsidP="0010101E">
      <w:pPr>
        <w:pStyle w:val="em-4"/>
      </w:pPr>
    </w:p>
    <w:p w:rsidR="0010101E" w:rsidRPr="00412DDB" w:rsidRDefault="0010101E" w:rsidP="0010101E">
      <w:pPr>
        <w:pStyle w:val="em-4"/>
        <w:rPr>
          <w:b/>
          <w:i/>
        </w:rPr>
      </w:pPr>
      <w:r w:rsidRPr="00412DDB">
        <w:rPr>
          <w:b/>
          <w:i/>
        </w:rPr>
        <w:t xml:space="preserve">Информация о наличии в составе кредиторской задолженности кредитной организации </w:t>
      </w:r>
      <w:r w:rsidR="00B140EC">
        <w:rPr>
          <w:b/>
          <w:i/>
        </w:rPr>
        <w:t>–</w:t>
      </w:r>
      <w:r w:rsidRPr="00412DDB">
        <w:rPr>
          <w:b/>
          <w:i/>
        </w:rPr>
        <w:t xml:space="preserve"> эм</w:t>
      </w:r>
      <w:r w:rsidRPr="00412DDB">
        <w:rPr>
          <w:b/>
          <w:i/>
        </w:rPr>
        <w:t>и</w:t>
      </w:r>
      <w:r w:rsidRPr="00412DDB">
        <w:rPr>
          <w:b/>
          <w:i/>
        </w:rPr>
        <w:t>тента кредиторов, на долю которых  приходится не менее 10 процентов от общей суммы кредито</w:t>
      </w:r>
      <w:r w:rsidRPr="00412DDB">
        <w:rPr>
          <w:b/>
          <w:i/>
        </w:rPr>
        <w:t>р</w:t>
      </w:r>
      <w:r w:rsidRPr="00412DDB">
        <w:rPr>
          <w:b/>
          <w:i/>
        </w:rPr>
        <w:t>ской задолженности или не менее 10 процентов от общего размера заемных (долгосрочных и кратк</w:t>
      </w:r>
      <w:r w:rsidRPr="00412DDB">
        <w:rPr>
          <w:b/>
          <w:i/>
        </w:rPr>
        <w:t>о</w:t>
      </w:r>
      <w:r w:rsidRPr="00412DDB">
        <w:rPr>
          <w:b/>
          <w:i/>
        </w:rPr>
        <w:t>срочных) средств</w:t>
      </w:r>
      <w:r w:rsidRPr="00412DDB">
        <w:rPr>
          <w:rStyle w:val="af0"/>
          <w:b/>
          <w:i/>
          <w:vanish/>
        </w:rPr>
        <w:footnoteReference w:id="20"/>
      </w:r>
      <w:r w:rsidRPr="00412DDB">
        <w:rPr>
          <w:b/>
          <w:i/>
        </w:rPr>
        <w:t>:</w:t>
      </w:r>
    </w:p>
    <w:p w:rsidR="0010101E" w:rsidRDefault="0010101E" w:rsidP="0010101E">
      <w:pPr>
        <w:pStyle w:val="em-4"/>
        <w:rPr>
          <w:b/>
        </w:rPr>
      </w:pPr>
      <w:r w:rsidRPr="00412DDB">
        <w:t>кредиторы, на долю которых  приходится не менее 10 процентов от общей суммы кредиторской з</w:t>
      </w:r>
      <w:r w:rsidRPr="00412DDB">
        <w:t>а</w:t>
      </w:r>
      <w:r w:rsidRPr="00412DDB">
        <w:t xml:space="preserve">долженности или не менее 10 процентов от общего размера заемных (долгосрочных и краткосрочных) средств, в составе кредиторской задолженности кредитной организации </w:t>
      </w:r>
      <w:r w:rsidR="00B140EC">
        <w:t>–</w:t>
      </w:r>
      <w:r w:rsidRPr="00412DDB">
        <w:t xml:space="preserve"> эмитента на дату окончания п</w:t>
      </w:r>
      <w:r w:rsidRPr="00412DDB">
        <w:t>о</w:t>
      </w:r>
      <w:r w:rsidRPr="00412DDB">
        <w:t xml:space="preserve">следнего завершенного отчетного периода </w:t>
      </w:r>
      <w:r w:rsidRPr="00412DDB">
        <w:rPr>
          <w:b/>
        </w:rPr>
        <w:t>отсутствуют</w:t>
      </w:r>
    </w:p>
    <w:p w:rsidR="003D79C8" w:rsidRPr="00412DDB" w:rsidRDefault="003D79C8" w:rsidP="0010101E">
      <w:pPr>
        <w:pStyle w:val="em-4"/>
        <w:rPr>
          <w:b/>
        </w:rPr>
      </w:pPr>
    </w:p>
    <w:tbl>
      <w:tblPr>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260"/>
        <w:gridCol w:w="1461"/>
        <w:gridCol w:w="2160"/>
        <w:gridCol w:w="2139"/>
        <w:gridCol w:w="1101"/>
        <w:gridCol w:w="801"/>
        <w:gridCol w:w="21"/>
      </w:tblGrid>
      <w:tr w:rsidR="00511C67" w:rsidRPr="00412DDB" w:rsidTr="003D79C8">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511C67" w:rsidRPr="00412DDB" w:rsidRDefault="00511C67" w:rsidP="00A810D9">
            <w:pPr>
              <w:pStyle w:val="em-4"/>
              <w:ind w:firstLine="0"/>
            </w:pPr>
            <w:r w:rsidRPr="00412DDB">
              <w:t xml:space="preserve">полное фирменное наименование юридического лица (для некоммерческой организации </w:t>
            </w:r>
            <w:r w:rsidR="00B140EC">
              <w:t>–</w:t>
            </w:r>
            <w:r w:rsidRPr="00412DDB">
              <w:t xml:space="preserve"> наим</w:t>
            </w:r>
            <w:r w:rsidRPr="00412DDB">
              <w:t>е</w:t>
            </w:r>
            <w:r w:rsidRPr="00412DDB">
              <w:t>нование)</w:t>
            </w:r>
          </w:p>
        </w:tc>
        <w:tc>
          <w:tcPr>
            <w:tcW w:w="4062" w:type="dxa"/>
            <w:gridSpan w:val="4"/>
            <w:tcBorders>
              <w:top w:val="single" w:sz="4" w:space="0" w:color="auto"/>
              <w:left w:val="single" w:sz="4" w:space="0" w:color="auto"/>
              <w:bottom w:val="single" w:sz="4" w:space="0" w:color="auto"/>
              <w:right w:val="single" w:sz="4" w:space="0" w:color="auto"/>
            </w:tcBorders>
          </w:tcPr>
          <w:p w:rsidR="00511C67" w:rsidRPr="00412DDB" w:rsidRDefault="00B140EC" w:rsidP="00A810D9">
            <w:pPr>
              <w:pStyle w:val="em-4"/>
              <w:ind w:firstLine="0"/>
            </w:pPr>
            <w:r>
              <w:t>–</w:t>
            </w:r>
          </w:p>
        </w:tc>
      </w:tr>
      <w:tr w:rsidR="00511C67" w:rsidRPr="00412DDB" w:rsidTr="003D79C8">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511C67" w:rsidRPr="00412DDB" w:rsidRDefault="00511C67" w:rsidP="00A810D9">
            <w:pPr>
              <w:pStyle w:val="em-4"/>
              <w:ind w:firstLine="0"/>
            </w:pPr>
            <w:r w:rsidRPr="00412DDB">
              <w:t>сокращенное фирменное наименование юрид</w:t>
            </w:r>
            <w:r w:rsidRPr="00412DDB">
              <w:t>и</w:t>
            </w:r>
            <w:r w:rsidRPr="00412DDB">
              <w:t>ческого лица (для коммерческой организации)</w:t>
            </w:r>
          </w:p>
        </w:tc>
        <w:tc>
          <w:tcPr>
            <w:tcW w:w="4062" w:type="dxa"/>
            <w:gridSpan w:val="4"/>
            <w:tcBorders>
              <w:top w:val="single" w:sz="4" w:space="0" w:color="auto"/>
              <w:left w:val="single" w:sz="4" w:space="0" w:color="auto"/>
              <w:bottom w:val="single" w:sz="4" w:space="0" w:color="auto"/>
              <w:right w:val="single" w:sz="4" w:space="0" w:color="auto"/>
            </w:tcBorders>
          </w:tcPr>
          <w:p w:rsidR="00511C67" w:rsidRPr="00412DDB" w:rsidRDefault="00B140EC" w:rsidP="00A810D9">
            <w:pPr>
              <w:pStyle w:val="em-4"/>
              <w:ind w:firstLine="0"/>
            </w:pPr>
            <w:r>
              <w:t>–</w:t>
            </w:r>
          </w:p>
        </w:tc>
      </w:tr>
      <w:tr w:rsidR="00511C67" w:rsidRPr="00412DDB" w:rsidTr="003D79C8">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511C67" w:rsidRPr="00412DDB" w:rsidRDefault="00511C67" w:rsidP="00A810D9">
            <w:pPr>
              <w:pStyle w:val="em-4"/>
              <w:ind w:firstLine="0"/>
            </w:pPr>
            <w:r w:rsidRPr="00412DDB">
              <w:t xml:space="preserve">место нахождения юридического лица  </w:t>
            </w:r>
          </w:p>
        </w:tc>
        <w:tc>
          <w:tcPr>
            <w:tcW w:w="4062" w:type="dxa"/>
            <w:gridSpan w:val="4"/>
            <w:tcBorders>
              <w:top w:val="single" w:sz="4" w:space="0" w:color="auto"/>
              <w:left w:val="single" w:sz="4" w:space="0" w:color="auto"/>
              <w:bottom w:val="single" w:sz="4" w:space="0" w:color="auto"/>
              <w:right w:val="single" w:sz="4" w:space="0" w:color="auto"/>
            </w:tcBorders>
          </w:tcPr>
          <w:p w:rsidR="00511C67" w:rsidRPr="00412DDB" w:rsidRDefault="00B140EC" w:rsidP="00A810D9">
            <w:pPr>
              <w:pStyle w:val="em-4"/>
              <w:ind w:firstLine="0"/>
            </w:pPr>
            <w:r>
              <w:t>–</w:t>
            </w:r>
          </w:p>
        </w:tc>
      </w:tr>
      <w:tr w:rsidR="00511C67" w:rsidRPr="00412DDB" w:rsidTr="003D79C8">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511C67" w:rsidRPr="00412DDB" w:rsidRDefault="00511C67" w:rsidP="00A810D9">
            <w:pPr>
              <w:pStyle w:val="em-4"/>
              <w:ind w:firstLine="0"/>
            </w:pPr>
            <w:r w:rsidRPr="00412DDB">
              <w:t>ИНН юридического лица (если применимо)</w:t>
            </w:r>
          </w:p>
        </w:tc>
        <w:tc>
          <w:tcPr>
            <w:tcW w:w="4062" w:type="dxa"/>
            <w:gridSpan w:val="4"/>
            <w:tcBorders>
              <w:top w:val="single" w:sz="4" w:space="0" w:color="auto"/>
              <w:left w:val="single" w:sz="4" w:space="0" w:color="auto"/>
              <w:bottom w:val="single" w:sz="4" w:space="0" w:color="auto"/>
              <w:right w:val="single" w:sz="4" w:space="0" w:color="auto"/>
            </w:tcBorders>
          </w:tcPr>
          <w:p w:rsidR="00511C67" w:rsidRPr="00412DDB" w:rsidRDefault="00B140EC" w:rsidP="00A810D9">
            <w:pPr>
              <w:pStyle w:val="em-4"/>
              <w:ind w:firstLine="0"/>
            </w:pPr>
            <w:r>
              <w:t>–</w:t>
            </w:r>
          </w:p>
        </w:tc>
      </w:tr>
      <w:tr w:rsidR="00511C67" w:rsidRPr="00412DDB" w:rsidTr="003D79C8">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511C67" w:rsidRPr="00412DDB" w:rsidRDefault="00511C67" w:rsidP="00A810D9">
            <w:pPr>
              <w:pStyle w:val="em-4"/>
              <w:ind w:firstLine="0"/>
            </w:pPr>
            <w:r w:rsidRPr="00412DDB">
              <w:t>ОГРН юридического лица (если применимо)</w:t>
            </w:r>
          </w:p>
        </w:tc>
        <w:tc>
          <w:tcPr>
            <w:tcW w:w="4062" w:type="dxa"/>
            <w:gridSpan w:val="4"/>
            <w:tcBorders>
              <w:top w:val="single" w:sz="4" w:space="0" w:color="auto"/>
              <w:left w:val="single" w:sz="4" w:space="0" w:color="auto"/>
              <w:bottom w:val="single" w:sz="4" w:space="0" w:color="auto"/>
              <w:right w:val="single" w:sz="4" w:space="0" w:color="auto"/>
            </w:tcBorders>
          </w:tcPr>
          <w:p w:rsidR="00511C67" w:rsidRPr="00412DDB" w:rsidRDefault="00B140EC" w:rsidP="00A810D9">
            <w:pPr>
              <w:pStyle w:val="em-4"/>
              <w:ind w:firstLine="0"/>
            </w:pPr>
            <w:r>
              <w:t>–</w:t>
            </w:r>
          </w:p>
        </w:tc>
      </w:tr>
      <w:tr w:rsidR="00511C67" w:rsidRPr="00412DDB" w:rsidTr="003D79C8">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511C67" w:rsidRPr="00412DDB" w:rsidRDefault="00511C67" w:rsidP="00A810D9">
            <w:pPr>
              <w:pStyle w:val="em-4"/>
              <w:ind w:firstLine="0"/>
            </w:pPr>
            <w:r w:rsidRPr="00412DDB">
              <w:t>фамилия, имя, отчество (для физического лица)</w:t>
            </w:r>
          </w:p>
        </w:tc>
        <w:tc>
          <w:tcPr>
            <w:tcW w:w="4062" w:type="dxa"/>
            <w:gridSpan w:val="4"/>
            <w:tcBorders>
              <w:top w:val="single" w:sz="4" w:space="0" w:color="auto"/>
              <w:left w:val="single" w:sz="4" w:space="0" w:color="auto"/>
              <w:bottom w:val="single" w:sz="4" w:space="0" w:color="auto"/>
              <w:right w:val="single" w:sz="4" w:space="0" w:color="auto"/>
            </w:tcBorders>
          </w:tcPr>
          <w:p w:rsidR="00511C67" w:rsidRPr="00412DDB" w:rsidRDefault="00B140EC" w:rsidP="00A810D9">
            <w:pPr>
              <w:pStyle w:val="em-4"/>
              <w:ind w:firstLine="0"/>
            </w:pPr>
            <w:r>
              <w:t>–</w:t>
            </w:r>
          </w:p>
        </w:tc>
      </w:tr>
      <w:tr w:rsidR="00511C67" w:rsidRPr="00412DDB" w:rsidTr="003D79C8">
        <w:trPr>
          <w:gridBefore w:val="1"/>
          <w:wBefore w:w="648" w:type="dxa"/>
        </w:trPr>
        <w:tc>
          <w:tcPr>
            <w:tcW w:w="4881" w:type="dxa"/>
            <w:gridSpan w:val="3"/>
          </w:tcPr>
          <w:p w:rsidR="00511C67" w:rsidRPr="00412DDB" w:rsidRDefault="00511C67" w:rsidP="00A810D9">
            <w:pPr>
              <w:pStyle w:val="em-4"/>
              <w:ind w:firstLine="0"/>
            </w:pPr>
            <w:r w:rsidRPr="00412DDB">
              <w:t>сумма задолженности</w:t>
            </w:r>
          </w:p>
        </w:tc>
        <w:tc>
          <w:tcPr>
            <w:tcW w:w="3240" w:type="dxa"/>
            <w:gridSpan w:val="2"/>
          </w:tcPr>
          <w:p w:rsidR="00511C67" w:rsidRPr="00412DDB" w:rsidRDefault="00B140EC" w:rsidP="00A810D9">
            <w:pPr>
              <w:pStyle w:val="em-4"/>
              <w:ind w:firstLine="0"/>
            </w:pPr>
            <w:r>
              <w:t>–</w:t>
            </w:r>
          </w:p>
        </w:tc>
        <w:tc>
          <w:tcPr>
            <w:tcW w:w="822" w:type="dxa"/>
            <w:gridSpan w:val="2"/>
          </w:tcPr>
          <w:p w:rsidR="00511C67" w:rsidRPr="00412DDB" w:rsidRDefault="00511C67" w:rsidP="00A810D9">
            <w:pPr>
              <w:pStyle w:val="em-4"/>
              <w:ind w:firstLine="0"/>
            </w:pPr>
            <w:r w:rsidRPr="00412DDB">
              <w:t>руб.</w:t>
            </w:r>
          </w:p>
        </w:tc>
      </w:tr>
      <w:tr w:rsidR="0010101E" w:rsidRPr="00412DDB" w:rsidTr="003D79C8">
        <w:trPr>
          <w:gridBefore w:val="1"/>
          <w:wBefore w:w="648" w:type="dxa"/>
        </w:trPr>
        <w:tc>
          <w:tcPr>
            <w:tcW w:w="4881" w:type="dxa"/>
            <w:gridSpan w:val="3"/>
          </w:tcPr>
          <w:p w:rsidR="0010101E" w:rsidRPr="00412DDB" w:rsidRDefault="00511C67" w:rsidP="00AF58C2">
            <w:pPr>
              <w:pStyle w:val="em-4"/>
              <w:ind w:firstLine="0"/>
            </w:pPr>
            <w:r w:rsidRPr="00412DDB">
              <w:t>размер и условия просроченной задолженности</w:t>
            </w:r>
          </w:p>
        </w:tc>
        <w:tc>
          <w:tcPr>
            <w:tcW w:w="4062" w:type="dxa"/>
            <w:gridSpan w:val="4"/>
          </w:tcPr>
          <w:p w:rsidR="0010101E" w:rsidRPr="00412DDB" w:rsidRDefault="0010101E" w:rsidP="00AF58C2">
            <w:pPr>
              <w:pStyle w:val="em-4"/>
              <w:ind w:firstLine="0"/>
            </w:pPr>
          </w:p>
        </w:tc>
      </w:tr>
      <w:tr w:rsidR="0010101E" w:rsidRPr="00412DDB" w:rsidTr="003D79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08" w:type="dxa"/>
            <w:gridSpan w:val="2"/>
          </w:tcPr>
          <w:p w:rsidR="00511C67" w:rsidRPr="00412DDB" w:rsidRDefault="00511C67" w:rsidP="00AF58C2">
            <w:pPr>
              <w:pStyle w:val="em-4"/>
              <w:ind w:firstLine="0"/>
            </w:pPr>
          </w:p>
          <w:p w:rsidR="0010101E" w:rsidRPr="00412DDB" w:rsidRDefault="0010101E" w:rsidP="00AF58C2">
            <w:pPr>
              <w:pStyle w:val="em-4"/>
              <w:ind w:firstLine="0"/>
              <w:rPr>
                <w:lang w:val="en-US"/>
              </w:rPr>
            </w:pPr>
            <w:r w:rsidRPr="00412DDB">
              <w:t>Данный кредитор</w:t>
            </w:r>
          </w:p>
        </w:tc>
        <w:tc>
          <w:tcPr>
            <w:tcW w:w="1461" w:type="dxa"/>
          </w:tcPr>
          <w:p w:rsidR="00511C67" w:rsidRPr="00412DDB" w:rsidRDefault="00511C67" w:rsidP="00AF58C2">
            <w:pPr>
              <w:pStyle w:val="em-4"/>
              <w:ind w:firstLine="0"/>
              <w:rPr>
                <w:lang w:val="en-US"/>
              </w:rPr>
            </w:pPr>
          </w:p>
          <w:p w:rsidR="0010101E" w:rsidRPr="003D79C8" w:rsidRDefault="003D79C8" w:rsidP="003D79C8">
            <w:pPr>
              <w:pStyle w:val="em-4"/>
              <w:ind w:hanging="65"/>
            </w:pPr>
            <w:r>
              <w:t>не является</w:t>
            </w:r>
          </w:p>
        </w:tc>
        <w:tc>
          <w:tcPr>
            <w:tcW w:w="6222" w:type="dxa"/>
            <w:gridSpan w:val="5"/>
          </w:tcPr>
          <w:p w:rsidR="00511C67" w:rsidRPr="00412DDB" w:rsidRDefault="00511C67" w:rsidP="00AF58C2">
            <w:pPr>
              <w:pStyle w:val="em-4"/>
              <w:ind w:firstLine="0"/>
            </w:pPr>
          </w:p>
          <w:p w:rsidR="0010101E" w:rsidRPr="00412DDB" w:rsidRDefault="0010101E" w:rsidP="00AF58C2">
            <w:pPr>
              <w:pStyle w:val="em-4"/>
              <w:ind w:firstLine="0"/>
            </w:pPr>
            <w:r w:rsidRPr="00412DDB">
              <w:t>аффилированным лицом кредитной организации – эмитента:</w:t>
            </w:r>
          </w:p>
        </w:tc>
      </w:tr>
      <w:tr w:rsidR="0010101E" w:rsidRPr="00412DDB" w:rsidTr="003D79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91" w:type="dxa"/>
            <w:gridSpan w:val="8"/>
          </w:tcPr>
          <w:p w:rsidR="0010101E" w:rsidRPr="00412DDB" w:rsidRDefault="0010101E" w:rsidP="00AF58C2">
            <w:pPr>
              <w:pStyle w:val="em-6"/>
            </w:pPr>
            <w:r w:rsidRPr="00412DDB">
              <w:t xml:space="preserve">                    (указывается: является или не является)</w:t>
            </w:r>
          </w:p>
        </w:tc>
      </w:tr>
      <w:tr w:rsidR="0010101E" w:rsidRPr="00412DDB" w:rsidTr="003D79C8">
        <w:trPr>
          <w:gridBefore w:val="1"/>
          <w:gridAfter w:val="1"/>
          <w:wBefore w:w="648" w:type="dxa"/>
          <w:wAfter w:w="21" w:type="dxa"/>
        </w:trPr>
        <w:tc>
          <w:tcPr>
            <w:tcW w:w="7020" w:type="dxa"/>
            <w:gridSpan w:val="4"/>
          </w:tcPr>
          <w:p w:rsidR="0010101E" w:rsidRPr="00412DDB" w:rsidRDefault="0010101E" w:rsidP="00AF58C2">
            <w:pPr>
              <w:pStyle w:val="em-4"/>
              <w:ind w:firstLine="0"/>
            </w:pPr>
            <w:r w:rsidRPr="00412DDB">
              <w:t xml:space="preserve">доля участия кредитной организации </w:t>
            </w:r>
            <w:r w:rsidR="00B140EC">
              <w:t>–</w:t>
            </w:r>
            <w:r w:rsidRPr="00412DDB">
              <w:t xml:space="preserve"> эмитента в уставном капитале аффилированного лица </w:t>
            </w:r>
            <w:r w:rsidR="00B140EC">
              <w:t>–</w:t>
            </w:r>
            <w:r w:rsidRPr="00412DDB">
              <w:t xml:space="preserve"> хозяйственного общества</w:t>
            </w:r>
          </w:p>
        </w:tc>
        <w:tc>
          <w:tcPr>
            <w:tcW w:w="1902" w:type="dxa"/>
            <w:gridSpan w:val="2"/>
          </w:tcPr>
          <w:p w:rsidR="0010101E" w:rsidRPr="00412DDB" w:rsidRDefault="00B140EC" w:rsidP="00AF58C2">
            <w:pPr>
              <w:pStyle w:val="em-4"/>
              <w:ind w:firstLine="0"/>
            </w:pPr>
            <w:r>
              <w:t>–</w:t>
            </w:r>
          </w:p>
        </w:tc>
      </w:tr>
      <w:tr w:rsidR="0010101E" w:rsidRPr="00412DDB" w:rsidTr="003D79C8">
        <w:trPr>
          <w:gridBefore w:val="1"/>
          <w:gridAfter w:val="1"/>
          <w:wBefore w:w="648" w:type="dxa"/>
          <w:wAfter w:w="21" w:type="dxa"/>
        </w:trPr>
        <w:tc>
          <w:tcPr>
            <w:tcW w:w="7020" w:type="dxa"/>
            <w:gridSpan w:val="4"/>
          </w:tcPr>
          <w:p w:rsidR="0010101E" w:rsidRPr="00412DDB" w:rsidRDefault="0010101E" w:rsidP="00AF58C2">
            <w:pPr>
              <w:pStyle w:val="em-4"/>
              <w:ind w:firstLine="0"/>
            </w:pPr>
            <w:r w:rsidRPr="00412DDB">
              <w:t>доля обыкновенных акций аффилированного лица, принадлежащих кредитной организации – эмитенту</w:t>
            </w:r>
          </w:p>
        </w:tc>
        <w:tc>
          <w:tcPr>
            <w:tcW w:w="1902" w:type="dxa"/>
            <w:gridSpan w:val="2"/>
          </w:tcPr>
          <w:p w:rsidR="0010101E" w:rsidRPr="00412DDB" w:rsidRDefault="00B140EC" w:rsidP="00AF58C2">
            <w:pPr>
              <w:pStyle w:val="em-4"/>
              <w:ind w:firstLine="0"/>
            </w:pPr>
            <w:r>
              <w:t>–</w:t>
            </w:r>
          </w:p>
        </w:tc>
      </w:tr>
      <w:tr w:rsidR="0010101E" w:rsidRPr="00412DDB" w:rsidTr="003D79C8">
        <w:trPr>
          <w:gridBefore w:val="1"/>
          <w:gridAfter w:val="1"/>
          <w:wBefore w:w="648" w:type="dxa"/>
          <w:wAfter w:w="21" w:type="dxa"/>
        </w:trPr>
        <w:tc>
          <w:tcPr>
            <w:tcW w:w="7020" w:type="dxa"/>
            <w:gridSpan w:val="4"/>
          </w:tcPr>
          <w:p w:rsidR="0010101E" w:rsidRPr="00412DDB" w:rsidRDefault="0010101E" w:rsidP="00AF58C2">
            <w:pPr>
              <w:pStyle w:val="em-4"/>
              <w:ind w:firstLine="0"/>
            </w:pPr>
            <w:r w:rsidRPr="00412DDB">
              <w:t>доля участия аффилированного лица в уставном капитале кредитной организации – эмитента</w:t>
            </w:r>
          </w:p>
        </w:tc>
        <w:tc>
          <w:tcPr>
            <w:tcW w:w="1902" w:type="dxa"/>
            <w:gridSpan w:val="2"/>
          </w:tcPr>
          <w:p w:rsidR="0010101E" w:rsidRPr="00412DDB" w:rsidRDefault="00B140EC" w:rsidP="00AF58C2">
            <w:pPr>
              <w:pStyle w:val="em-4"/>
              <w:ind w:firstLine="0"/>
            </w:pPr>
            <w:r>
              <w:t>–</w:t>
            </w:r>
          </w:p>
        </w:tc>
      </w:tr>
      <w:tr w:rsidR="0010101E" w:rsidRPr="00412DDB" w:rsidTr="003D79C8">
        <w:trPr>
          <w:gridBefore w:val="1"/>
          <w:gridAfter w:val="1"/>
          <w:wBefore w:w="648" w:type="dxa"/>
          <w:wAfter w:w="21" w:type="dxa"/>
        </w:trPr>
        <w:tc>
          <w:tcPr>
            <w:tcW w:w="7020" w:type="dxa"/>
            <w:gridSpan w:val="4"/>
          </w:tcPr>
          <w:p w:rsidR="0010101E" w:rsidRPr="00412DDB" w:rsidRDefault="0010101E" w:rsidP="00AF58C2">
            <w:pPr>
              <w:pStyle w:val="em-4"/>
              <w:ind w:firstLine="0"/>
            </w:pPr>
            <w:r w:rsidRPr="00412DDB">
              <w:t xml:space="preserve">доля обыкновенных акций кредитной организации </w:t>
            </w:r>
            <w:r w:rsidR="00B140EC">
              <w:t>–</w:t>
            </w:r>
            <w:r w:rsidRPr="00412DDB">
              <w:t xml:space="preserve"> эмитента, прина</w:t>
            </w:r>
            <w:r w:rsidRPr="00412DDB">
              <w:t>д</w:t>
            </w:r>
            <w:r w:rsidRPr="00412DDB">
              <w:t>лежащих аффилированному лицу</w:t>
            </w:r>
          </w:p>
        </w:tc>
        <w:tc>
          <w:tcPr>
            <w:tcW w:w="1902" w:type="dxa"/>
            <w:gridSpan w:val="2"/>
          </w:tcPr>
          <w:p w:rsidR="0010101E" w:rsidRPr="00412DDB" w:rsidRDefault="00B140EC" w:rsidP="00AF58C2">
            <w:pPr>
              <w:pStyle w:val="em-4"/>
              <w:ind w:firstLine="0"/>
            </w:pPr>
            <w:r>
              <w:t>–</w:t>
            </w:r>
          </w:p>
        </w:tc>
      </w:tr>
      <w:tr w:rsidR="0010101E" w:rsidRPr="00412DDB" w:rsidTr="003D79C8">
        <w:trPr>
          <w:gridBefore w:val="1"/>
          <w:gridAfter w:val="1"/>
          <w:wBefore w:w="648" w:type="dxa"/>
          <w:wAfter w:w="21" w:type="dxa"/>
        </w:trPr>
        <w:tc>
          <w:tcPr>
            <w:tcW w:w="8922" w:type="dxa"/>
            <w:gridSpan w:val="6"/>
          </w:tcPr>
          <w:p w:rsidR="0010101E" w:rsidRPr="00412DDB" w:rsidRDefault="0010101E" w:rsidP="00AF58C2">
            <w:pPr>
              <w:pStyle w:val="em-4"/>
              <w:ind w:firstLine="0"/>
            </w:pPr>
            <w:proofErr w:type="gramStart"/>
            <w:r w:rsidRPr="00412DDB">
              <w:t xml:space="preserve">должности, которые аффилированное лицо, являющееся физическим лицом, занимает в кредитной организации </w:t>
            </w:r>
            <w:r w:rsidR="00B140EC">
              <w:t>–</w:t>
            </w:r>
            <w:r w:rsidRPr="00412DDB">
              <w:t xml:space="preserve"> эмитенте, подконтрольных ему организациях, имеющих для него существенное значение, основном (материнском) обществе, управляющей организации</w:t>
            </w:r>
            <w:proofErr w:type="gramEnd"/>
          </w:p>
        </w:tc>
      </w:tr>
      <w:tr w:rsidR="0010101E" w:rsidRPr="00412DDB" w:rsidTr="003D79C8">
        <w:trPr>
          <w:gridBefore w:val="1"/>
          <w:gridAfter w:val="1"/>
          <w:wBefore w:w="648" w:type="dxa"/>
          <w:wAfter w:w="21" w:type="dxa"/>
        </w:trPr>
        <w:tc>
          <w:tcPr>
            <w:tcW w:w="8922" w:type="dxa"/>
            <w:gridSpan w:val="6"/>
          </w:tcPr>
          <w:p w:rsidR="0010101E" w:rsidRPr="00412DDB" w:rsidRDefault="0010101E" w:rsidP="00AF58C2">
            <w:pPr>
              <w:pStyle w:val="em-4"/>
              <w:ind w:firstLine="0"/>
            </w:pPr>
          </w:p>
        </w:tc>
      </w:tr>
    </w:tbl>
    <w:p w:rsidR="0010101E" w:rsidRPr="00412DDB" w:rsidRDefault="0010101E" w:rsidP="0010101E">
      <w:pPr>
        <w:pStyle w:val="em-4"/>
      </w:pPr>
    </w:p>
    <w:p w:rsidR="0010101E" w:rsidRPr="00412DDB" w:rsidRDefault="0010101E" w:rsidP="0010101E">
      <w:pPr>
        <w:pStyle w:val="em-4"/>
        <w:rPr>
          <w:b/>
          <w:i/>
        </w:rPr>
      </w:pPr>
      <w:r w:rsidRPr="00412DDB">
        <w:rPr>
          <w:b/>
          <w:i/>
        </w:rPr>
        <w:t xml:space="preserve">Информация о выполнении нормативов обязательных резервов установленных Центральным банком Российской Федерации (наличии </w:t>
      </w:r>
      <w:proofErr w:type="spellStart"/>
      <w:r w:rsidRPr="00412DDB">
        <w:rPr>
          <w:b/>
          <w:i/>
        </w:rPr>
        <w:t>недовзносов</w:t>
      </w:r>
      <w:proofErr w:type="spellEnd"/>
      <w:r w:rsidRPr="00412DDB">
        <w:rPr>
          <w:b/>
          <w:i/>
        </w:rPr>
        <w:t xml:space="preserve"> в обязательные резервы, неисполнении обязанн</w:t>
      </w:r>
      <w:r w:rsidRPr="00412DDB">
        <w:rPr>
          <w:b/>
          <w:i/>
        </w:rPr>
        <w:t>о</w:t>
      </w:r>
      <w:r w:rsidRPr="00412DDB">
        <w:rPr>
          <w:b/>
          <w:i/>
        </w:rPr>
        <w:t>сти по усреднению обязательных резервов), а также о наличии (отсутствии) штрафов за нарушение нормативов обязательных резервов раскрывается за последние 12 месяцев (отчетных периодов) до даты окончания отчетного квартала.</w:t>
      </w:r>
    </w:p>
    <w:p w:rsidR="0010101E" w:rsidRPr="00412DDB" w:rsidRDefault="0010101E" w:rsidP="0010101E">
      <w:pPr>
        <w:ind w:firstLine="709"/>
        <w:jc w:val="both"/>
        <w:rPr>
          <w:sz w:val="22"/>
          <w:szCs w:val="22"/>
        </w:rPr>
      </w:pPr>
    </w:p>
    <w:tbl>
      <w:tblPr>
        <w:tblW w:w="9540" w:type="dxa"/>
        <w:tblInd w:w="70" w:type="dxa"/>
        <w:tblLayout w:type="fixed"/>
        <w:tblCellMar>
          <w:left w:w="70" w:type="dxa"/>
          <w:right w:w="70" w:type="dxa"/>
        </w:tblCellMar>
        <w:tblLook w:val="0000" w:firstRow="0" w:lastRow="0" w:firstColumn="0" w:lastColumn="0" w:noHBand="0" w:noVBand="0"/>
      </w:tblPr>
      <w:tblGrid>
        <w:gridCol w:w="1440"/>
        <w:gridCol w:w="2700"/>
        <w:gridCol w:w="2700"/>
        <w:gridCol w:w="2700"/>
      </w:tblGrid>
      <w:tr w:rsidR="0010101E" w:rsidRPr="00412DDB" w:rsidTr="00AF58C2">
        <w:trPr>
          <w:trHeight w:val="720"/>
        </w:trPr>
        <w:tc>
          <w:tcPr>
            <w:tcW w:w="144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Отчетный период  (м</w:t>
            </w:r>
            <w:r w:rsidRPr="00412DDB">
              <w:rPr>
                <w:sz w:val="22"/>
                <w:szCs w:val="22"/>
              </w:rPr>
              <w:t>е</w:t>
            </w:r>
            <w:r w:rsidRPr="00412DDB">
              <w:rPr>
                <w:sz w:val="22"/>
                <w:szCs w:val="22"/>
              </w:rPr>
              <w:t>сяц, год)</w:t>
            </w:r>
          </w:p>
        </w:tc>
        <w:tc>
          <w:tcPr>
            <w:tcW w:w="270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 xml:space="preserve">Размер </w:t>
            </w:r>
            <w:proofErr w:type="spellStart"/>
            <w:r w:rsidRPr="00412DDB">
              <w:rPr>
                <w:sz w:val="22"/>
                <w:szCs w:val="22"/>
              </w:rPr>
              <w:t>недовзноса</w:t>
            </w:r>
            <w:proofErr w:type="spellEnd"/>
            <w:r w:rsidRPr="00412DDB">
              <w:rPr>
                <w:sz w:val="22"/>
                <w:szCs w:val="22"/>
              </w:rPr>
              <w:t xml:space="preserve"> в об</w:t>
            </w:r>
            <w:r w:rsidRPr="00412DDB">
              <w:rPr>
                <w:sz w:val="22"/>
                <w:szCs w:val="22"/>
              </w:rPr>
              <w:t>я</w:t>
            </w:r>
            <w:r w:rsidRPr="00412DDB">
              <w:rPr>
                <w:sz w:val="22"/>
                <w:szCs w:val="22"/>
              </w:rPr>
              <w:t>зательные резервы, руб.</w:t>
            </w:r>
          </w:p>
        </w:tc>
        <w:tc>
          <w:tcPr>
            <w:tcW w:w="270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Размер неисполненного обязательства по усредн</w:t>
            </w:r>
            <w:r w:rsidRPr="00412DDB">
              <w:rPr>
                <w:sz w:val="22"/>
                <w:szCs w:val="22"/>
              </w:rPr>
              <w:t>е</w:t>
            </w:r>
            <w:r w:rsidRPr="00412DDB">
              <w:rPr>
                <w:sz w:val="22"/>
                <w:szCs w:val="22"/>
              </w:rPr>
              <w:t>нию обязательных резе</w:t>
            </w:r>
            <w:r w:rsidRPr="00412DDB">
              <w:rPr>
                <w:sz w:val="22"/>
                <w:szCs w:val="22"/>
              </w:rPr>
              <w:t>р</w:t>
            </w:r>
            <w:r w:rsidRPr="00412DDB">
              <w:rPr>
                <w:sz w:val="22"/>
                <w:szCs w:val="22"/>
              </w:rPr>
              <w:t>вов, руб.</w:t>
            </w:r>
          </w:p>
        </w:tc>
        <w:tc>
          <w:tcPr>
            <w:tcW w:w="270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Сумма штрафа за наруш</w:t>
            </w:r>
            <w:r w:rsidRPr="00412DDB">
              <w:rPr>
                <w:sz w:val="22"/>
                <w:szCs w:val="22"/>
              </w:rPr>
              <w:t>е</w:t>
            </w:r>
            <w:r w:rsidRPr="00412DDB">
              <w:rPr>
                <w:sz w:val="22"/>
                <w:szCs w:val="22"/>
              </w:rPr>
              <w:t>ние нормативов обяз</w:t>
            </w:r>
            <w:r w:rsidRPr="00412DDB">
              <w:rPr>
                <w:sz w:val="22"/>
                <w:szCs w:val="22"/>
              </w:rPr>
              <w:t>а</w:t>
            </w:r>
            <w:r w:rsidRPr="00412DDB">
              <w:rPr>
                <w:sz w:val="22"/>
                <w:szCs w:val="22"/>
              </w:rPr>
              <w:t>тельных резервов, руб.</w:t>
            </w:r>
          </w:p>
        </w:tc>
      </w:tr>
      <w:tr w:rsidR="0010101E" w:rsidRPr="00412DDB" w:rsidTr="00AF58C2">
        <w:trPr>
          <w:trHeight w:val="240"/>
        </w:trPr>
        <w:tc>
          <w:tcPr>
            <w:tcW w:w="144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1</w:t>
            </w:r>
          </w:p>
        </w:tc>
        <w:tc>
          <w:tcPr>
            <w:tcW w:w="270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2</w:t>
            </w:r>
          </w:p>
        </w:tc>
        <w:tc>
          <w:tcPr>
            <w:tcW w:w="270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3</w:t>
            </w:r>
          </w:p>
        </w:tc>
        <w:tc>
          <w:tcPr>
            <w:tcW w:w="270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4</w:t>
            </w:r>
          </w:p>
        </w:tc>
      </w:tr>
      <w:tr w:rsidR="0010101E" w:rsidRPr="00412DDB" w:rsidTr="00AF58C2">
        <w:trPr>
          <w:trHeight w:val="240"/>
        </w:trPr>
        <w:tc>
          <w:tcPr>
            <w:tcW w:w="1440" w:type="dxa"/>
            <w:tcBorders>
              <w:top w:val="single" w:sz="6" w:space="0" w:color="auto"/>
              <w:left w:val="single" w:sz="6" w:space="0" w:color="auto"/>
              <w:bottom w:val="single" w:sz="6" w:space="0" w:color="auto"/>
              <w:right w:val="single" w:sz="6" w:space="0" w:color="auto"/>
            </w:tcBorders>
          </w:tcPr>
          <w:p w:rsidR="0010101E" w:rsidRPr="00412DDB" w:rsidRDefault="0010101E">
            <w:pPr>
              <w:jc w:val="center"/>
              <w:rPr>
                <w:sz w:val="22"/>
                <w:szCs w:val="22"/>
              </w:rPr>
            </w:pPr>
            <w:r w:rsidRPr="00412DDB">
              <w:rPr>
                <w:sz w:val="22"/>
                <w:szCs w:val="22"/>
              </w:rPr>
              <w:t>01.</w:t>
            </w:r>
            <w:r w:rsidR="008A2939">
              <w:rPr>
                <w:sz w:val="22"/>
                <w:szCs w:val="22"/>
              </w:rPr>
              <w:t>01</w:t>
            </w:r>
            <w:r w:rsidRPr="00412DDB">
              <w:rPr>
                <w:sz w:val="22"/>
                <w:szCs w:val="22"/>
              </w:rPr>
              <w:t>.</w:t>
            </w:r>
            <w:r w:rsidR="00595E3B" w:rsidRPr="00412DDB">
              <w:rPr>
                <w:sz w:val="22"/>
                <w:szCs w:val="22"/>
              </w:rPr>
              <w:t>201</w:t>
            </w:r>
            <w:r w:rsidR="00595E3B">
              <w:rPr>
                <w:sz w:val="22"/>
                <w:szCs w:val="22"/>
              </w:rPr>
              <w:t>7</w:t>
            </w:r>
            <w:r w:rsidR="00595E3B" w:rsidRPr="00412DDB">
              <w:rPr>
                <w:sz w:val="22"/>
                <w:szCs w:val="22"/>
              </w:rPr>
              <w:t xml:space="preserve"> </w:t>
            </w:r>
            <w:r w:rsidRPr="00412DDB">
              <w:rPr>
                <w:sz w:val="22"/>
                <w:szCs w:val="22"/>
              </w:rPr>
              <w:t>г.</w:t>
            </w:r>
          </w:p>
        </w:tc>
        <w:tc>
          <w:tcPr>
            <w:tcW w:w="2700" w:type="dxa"/>
            <w:tcBorders>
              <w:top w:val="single" w:sz="6" w:space="0" w:color="auto"/>
              <w:left w:val="single" w:sz="6" w:space="0" w:color="auto"/>
              <w:bottom w:val="single" w:sz="6" w:space="0" w:color="auto"/>
              <w:right w:val="single" w:sz="6" w:space="0" w:color="auto"/>
            </w:tcBorders>
          </w:tcPr>
          <w:p w:rsidR="0010101E" w:rsidRPr="00412DDB" w:rsidRDefault="0010101E" w:rsidP="00AF58C2">
            <w:pPr>
              <w:jc w:val="center"/>
              <w:rPr>
                <w:sz w:val="22"/>
                <w:szCs w:val="22"/>
              </w:rPr>
            </w:pPr>
            <w:proofErr w:type="spellStart"/>
            <w:r w:rsidRPr="00412DDB">
              <w:rPr>
                <w:sz w:val="20"/>
                <w:szCs w:val="20"/>
              </w:rPr>
              <w:t>Недовзнос</w:t>
            </w:r>
            <w:proofErr w:type="spellEnd"/>
            <w:r w:rsidRPr="00412DDB">
              <w:rPr>
                <w:sz w:val="20"/>
                <w:szCs w:val="20"/>
              </w:rPr>
              <w:t xml:space="preserve"> в Обязательные резервы отсутствует</w:t>
            </w:r>
          </w:p>
        </w:tc>
        <w:tc>
          <w:tcPr>
            <w:tcW w:w="2700" w:type="dxa"/>
            <w:tcBorders>
              <w:top w:val="single" w:sz="6" w:space="0" w:color="auto"/>
              <w:left w:val="single" w:sz="6" w:space="0" w:color="auto"/>
              <w:bottom w:val="single" w:sz="6" w:space="0" w:color="auto"/>
              <w:right w:val="single" w:sz="6" w:space="0" w:color="auto"/>
            </w:tcBorders>
          </w:tcPr>
          <w:p w:rsidR="0010101E" w:rsidRPr="00412DDB" w:rsidRDefault="0010101E" w:rsidP="00AF58C2">
            <w:pPr>
              <w:jc w:val="center"/>
              <w:rPr>
                <w:sz w:val="22"/>
                <w:szCs w:val="22"/>
              </w:rPr>
            </w:pPr>
            <w:r w:rsidRPr="00412DDB">
              <w:rPr>
                <w:sz w:val="20"/>
                <w:szCs w:val="20"/>
              </w:rPr>
              <w:t>Обязательства по усредн</w:t>
            </w:r>
            <w:r w:rsidRPr="00412DDB">
              <w:rPr>
                <w:sz w:val="20"/>
                <w:szCs w:val="20"/>
              </w:rPr>
              <w:t>е</w:t>
            </w:r>
            <w:r w:rsidRPr="00412DDB">
              <w:rPr>
                <w:sz w:val="20"/>
                <w:szCs w:val="20"/>
              </w:rPr>
              <w:t>нию выполнены</w:t>
            </w:r>
          </w:p>
        </w:tc>
        <w:tc>
          <w:tcPr>
            <w:tcW w:w="2700" w:type="dxa"/>
            <w:tcBorders>
              <w:top w:val="single" w:sz="6" w:space="0" w:color="auto"/>
              <w:left w:val="single" w:sz="6" w:space="0" w:color="auto"/>
              <w:bottom w:val="single" w:sz="6" w:space="0" w:color="auto"/>
              <w:right w:val="single" w:sz="6" w:space="0" w:color="auto"/>
            </w:tcBorders>
          </w:tcPr>
          <w:p w:rsidR="0010101E" w:rsidRPr="00412DDB" w:rsidRDefault="0010101E" w:rsidP="00AF58C2">
            <w:pPr>
              <w:jc w:val="center"/>
              <w:rPr>
                <w:sz w:val="22"/>
                <w:szCs w:val="22"/>
              </w:rPr>
            </w:pPr>
            <w:r w:rsidRPr="00412DDB">
              <w:rPr>
                <w:sz w:val="22"/>
                <w:szCs w:val="22"/>
              </w:rPr>
              <w:t>0</w:t>
            </w:r>
          </w:p>
        </w:tc>
      </w:tr>
      <w:tr w:rsidR="00671578" w:rsidRPr="00412DDB" w:rsidTr="00671578">
        <w:trPr>
          <w:trHeight w:val="240"/>
        </w:trPr>
        <w:tc>
          <w:tcPr>
            <w:tcW w:w="1440" w:type="dxa"/>
            <w:tcBorders>
              <w:top w:val="single" w:sz="6" w:space="0" w:color="auto"/>
              <w:left w:val="single" w:sz="6" w:space="0" w:color="auto"/>
              <w:bottom w:val="single" w:sz="6" w:space="0" w:color="auto"/>
              <w:right w:val="single" w:sz="6" w:space="0" w:color="auto"/>
            </w:tcBorders>
          </w:tcPr>
          <w:p w:rsidR="00671578" w:rsidRPr="00412DDB" w:rsidRDefault="00671578">
            <w:pPr>
              <w:jc w:val="center"/>
              <w:rPr>
                <w:sz w:val="22"/>
                <w:szCs w:val="22"/>
              </w:rPr>
            </w:pPr>
            <w:r w:rsidRPr="00412DDB">
              <w:rPr>
                <w:sz w:val="22"/>
                <w:szCs w:val="22"/>
              </w:rPr>
              <w:t>01.01.</w:t>
            </w:r>
            <w:r w:rsidR="00595E3B" w:rsidRPr="00412DDB">
              <w:rPr>
                <w:sz w:val="22"/>
                <w:szCs w:val="22"/>
              </w:rPr>
              <w:t>201</w:t>
            </w:r>
            <w:r w:rsidR="00595E3B">
              <w:rPr>
                <w:sz w:val="22"/>
                <w:szCs w:val="22"/>
              </w:rPr>
              <w:t>8</w:t>
            </w:r>
            <w:r w:rsidR="00595E3B" w:rsidRPr="00412DDB">
              <w:rPr>
                <w:sz w:val="22"/>
                <w:szCs w:val="22"/>
              </w:rPr>
              <w:t xml:space="preserve"> </w:t>
            </w:r>
            <w:r w:rsidRPr="00412DDB">
              <w:rPr>
                <w:sz w:val="22"/>
                <w:szCs w:val="22"/>
              </w:rPr>
              <w:t>г.</w:t>
            </w:r>
          </w:p>
        </w:tc>
        <w:tc>
          <w:tcPr>
            <w:tcW w:w="2700" w:type="dxa"/>
            <w:tcBorders>
              <w:top w:val="single" w:sz="6" w:space="0" w:color="auto"/>
              <w:left w:val="single" w:sz="6" w:space="0" w:color="auto"/>
              <w:bottom w:val="single" w:sz="6" w:space="0" w:color="auto"/>
              <w:right w:val="single" w:sz="6" w:space="0" w:color="auto"/>
            </w:tcBorders>
          </w:tcPr>
          <w:p w:rsidR="00671578" w:rsidRPr="00671578" w:rsidRDefault="00671578" w:rsidP="005D01FD">
            <w:pPr>
              <w:jc w:val="center"/>
              <w:rPr>
                <w:sz w:val="20"/>
                <w:szCs w:val="20"/>
              </w:rPr>
            </w:pPr>
            <w:proofErr w:type="spellStart"/>
            <w:r w:rsidRPr="00412DDB">
              <w:rPr>
                <w:sz w:val="20"/>
                <w:szCs w:val="20"/>
              </w:rPr>
              <w:t>Недовзнос</w:t>
            </w:r>
            <w:proofErr w:type="spellEnd"/>
            <w:r w:rsidRPr="00412DDB">
              <w:rPr>
                <w:sz w:val="20"/>
                <w:szCs w:val="20"/>
              </w:rPr>
              <w:t xml:space="preserve"> в Обязательные резервы отсутствует</w:t>
            </w:r>
          </w:p>
        </w:tc>
        <w:tc>
          <w:tcPr>
            <w:tcW w:w="2700" w:type="dxa"/>
            <w:tcBorders>
              <w:top w:val="single" w:sz="6" w:space="0" w:color="auto"/>
              <w:left w:val="single" w:sz="6" w:space="0" w:color="auto"/>
              <w:bottom w:val="single" w:sz="6" w:space="0" w:color="auto"/>
              <w:right w:val="single" w:sz="6" w:space="0" w:color="auto"/>
            </w:tcBorders>
          </w:tcPr>
          <w:p w:rsidR="00671578" w:rsidRPr="00671578" w:rsidRDefault="00671578" w:rsidP="005D01FD">
            <w:pPr>
              <w:jc w:val="center"/>
              <w:rPr>
                <w:sz w:val="20"/>
                <w:szCs w:val="20"/>
              </w:rPr>
            </w:pPr>
            <w:r w:rsidRPr="00412DDB">
              <w:rPr>
                <w:sz w:val="20"/>
                <w:szCs w:val="20"/>
              </w:rPr>
              <w:t>Обязательства по усредн</w:t>
            </w:r>
            <w:r w:rsidRPr="00412DDB">
              <w:rPr>
                <w:sz w:val="20"/>
                <w:szCs w:val="20"/>
              </w:rPr>
              <w:t>е</w:t>
            </w:r>
            <w:r w:rsidRPr="00412DDB">
              <w:rPr>
                <w:sz w:val="20"/>
                <w:szCs w:val="20"/>
              </w:rPr>
              <w:t>нию выполнены</w:t>
            </w:r>
          </w:p>
        </w:tc>
        <w:tc>
          <w:tcPr>
            <w:tcW w:w="2700" w:type="dxa"/>
            <w:tcBorders>
              <w:top w:val="single" w:sz="6" w:space="0" w:color="auto"/>
              <w:left w:val="single" w:sz="6" w:space="0" w:color="auto"/>
              <w:bottom w:val="single" w:sz="6" w:space="0" w:color="auto"/>
              <w:right w:val="single" w:sz="6" w:space="0" w:color="auto"/>
            </w:tcBorders>
          </w:tcPr>
          <w:p w:rsidR="00671578" w:rsidRPr="00412DDB" w:rsidRDefault="00671578" w:rsidP="005D01FD">
            <w:pPr>
              <w:jc w:val="center"/>
              <w:rPr>
                <w:sz w:val="22"/>
                <w:szCs w:val="22"/>
              </w:rPr>
            </w:pPr>
            <w:r w:rsidRPr="00412DDB">
              <w:rPr>
                <w:sz w:val="22"/>
                <w:szCs w:val="22"/>
              </w:rPr>
              <w:t>0</w:t>
            </w:r>
          </w:p>
        </w:tc>
      </w:tr>
      <w:tr w:rsidR="0010101E" w:rsidRPr="00412DDB" w:rsidTr="00AF58C2">
        <w:trPr>
          <w:trHeight w:val="240"/>
        </w:trPr>
        <w:tc>
          <w:tcPr>
            <w:tcW w:w="1440" w:type="dxa"/>
            <w:tcBorders>
              <w:top w:val="single" w:sz="6" w:space="0" w:color="auto"/>
              <w:left w:val="single" w:sz="6" w:space="0" w:color="auto"/>
              <w:bottom w:val="single" w:sz="6" w:space="0" w:color="auto"/>
              <w:right w:val="single" w:sz="6" w:space="0" w:color="auto"/>
            </w:tcBorders>
          </w:tcPr>
          <w:p w:rsidR="0010101E" w:rsidRPr="00412DDB" w:rsidRDefault="0010101E">
            <w:pPr>
              <w:jc w:val="center"/>
              <w:rPr>
                <w:sz w:val="22"/>
                <w:szCs w:val="22"/>
              </w:rPr>
            </w:pPr>
            <w:r w:rsidRPr="00412DDB">
              <w:rPr>
                <w:sz w:val="22"/>
                <w:szCs w:val="22"/>
              </w:rPr>
              <w:t>01.</w:t>
            </w:r>
            <w:r w:rsidR="00C55E61">
              <w:rPr>
                <w:sz w:val="22"/>
                <w:szCs w:val="22"/>
              </w:rPr>
              <w:t>07</w:t>
            </w:r>
            <w:r w:rsidRPr="00412DDB">
              <w:rPr>
                <w:sz w:val="22"/>
                <w:szCs w:val="22"/>
              </w:rPr>
              <w:t>.</w:t>
            </w:r>
            <w:r w:rsidR="00595E3B" w:rsidRPr="00412DDB">
              <w:rPr>
                <w:sz w:val="22"/>
                <w:szCs w:val="22"/>
              </w:rPr>
              <w:t>201</w:t>
            </w:r>
            <w:r w:rsidR="00595E3B">
              <w:rPr>
                <w:sz w:val="22"/>
                <w:szCs w:val="22"/>
              </w:rPr>
              <w:t>8</w:t>
            </w:r>
            <w:r w:rsidR="00595E3B" w:rsidRPr="00412DDB">
              <w:rPr>
                <w:sz w:val="22"/>
                <w:szCs w:val="22"/>
              </w:rPr>
              <w:t xml:space="preserve"> </w:t>
            </w:r>
            <w:r w:rsidRPr="00412DDB">
              <w:rPr>
                <w:sz w:val="22"/>
                <w:szCs w:val="22"/>
              </w:rPr>
              <w:t>г.</w:t>
            </w:r>
          </w:p>
        </w:tc>
        <w:tc>
          <w:tcPr>
            <w:tcW w:w="2700" w:type="dxa"/>
            <w:tcBorders>
              <w:top w:val="single" w:sz="6" w:space="0" w:color="auto"/>
              <w:left w:val="single" w:sz="6" w:space="0" w:color="auto"/>
              <w:bottom w:val="single" w:sz="6" w:space="0" w:color="auto"/>
              <w:right w:val="single" w:sz="6" w:space="0" w:color="auto"/>
            </w:tcBorders>
          </w:tcPr>
          <w:p w:rsidR="0010101E" w:rsidRPr="00412DDB" w:rsidRDefault="0010101E" w:rsidP="00AF58C2">
            <w:pPr>
              <w:jc w:val="center"/>
              <w:rPr>
                <w:sz w:val="22"/>
                <w:szCs w:val="22"/>
              </w:rPr>
            </w:pPr>
            <w:proofErr w:type="spellStart"/>
            <w:r w:rsidRPr="00412DDB">
              <w:rPr>
                <w:sz w:val="20"/>
                <w:szCs w:val="20"/>
              </w:rPr>
              <w:t>Недовзнос</w:t>
            </w:r>
            <w:proofErr w:type="spellEnd"/>
            <w:r w:rsidRPr="00412DDB">
              <w:rPr>
                <w:sz w:val="20"/>
                <w:szCs w:val="20"/>
              </w:rPr>
              <w:t xml:space="preserve"> в Обязательные резервы отсутствует</w:t>
            </w:r>
          </w:p>
        </w:tc>
        <w:tc>
          <w:tcPr>
            <w:tcW w:w="2700" w:type="dxa"/>
            <w:tcBorders>
              <w:top w:val="single" w:sz="6" w:space="0" w:color="auto"/>
              <w:left w:val="single" w:sz="6" w:space="0" w:color="auto"/>
              <w:bottom w:val="single" w:sz="6" w:space="0" w:color="auto"/>
              <w:right w:val="single" w:sz="6" w:space="0" w:color="auto"/>
            </w:tcBorders>
          </w:tcPr>
          <w:p w:rsidR="0010101E" w:rsidRPr="00412DDB" w:rsidRDefault="0010101E" w:rsidP="00AF58C2">
            <w:pPr>
              <w:jc w:val="center"/>
              <w:rPr>
                <w:sz w:val="22"/>
                <w:szCs w:val="22"/>
              </w:rPr>
            </w:pPr>
            <w:r w:rsidRPr="00412DDB">
              <w:rPr>
                <w:sz w:val="20"/>
                <w:szCs w:val="20"/>
              </w:rPr>
              <w:t>Обязательства по усредн</w:t>
            </w:r>
            <w:r w:rsidRPr="00412DDB">
              <w:rPr>
                <w:sz w:val="20"/>
                <w:szCs w:val="20"/>
              </w:rPr>
              <w:t>е</w:t>
            </w:r>
            <w:r w:rsidRPr="00412DDB">
              <w:rPr>
                <w:sz w:val="20"/>
                <w:szCs w:val="20"/>
              </w:rPr>
              <w:t>нию выполнены</w:t>
            </w:r>
          </w:p>
        </w:tc>
        <w:tc>
          <w:tcPr>
            <w:tcW w:w="2700" w:type="dxa"/>
            <w:tcBorders>
              <w:top w:val="single" w:sz="6" w:space="0" w:color="auto"/>
              <w:left w:val="single" w:sz="6" w:space="0" w:color="auto"/>
              <w:bottom w:val="single" w:sz="6" w:space="0" w:color="auto"/>
              <w:right w:val="single" w:sz="6" w:space="0" w:color="auto"/>
            </w:tcBorders>
          </w:tcPr>
          <w:p w:rsidR="0010101E" w:rsidRPr="00412DDB" w:rsidRDefault="0010101E" w:rsidP="00AF58C2">
            <w:pPr>
              <w:jc w:val="center"/>
              <w:rPr>
                <w:sz w:val="22"/>
                <w:szCs w:val="22"/>
              </w:rPr>
            </w:pPr>
            <w:r w:rsidRPr="00412DDB">
              <w:rPr>
                <w:sz w:val="22"/>
                <w:szCs w:val="22"/>
              </w:rPr>
              <w:t>0</w:t>
            </w:r>
          </w:p>
        </w:tc>
      </w:tr>
    </w:tbl>
    <w:p w:rsidR="0010101E" w:rsidRPr="00412DDB" w:rsidRDefault="0010101E" w:rsidP="0010101E">
      <w:pPr>
        <w:pStyle w:val="em-4"/>
      </w:pPr>
    </w:p>
    <w:p w:rsidR="00B37CA9" w:rsidRPr="00412DDB" w:rsidRDefault="00B37CA9" w:rsidP="003A7505">
      <w:pPr>
        <w:pStyle w:val="em-7"/>
      </w:pPr>
      <w:bookmarkStart w:id="339" w:name="_Toc482611672"/>
      <w:r w:rsidRPr="00412DDB">
        <w:t xml:space="preserve">2.3.2. Кредитная история кредитной организации </w:t>
      </w:r>
      <w:r w:rsidR="00B140EC">
        <w:t>–</w:t>
      </w:r>
      <w:r w:rsidRPr="00412DDB">
        <w:t xml:space="preserve"> эмитента</w:t>
      </w:r>
      <w:bookmarkEnd w:id="339"/>
    </w:p>
    <w:p w:rsidR="007A4A86" w:rsidRPr="00412DDB" w:rsidRDefault="007A4A86" w:rsidP="007A4A86">
      <w:pPr>
        <w:pStyle w:val="em-4"/>
      </w:pPr>
    </w:p>
    <w:tbl>
      <w:tblPr>
        <w:tblW w:w="0" w:type="auto"/>
        <w:tblLook w:val="01E0" w:firstRow="1" w:lastRow="1" w:firstColumn="1" w:lastColumn="1" w:noHBand="0" w:noVBand="0"/>
      </w:tblPr>
      <w:tblGrid>
        <w:gridCol w:w="10173"/>
      </w:tblGrid>
      <w:tr w:rsidR="007A4A86" w:rsidRPr="00412DDB" w:rsidTr="00370DAD">
        <w:tc>
          <w:tcPr>
            <w:tcW w:w="10173" w:type="dxa"/>
          </w:tcPr>
          <w:p w:rsidR="009A0C0C" w:rsidRPr="00DB4A1B" w:rsidRDefault="00AF58C2" w:rsidP="009A0C0C">
            <w:pPr>
              <w:pStyle w:val="em-4"/>
            </w:pPr>
            <w:r w:rsidRPr="00DB4A1B">
              <w:t xml:space="preserve">В течение 5 последних завершенных финансовых лет кредитная организация своевременно и в полном объеме </w:t>
            </w:r>
            <w:r w:rsidR="009A0C0C" w:rsidRPr="00DB4A1B">
              <w:t>выполняла обязательства по действовавшим кредитным договорам. На отчетную дату Банк не имеет   просроченной задолженности по привлеченным кредитам. Обязательства по ранее в</w:t>
            </w:r>
            <w:r w:rsidR="009A0C0C" w:rsidRPr="00DB4A1B">
              <w:t>ы</w:t>
            </w:r>
            <w:r w:rsidR="009A0C0C" w:rsidRPr="00DB4A1B">
              <w:t xml:space="preserve">пущенным облигациям полностью выполнены. Кредит, сумма основного долга по которому составляла </w:t>
            </w:r>
            <w:r w:rsidR="00305273" w:rsidRPr="00DB4A1B">
              <w:t xml:space="preserve">бы </w:t>
            </w:r>
            <w:r w:rsidR="009A0C0C" w:rsidRPr="00DB4A1B">
              <w:t xml:space="preserve">более 5  процентов балансовой стоимости активов кредитной организации, </w:t>
            </w:r>
            <w:r w:rsidR="00305273" w:rsidRPr="00DB4A1B">
              <w:t xml:space="preserve">в течение </w:t>
            </w:r>
            <w:r w:rsidR="00595E3B" w:rsidRPr="00DB4A1B">
              <w:t>201</w:t>
            </w:r>
            <w:r w:rsidR="00595E3B">
              <w:t>7</w:t>
            </w:r>
            <w:r w:rsidR="00595E3B" w:rsidRPr="00DB4A1B">
              <w:t xml:space="preserve"> </w:t>
            </w:r>
            <w:r w:rsidR="00CB355D" w:rsidRPr="00DB4A1B">
              <w:t xml:space="preserve">года и </w:t>
            </w:r>
            <w:r w:rsidR="008A2939">
              <w:t>1</w:t>
            </w:r>
            <w:r w:rsidR="00B140EC" w:rsidRPr="00DB4A1B">
              <w:t>–</w:t>
            </w:r>
            <w:proofErr w:type="spellStart"/>
            <w:r w:rsidR="00CB355D" w:rsidRPr="00DB4A1B">
              <w:t>го</w:t>
            </w:r>
            <w:proofErr w:type="spellEnd"/>
            <w:r w:rsidR="00CB355D" w:rsidRPr="00DB4A1B">
              <w:t xml:space="preserve"> </w:t>
            </w:r>
            <w:r w:rsidR="009D6AA8">
              <w:t xml:space="preserve">и 2-го </w:t>
            </w:r>
            <w:r w:rsidR="00CB355D" w:rsidRPr="00DB4A1B">
              <w:t>квартал</w:t>
            </w:r>
            <w:r w:rsidR="009D6AA8">
              <w:t>ов</w:t>
            </w:r>
            <w:r w:rsidR="00CB355D" w:rsidRPr="00DB4A1B">
              <w:t xml:space="preserve"> </w:t>
            </w:r>
            <w:r w:rsidR="00595E3B" w:rsidRPr="00DB4A1B">
              <w:t>201</w:t>
            </w:r>
            <w:r w:rsidR="00595E3B">
              <w:t>8</w:t>
            </w:r>
            <w:r w:rsidR="00595E3B" w:rsidRPr="00DB4A1B">
              <w:t xml:space="preserve"> </w:t>
            </w:r>
            <w:r w:rsidR="00305273" w:rsidRPr="00DB4A1B">
              <w:t>г</w:t>
            </w:r>
            <w:r w:rsidR="00CB355D" w:rsidRPr="00DB4A1B">
              <w:t>ода</w:t>
            </w:r>
            <w:r w:rsidR="00305273" w:rsidRPr="00DB4A1B">
              <w:t xml:space="preserve"> не привлекался.</w:t>
            </w:r>
          </w:p>
          <w:p w:rsidR="009A0C0C" w:rsidRPr="007821A6" w:rsidRDefault="009A0C0C" w:rsidP="009A0C0C">
            <w:pPr>
              <w:pStyle w:val="em-4"/>
            </w:pPr>
            <w:proofErr w:type="gramStart"/>
            <w:r w:rsidRPr="007821A6">
              <w:t>За период с 200</w:t>
            </w:r>
            <w:r w:rsidR="00A03C09" w:rsidRPr="007821A6">
              <w:t>8</w:t>
            </w:r>
            <w:r w:rsidRPr="007821A6">
              <w:t xml:space="preserve"> г</w:t>
            </w:r>
            <w:r w:rsidR="00D95638" w:rsidRPr="007821A6">
              <w:t>ода</w:t>
            </w:r>
            <w:r w:rsidRPr="007821A6">
              <w:t xml:space="preserve"> </w:t>
            </w:r>
            <w:r w:rsidR="00305273" w:rsidRPr="007821A6">
              <w:t>п</w:t>
            </w:r>
            <w:r w:rsidRPr="007821A6">
              <w:t xml:space="preserve">о </w:t>
            </w:r>
            <w:r w:rsidR="00C55E61">
              <w:t>30</w:t>
            </w:r>
            <w:r w:rsidR="00C55E61" w:rsidRPr="007821A6">
              <w:t xml:space="preserve"> </w:t>
            </w:r>
            <w:r w:rsidR="00C55E61">
              <w:t>июня</w:t>
            </w:r>
            <w:r w:rsidRPr="007821A6">
              <w:t xml:space="preserve"> </w:t>
            </w:r>
            <w:r w:rsidR="00595E3B" w:rsidRPr="007821A6">
              <w:t>201</w:t>
            </w:r>
            <w:r w:rsidR="00595E3B">
              <w:t>8</w:t>
            </w:r>
            <w:r w:rsidR="00595E3B" w:rsidRPr="007821A6">
              <w:t xml:space="preserve"> </w:t>
            </w:r>
            <w:r w:rsidRPr="007821A6">
              <w:t>г</w:t>
            </w:r>
            <w:r w:rsidR="00D95638" w:rsidRPr="007821A6">
              <w:t>ода</w:t>
            </w:r>
            <w:r w:rsidRPr="007821A6">
              <w:t xml:space="preserve"> </w:t>
            </w:r>
            <w:r w:rsidR="009E1A40" w:rsidRPr="007821A6">
              <w:t>П</w:t>
            </w:r>
            <w:r w:rsidRPr="007821A6">
              <w:t>АО «МТС</w:t>
            </w:r>
            <w:r w:rsidR="00B140EC" w:rsidRPr="007821A6">
              <w:t>–</w:t>
            </w:r>
            <w:r w:rsidRPr="007821A6">
              <w:t>Банк» осуществлено 4 выпуска собстве</w:t>
            </w:r>
            <w:r w:rsidRPr="007821A6">
              <w:t>н</w:t>
            </w:r>
            <w:r w:rsidRPr="007821A6">
              <w:t>ных документарных процентных неконвертируемых облигаций на предъявителя серии 02, 03, 04, 05 на общую сумму 16 000 000 000 рублей, совокупная номинальная стоимость которых составляет менее 5 процентов балансовой стоимости активов кредитной организации</w:t>
            </w:r>
            <w:r w:rsidR="00B140EC" w:rsidRPr="007821A6">
              <w:t>–</w:t>
            </w:r>
            <w:r w:rsidRPr="007821A6">
              <w:t>эмитента на дату окончания после</w:t>
            </w:r>
            <w:r w:rsidRPr="007821A6">
              <w:t>д</w:t>
            </w:r>
            <w:r w:rsidRPr="007821A6">
              <w:t>него завершенного квартала, предшествующего государственной регистрации отчета об итогах</w:t>
            </w:r>
            <w:proofErr w:type="gramEnd"/>
            <w:r w:rsidRPr="007821A6">
              <w:t xml:space="preserve"> выпуска облигаций</w:t>
            </w:r>
            <w:r w:rsidR="00AF58C2" w:rsidRPr="007821A6">
              <w:t>.</w:t>
            </w:r>
          </w:p>
          <w:p w:rsidR="00AF58C2" w:rsidRPr="007821A6" w:rsidRDefault="00D95638" w:rsidP="00AF58C2">
            <w:pPr>
              <w:pStyle w:val="em-4"/>
            </w:pPr>
            <w:r w:rsidRPr="007821A6">
              <w:t xml:space="preserve">По состоянию на 1 </w:t>
            </w:r>
            <w:r w:rsidR="00C55E61">
              <w:t>июля</w:t>
            </w:r>
            <w:r w:rsidR="00C55E61" w:rsidRPr="007821A6">
              <w:t xml:space="preserve"> </w:t>
            </w:r>
            <w:r w:rsidR="00595E3B" w:rsidRPr="007821A6">
              <w:t>201</w:t>
            </w:r>
            <w:r w:rsidR="00595E3B">
              <w:t>8</w:t>
            </w:r>
            <w:r w:rsidR="00595E3B" w:rsidRPr="007821A6">
              <w:t xml:space="preserve"> </w:t>
            </w:r>
            <w:r w:rsidRPr="007821A6">
              <w:t>года облигации 02,</w:t>
            </w:r>
            <w:r w:rsidR="00116E18" w:rsidRPr="007821A6">
              <w:t xml:space="preserve"> </w:t>
            </w:r>
            <w:r w:rsidRPr="007821A6">
              <w:t>03,</w:t>
            </w:r>
            <w:r w:rsidR="00116E18" w:rsidRPr="007821A6">
              <w:t xml:space="preserve"> </w:t>
            </w:r>
            <w:r w:rsidRPr="007821A6">
              <w:t>04</w:t>
            </w:r>
            <w:r w:rsidR="00116E18" w:rsidRPr="007821A6">
              <w:t>, 05</w:t>
            </w:r>
            <w:r w:rsidRPr="007821A6">
              <w:t xml:space="preserve"> выпуска полностью погашены.</w:t>
            </w:r>
          </w:p>
          <w:p w:rsidR="007A4A86" w:rsidRPr="00412DDB" w:rsidRDefault="007A4A86" w:rsidP="00CB355D">
            <w:pPr>
              <w:pStyle w:val="prilozhenie"/>
            </w:pPr>
          </w:p>
        </w:tc>
      </w:tr>
      <w:tr w:rsidR="007A4A86" w:rsidRPr="00412DDB" w:rsidTr="00370DAD">
        <w:tc>
          <w:tcPr>
            <w:tcW w:w="10173" w:type="dxa"/>
          </w:tcPr>
          <w:p w:rsidR="007A4A86" w:rsidRPr="00412DDB" w:rsidRDefault="007A4A86" w:rsidP="007A4A86">
            <w:pPr>
              <w:pStyle w:val="em-6"/>
            </w:pPr>
            <w:r w:rsidRPr="00412DDB">
              <w:t xml:space="preserve">(Описывается исполнение кредитной организацией </w:t>
            </w:r>
            <w:r w:rsidR="00B140EC">
              <w:t>–</w:t>
            </w:r>
            <w:r w:rsidRPr="00412DDB">
              <w:t xml:space="preserve"> эмитентом обязательств по действовавшим в течение последнего завершенного финансового года и текущего финансового</w:t>
            </w:r>
            <w:r w:rsidR="00F33D4D" w:rsidRPr="00412DDB">
              <w:t xml:space="preserve"> года</w:t>
            </w:r>
            <w:r w:rsidRPr="00412DDB">
              <w:t xml:space="preserve"> кредитным договорам и (или) договорам займа, в том числе заключенным путем выпуска и продажи облигаций, сумма основного долга по которым составляла 5 и более процентов балансовой стоимости активов кредитной организации </w:t>
            </w:r>
            <w:r w:rsidR="00B140EC">
              <w:t>–</w:t>
            </w:r>
            <w:r w:rsidRPr="00412DDB">
              <w:t xml:space="preserve"> эмитента на дату окончания последнего завершенного отчетного периода (квартала, года), предшествовавшего заключению соответствующего договора, в отношении которого истек установленный срок представления бухгалтерской (финансовой) отчетности, а также иным кредитным договорам и (или) договорам займа, которые кредитная организация </w:t>
            </w:r>
            <w:r w:rsidR="00B140EC">
              <w:t>–</w:t>
            </w:r>
            <w:r w:rsidRPr="00412DDB">
              <w:t xml:space="preserve"> эмитент считает для себя существенными)</w:t>
            </w:r>
          </w:p>
        </w:tc>
      </w:tr>
    </w:tbl>
    <w:p w:rsidR="00C0679A" w:rsidRPr="00412DDB" w:rsidRDefault="00C0679A" w:rsidP="007A4A86">
      <w:pPr>
        <w:pStyle w:val="em-4"/>
      </w:pPr>
    </w:p>
    <w:p w:rsidR="00B37CA9" w:rsidRPr="00412DDB" w:rsidRDefault="00B37CA9" w:rsidP="00B37CA9">
      <w:pPr>
        <w:pStyle w:val="prilozhenie"/>
        <w:rPr>
          <w:sz w:val="22"/>
          <w:szCs w:val="22"/>
        </w:rPr>
      </w:pPr>
    </w:p>
    <w:p w:rsidR="00B37CA9" w:rsidRPr="00412DDB" w:rsidRDefault="00B37CA9" w:rsidP="00804E00">
      <w:pPr>
        <w:pStyle w:val="em-7"/>
      </w:pPr>
      <w:bookmarkStart w:id="340" w:name="_Toc482611673"/>
      <w:r w:rsidRPr="00412DDB">
        <w:t xml:space="preserve">2.3.3. Обязательства кредитной организации </w:t>
      </w:r>
      <w:r w:rsidR="00B140EC">
        <w:t>–</w:t>
      </w:r>
      <w:r w:rsidRPr="00412DDB">
        <w:t xml:space="preserve"> эмитента из </w:t>
      </w:r>
      <w:r w:rsidR="00A13AC2" w:rsidRPr="00412DDB">
        <w:t xml:space="preserve">предоставленного </w:t>
      </w:r>
      <w:r w:rsidRPr="00412DDB">
        <w:t>обеспечения</w:t>
      </w:r>
      <w:bookmarkEnd w:id="340"/>
    </w:p>
    <w:p w:rsidR="00B37CA9" w:rsidRPr="00412DDB" w:rsidRDefault="00B37CA9" w:rsidP="00B37CA9">
      <w:pPr>
        <w:ind w:firstLine="720"/>
        <w:jc w:val="both"/>
        <w:rPr>
          <w:b/>
          <w:bCs/>
          <w:sz w:val="22"/>
          <w:szCs w:val="22"/>
        </w:rPr>
      </w:pPr>
    </w:p>
    <w:p w:rsidR="00B37CA9" w:rsidRPr="00D84AC9" w:rsidRDefault="00B37CA9" w:rsidP="00804E00">
      <w:pPr>
        <w:spacing w:after="40"/>
        <w:ind w:firstLine="720"/>
        <w:jc w:val="right"/>
        <w:rPr>
          <w:color w:val="000000" w:themeColor="text1"/>
          <w:sz w:val="22"/>
          <w:szCs w:val="22"/>
        </w:rPr>
      </w:pPr>
      <w:r w:rsidRPr="00D84AC9">
        <w:rPr>
          <w:color w:val="000000" w:themeColor="text1"/>
          <w:sz w:val="22"/>
          <w:szCs w:val="22"/>
        </w:rPr>
        <w:t xml:space="preserve">по состоянию на « </w:t>
      </w:r>
      <w:r w:rsidR="00C0679A" w:rsidRPr="00D84AC9">
        <w:rPr>
          <w:color w:val="000000" w:themeColor="text1"/>
          <w:sz w:val="22"/>
          <w:szCs w:val="22"/>
        </w:rPr>
        <w:t>01</w:t>
      </w:r>
      <w:r w:rsidRPr="00D84AC9">
        <w:rPr>
          <w:color w:val="000000" w:themeColor="text1"/>
          <w:sz w:val="22"/>
          <w:szCs w:val="22"/>
        </w:rPr>
        <w:t>»</w:t>
      </w:r>
      <w:r w:rsidR="00C0679A" w:rsidRPr="00D84AC9">
        <w:rPr>
          <w:color w:val="000000" w:themeColor="text1"/>
          <w:sz w:val="22"/>
          <w:szCs w:val="22"/>
        </w:rPr>
        <w:t xml:space="preserve"> </w:t>
      </w:r>
      <w:r w:rsidR="00A84E42" w:rsidRPr="00D84AC9">
        <w:rPr>
          <w:color w:val="000000" w:themeColor="text1"/>
          <w:sz w:val="22"/>
          <w:szCs w:val="22"/>
        </w:rPr>
        <w:t>января</w:t>
      </w:r>
      <w:r w:rsidR="00AF58C2" w:rsidRPr="00D84AC9">
        <w:rPr>
          <w:color w:val="000000" w:themeColor="text1"/>
          <w:sz w:val="22"/>
          <w:szCs w:val="22"/>
        </w:rPr>
        <w:t xml:space="preserve"> </w:t>
      </w:r>
      <w:r w:rsidR="00595E3B" w:rsidRPr="00D84AC9">
        <w:rPr>
          <w:color w:val="000000" w:themeColor="text1"/>
          <w:sz w:val="22"/>
          <w:szCs w:val="22"/>
        </w:rPr>
        <w:t>201</w:t>
      </w:r>
      <w:r w:rsidR="00595E3B">
        <w:rPr>
          <w:color w:val="000000" w:themeColor="text1"/>
          <w:sz w:val="22"/>
          <w:szCs w:val="22"/>
        </w:rPr>
        <w:t>8</w:t>
      </w:r>
      <w:r w:rsidR="00595E3B" w:rsidRPr="00D84AC9">
        <w:rPr>
          <w:color w:val="000000" w:themeColor="text1"/>
          <w:sz w:val="22"/>
          <w:szCs w:val="22"/>
        </w:rPr>
        <w:t xml:space="preserve"> </w:t>
      </w:r>
      <w:r w:rsidRPr="00D84AC9">
        <w:rPr>
          <w:color w:val="000000" w:themeColor="text1"/>
          <w:sz w:val="22"/>
          <w:szCs w:val="22"/>
        </w:rPr>
        <w:t>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5921"/>
        <w:gridCol w:w="3285"/>
      </w:tblGrid>
      <w:tr w:rsidR="00B37CA9" w:rsidRPr="00D84AC9" w:rsidTr="00F237F6">
        <w:tc>
          <w:tcPr>
            <w:tcW w:w="648" w:type="dxa"/>
          </w:tcPr>
          <w:p w:rsidR="00B37CA9" w:rsidRPr="00D84AC9" w:rsidRDefault="00B37CA9" w:rsidP="00F237F6">
            <w:pPr>
              <w:jc w:val="center"/>
              <w:rPr>
                <w:color w:val="000000" w:themeColor="text1"/>
                <w:sz w:val="20"/>
                <w:szCs w:val="20"/>
              </w:rPr>
            </w:pPr>
            <w:r w:rsidRPr="00D84AC9">
              <w:rPr>
                <w:color w:val="000000" w:themeColor="text1"/>
                <w:sz w:val="20"/>
                <w:szCs w:val="20"/>
              </w:rPr>
              <w:t xml:space="preserve">№ </w:t>
            </w:r>
            <w:proofErr w:type="spellStart"/>
            <w:r w:rsidRPr="00D84AC9">
              <w:rPr>
                <w:color w:val="000000" w:themeColor="text1"/>
                <w:sz w:val="20"/>
                <w:szCs w:val="20"/>
              </w:rPr>
              <w:t>пп</w:t>
            </w:r>
            <w:proofErr w:type="spellEnd"/>
          </w:p>
        </w:tc>
        <w:tc>
          <w:tcPr>
            <w:tcW w:w="5921" w:type="dxa"/>
            <w:vAlign w:val="center"/>
          </w:tcPr>
          <w:p w:rsidR="00B37CA9" w:rsidRPr="00D84AC9" w:rsidRDefault="00B37CA9" w:rsidP="00F237F6">
            <w:pPr>
              <w:jc w:val="center"/>
              <w:rPr>
                <w:color w:val="000000" w:themeColor="text1"/>
                <w:sz w:val="20"/>
                <w:szCs w:val="20"/>
              </w:rPr>
            </w:pPr>
            <w:r w:rsidRPr="00D84AC9">
              <w:rPr>
                <w:color w:val="000000" w:themeColor="text1"/>
                <w:sz w:val="20"/>
                <w:szCs w:val="20"/>
              </w:rPr>
              <w:t>Наименование показателя</w:t>
            </w:r>
          </w:p>
        </w:tc>
        <w:tc>
          <w:tcPr>
            <w:tcW w:w="3285" w:type="dxa"/>
            <w:vAlign w:val="center"/>
          </w:tcPr>
          <w:p w:rsidR="00B37CA9" w:rsidRPr="00D84AC9" w:rsidRDefault="00B37CA9" w:rsidP="00F237F6">
            <w:pPr>
              <w:jc w:val="center"/>
              <w:rPr>
                <w:color w:val="000000" w:themeColor="text1"/>
                <w:sz w:val="20"/>
                <w:szCs w:val="20"/>
              </w:rPr>
            </w:pPr>
            <w:r w:rsidRPr="00D84AC9">
              <w:rPr>
                <w:color w:val="000000" w:themeColor="text1"/>
                <w:sz w:val="20"/>
                <w:szCs w:val="20"/>
              </w:rPr>
              <w:t>Значение показателя,</w:t>
            </w:r>
            <w:r w:rsidR="00804E00" w:rsidRPr="00D84AC9">
              <w:rPr>
                <w:color w:val="000000" w:themeColor="text1"/>
                <w:sz w:val="20"/>
                <w:szCs w:val="20"/>
              </w:rPr>
              <w:br/>
            </w:r>
            <w:r w:rsidR="00C0679A" w:rsidRPr="00D84AC9">
              <w:rPr>
                <w:color w:val="000000" w:themeColor="text1"/>
                <w:sz w:val="20"/>
                <w:szCs w:val="20"/>
              </w:rPr>
              <w:t>тыс.</w:t>
            </w:r>
            <w:r w:rsidR="009B22C6" w:rsidRPr="00D84AC9">
              <w:rPr>
                <w:color w:val="000000" w:themeColor="text1"/>
                <w:sz w:val="20"/>
                <w:szCs w:val="20"/>
                <w:lang w:val="en-US"/>
              </w:rPr>
              <w:t xml:space="preserve"> </w:t>
            </w:r>
            <w:r w:rsidRPr="00D84AC9">
              <w:rPr>
                <w:color w:val="000000" w:themeColor="text1"/>
                <w:sz w:val="20"/>
                <w:szCs w:val="20"/>
              </w:rPr>
              <w:t>руб.</w:t>
            </w:r>
          </w:p>
        </w:tc>
      </w:tr>
      <w:tr w:rsidR="00B37CA9" w:rsidRPr="00D84AC9" w:rsidTr="00F237F6">
        <w:tc>
          <w:tcPr>
            <w:tcW w:w="648" w:type="dxa"/>
          </w:tcPr>
          <w:p w:rsidR="00B37CA9" w:rsidRPr="00D84AC9" w:rsidRDefault="00B37CA9" w:rsidP="00F237F6">
            <w:pPr>
              <w:jc w:val="center"/>
              <w:rPr>
                <w:bCs/>
                <w:color w:val="000000" w:themeColor="text1"/>
                <w:sz w:val="20"/>
                <w:szCs w:val="20"/>
              </w:rPr>
            </w:pPr>
            <w:r w:rsidRPr="00D84AC9">
              <w:rPr>
                <w:bCs/>
                <w:color w:val="000000" w:themeColor="text1"/>
                <w:sz w:val="20"/>
                <w:szCs w:val="20"/>
              </w:rPr>
              <w:t>1</w:t>
            </w:r>
          </w:p>
        </w:tc>
        <w:tc>
          <w:tcPr>
            <w:tcW w:w="5921" w:type="dxa"/>
          </w:tcPr>
          <w:p w:rsidR="00B37CA9" w:rsidRPr="00D84AC9" w:rsidRDefault="00B37CA9" w:rsidP="00F237F6">
            <w:pPr>
              <w:jc w:val="center"/>
              <w:rPr>
                <w:bCs/>
                <w:color w:val="000000" w:themeColor="text1"/>
                <w:sz w:val="20"/>
                <w:szCs w:val="20"/>
              </w:rPr>
            </w:pPr>
            <w:r w:rsidRPr="00D84AC9">
              <w:rPr>
                <w:bCs/>
                <w:color w:val="000000" w:themeColor="text1"/>
                <w:sz w:val="20"/>
                <w:szCs w:val="20"/>
              </w:rPr>
              <w:t>2</w:t>
            </w:r>
          </w:p>
        </w:tc>
        <w:tc>
          <w:tcPr>
            <w:tcW w:w="3285" w:type="dxa"/>
          </w:tcPr>
          <w:p w:rsidR="00B37CA9" w:rsidRPr="00D84AC9" w:rsidRDefault="00B37CA9" w:rsidP="00F237F6">
            <w:pPr>
              <w:jc w:val="center"/>
              <w:rPr>
                <w:bCs/>
                <w:color w:val="000000" w:themeColor="text1"/>
                <w:sz w:val="20"/>
                <w:szCs w:val="20"/>
              </w:rPr>
            </w:pPr>
            <w:r w:rsidRPr="00D84AC9">
              <w:rPr>
                <w:bCs/>
                <w:color w:val="000000" w:themeColor="text1"/>
                <w:sz w:val="20"/>
                <w:szCs w:val="20"/>
              </w:rPr>
              <w:t>3</w:t>
            </w:r>
          </w:p>
        </w:tc>
      </w:tr>
      <w:tr w:rsidR="0000248A" w:rsidRPr="00D84AC9" w:rsidTr="00F46CC5">
        <w:tc>
          <w:tcPr>
            <w:tcW w:w="648" w:type="dxa"/>
            <w:vAlign w:val="center"/>
          </w:tcPr>
          <w:p w:rsidR="0000248A" w:rsidRPr="00D84AC9" w:rsidRDefault="0000248A" w:rsidP="00F237F6">
            <w:pPr>
              <w:jc w:val="center"/>
              <w:rPr>
                <w:bCs/>
                <w:color w:val="000000" w:themeColor="text1"/>
                <w:sz w:val="20"/>
                <w:szCs w:val="20"/>
              </w:rPr>
            </w:pPr>
            <w:r w:rsidRPr="00D84AC9">
              <w:rPr>
                <w:bCs/>
                <w:color w:val="000000" w:themeColor="text1"/>
                <w:sz w:val="20"/>
                <w:szCs w:val="20"/>
              </w:rPr>
              <w:t>1</w:t>
            </w:r>
          </w:p>
        </w:tc>
        <w:tc>
          <w:tcPr>
            <w:tcW w:w="5921" w:type="dxa"/>
          </w:tcPr>
          <w:p w:rsidR="0000248A" w:rsidRPr="00D84AC9" w:rsidRDefault="0000248A" w:rsidP="00F237F6">
            <w:pPr>
              <w:jc w:val="both"/>
              <w:rPr>
                <w:b/>
                <w:bCs/>
                <w:color w:val="000000" w:themeColor="text1"/>
                <w:sz w:val="20"/>
                <w:szCs w:val="20"/>
              </w:rPr>
            </w:pPr>
            <w:r w:rsidRPr="00D84AC9">
              <w:rPr>
                <w:color w:val="000000" w:themeColor="text1"/>
                <w:sz w:val="20"/>
                <w:szCs w:val="20"/>
              </w:rPr>
              <w:t>Общая сумма обязатель</w:t>
            </w:r>
            <w:proofErr w:type="gramStart"/>
            <w:r w:rsidRPr="00D84AC9">
              <w:rPr>
                <w:color w:val="000000" w:themeColor="text1"/>
                <w:sz w:val="20"/>
                <w:szCs w:val="20"/>
              </w:rPr>
              <w:t>ств кр</w:t>
            </w:r>
            <w:proofErr w:type="gramEnd"/>
            <w:r w:rsidRPr="00D84AC9">
              <w:rPr>
                <w:color w:val="000000" w:themeColor="text1"/>
                <w:sz w:val="20"/>
                <w:szCs w:val="20"/>
              </w:rPr>
              <w:t xml:space="preserve">едитной организации </w:t>
            </w:r>
            <w:r w:rsidR="00B140EC" w:rsidRPr="00D84AC9">
              <w:rPr>
                <w:color w:val="000000" w:themeColor="text1"/>
                <w:sz w:val="20"/>
                <w:szCs w:val="20"/>
              </w:rPr>
              <w:t>–</w:t>
            </w:r>
            <w:r w:rsidRPr="00D84AC9">
              <w:rPr>
                <w:color w:val="000000" w:themeColor="text1"/>
                <w:sz w:val="20"/>
                <w:szCs w:val="20"/>
              </w:rPr>
              <w:t xml:space="preserve"> эмитента из предоставленного им обеспечения</w:t>
            </w:r>
          </w:p>
        </w:tc>
        <w:tc>
          <w:tcPr>
            <w:tcW w:w="3285" w:type="dxa"/>
            <w:vAlign w:val="center"/>
          </w:tcPr>
          <w:p w:rsidR="0000248A" w:rsidRPr="00D84AC9" w:rsidRDefault="003B2041" w:rsidP="00F46CC5">
            <w:pPr>
              <w:jc w:val="center"/>
              <w:rPr>
                <w:color w:val="000000" w:themeColor="text1"/>
                <w:sz w:val="20"/>
                <w:szCs w:val="20"/>
              </w:rPr>
            </w:pPr>
            <w:r>
              <w:rPr>
                <w:color w:val="000000" w:themeColor="text1"/>
                <w:sz w:val="20"/>
                <w:szCs w:val="20"/>
              </w:rPr>
              <w:t>5 580 449</w:t>
            </w:r>
          </w:p>
        </w:tc>
      </w:tr>
      <w:tr w:rsidR="0000248A" w:rsidRPr="00D84AC9" w:rsidTr="00F46CC5">
        <w:tc>
          <w:tcPr>
            <w:tcW w:w="648" w:type="dxa"/>
            <w:vAlign w:val="center"/>
          </w:tcPr>
          <w:p w:rsidR="0000248A" w:rsidRPr="00D84AC9" w:rsidRDefault="0000248A" w:rsidP="00F237F6">
            <w:pPr>
              <w:jc w:val="center"/>
              <w:rPr>
                <w:bCs/>
                <w:color w:val="000000" w:themeColor="text1"/>
                <w:sz w:val="20"/>
                <w:szCs w:val="20"/>
              </w:rPr>
            </w:pPr>
            <w:r w:rsidRPr="00D84AC9">
              <w:rPr>
                <w:bCs/>
                <w:color w:val="000000" w:themeColor="text1"/>
                <w:sz w:val="20"/>
                <w:szCs w:val="20"/>
              </w:rPr>
              <w:t>2</w:t>
            </w:r>
          </w:p>
        </w:tc>
        <w:tc>
          <w:tcPr>
            <w:tcW w:w="5921" w:type="dxa"/>
          </w:tcPr>
          <w:p w:rsidR="0000248A" w:rsidRPr="00D84AC9" w:rsidRDefault="0000248A" w:rsidP="00F237F6">
            <w:pPr>
              <w:jc w:val="both"/>
              <w:rPr>
                <w:b/>
                <w:bCs/>
                <w:color w:val="000000" w:themeColor="text1"/>
                <w:sz w:val="20"/>
                <w:szCs w:val="20"/>
              </w:rPr>
            </w:pPr>
            <w:r w:rsidRPr="00D84AC9">
              <w:rPr>
                <w:color w:val="000000" w:themeColor="text1"/>
                <w:sz w:val="20"/>
                <w:szCs w:val="20"/>
              </w:rPr>
              <w:t>Общая сумма обязатель</w:t>
            </w:r>
            <w:proofErr w:type="gramStart"/>
            <w:r w:rsidRPr="00D84AC9">
              <w:rPr>
                <w:color w:val="000000" w:themeColor="text1"/>
                <w:sz w:val="20"/>
                <w:szCs w:val="20"/>
              </w:rPr>
              <w:t>ств тр</w:t>
            </w:r>
            <w:proofErr w:type="gramEnd"/>
            <w:r w:rsidRPr="00D84AC9">
              <w:rPr>
                <w:color w:val="000000" w:themeColor="text1"/>
                <w:sz w:val="20"/>
                <w:szCs w:val="20"/>
              </w:rPr>
              <w:t xml:space="preserve">етьих лиц, по которым кредитная организация </w:t>
            </w:r>
            <w:r w:rsidR="00B140EC" w:rsidRPr="00D84AC9">
              <w:rPr>
                <w:color w:val="000000" w:themeColor="text1"/>
                <w:sz w:val="20"/>
                <w:szCs w:val="20"/>
              </w:rPr>
              <w:t>–</w:t>
            </w:r>
            <w:r w:rsidRPr="00D84AC9">
              <w:rPr>
                <w:color w:val="000000" w:themeColor="text1"/>
                <w:sz w:val="20"/>
                <w:szCs w:val="20"/>
              </w:rPr>
              <w:t xml:space="preserve"> эмитент предоставила обеспечение, в том числе</w:t>
            </w:r>
          </w:p>
        </w:tc>
        <w:tc>
          <w:tcPr>
            <w:tcW w:w="3285" w:type="dxa"/>
            <w:vAlign w:val="center"/>
          </w:tcPr>
          <w:p w:rsidR="0000248A" w:rsidRPr="00D84AC9" w:rsidRDefault="003B2041" w:rsidP="00F46CC5">
            <w:pPr>
              <w:jc w:val="center"/>
              <w:rPr>
                <w:color w:val="000000" w:themeColor="text1"/>
                <w:sz w:val="20"/>
                <w:szCs w:val="20"/>
              </w:rPr>
            </w:pPr>
            <w:r>
              <w:rPr>
                <w:color w:val="000000" w:themeColor="text1"/>
                <w:sz w:val="20"/>
                <w:szCs w:val="20"/>
              </w:rPr>
              <w:t>5 580 449</w:t>
            </w:r>
          </w:p>
        </w:tc>
      </w:tr>
      <w:tr w:rsidR="0000248A" w:rsidRPr="00D84AC9" w:rsidTr="00F46CC5">
        <w:tc>
          <w:tcPr>
            <w:tcW w:w="648" w:type="dxa"/>
            <w:vAlign w:val="center"/>
          </w:tcPr>
          <w:p w:rsidR="0000248A" w:rsidRPr="00D84AC9" w:rsidRDefault="0000248A" w:rsidP="00F237F6">
            <w:pPr>
              <w:jc w:val="center"/>
              <w:rPr>
                <w:bCs/>
                <w:color w:val="000000" w:themeColor="text1"/>
                <w:sz w:val="20"/>
                <w:szCs w:val="20"/>
              </w:rPr>
            </w:pPr>
            <w:r w:rsidRPr="00D84AC9">
              <w:rPr>
                <w:bCs/>
                <w:color w:val="000000" w:themeColor="text1"/>
                <w:sz w:val="20"/>
                <w:szCs w:val="20"/>
              </w:rPr>
              <w:t>3</w:t>
            </w:r>
          </w:p>
        </w:tc>
        <w:tc>
          <w:tcPr>
            <w:tcW w:w="5921" w:type="dxa"/>
          </w:tcPr>
          <w:p w:rsidR="0000248A" w:rsidRPr="00D84AC9" w:rsidRDefault="0000248A" w:rsidP="00F237F6">
            <w:pPr>
              <w:jc w:val="both"/>
              <w:rPr>
                <w:b/>
                <w:bCs/>
                <w:color w:val="000000" w:themeColor="text1"/>
                <w:sz w:val="20"/>
                <w:szCs w:val="20"/>
              </w:rPr>
            </w:pPr>
            <w:r w:rsidRPr="00D84AC9">
              <w:rPr>
                <w:color w:val="000000" w:themeColor="text1"/>
                <w:sz w:val="20"/>
                <w:szCs w:val="20"/>
              </w:rPr>
              <w:t>в форме залога или поручительства, с учетом ограниченной о</w:t>
            </w:r>
            <w:r w:rsidRPr="00D84AC9">
              <w:rPr>
                <w:color w:val="000000" w:themeColor="text1"/>
                <w:sz w:val="20"/>
                <w:szCs w:val="20"/>
              </w:rPr>
              <w:t>т</w:t>
            </w:r>
            <w:r w:rsidRPr="00D84AC9">
              <w:rPr>
                <w:color w:val="000000" w:themeColor="text1"/>
                <w:sz w:val="20"/>
                <w:szCs w:val="20"/>
              </w:rPr>
              <w:t xml:space="preserve">ветственности кредитной организации </w:t>
            </w:r>
            <w:r w:rsidR="00B140EC" w:rsidRPr="00D84AC9">
              <w:rPr>
                <w:color w:val="000000" w:themeColor="text1"/>
                <w:sz w:val="20"/>
                <w:szCs w:val="20"/>
              </w:rPr>
              <w:t>–</w:t>
            </w:r>
            <w:r w:rsidRPr="00D84AC9">
              <w:rPr>
                <w:color w:val="000000" w:themeColor="text1"/>
                <w:sz w:val="20"/>
                <w:szCs w:val="20"/>
              </w:rPr>
              <w:t xml:space="preserve"> эмитента по такому об</w:t>
            </w:r>
            <w:r w:rsidRPr="00D84AC9">
              <w:rPr>
                <w:color w:val="000000" w:themeColor="text1"/>
                <w:sz w:val="20"/>
                <w:szCs w:val="20"/>
              </w:rPr>
              <w:t>я</w:t>
            </w:r>
            <w:r w:rsidRPr="00D84AC9">
              <w:rPr>
                <w:color w:val="000000" w:themeColor="text1"/>
                <w:sz w:val="20"/>
                <w:szCs w:val="20"/>
              </w:rPr>
              <w:t>зательству третьего лица, определяемой исходя из условий обе</w:t>
            </w:r>
            <w:r w:rsidRPr="00D84AC9">
              <w:rPr>
                <w:color w:val="000000" w:themeColor="text1"/>
                <w:sz w:val="20"/>
                <w:szCs w:val="20"/>
              </w:rPr>
              <w:t>с</w:t>
            </w:r>
            <w:r w:rsidRPr="00D84AC9">
              <w:rPr>
                <w:color w:val="000000" w:themeColor="text1"/>
                <w:sz w:val="20"/>
                <w:szCs w:val="20"/>
              </w:rPr>
              <w:t>печения и фактического остатка задолженности по обязательству третьего лица</w:t>
            </w:r>
          </w:p>
        </w:tc>
        <w:tc>
          <w:tcPr>
            <w:tcW w:w="3285" w:type="dxa"/>
            <w:vAlign w:val="center"/>
          </w:tcPr>
          <w:p w:rsidR="0000248A" w:rsidRPr="00D84AC9" w:rsidRDefault="005154AE" w:rsidP="00F46CC5">
            <w:pPr>
              <w:jc w:val="center"/>
              <w:rPr>
                <w:color w:val="000000" w:themeColor="text1"/>
                <w:sz w:val="20"/>
                <w:szCs w:val="20"/>
              </w:rPr>
            </w:pPr>
            <w:r w:rsidRPr="00D84AC9">
              <w:rPr>
                <w:color w:val="000000" w:themeColor="text1"/>
                <w:sz w:val="20"/>
                <w:szCs w:val="20"/>
              </w:rPr>
              <w:t>0</w:t>
            </w:r>
          </w:p>
        </w:tc>
      </w:tr>
      <w:tr w:rsidR="00B37CA9" w:rsidRPr="00D84AC9" w:rsidTr="00F237F6">
        <w:tc>
          <w:tcPr>
            <w:tcW w:w="648" w:type="dxa"/>
            <w:vAlign w:val="center"/>
          </w:tcPr>
          <w:p w:rsidR="00B37CA9" w:rsidRPr="00D84AC9" w:rsidRDefault="00B37CA9" w:rsidP="00F237F6">
            <w:pPr>
              <w:jc w:val="center"/>
              <w:rPr>
                <w:bCs/>
                <w:color w:val="000000" w:themeColor="text1"/>
                <w:sz w:val="20"/>
                <w:szCs w:val="20"/>
              </w:rPr>
            </w:pPr>
            <w:r w:rsidRPr="00D84AC9">
              <w:rPr>
                <w:bCs/>
                <w:color w:val="000000" w:themeColor="text1"/>
                <w:sz w:val="20"/>
                <w:szCs w:val="20"/>
              </w:rPr>
              <w:t>4</w:t>
            </w:r>
          </w:p>
        </w:tc>
        <w:tc>
          <w:tcPr>
            <w:tcW w:w="5921" w:type="dxa"/>
          </w:tcPr>
          <w:p w:rsidR="00B37CA9" w:rsidRPr="00D84AC9" w:rsidRDefault="00B37CA9" w:rsidP="00F237F6">
            <w:pPr>
              <w:jc w:val="both"/>
              <w:rPr>
                <w:color w:val="000000" w:themeColor="text1"/>
                <w:sz w:val="20"/>
                <w:szCs w:val="20"/>
              </w:rPr>
            </w:pPr>
            <w:r w:rsidRPr="00D84AC9">
              <w:rPr>
                <w:color w:val="000000" w:themeColor="text1"/>
                <w:sz w:val="20"/>
                <w:szCs w:val="20"/>
              </w:rPr>
              <w:t>Общая сумма обязательств из предоставленного кредитной орг</w:t>
            </w:r>
            <w:r w:rsidRPr="00D84AC9">
              <w:rPr>
                <w:color w:val="000000" w:themeColor="text1"/>
                <w:sz w:val="20"/>
                <w:szCs w:val="20"/>
              </w:rPr>
              <w:t>а</w:t>
            </w:r>
            <w:r w:rsidRPr="00D84AC9">
              <w:rPr>
                <w:color w:val="000000" w:themeColor="text1"/>
                <w:sz w:val="20"/>
                <w:szCs w:val="20"/>
              </w:rPr>
              <w:t>низацией – эмитентом обеспечения в виде банковской гарантии</w:t>
            </w:r>
          </w:p>
        </w:tc>
        <w:tc>
          <w:tcPr>
            <w:tcW w:w="3285" w:type="dxa"/>
            <w:vAlign w:val="center"/>
          </w:tcPr>
          <w:p w:rsidR="00B37CA9" w:rsidRPr="00D84AC9" w:rsidRDefault="003B2041" w:rsidP="00F237F6">
            <w:pPr>
              <w:jc w:val="center"/>
              <w:rPr>
                <w:bCs/>
                <w:color w:val="000000" w:themeColor="text1"/>
                <w:sz w:val="20"/>
                <w:szCs w:val="20"/>
              </w:rPr>
            </w:pPr>
            <w:r>
              <w:rPr>
                <w:color w:val="000000" w:themeColor="text1"/>
                <w:sz w:val="20"/>
                <w:szCs w:val="20"/>
              </w:rPr>
              <w:t>5 580 449</w:t>
            </w:r>
          </w:p>
        </w:tc>
      </w:tr>
      <w:tr w:rsidR="00A84E42" w:rsidRPr="00D84AC9" w:rsidTr="00F237F6">
        <w:tc>
          <w:tcPr>
            <w:tcW w:w="648" w:type="dxa"/>
            <w:vAlign w:val="center"/>
          </w:tcPr>
          <w:p w:rsidR="00B37CA9" w:rsidRPr="00D84AC9" w:rsidRDefault="00B37CA9" w:rsidP="00F237F6">
            <w:pPr>
              <w:jc w:val="center"/>
              <w:rPr>
                <w:bCs/>
                <w:color w:val="000000" w:themeColor="text1"/>
                <w:sz w:val="20"/>
                <w:szCs w:val="20"/>
              </w:rPr>
            </w:pPr>
            <w:r w:rsidRPr="00D84AC9">
              <w:rPr>
                <w:bCs/>
                <w:color w:val="000000" w:themeColor="text1"/>
                <w:sz w:val="20"/>
                <w:szCs w:val="20"/>
              </w:rPr>
              <w:t>5</w:t>
            </w:r>
          </w:p>
        </w:tc>
        <w:tc>
          <w:tcPr>
            <w:tcW w:w="5921" w:type="dxa"/>
          </w:tcPr>
          <w:p w:rsidR="00B37CA9" w:rsidRPr="00D84AC9" w:rsidRDefault="00B37CA9" w:rsidP="00F237F6">
            <w:pPr>
              <w:jc w:val="both"/>
              <w:rPr>
                <w:color w:val="000000" w:themeColor="text1"/>
                <w:sz w:val="20"/>
                <w:szCs w:val="20"/>
              </w:rPr>
            </w:pPr>
            <w:r w:rsidRPr="00D84AC9">
              <w:rPr>
                <w:color w:val="000000" w:themeColor="text1"/>
                <w:sz w:val="20"/>
                <w:szCs w:val="20"/>
              </w:rPr>
              <w:t>Общая сумма обязатель</w:t>
            </w:r>
            <w:proofErr w:type="gramStart"/>
            <w:r w:rsidRPr="00D84AC9">
              <w:rPr>
                <w:color w:val="000000" w:themeColor="text1"/>
                <w:sz w:val="20"/>
                <w:szCs w:val="20"/>
              </w:rPr>
              <w:t>ств тр</w:t>
            </w:r>
            <w:proofErr w:type="gramEnd"/>
            <w:r w:rsidRPr="00D84AC9">
              <w:rPr>
                <w:color w:val="000000" w:themeColor="text1"/>
                <w:sz w:val="20"/>
                <w:szCs w:val="20"/>
              </w:rPr>
              <w:t xml:space="preserve">етьих лиц, по которым кредитная организация </w:t>
            </w:r>
            <w:r w:rsidR="00B140EC" w:rsidRPr="00D84AC9">
              <w:rPr>
                <w:color w:val="000000" w:themeColor="text1"/>
                <w:sz w:val="20"/>
                <w:szCs w:val="20"/>
              </w:rPr>
              <w:t>–</w:t>
            </w:r>
            <w:r w:rsidRPr="00D84AC9">
              <w:rPr>
                <w:color w:val="000000" w:themeColor="text1"/>
                <w:sz w:val="20"/>
                <w:szCs w:val="20"/>
              </w:rPr>
              <w:t xml:space="preserve"> эмитент предоставила третьим лицам обеспечение в виде банковской гарантии</w:t>
            </w:r>
          </w:p>
        </w:tc>
        <w:tc>
          <w:tcPr>
            <w:tcW w:w="3285" w:type="dxa"/>
            <w:vAlign w:val="center"/>
          </w:tcPr>
          <w:p w:rsidR="00B37CA9" w:rsidRPr="00D84AC9" w:rsidRDefault="003B2041" w:rsidP="00F237F6">
            <w:pPr>
              <w:jc w:val="center"/>
              <w:rPr>
                <w:bCs/>
                <w:color w:val="000000" w:themeColor="text1"/>
                <w:sz w:val="20"/>
                <w:szCs w:val="20"/>
              </w:rPr>
            </w:pPr>
            <w:r>
              <w:rPr>
                <w:color w:val="000000" w:themeColor="text1"/>
                <w:sz w:val="20"/>
                <w:szCs w:val="20"/>
              </w:rPr>
              <w:t>5 580 449</w:t>
            </w:r>
          </w:p>
        </w:tc>
      </w:tr>
    </w:tbl>
    <w:p w:rsidR="00B37CA9" w:rsidRDefault="00B37CA9" w:rsidP="00B37CA9">
      <w:pPr>
        <w:ind w:firstLine="720"/>
        <w:jc w:val="both"/>
        <w:rPr>
          <w:b/>
          <w:bCs/>
          <w:sz w:val="22"/>
          <w:szCs w:val="22"/>
        </w:rPr>
      </w:pPr>
    </w:p>
    <w:p w:rsidR="00A84E42" w:rsidRPr="00412DDB" w:rsidRDefault="00A84E42" w:rsidP="00A84E42">
      <w:pPr>
        <w:spacing w:after="40"/>
        <w:ind w:firstLine="720"/>
        <w:jc w:val="right"/>
        <w:rPr>
          <w:sz w:val="22"/>
          <w:szCs w:val="22"/>
        </w:rPr>
      </w:pPr>
      <w:r w:rsidRPr="00412DDB">
        <w:rPr>
          <w:sz w:val="22"/>
          <w:szCs w:val="22"/>
        </w:rPr>
        <w:t xml:space="preserve">по состоянию на « 01» </w:t>
      </w:r>
      <w:r w:rsidR="00C55E61">
        <w:rPr>
          <w:sz w:val="22"/>
          <w:szCs w:val="22"/>
        </w:rPr>
        <w:t>июля</w:t>
      </w:r>
      <w:r w:rsidR="00C55E61" w:rsidRPr="00412DDB">
        <w:rPr>
          <w:sz w:val="22"/>
          <w:szCs w:val="22"/>
        </w:rPr>
        <w:t xml:space="preserve"> </w:t>
      </w:r>
      <w:r w:rsidR="00595E3B" w:rsidRPr="00412DDB">
        <w:rPr>
          <w:sz w:val="22"/>
          <w:szCs w:val="22"/>
        </w:rPr>
        <w:t>201</w:t>
      </w:r>
      <w:r w:rsidR="00595E3B">
        <w:rPr>
          <w:sz w:val="22"/>
          <w:szCs w:val="22"/>
        </w:rPr>
        <w:t>8</w:t>
      </w:r>
      <w:r w:rsidR="00595E3B" w:rsidRPr="00412DDB">
        <w:rPr>
          <w:sz w:val="22"/>
          <w:szCs w:val="22"/>
        </w:rPr>
        <w:t xml:space="preserve"> </w:t>
      </w:r>
      <w:r w:rsidRPr="00412DDB">
        <w:rPr>
          <w:sz w:val="22"/>
          <w:szCs w:val="22"/>
        </w:rPr>
        <w:t>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5921"/>
        <w:gridCol w:w="3285"/>
      </w:tblGrid>
      <w:tr w:rsidR="00A84E42" w:rsidRPr="00412DDB" w:rsidTr="00CA44C2">
        <w:tc>
          <w:tcPr>
            <w:tcW w:w="648" w:type="dxa"/>
          </w:tcPr>
          <w:p w:rsidR="00A84E42" w:rsidRPr="00412DDB" w:rsidRDefault="00A84E42" w:rsidP="00CA44C2">
            <w:pPr>
              <w:jc w:val="center"/>
              <w:rPr>
                <w:sz w:val="20"/>
                <w:szCs w:val="20"/>
              </w:rPr>
            </w:pPr>
            <w:r w:rsidRPr="00412DDB">
              <w:rPr>
                <w:sz w:val="20"/>
                <w:szCs w:val="20"/>
              </w:rPr>
              <w:t xml:space="preserve">№ </w:t>
            </w:r>
            <w:proofErr w:type="spellStart"/>
            <w:r w:rsidRPr="00412DDB">
              <w:rPr>
                <w:sz w:val="20"/>
                <w:szCs w:val="20"/>
              </w:rPr>
              <w:t>пп</w:t>
            </w:r>
            <w:proofErr w:type="spellEnd"/>
          </w:p>
        </w:tc>
        <w:tc>
          <w:tcPr>
            <w:tcW w:w="5921" w:type="dxa"/>
            <w:vAlign w:val="center"/>
          </w:tcPr>
          <w:p w:rsidR="00A84E42" w:rsidRPr="00412DDB" w:rsidRDefault="00A84E42" w:rsidP="00CA44C2">
            <w:pPr>
              <w:jc w:val="center"/>
              <w:rPr>
                <w:sz w:val="20"/>
                <w:szCs w:val="20"/>
              </w:rPr>
            </w:pPr>
            <w:r w:rsidRPr="00412DDB">
              <w:rPr>
                <w:sz w:val="20"/>
                <w:szCs w:val="20"/>
              </w:rPr>
              <w:t>Наименование показателя</w:t>
            </w:r>
          </w:p>
        </w:tc>
        <w:tc>
          <w:tcPr>
            <w:tcW w:w="3285" w:type="dxa"/>
            <w:vAlign w:val="center"/>
          </w:tcPr>
          <w:p w:rsidR="00A84E42" w:rsidRPr="00412DDB" w:rsidRDefault="00A84E42" w:rsidP="00CA44C2">
            <w:pPr>
              <w:jc w:val="center"/>
              <w:rPr>
                <w:sz w:val="20"/>
                <w:szCs w:val="20"/>
              </w:rPr>
            </w:pPr>
            <w:r w:rsidRPr="00412DDB">
              <w:rPr>
                <w:sz w:val="20"/>
                <w:szCs w:val="20"/>
              </w:rPr>
              <w:t>Значение показателя,</w:t>
            </w:r>
            <w:r w:rsidRPr="00412DDB">
              <w:rPr>
                <w:sz w:val="20"/>
                <w:szCs w:val="20"/>
              </w:rPr>
              <w:br/>
              <w:t>тыс.</w:t>
            </w:r>
            <w:r>
              <w:rPr>
                <w:sz w:val="20"/>
                <w:szCs w:val="20"/>
                <w:lang w:val="en-US"/>
              </w:rPr>
              <w:t xml:space="preserve"> </w:t>
            </w:r>
            <w:r w:rsidRPr="00412DDB">
              <w:rPr>
                <w:sz w:val="20"/>
                <w:szCs w:val="20"/>
              </w:rPr>
              <w:t>руб.</w:t>
            </w:r>
          </w:p>
        </w:tc>
      </w:tr>
      <w:tr w:rsidR="00A84E42" w:rsidRPr="00412DDB" w:rsidTr="00CA44C2">
        <w:tc>
          <w:tcPr>
            <w:tcW w:w="648" w:type="dxa"/>
          </w:tcPr>
          <w:p w:rsidR="00A84E42" w:rsidRPr="00412DDB" w:rsidRDefault="00A84E42" w:rsidP="00CA44C2">
            <w:pPr>
              <w:jc w:val="center"/>
              <w:rPr>
                <w:bCs/>
                <w:sz w:val="20"/>
                <w:szCs w:val="20"/>
              </w:rPr>
            </w:pPr>
            <w:r w:rsidRPr="00412DDB">
              <w:rPr>
                <w:bCs/>
                <w:sz w:val="20"/>
                <w:szCs w:val="20"/>
              </w:rPr>
              <w:t>1</w:t>
            </w:r>
          </w:p>
        </w:tc>
        <w:tc>
          <w:tcPr>
            <w:tcW w:w="5921" w:type="dxa"/>
          </w:tcPr>
          <w:p w:rsidR="00A84E42" w:rsidRPr="00412DDB" w:rsidRDefault="00A84E42" w:rsidP="00CA44C2">
            <w:pPr>
              <w:jc w:val="center"/>
              <w:rPr>
                <w:bCs/>
                <w:sz w:val="20"/>
                <w:szCs w:val="20"/>
              </w:rPr>
            </w:pPr>
            <w:r w:rsidRPr="00412DDB">
              <w:rPr>
                <w:bCs/>
                <w:sz w:val="20"/>
                <w:szCs w:val="20"/>
              </w:rPr>
              <w:t>2</w:t>
            </w:r>
          </w:p>
        </w:tc>
        <w:tc>
          <w:tcPr>
            <w:tcW w:w="3285" w:type="dxa"/>
          </w:tcPr>
          <w:p w:rsidR="00A84E42" w:rsidRPr="00412DDB" w:rsidRDefault="00A84E42" w:rsidP="00CA44C2">
            <w:pPr>
              <w:jc w:val="center"/>
              <w:rPr>
                <w:bCs/>
                <w:sz w:val="20"/>
                <w:szCs w:val="20"/>
              </w:rPr>
            </w:pPr>
            <w:r w:rsidRPr="00412DDB">
              <w:rPr>
                <w:bCs/>
                <w:sz w:val="20"/>
                <w:szCs w:val="20"/>
              </w:rPr>
              <w:t>3</w:t>
            </w:r>
          </w:p>
        </w:tc>
      </w:tr>
      <w:tr w:rsidR="00A84E42" w:rsidRPr="00412DDB" w:rsidTr="00F46CC5">
        <w:tc>
          <w:tcPr>
            <w:tcW w:w="648" w:type="dxa"/>
            <w:vAlign w:val="center"/>
          </w:tcPr>
          <w:p w:rsidR="00A84E42" w:rsidRPr="00412DDB" w:rsidRDefault="00A84E42" w:rsidP="00CA44C2">
            <w:pPr>
              <w:jc w:val="center"/>
              <w:rPr>
                <w:bCs/>
                <w:sz w:val="20"/>
                <w:szCs w:val="20"/>
              </w:rPr>
            </w:pPr>
            <w:r w:rsidRPr="00412DDB">
              <w:rPr>
                <w:bCs/>
                <w:sz w:val="20"/>
                <w:szCs w:val="20"/>
              </w:rPr>
              <w:t>1</w:t>
            </w:r>
          </w:p>
        </w:tc>
        <w:tc>
          <w:tcPr>
            <w:tcW w:w="5921" w:type="dxa"/>
          </w:tcPr>
          <w:p w:rsidR="00A84E42" w:rsidRPr="00412DDB" w:rsidRDefault="00A84E42" w:rsidP="00CA44C2">
            <w:pPr>
              <w:jc w:val="both"/>
              <w:rPr>
                <w:b/>
                <w:bCs/>
                <w:sz w:val="20"/>
                <w:szCs w:val="20"/>
              </w:rPr>
            </w:pPr>
            <w:r w:rsidRPr="00412DDB">
              <w:rPr>
                <w:sz w:val="20"/>
                <w:szCs w:val="20"/>
              </w:rPr>
              <w:t>Общая сумма обязатель</w:t>
            </w:r>
            <w:proofErr w:type="gramStart"/>
            <w:r w:rsidRPr="00412DDB">
              <w:rPr>
                <w:sz w:val="20"/>
                <w:szCs w:val="20"/>
              </w:rPr>
              <w:t>ств кр</w:t>
            </w:r>
            <w:proofErr w:type="gramEnd"/>
            <w:r w:rsidRPr="00412DDB">
              <w:rPr>
                <w:sz w:val="20"/>
                <w:szCs w:val="20"/>
              </w:rPr>
              <w:t xml:space="preserve">едитной организации </w:t>
            </w:r>
            <w:r>
              <w:rPr>
                <w:sz w:val="20"/>
                <w:szCs w:val="20"/>
              </w:rPr>
              <w:t>–</w:t>
            </w:r>
            <w:r w:rsidRPr="00412DDB">
              <w:rPr>
                <w:sz w:val="20"/>
                <w:szCs w:val="20"/>
              </w:rPr>
              <w:t xml:space="preserve"> эмитента из предоставленного им обеспечения</w:t>
            </w:r>
          </w:p>
        </w:tc>
        <w:tc>
          <w:tcPr>
            <w:tcW w:w="3285" w:type="dxa"/>
            <w:vAlign w:val="center"/>
          </w:tcPr>
          <w:p w:rsidR="00A84E42" w:rsidRPr="007A6B84" w:rsidRDefault="00C64F48" w:rsidP="00F46CC5">
            <w:pPr>
              <w:jc w:val="center"/>
              <w:rPr>
                <w:sz w:val="20"/>
                <w:szCs w:val="20"/>
              </w:rPr>
            </w:pPr>
            <w:r>
              <w:rPr>
                <w:sz w:val="20"/>
                <w:szCs w:val="20"/>
              </w:rPr>
              <w:t>5 363 404</w:t>
            </w:r>
          </w:p>
        </w:tc>
      </w:tr>
      <w:tr w:rsidR="00A84E42" w:rsidRPr="00412DDB" w:rsidTr="00F46CC5">
        <w:tc>
          <w:tcPr>
            <w:tcW w:w="648" w:type="dxa"/>
            <w:vAlign w:val="center"/>
          </w:tcPr>
          <w:p w:rsidR="00A84E42" w:rsidRPr="00412DDB" w:rsidRDefault="00A84E42" w:rsidP="00CA44C2">
            <w:pPr>
              <w:jc w:val="center"/>
              <w:rPr>
                <w:bCs/>
                <w:sz w:val="20"/>
                <w:szCs w:val="20"/>
              </w:rPr>
            </w:pPr>
            <w:r w:rsidRPr="00412DDB">
              <w:rPr>
                <w:bCs/>
                <w:sz w:val="20"/>
                <w:szCs w:val="20"/>
              </w:rPr>
              <w:t>2</w:t>
            </w:r>
          </w:p>
        </w:tc>
        <w:tc>
          <w:tcPr>
            <w:tcW w:w="5921" w:type="dxa"/>
          </w:tcPr>
          <w:p w:rsidR="00A84E42" w:rsidRPr="00412DDB" w:rsidRDefault="00A84E42" w:rsidP="00CA44C2">
            <w:pPr>
              <w:jc w:val="both"/>
              <w:rPr>
                <w:b/>
                <w:bCs/>
                <w:sz w:val="20"/>
                <w:szCs w:val="20"/>
              </w:rPr>
            </w:pPr>
            <w:r w:rsidRPr="00412DDB">
              <w:rPr>
                <w:sz w:val="20"/>
                <w:szCs w:val="20"/>
              </w:rPr>
              <w:t>Общая сумма обязатель</w:t>
            </w:r>
            <w:proofErr w:type="gramStart"/>
            <w:r w:rsidRPr="00412DDB">
              <w:rPr>
                <w:sz w:val="20"/>
                <w:szCs w:val="20"/>
              </w:rPr>
              <w:t>ств тр</w:t>
            </w:r>
            <w:proofErr w:type="gramEnd"/>
            <w:r w:rsidRPr="00412DDB">
              <w:rPr>
                <w:sz w:val="20"/>
                <w:szCs w:val="20"/>
              </w:rPr>
              <w:t xml:space="preserve">етьих лиц, по которым кредитная организация </w:t>
            </w:r>
            <w:r>
              <w:rPr>
                <w:sz w:val="20"/>
                <w:szCs w:val="20"/>
              </w:rPr>
              <w:t>–</w:t>
            </w:r>
            <w:r w:rsidRPr="00412DDB">
              <w:rPr>
                <w:sz w:val="20"/>
                <w:szCs w:val="20"/>
              </w:rPr>
              <w:t xml:space="preserve"> эмитент предоставила обеспечение, в том числе</w:t>
            </w:r>
          </w:p>
        </w:tc>
        <w:tc>
          <w:tcPr>
            <w:tcW w:w="3285" w:type="dxa"/>
            <w:vAlign w:val="center"/>
          </w:tcPr>
          <w:p w:rsidR="00A84E42" w:rsidRPr="007A6B84" w:rsidRDefault="00C64F48" w:rsidP="00F46CC5">
            <w:pPr>
              <w:jc w:val="center"/>
              <w:rPr>
                <w:sz w:val="20"/>
                <w:szCs w:val="20"/>
              </w:rPr>
            </w:pPr>
            <w:r>
              <w:rPr>
                <w:sz w:val="20"/>
                <w:szCs w:val="20"/>
              </w:rPr>
              <w:t>5 363 404</w:t>
            </w:r>
          </w:p>
        </w:tc>
      </w:tr>
      <w:tr w:rsidR="00A84E42" w:rsidRPr="00412DDB" w:rsidTr="00F46CC5">
        <w:tc>
          <w:tcPr>
            <w:tcW w:w="648" w:type="dxa"/>
            <w:vAlign w:val="center"/>
          </w:tcPr>
          <w:p w:rsidR="00A84E42" w:rsidRPr="00412DDB" w:rsidRDefault="00A84E42" w:rsidP="00CA44C2">
            <w:pPr>
              <w:jc w:val="center"/>
              <w:rPr>
                <w:bCs/>
                <w:sz w:val="20"/>
                <w:szCs w:val="20"/>
              </w:rPr>
            </w:pPr>
            <w:r w:rsidRPr="00412DDB">
              <w:rPr>
                <w:bCs/>
                <w:sz w:val="20"/>
                <w:szCs w:val="20"/>
              </w:rPr>
              <w:t>3</w:t>
            </w:r>
          </w:p>
        </w:tc>
        <w:tc>
          <w:tcPr>
            <w:tcW w:w="5921" w:type="dxa"/>
          </w:tcPr>
          <w:p w:rsidR="00A84E42" w:rsidRPr="00412DDB" w:rsidRDefault="00A84E42" w:rsidP="00CA44C2">
            <w:pPr>
              <w:jc w:val="both"/>
              <w:rPr>
                <w:b/>
                <w:bCs/>
                <w:sz w:val="20"/>
                <w:szCs w:val="20"/>
              </w:rPr>
            </w:pPr>
            <w:r w:rsidRPr="00412DDB">
              <w:rPr>
                <w:sz w:val="20"/>
                <w:szCs w:val="20"/>
              </w:rPr>
              <w:t>в форме залога или поручительства, с учетом ограниченной о</w:t>
            </w:r>
            <w:r w:rsidRPr="00412DDB">
              <w:rPr>
                <w:sz w:val="20"/>
                <w:szCs w:val="20"/>
              </w:rPr>
              <w:t>т</w:t>
            </w:r>
            <w:r w:rsidRPr="00412DDB">
              <w:rPr>
                <w:sz w:val="20"/>
                <w:szCs w:val="20"/>
              </w:rPr>
              <w:t xml:space="preserve">ветственности кредитной организации </w:t>
            </w:r>
            <w:r>
              <w:rPr>
                <w:sz w:val="20"/>
                <w:szCs w:val="20"/>
              </w:rPr>
              <w:t>–</w:t>
            </w:r>
            <w:r w:rsidRPr="00412DDB">
              <w:rPr>
                <w:sz w:val="20"/>
                <w:szCs w:val="20"/>
              </w:rPr>
              <w:t xml:space="preserve"> эмитента по такому об</w:t>
            </w:r>
            <w:r w:rsidRPr="00412DDB">
              <w:rPr>
                <w:sz w:val="20"/>
                <w:szCs w:val="20"/>
              </w:rPr>
              <w:t>я</w:t>
            </w:r>
            <w:r w:rsidRPr="00412DDB">
              <w:rPr>
                <w:sz w:val="20"/>
                <w:szCs w:val="20"/>
              </w:rPr>
              <w:t>зательству третьего лица, определяемой исходя из условий обе</w:t>
            </w:r>
            <w:r w:rsidRPr="00412DDB">
              <w:rPr>
                <w:sz w:val="20"/>
                <w:szCs w:val="20"/>
              </w:rPr>
              <w:t>с</w:t>
            </w:r>
            <w:r w:rsidRPr="00412DDB">
              <w:rPr>
                <w:sz w:val="20"/>
                <w:szCs w:val="20"/>
              </w:rPr>
              <w:t>печения и фактического остатка задолженности по обязательству третьего лица</w:t>
            </w:r>
          </w:p>
        </w:tc>
        <w:tc>
          <w:tcPr>
            <w:tcW w:w="3285" w:type="dxa"/>
            <w:vAlign w:val="center"/>
          </w:tcPr>
          <w:p w:rsidR="00A84E42" w:rsidRPr="007A6B84" w:rsidRDefault="00A84E42" w:rsidP="00F46CC5">
            <w:pPr>
              <w:jc w:val="center"/>
              <w:rPr>
                <w:sz w:val="20"/>
                <w:szCs w:val="20"/>
              </w:rPr>
            </w:pPr>
            <w:r w:rsidRPr="007A6B84">
              <w:rPr>
                <w:bCs/>
                <w:color w:val="000000"/>
                <w:sz w:val="20"/>
                <w:szCs w:val="20"/>
                <w:lang w:val="en-US"/>
              </w:rPr>
              <w:t>0</w:t>
            </w:r>
          </w:p>
        </w:tc>
      </w:tr>
      <w:tr w:rsidR="00A84E42" w:rsidRPr="00412DDB" w:rsidTr="00CA44C2">
        <w:tc>
          <w:tcPr>
            <w:tcW w:w="648" w:type="dxa"/>
            <w:vAlign w:val="center"/>
          </w:tcPr>
          <w:p w:rsidR="00A84E42" w:rsidRPr="00412DDB" w:rsidRDefault="00A84E42" w:rsidP="00CA44C2">
            <w:pPr>
              <w:jc w:val="center"/>
              <w:rPr>
                <w:bCs/>
                <w:sz w:val="20"/>
                <w:szCs w:val="20"/>
              </w:rPr>
            </w:pPr>
            <w:r w:rsidRPr="00412DDB">
              <w:rPr>
                <w:bCs/>
                <w:sz w:val="20"/>
                <w:szCs w:val="20"/>
              </w:rPr>
              <w:t>4</w:t>
            </w:r>
          </w:p>
        </w:tc>
        <w:tc>
          <w:tcPr>
            <w:tcW w:w="5921" w:type="dxa"/>
          </w:tcPr>
          <w:p w:rsidR="00A84E42" w:rsidRPr="00412DDB" w:rsidRDefault="00A84E42" w:rsidP="00CA44C2">
            <w:pPr>
              <w:jc w:val="both"/>
              <w:rPr>
                <w:sz w:val="20"/>
                <w:szCs w:val="20"/>
              </w:rPr>
            </w:pPr>
            <w:r w:rsidRPr="00412DDB">
              <w:rPr>
                <w:sz w:val="20"/>
                <w:szCs w:val="20"/>
              </w:rPr>
              <w:t>Общая сумма обязательств из предоставленного кредитной орг</w:t>
            </w:r>
            <w:r w:rsidRPr="00412DDB">
              <w:rPr>
                <w:sz w:val="20"/>
                <w:szCs w:val="20"/>
              </w:rPr>
              <w:t>а</w:t>
            </w:r>
            <w:r w:rsidRPr="00412DDB">
              <w:rPr>
                <w:sz w:val="20"/>
                <w:szCs w:val="20"/>
              </w:rPr>
              <w:t>низацией – эмитентом обеспечения в виде банковской гарантии</w:t>
            </w:r>
          </w:p>
        </w:tc>
        <w:tc>
          <w:tcPr>
            <w:tcW w:w="3285" w:type="dxa"/>
            <w:vAlign w:val="center"/>
          </w:tcPr>
          <w:p w:rsidR="00A84E42" w:rsidRPr="00A13AC2" w:rsidRDefault="00C64F48" w:rsidP="00CA44C2">
            <w:pPr>
              <w:jc w:val="center"/>
              <w:rPr>
                <w:bCs/>
                <w:sz w:val="20"/>
                <w:szCs w:val="20"/>
              </w:rPr>
            </w:pPr>
            <w:r>
              <w:rPr>
                <w:sz w:val="20"/>
                <w:szCs w:val="20"/>
              </w:rPr>
              <w:t>5 363 404</w:t>
            </w:r>
          </w:p>
        </w:tc>
      </w:tr>
      <w:tr w:rsidR="00A84E42" w:rsidRPr="00412DDB" w:rsidTr="00CA44C2">
        <w:tc>
          <w:tcPr>
            <w:tcW w:w="648" w:type="dxa"/>
            <w:vAlign w:val="center"/>
          </w:tcPr>
          <w:p w:rsidR="00A84E42" w:rsidRPr="00412DDB" w:rsidRDefault="00A84E42" w:rsidP="00CA44C2">
            <w:pPr>
              <w:jc w:val="center"/>
              <w:rPr>
                <w:bCs/>
                <w:sz w:val="20"/>
                <w:szCs w:val="20"/>
              </w:rPr>
            </w:pPr>
            <w:r w:rsidRPr="00412DDB">
              <w:rPr>
                <w:bCs/>
                <w:sz w:val="20"/>
                <w:szCs w:val="20"/>
              </w:rPr>
              <w:t>5</w:t>
            </w:r>
          </w:p>
        </w:tc>
        <w:tc>
          <w:tcPr>
            <w:tcW w:w="5921" w:type="dxa"/>
          </w:tcPr>
          <w:p w:rsidR="00A84E42" w:rsidRPr="00412DDB" w:rsidRDefault="00A84E42" w:rsidP="00CA44C2">
            <w:pPr>
              <w:jc w:val="both"/>
              <w:rPr>
                <w:sz w:val="20"/>
                <w:szCs w:val="20"/>
              </w:rPr>
            </w:pPr>
            <w:r w:rsidRPr="00412DDB">
              <w:rPr>
                <w:sz w:val="20"/>
                <w:szCs w:val="20"/>
              </w:rPr>
              <w:t>Общая сумма обязатель</w:t>
            </w:r>
            <w:proofErr w:type="gramStart"/>
            <w:r w:rsidRPr="00412DDB">
              <w:rPr>
                <w:sz w:val="20"/>
                <w:szCs w:val="20"/>
              </w:rPr>
              <w:t>ств тр</w:t>
            </w:r>
            <w:proofErr w:type="gramEnd"/>
            <w:r w:rsidRPr="00412DDB">
              <w:rPr>
                <w:sz w:val="20"/>
                <w:szCs w:val="20"/>
              </w:rPr>
              <w:t xml:space="preserve">етьих лиц, по которым кредитная организация </w:t>
            </w:r>
            <w:r>
              <w:rPr>
                <w:sz w:val="20"/>
                <w:szCs w:val="20"/>
              </w:rPr>
              <w:t>–</w:t>
            </w:r>
            <w:r w:rsidRPr="00412DDB">
              <w:rPr>
                <w:sz w:val="20"/>
                <w:szCs w:val="20"/>
              </w:rPr>
              <w:t xml:space="preserve"> эмитент предоставила третьим лицам обеспечение в виде банковской гарантии</w:t>
            </w:r>
          </w:p>
        </w:tc>
        <w:tc>
          <w:tcPr>
            <w:tcW w:w="3285" w:type="dxa"/>
            <w:vAlign w:val="center"/>
          </w:tcPr>
          <w:p w:rsidR="00A84E42" w:rsidRPr="00A13AC2" w:rsidRDefault="00C64F48" w:rsidP="00CA44C2">
            <w:pPr>
              <w:jc w:val="center"/>
              <w:rPr>
                <w:bCs/>
                <w:sz w:val="20"/>
                <w:szCs w:val="20"/>
              </w:rPr>
            </w:pPr>
            <w:r>
              <w:rPr>
                <w:sz w:val="20"/>
                <w:szCs w:val="20"/>
              </w:rPr>
              <w:t>5 363 404</w:t>
            </w:r>
          </w:p>
        </w:tc>
      </w:tr>
    </w:tbl>
    <w:p w:rsidR="00A84E42" w:rsidRPr="00412DDB" w:rsidRDefault="00A84E42" w:rsidP="00B37CA9">
      <w:pPr>
        <w:ind w:firstLine="720"/>
        <w:jc w:val="both"/>
        <w:rPr>
          <w:b/>
          <w:bCs/>
          <w:sz w:val="22"/>
          <w:szCs w:val="22"/>
        </w:rPr>
      </w:pPr>
    </w:p>
    <w:p w:rsidR="00B37CA9" w:rsidRPr="00412DDB" w:rsidRDefault="00B37CA9" w:rsidP="00804E00">
      <w:pPr>
        <w:pStyle w:val="em-4"/>
      </w:pPr>
      <w:proofErr w:type="gramStart"/>
      <w:r w:rsidRPr="00412DDB">
        <w:t xml:space="preserve">Информация о каждом из обязательств кредитной организации </w:t>
      </w:r>
      <w:r w:rsidR="00B140EC">
        <w:t>–</w:t>
      </w:r>
      <w:r w:rsidRPr="00412DDB">
        <w:t xml:space="preserve"> эмитента из обеспечения, пред</w:t>
      </w:r>
      <w:r w:rsidRPr="00412DDB">
        <w:t>о</w:t>
      </w:r>
      <w:r w:rsidRPr="00412DDB">
        <w:t>ставленного за период с даты начала текущего финансового года и до даты окончания отчетного квартала третьим лицам, в том числе в форме залога или поручительства, составляющем не менее 5 процентов б</w:t>
      </w:r>
      <w:r w:rsidRPr="00412DDB">
        <w:t>а</w:t>
      </w:r>
      <w:r w:rsidRPr="00412DDB">
        <w:t xml:space="preserve">лансовой стоимости активов кредитной организации </w:t>
      </w:r>
      <w:r w:rsidR="00B140EC">
        <w:t>–</w:t>
      </w:r>
      <w:r w:rsidRPr="00412DDB">
        <w:t xml:space="preserve"> эмитента на дату окончания последнего завершенн</w:t>
      </w:r>
      <w:r w:rsidRPr="00412DDB">
        <w:t>о</w:t>
      </w:r>
      <w:r w:rsidRPr="00412DDB">
        <w:t>го отчетного периода (квартала, года), предшествующего предоставлению обеспечения:</w:t>
      </w:r>
      <w:proofErr w:type="gramEnd"/>
    </w:p>
    <w:p w:rsidR="00B37CA9" w:rsidRPr="00412DDB" w:rsidRDefault="00B37CA9" w:rsidP="00B37CA9">
      <w:pPr>
        <w:pStyle w:val="prilozhenie"/>
        <w:rPr>
          <w:sz w:val="22"/>
          <w:szCs w:val="22"/>
        </w:rPr>
      </w:pPr>
    </w:p>
    <w:tbl>
      <w:tblPr>
        <w:tblW w:w="9545" w:type="dxa"/>
        <w:tblInd w:w="103" w:type="dxa"/>
        <w:tblLayout w:type="fixed"/>
        <w:tblLook w:val="0000" w:firstRow="0" w:lastRow="0" w:firstColumn="0" w:lastColumn="0" w:noHBand="0" w:noVBand="0"/>
      </w:tblPr>
      <w:tblGrid>
        <w:gridCol w:w="725"/>
        <w:gridCol w:w="5580"/>
        <w:gridCol w:w="3240"/>
      </w:tblGrid>
      <w:tr w:rsidR="00B37CA9" w:rsidRPr="00412DDB" w:rsidTr="00B37CA9">
        <w:trPr>
          <w:trHeight w:val="570"/>
        </w:trPr>
        <w:tc>
          <w:tcPr>
            <w:tcW w:w="725" w:type="dxa"/>
            <w:tcBorders>
              <w:top w:val="single" w:sz="4" w:space="0" w:color="auto"/>
              <w:left w:val="single" w:sz="4" w:space="0" w:color="auto"/>
              <w:bottom w:val="single" w:sz="4" w:space="0" w:color="auto"/>
              <w:right w:val="single" w:sz="4" w:space="0" w:color="auto"/>
            </w:tcBorders>
          </w:tcPr>
          <w:p w:rsidR="00B37CA9" w:rsidRPr="00412DDB" w:rsidRDefault="00B37CA9" w:rsidP="00B37CA9">
            <w:pPr>
              <w:jc w:val="center"/>
              <w:rPr>
                <w:sz w:val="22"/>
                <w:szCs w:val="22"/>
              </w:rPr>
            </w:pPr>
            <w:r w:rsidRPr="00412DDB">
              <w:rPr>
                <w:sz w:val="22"/>
                <w:szCs w:val="22"/>
              </w:rPr>
              <w:t xml:space="preserve">№ </w:t>
            </w:r>
            <w:proofErr w:type="spellStart"/>
            <w:r w:rsidRPr="00412DDB">
              <w:rPr>
                <w:sz w:val="22"/>
                <w:szCs w:val="22"/>
              </w:rPr>
              <w:t>пп</w:t>
            </w:r>
            <w:proofErr w:type="spellEnd"/>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Наименование показателя</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Значение показателя</w:t>
            </w:r>
          </w:p>
        </w:tc>
      </w:tr>
      <w:tr w:rsidR="00B37CA9" w:rsidRPr="00412DDB" w:rsidTr="00B37CA9">
        <w:trPr>
          <w:trHeight w:val="333"/>
        </w:trPr>
        <w:tc>
          <w:tcPr>
            <w:tcW w:w="725" w:type="dxa"/>
            <w:tcBorders>
              <w:top w:val="single" w:sz="4" w:space="0" w:color="auto"/>
              <w:left w:val="single" w:sz="4" w:space="0" w:color="auto"/>
              <w:bottom w:val="single" w:sz="4" w:space="0" w:color="auto"/>
              <w:right w:val="single" w:sz="4" w:space="0" w:color="auto"/>
            </w:tcBorders>
          </w:tcPr>
          <w:p w:rsidR="00B37CA9" w:rsidRPr="00412DDB" w:rsidRDefault="00B37CA9" w:rsidP="00B37CA9">
            <w:pPr>
              <w:jc w:val="center"/>
              <w:rPr>
                <w:sz w:val="22"/>
                <w:szCs w:val="22"/>
              </w:rPr>
            </w:pPr>
            <w:r w:rsidRPr="00412DDB">
              <w:rPr>
                <w:sz w:val="22"/>
                <w:szCs w:val="22"/>
              </w:rPr>
              <w:t>1</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2</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3</w:t>
            </w:r>
          </w:p>
        </w:tc>
      </w:tr>
      <w:tr w:rsidR="00B37CA9" w:rsidRPr="00412DDB" w:rsidTr="00804E00">
        <w:trPr>
          <w:trHeight w:val="57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t>1</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 xml:space="preserve">Размер обеспеченного обязательства кредитной организации </w:t>
            </w:r>
            <w:r w:rsidR="00B140EC">
              <w:rPr>
                <w:sz w:val="20"/>
                <w:szCs w:val="20"/>
              </w:rPr>
              <w:t>–</w:t>
            </w:r>
            <w:r w:rsidRPr="00412DDB">
              <w:rPr>
                <w:sz w:val="20"/>
                <w:szCs w:val="20"/>
              </w:rPr>
              <w:t xml:space="preserve"> эмитента (третьего лица), руб.</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4E1FF0" w:rsidP="00804E00">
            <w:pPr>
              <w:jc w:val="center"/>
              <w:rPr>
                <w:sz w:val="20"/>
                <w:szCs w:val="20"/>
              </w:rPr>
            </w:pPr>
            <w:r w:rsidRPr="00412DDB">
              <w:rPr>
                <w:sz w:val="20"/>
                <w:szCs w:val="20"/>
              </w:rPr>
              <w:t>Обязательства в форме залога или поручительства, составляющие не менее 5% от балансовой стоимости активов, отсутствуют</w:t>
            </w:r>
          </w:p>
        </w:tc>
      </w:tr>
      <w:tr w:rsidR="00B37CA9" w:rsidRPr="00412DDB" w:rsidTr="00804E00">
        <w:trPr>
          <w:trHeight w:val="33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t>2</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Срок исполнения обязательства</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30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t>3</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Способ обеспечения</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30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t>4</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Размер обеспечения, руб.</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467"/>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t>5</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Условия предоставления обеспечения, в том числе: предмет залога, руб.</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467"/>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B36083" w:rsidP="00B37CA9">
            <w:pPr>
              <w:jc w:val="center"/>
              <w:rPr>
                <w:sz w:val="20"/>
                <w:szCs w:val="20"/>
              </w:rPr>
            </w:pPr>
            <w:r w:rsidRPr="00412DDB">
              <w:rPr>
                <w:sz w:val="20"/>
                <w:szCs w:val="20"/>
              </w:rPr>
              <w:t>5</w:t>
            </w:r>
            <w:r w:rsidR="00B37CA9" w:rsidRPr="00412DDB">
              <w:rPr>
                <w:sz w:val="20"/>
                <w:szCs w:val="20"/>
              </w:rPr>
              <w:t>.1.</w:t>
            </w:r>
            <w:r w:rsidR="00B37CA9" w:rsidRPr="00412DDB">
              <w:rPr>
                <w:rStyle w:val="af0"/>
                <w:vanish/>
                <w:sz w:val="20"/>
                <w:szCs w:val="20"/>
              </w:rPr>
              <w:footnoteReference w:id="21"/>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Стоимость предмета залога, руб.</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36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B36083" w:rsidP="00B37CA9">
            <w:pPr>
              <w:jc w:val="center"/>
              <w:rPr>
                <w:sz w:val="20"/>
                <w:szCs w:val="20"/>
              </w:rPr>
            </w:pPr>
            <w:r w:rsidRPr="00412DDB">
              <w:rPr>
                <w:sz w:val="20"/>
                <w:szCs w:val="20"/>
              </w:rPr>
              <w:t>5</w:t>
            </w:r>
            <w:r w:rsidR="00B37CA9" w:rsidRPr="00412DDB">
              <w:rPr>
                <w:sz w:val="20"/>
                <w:szCs w:val="20"/>
              </w:rPr>
              <w:t>.2.</w:t>
            </w:r>
            <w:r w:rsidR="00B37CA9" w:rsidRPr="00412DDB">
              <w:rPr>
                <w:rStyle w:val="af0"/>
                <w:vanish/>
                <w:sz w:val="20"/>
                <w:szCs w:val="20"/>
              </w:rPr>
              <w:footnoteReference w:id="22"/>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Срок, на который обеспечение предоставлено</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bl>
    <w:p w:rsidR="00B37CA9" w:rsidRPr="00412DDB" w:rsidRDefault="00B37CA9" w:rsidP="00B37CA9">
      <w:pPr>
        <w:pStyle w:val="prilozhenie"/>
        <w:rPr>
          <w:sz w:val="22"/>
          <w:szCs w:val="22"/>
        </w:rPr>
      </w:pPr>
    </w:p>
    <w:p w:rsidR="00E92399" w:rsidRPr="00412DDB" w:rsidRDefault="00B37CA9" w:rsidP="00E92399">
      <w:pPr>
        <w:pStyle w:val="em-4"/>
        <w:rPr>
          <w:b/>
          <w:i/>
        </w:rPr>
      </w:pPr>
      <w:r w:rsidRPr="00412DDB">
        <w:rPr>
          <w:b/>
          <w:i/>
        </w:rPr>
        <w:t>Оценка риска неисполнения или ненадлежащего исполнения обеспеченных обязатель</w:t>
      </w:r>
      <w:proofErr w:type="gramStart"/>
      <w:r w:rsidRPr="00412DDB">
        <w:rPr>
          <w:b/>
          <w:i/>
        </w:rPr>
        <w:t>ств тр</w:t>
      </w:r>
      <w:proofErr w:type="gramEnd"/>
      <w:r w:rsidRPr="00412DDB">
        <w:rPr>
          <w:b/>
          <w:i/>
        </w:rPr>
        <w:t>е</w:t>
      </w:r>
      <w:r w:rsidRPr="00412DDB">
        <w:rPr>
          <w:b/>
          <w:i/>
        </w:rPr>
        <w:t>тьими лицами с указанием факторов, которые могут привести к такому неисполнению или нена</w:t>
      </w:r>
      <w:r w:rsidRPr="00412DDB">
        <w:rPr>
          <w:b/>
          <w:i/>
        </w:rPr>
        <w:t>д</w:t>
      </w:r>
      <w:r w:rsidRPr="00412DDB">
        <w:rPr>
          <w:b/>
          <w:i/>
        </w:rPr>
        <w:t>лежащему исполнению, и вероятности возникновения таких факторов</w:t>
      </w:r>
    </w:p>
    <w:tbl>
      <w:tblPr>
        <w:tblW w:w="0" w:type="auto"/>
        <w:tblLook w:val="01E0" w:firstRow="1" w:lastRow="1" w:firstColumn="1" w:lastColumn="1" w:noHBand="0" w:noVBand="0"/>
      </w:tblPr>
      <w:tblGrid>
        <w:gridCol w:w="10173"/>
      </w:tblGrid>
      <w:tr w:rsidR="00E92399" w:rsidRPr="00412DDB" w:rsidTr="003D79C8">
        <w:tc>
          <w:tcPr>
            <w:tcW w:w="10173" w:type="dxa"/>
          </w:tcPr>
          <w:p w:rsidR="003D79C8" w:rsidRDefault="003D79C8" w:rsidP="00E92399">
            <w:pPr>
              <w:pStyle w:val="em-4"/>
              <w:rPr>
                <w:sz w:val="20"/>
                <w:szCs w:val="20"/>
              </w:rPr>
            </w:pPr>
          </w:p>
          <w:p w:rsidR="00E92399" w:rsidRPr="00412DDB" w:rsidRDefault="004E1FF0" w:rsidP="00E92399">
            <w:pPr>
              <w:pStyle w:val="em-4"/>
              <w:rPr>
                <w:sz w:val="20"/>
                <w:szCs w:val="20"/>
              </w:rPr>
            </w:pPr>
            <w:r w:rsidRPr="00412DDB">
              <w:rPr>
                <w:sz w:val="20"/>
                <w:szCs w:val="20"/>
              </w:rPr>
              <w:t>Риск неисполнения или ненадлежащего исполнения обязатель</w:t>
            </w:r>
            <w:proofErr w:type="gramStart"/>
            <w:r w:rsidRPr="00412DDB">
              <w:rPr>
                <w:sz w:val="20"/>
                <w:szCs w:val="20"/>
              </w:rPr>
              <w:t>ств тр</w:t>
            </w:r>
            <w:proofErr w:type="gramEnd"/>
            <w:r w:rsidRPr="00412DDB">
              <w:rPr>
                <w:sz w:val="20"/>
                <w:szCs w:val="20"/>
              </w:rPr>
              <w:t xml:space="preserve">етьими лицами является минимальным, т.к. в соответствии с кредитной политикой Банк предоставляет поручительства предприятиям, имеющим хорошее финансовое положение и положительную кредитную историю, что позволяет с учетом обеспечения отнести их к </w:t>
            </w:r>
            <w:r w:rsidRPr="00412DDB">
              <w:rPr>
                <w:sz w:val="20"/>
                <w:szCs w:val="20"/>
                <w:lang w:val="en-US"/>
              </w:rPr>
              <w:t>I</w:t>
            </w:r>
            <w:r w:rsidRPr="00412DDB">
              <w:rPr>
                <w:sz w:val="20"/>
                <w:szCs w:val="20"/>
              </w:rPr>
              <w:t xml:space="preserve">, </w:t>
            </w:r>
            <w:r w:rsidRPr="00412DDB">
              <w:rPr>
                <w:sz w:val="20"/>
                <w:szCs w:val="20"/>
                <w:lang w:val="en-US"/>
              </w:rPr>
              <w:t>II</w:t>
            </w:r>
            <w:r w:rsidRPr="00412DDB">
              <w:rPr>
                <w:sz w:val="20"/>
                <w:szCs w:val="20"/>
              </w:rPr>
              <w:t xml:space="preserve"> категории качества. Оценка величины риска в случае невыполнения обеспеченных обязатель</w:t>
            </w:r>
            <w:proofErr w:type="gramStart"/>
            <w:r w:rsidRPr="00412DDB">
              <w:rPr>
                <w:sz w:val="20"/>
                <w:szCs w:val="20"/>
              </w:rPr>
              <w:t>ств тр</w:t>
            </w:r>
            <w:proofErr w:type="gramEnd"/>
            <w:r w:rsidRPr="00412DDB">
              <w:rPr>
                <w:sz w:val="20"/>
                <w:szCs w:val="20"/>
              </w:rPr>
              <w:t>етьими лиц</w:t>
            </w:r>
            <w:r w:rsidRPr="00412DDB">
              <w:rPr>
                <w:sz w:val="20"/>
                <w:szCs w:val="20"/>
              </w:rPr>
              <w:t>а</w:t>
            </w:r>
            <w:r w:rsidRPr="00412DDB">
              <w:rPr>
                <w:sz w:val="20"/>
                <w:szCs w:val="20"/>
              </w:rPr>
              <w:t xml:space="preserve">ми произведена в соответствии с методикой, приведенной в Положении ЦБ РФ от </w:t>
            </w:r>
            <w:r w:rsidR="007D5C2E">
              <w:rPr>
                <w:sz w:val="20"/>
                <w:szCs w:val="20"/>
              </w:rPr>
              <w:t>23.10.2017</w:t>
            </w:r>
            <w:r w:rsidRPr="00412DDB">
              <w:rPr>
                <w:sz w:val="20"/>
                <w:szCs w:val="20"/>
              </w:rPr>
              <w:t xml:space="preserve"> № </w:t>
            </w:r>
            <w:r w:rsidR="007D5C2E">
              <w:rPr>
                <w:sz w:val="20"/>
                <w:szCs w:val="20"/>
              </w:rPr>
              <w:t>611</w:t>
            </w:r>
            <w:r w:rsidR="00B140EC">
              <w:rPr>
                <w:sz w:val="20"/>
                <w:szCs w:val="20"/>
              </w:rPr>
              <w:t>–</w:t>
            </w:r>
            <w:r w:rsidRPr="00412DDB">
              <w:rPr>
                <w:sz w:val="20"/>
                <w:szCs w:val="20"/>
              </w:rPr>
              <w:t>П «О порядке формирования кредитными организациями резервов на возможные потери».</w:t>
            </w:r>
          </w:p>
          <w:p w:rsidR="004E1FF0" w:rsidRPr="00412DDB" w:rsidRDefault="00D84AC9" w:rsidP="004E1FF0">
            <w:pPr>
              <w:ind w:firstLine="567"/>
              <w:jc w:val="both"/>
              <w:rPr>
                <w:sz w:val="20"/>
                <w:szCs w:val="20"/>
              </w:rPr>
            </w:pPr>
            <w:r>
              <w:rPr>
                <w:sz w:val="20"/>
                <w:szCs w:val="20"/>
              </w:rPr>
              <w:t>П</w:t>
            </w:r>
            <w:r w:rsidR="004E1FF0" w:rsidRPr="00412DDB">
              <w:rPr>
                <w:sz w:val="20"/>
                <w:szCs w:val="20"/>
              </w:rPr>
              <w:t>АО «МТС</w:t>
            </w:r>
            <w:r w:rsidR="00B140EC">
              <w:rPr>
                <w:sz w:val="20"/>
                <w:szCs w:val="20"/>
              </w:rPr>
              <w:t>–</w:t>
            </w:r>
            <w:r w:rsidR="004E1FF0" w:rsidRPr="00412DDB">
              <w:rPr>
                <w:sz w:val="20"/>
                <w:szCs w:val="20"/>
              </w:rPr>
              <w:t>Банк» осуществляет регулярный мониторинг кредитного портфеля. Помимо отслеживания в</w:t>
            </w:r>
            <w:r w:rsidR="004E1FF0" w:rsidRPr="00412DDB">
              <w:rPr>
                <w:sz w:val="20"/>
                <w:szCs w:val="20"/>
              </w:rPr>
              <w:t>ы</w:t>
            </w:r>
            <w:r w:rsidR="004E1FF0" w:rsidRPr="00412DDB">
              <w:rPr>
                <w:sz w:val="20"/>
                <w:szCs w:val="20"/>
              </w:rPr>
              <w:t xml:space="preserve">полнения обязательств заемщиком, </w:t>
            </w:r>
            <w:r>
              <w:rPr>
                <w:sz w:val="20"/>
                <w:szCs w:val="20"/>
              </w:rPr>
              <w:t>П</w:t>
            </w:r>
            <w:r w:rsidR="004E1FF0" w:rsidRPr="00412DDB">
              <w:rPr>
                <w:sz w:val="20"/>
                <w:szCs w:val="20"/>
              </w:rPr>
              <w:t>АО «МТС</w:t>
            </w:r>
            <w:r w:rsidR="00B140EC">
              <w:rPr>
                <w:sz w:val="20"/>
                <w:szCs w:val="20"/>
              </w:rPr>
              <w:t>–</w:t>
            </w:r>
            <w:r w:rsidR="004E1FF0" w:rsidRPr="00412DDB">
              <w:rPr>
                <w:sz w:val="20"/>
                <w:szCs w:val="20"/>
              </w:rPr>
              <w:t xml:space="preserve">Банк» также регулярно изучает всю имеющуюся информацию о его деятельности. В частности, </w:t>
            </w:r>
            <w:r>
              <w:rPr>
                <w:sz w:val="20"/>
                <w:szCs w:val="20"/>
              </w:rPr>
              <w:t>П</w:t>
            </w:r>
            <w:r w:rsidR="004E1FF0" w:rsidRPr="00412DDB">
              <w:rPr>
                <w:sz w:val="20"/>
                <w:szCs w:val="20"/>
              </w:rPr>
              <w:t>АО «МТС</w:t>
            </w:r>
            <w:r w:rsidR="00B140EC">
              <w:rPr>
                <w:sz w:val="20"/>
                <w:szCs w:val="20"/>
              </w:rPr>
              <w:t>–</w:t>
            </w:r>
            <w:r w:rsidR="004E1FF0" w:rsidRPr="00412DDB">
              <w:rPr>
                <w:sz w:val="20"/>
                <w:szCs w:val="20"/>
              </w:rPr>
              <w:t>Банк» получает и анализирует финансовую отчетность заемщиков на ежеквартальной основе и регулярно отслеживает изменение стоимости обеспечения по каждой ссуде. Данные по</w:t>
            </w:r>
            <w:r w:rsidR="004E1FF0" w:rsidRPr="00412DDB">
              <w:rPr>
                <w:sz w:val="20"/>
                <w:szCs w:val="20"/>
              </w:rPr>
              <w:t>д</w:t>
            </w:r>
            <w:r w:rsidR="004E1FF0" w:rsidRPr="00412DDB">
              <w:rPr>
                <w:sz w:val="20"/>
                <w:szCs w:val="20"/>
              </w:rPr>
              <w:t xml:space="preserve">ходы позволяют </w:t>
            </w:r>
            <w:r>
              <w:rPr>
                <w:sz w:val="20"/>
                <w:szCs w:val="20"/>
              </w:rPr>
              <w:t>П</w:t>
            </w:r>
            <w:r w:rsidR="004E1FF0" w:rsidRPr="00412DDB">
              <w:rPr>
                <w:sz w:val="20"/>
                <w:szCs w:val="20"/>
              </w:rPr>
              <w:t>АО «МТС</w:t>
            </w:r>
            <w:r w:rsidR="00B140EC">
              <w:rPr>
                <w:sz w:val="20"/>
                <w:szCs w:val="20"/>
              </w:rPr>
              <w:t>–</w:t>
            </w:r>
            <w:r w:rsidR="004E1FF0" w:rsidRPr="00412DDB">
              <w:rPr>
                <w:sz w:val="20"/>
                <w:szCs w:val="20"/>
              </w:rPr>
              <w:t>Банк» поддерживать уровень кредитного риска на приемлемом уровне.</w:t>
            </w:r>
          </w:p>
          <w:p w:rsidR="004E1FF0" w:rsidRPr="00412DDB" w:rsidRDefault="004E1FF0" w:rsidP="004E1FF0">
            <w:pPr>
              <w:pStyle w:val="em-4"/>
            </w:pPr>
            <w:r w:rsidRPr="00412DDB">
              <w:rPr>
                <w:sz w:val="20"/>
                <w:szCs w:val="20"/>
              </w:rPr>
              <w:t>Факторы, которые могут привести к неисполнению или ненадлежащему исполнению обязательств, отсу</w:t>
            </w:r>
            <w:r w:rsidRPr="00412DDB">
              <w:rPr>
                <w:sz w:val="20"/>
                <w:szCs w:val="20"/>
              </w:rPr>
              <w:t>т</w:t>
            </w:r>
            <w:r w:rsidRPr="00412DDB">
              <w:rPr>
                <w:sz w:val="20"/>
                <w:szCs w:val="20"/>
              </w:rPr>
              <w:t xml:space="preserve">ствуют. Вероятность возникновения таких факторов, по мнению </w:t>
            </w:r>
            <w:proofErr w:type="gramStart"/>
            <w:r w:rsidRPr="00412DDB">
              <w:rPr>
                <w:sz w:val="20"/>
                <w:szCs w:val="20"/>
              </w:rPr>
              <w:t>кредитной</w:t>
            </w:r>
            <w:proofErr w:type="gramEnd"/>
            <w:r w:rsidRPr="00412DDB">
              <w:rPr>
                <w:sz w:val="20"/>
                <w:szCs w:val="20"/>
              </w:rPr>
              <w:t xml:space="preserve"> организации, минимальна</w:t>
            </w:r>
          </w:p>
        </w:tc>
      </w:tr>
    </w:tbl>
    <w:p w:rsidR="00E92399" w:rsidRPr="00412DDB" w:rsidRDefault="00E92399" w:rsidP="00E92399">
      <w:pPr>
        <w:pStyle w:val="em-4"/>
      </w:pPr>
    </w:p>
    <w:p w:rsidR="00B37CA9" w:rsidRPr="00412DDB" w:rsidRDefault="00B37CA9" w:rsidP="00F83B2D">
      <w:pPr>
        <w:pStyle w:val="em-7"/>
      </w:pPr>
      <w:bookmarkStart w:id="341" w:name="_Toc482611674"/>
      <w:r w:rsidRPr="00412DDB">
        <w:t xml:space="preserve">2.3.4. Прочие обязательства кредитной организации </w:t>
      </w:r>
      <w:r w:rsidR="00B140EC">
        <w:t>–</w:t>
      </w:r>
      <w:r w:rsidRPr="00412DDB">
        <w:t xml:space="preserve"> эмитента</w:t>
      </w:r>
      <w:bookmarkEnd w:id="341"/>
    </w:p>
    <w:p w:rsidR="00F83B2D" w:rsidRPr="00412DDB" w:rsidRDefault="00F83B2D" w:rsidP="00F83B2D">
      <w:pPr>
        <w:pStyle w:val="em-4"/>
      </w:pPr>
    </w:p>
    <w:p w:rsidR="00F83B2D" w:rsidRPr="00412DDB" w:rsidRDefault="00B37CA9" w:rsidP="00F83B2D">
      <w:pPr>
        <w:pStyle w:val="em-4"/>
        <w:rPr>
          <w:b/>
          <w:i/>
        </w:rPr>
      </w:pPr>
      <w:r w:rsidRPr="00412DDB">
        <w:rPr>
          <w:b/>
          <w:i/>
        </w:rPr>
        <w:t xml:space="preserve">Соглашения кредитной организации </w:t>
      </w:r>
      <w:r w:rsidR="00B140EC">
        <w:rPr>
          <w:b/>
          <w:i/>
        </w:rPr>
        <w:t>–</w:t>
      </w:r>
      <w:r w:rsidRPr="00412DDB">
        <w:rPr>
          <w:b/>
          <w:i/>
        </w:rPr>
        <w:t xml:space="preserve"> эмитента, включая срочные сделки, не отраженные в ее бухгалтерской (финансовой) отчетности, которые могут существенным образом отразиться на ф</w:t>
      </w:r>
      <w:r w:rsidRPr="00412DDB">
        <w:rPr>
          <w:b/>
          <w:i/>
        </w:rPr>
        <w:t>и</w:t>
      </w:r>
      <w:r w:rsidRPr="00412DDB">
        <w:rPr>
          <w:b/>
          <w:i/>
        </w:rPr>
        <w:t xml:space="preserve">нансовом состоянии кредитной организации </w:t>
      </w:r>
      <w:r w:rsidR="00B140EC">
        <w:rPr>
          <w:b/>
          <w:i/>
        </w:rPr>
        <w:t>–</w:t>
      </w:r>
      <w:r w:rsidRPr="00412DDB">
        <w:rPr>
          <w:b/>
          <w:i/>
        </w:rPr>
        <w:t xml:space="preserve"> эмитента, ее ликвидности, источниках финансиров</w:t>
      </w:r>
      <w:r w:rsidRPr="00412DDB">
        <w:rPr>
          <w:b/>
          <w:i/>
        </w:rPr>
        <w:t>а</w:t>
      </w:r>
      <w:r w:rsidRPr="00412DDB">
        <w:rPr>
          <w:b/>
          <w:i/>
        </w:rPr>
        <w:t>ния и условиях их использования, результатах деятельности и расходах:</w:t>
      </w:r>
    </w:p>
    <w:tbl>
      <w:tblPr>
        <w:tblW w:w="0" w:type="auto"/>
        <w:tblLook w:val="01E0" w:firstRow="1" w:lastRow="1" w:firstColumn="1" w:lastColumn="1" w:noHBand="0" w:noVBand="0"/>
      </w:tblPr>
      <w:tblGrid>
        <w:gridCol w:w="9570"/>
      </w:tblGrid>
      <w:tr w:rsidR="00F83B2D" w:rsidRPr="00412DDB" w:rsidTr="00F237F6">
        <w:tc>
          <w:tcPr>
            <w:tcW w:w="9570" w:type="dxa"/>
          </w:tcPr>
          <w:p w:rsidR="00F83B2D" w:rsidRPr="00412DDB" w:rsidRDefault="004E1FF0" w:rsidP="00993862">
            <w:pPr>
              <w:pStyle w:val="em-4"/>
            </w:pPr>
            <w:r w:rsidRPr="00412DDB">
              <w:t>Отсутствуют.</w:t>
            </w:r>
          </w:p>
        </w:tc>
      </w:tr>
    </w:tbl>
    <w:p w:rsidR="00F83B2D" w:rsidRPr="00412DDB" w:rsidRDefault="00F83B2D" w:rsidP="00F83B2D">
      <w:pPr>
        <w:pStyle w:val="em-4"/>
      </w:pPr>
    </w:p>
    <w:p w:rsidR="00B37CA9" w:rsidRPr="00412DDB" w:rsidRDefault="00B37CA9" w:rsidP="00F83B2D">
      <w:pPr>
        <w:pStyle w:val="em-4"/>
      </w:pPr>
      <w:r w:rsidRPr="00412DDB">
        <w:t xml:space="preserve">Факторы, при которых упомянутые выше обязательства могут повлечь перечисленные изменения и вероятность их возникновения: </w:t>
      </w:r>
    </w:p>
    <w:tbl>
      <w:tblPr>
        <w:tblW w:w="0" w:type="auto"/>
        <w:tblLook w:val="01E0" w:firstRow="1" w:lastRow="1" w:firstColumn="1" w:lastColumn="1" w:noHBand="0" w:noVBand="0"/>
      </w:tblPr>
      <w:tblGrid>
        <w:gridCol w:w="9570"/>
      </w:tblGrid>
      <w:tr w:rsidR="00F83B2D" w:rsidRPr="00412DDB" w:rsidTr="00F237F6">
        <w:tc>
          <w:tcPr>
            <w:tcW w:w="9570" w:type="dxa"/>
          </w:tcPr>
          <w:p w:rsidR="00F83B2D" w:rsidRPr="00412DDB" w:rsidRDefault="00627601" w:rsidP="003D79C8">
            <w:pPr>
              <w:pStyle w:val="em-4"/>
            </w:pPr>
            <w:r w:rsidRPr="00412DDB">
              <w:t>Не приводятся</w:t>
            </w:r>
            <w:r w:rsidR="003D79C8">
              <w:t>.</w:t>
            </w:r>
          </w:p>
        </w:tc>
      </w:tr>
    </w:tbl>
    <w:p w:rsidR="00F83B2D" w:rsidRPr="00412DDB" w:rsidRDefault="00F83B2D" w:rsidP="00F83B2D">
      <w:pPr>
        <w:pStyle w:val="em-4"/>
      </w:pPr>
    </w:p>
    <w:p w:rsidR="00B37CA9" w:rsidRPr="00412DDB" w:rsidRDefault="00B37CA9" w:rsidP="00F83B2D">
      <w:pPr>
        <w:pStyle w:val="em-4"/>
      </w:pPr>
      <w:r w:rsidRPr="00412DDB">
        <w:t xml:space="preserve">Причины заключения кредитной организацией </w:t>
      </w:r>
      <w:r w:rsidR="00B140EC">
        <w:t>–</w:t>
      </w:r>
      <w:r w:rsidRPr="00412DDB">
        <w:t xml:space="preserve"> эмитентом указанных в данном пункте ежеква</w:t>
      </w:r>
      <w:r w:rsidRPr="00412DDB">
        <w:t>р</w:t>
      </w:r>
      <w:r w:rsidRPr="00412DDB">
        <w:t xml:space="preserve">тального отчета соглашений, предполагаемая выгода кредитной организации </w:t>
      </w:r>
      <w:r w:rsidR="00B140EC">
        <w:t>–</w:t>
      </w:r>
      <w:r w:rsidRPr="00412DDB">
        <w:t xml:space="preserve"> эмитента от этих соглаш</w:t>
      </w:r>
      <w:r w:rsidRPr="00412DDB">
        <w:t>е</w:t>
      </w:r>
      <w:r w:rsidRPr="00412DDB">
        <w:t>ний и причины, по которым данные соглашения не отражены в бухгалтерской (финансовой) отчетности кредитной организации – эмитента:</w:t>
      </w:r>
    </w:p>
    <w:tbl>
      <w:tblPr>
        <w:tblW w:w="0" w:type="auto"/>
        <w:tblLook w:val="01E0" w:firstRow="1" w:lastRow="1" w:firstColumn="1" w:lastColumn="1" w:noHBand="0" w:noVBand="0"/>
      </w:tblPr>
      <w:tblGrid>
        <w:gridCol w:w="9570"/>
      </w:tblGrid>
      <w:tr w:rsidR="00F83B2D" w:rsidRPr="00412DDB" w:rsidTr="00F237F6">
        <w:tc>
          <w:tcPr>
            <w:tcW w:w="9570" w:type="dxa"/>
          </w:tcPr>
          <w:p w:rsidR="00F83B2D" w:rsidRPr="00412DDB" w:rsidRDefault="00627601" w:rsidP="00993862">
            <w:pPr>
              <w:pStyle w:val="em-4"/>
            </w:pPr>
            <w:r w:rsidRPr="00412DDB">
              <w:t>Не приводятся</w:t>
            </w:r>
            <w:r w:rsidR="003D79C8">
              <w:t>.</w:t>
            </w:r>
          </w:p>
        </w:tc>
      </w:tr>
    </w:tbl>
    <w:p w:rsidR="00F83B2D" w:rsidRPr="00412DDB" w:rsidRDefault="00F83B2D" w:rsidP="00F83B2D">
      <w:pPr>
        <w:pStyle w:val="em-4"/>
      </w:pPr>
    </w:p>
    <w:p w:rsidR="00B37CA9" w:rsidRPr="00412DDB" w:rsidRDefault="00B37CA9" w:rsidP="00F83B2D">
      <w:pPr>
        <w:pStyle w:val="em-1"/>
      </w:pPr>
      <w:bookmarkStart w:id="342" w:name="_Toc482611675"/>
      <w:r w:rsidRPr="00412DDB">
        <w:t xml:space="preserve">2.4. Риски, связанные с приобретением размещаемых </w:t>
      </w:r>
      <w:r w:rsidR="007C2E1A">
        <w:t>(размещенных)</w:t>
      </w:r>
      <w:r w:rsidRPr="00412DDB">
        <w:t xml:space="preserve"> ценных бумаг</w:t>
      </w:r>
      <w:bookmarkEnd w:id="342"/>
      <w:r w:rsidRPr="00412DDB">
        <w:rPr>
          <w:rStyle w:val="af0"/>
          <w:b w:val="0"/>
          <w:bCs/>
          <w:vanish/>
          <w:szCs w:val="24"/>
        </w:rPr>
        <w:footnoteReference w:id="23"/>
      </w:r>
    </w:p>
    <w:p w:rsidR="00F83B2D" w:rsidRPr="00412DDB" w:rsidRDefault="00F83B2D" w:rsidP="00F83B2D">
      <w:pPr>
        <w:pStyle w:val="em-1"/>
      </w:pPr>
    </w:p>
    <w:p w:rsidR="00F83B2D" w:rsidRPr="00412DDB" w:rsidRDefault="00B37CA9" w:rsidP="00AB4C32">
      <w:pPr>
        <w:pStyle w:val="em-7"/>
        <w:rPr>
          <w:lang w:val="en-US"/>
        </w:rPr>
      </w:pPr>
      <w:bookmarkStart w:id="343" w:name="_Toc482611676"/>
      <w:r w:rsidRPr="00412DDB">
        <w:t>2.4.1. Кредитный риск</w:t>
      </w:r>
      <w:bookmarkEnd w:id="343"/>
    </w:p>
    <w:tbl>
      <w:tblPr>
        <w:tblW w:w="0" w:type="auto"/>
        <w:tblLook w:val="01E0" w:firstRow="1" w:lastRow="1" w:firstColumn="1" w:lastColumn="1" w:noHBand="0" w:noVBand="0"/>
      </w:tblPr>
      <w:tblGrid>
        <w:gridCol w:w="10031"/>
      </w:tblGrid>
      <w:tr w:rsidR="00F83B2D" w:rsidRPr="00412DDB" w:rsidTr="003D79C8">
        <w:tc>
          <w:tcPr>
            <w:tcW w:w="10031" w:type="dxa"/>
          </w:tcPr>
          <w:p w:rsidR="003D79C8" w:rsidRPr="00397B60" w:rsidRDefault="003D79C8" w:rsidP="00D95638">
            <w:pPr>
              <w:pStyle w:val="22"/>
              <w:jc w:val="both"/>
              <w:rPr>
                <w:rFonts w:cs="Arial"/>
                <w:sz w:val="20"/>
                <w:szCs w:val="22"/>
              </w:rPr>
            </w:pPr>
          </w:p>
          <w:p w:rsidR="009E1A40" w:rsidRPr="009E1A40" w:rsidRDefault="009E1A40" w:rsidP="009E1A40">
            <w:pPr>
              <w:pStyle w:val="22"/>
              <w:jc w:val="both"/>
              <w:rPr>
                <w:rFonts w:cs="Arial"/>
                <w:sz w:val="20"/>
                <w:szCs w:val="22"/>
              </w:rPr>
            </w:pPr>
            <w:r w:rsidRPr="009E1A40">
              <w:rPr>
                <w:rFonts w:cs="Arial"/>
                <w:sz w:val="20"/>
                <w:szCs w:val="22"/>
              </w:rPr>
              <w:t>.</w:t>
            </w:r>
          </w:p>
          <w:p w:rsidR="003637DC" w:rsidRPr="003637DC" w:rsidRDefault="003637DC" w:rsidP="003637DC">
            <w:pPr>
              <w:pStyle w:val="22"/>
              <w:ind w:firstLine="567"/>
              <w:jc w:val="both"/>
              <w:rPr>
                <w:sz w:val="20"/>
              </w:rPr>
            </w:pPr>
            <w:r w:rsidRPr="003637DC">
              <w:rPr>
                <w:sz w:val="20"/>
              </w:rPr>
              <w:t>Ссудная задолженность физических и юридических лиц в 2017 году формировала примерно 40% активов-нетто Банка. Кроме того, заметным источником риска, связанного с кредитными продуктами для компаний и и</w:t>
            </w:r>
            <w:r w:rsidRPr="003637DC">
              <w:rPr>
                <w:sz w:val="20"/>
              </w:rPr>
              <w:t>н</w:t>
            </w:r>
            <w:r w:rsidRPr="003637DC">
              <w:rPr>
                <w:sz w:val="20"/>
              </w:rPr>
              <w:t xml:space="preserve">дивидуальных клиентов, являлся ряд </w:t>
            </w:r>
            <w:proofErr w:type="spellStart"/>
            <w:r w:rsidRPr="003637DC">
              <w:rPr>
                <w:sz w:val="20"/>
              </w:rPr>
              <w:t>внебалансовых</w:t>
            </w:r>
            <w:proofErr w:type="spellEnd"/>
            <w:r w:rsidRPr="003637DC">
              <w:rPr>
                <w:sz w:val="20"/>
              </w:rPr>
              <w:t xml:space="preserve"> позиций, в частности, гарантии и поручительства, неиспол</w:t>
            </w:r>
            <w:r w:rsidRPr="003637DC">
              <w:rPr>
                <w:sz w:val="20"/>
              </w:rPr>
              <w:t>ь</w:t>
            </w:r>
            <w:r w:rsidRPr="003637DC">
              <w:rPr>
                <w:sz w:val="20"/>
              </w:rPr>
              <w:t xml:space="preserve">зованные лимиты по кредитным линиям и овердрафтам. Объем указанных позиций, отраженных в отчетности по РСБУ, на протяжении 2017 года не превышал 17% активов-нетто Банка. </w:t>
            </w:r>
            <w:proofErr w:type="gramStart"/>
            <w:r w:rsidRPr="003637DC">
              <w:rPr>
                <w:sz w:val="20"/>
              </w:rPr>
              <w:t>В части операций Банка на финансовых рынках чистый объем активов под риском в отчетном периоде был сопоставимым с суммарной чистой ссудной задолженностью в корпоративном и розничном сегментах бизнеса  (примерно 40% активов-нетто).</w:t>
            </w:r>
            <w:proofErr w:type="gramEnd"/>
          </w:p>
          <w:p w:rsidR="003637DC" w:rsidRPr="003637DC" w:rsidRDefault="003637DC" w:rsidP="003637DC">
            <w:pPr>
              <w:pStyle w:val="22"/>
              <w:ind w:firstLine="567"/>
              <w:jc w:val="both"/>
              <w:rPr>
                <w:sz w:val="20"/>
              </w:rPr>
            </w:pPr>
          </w:p>
          <w:p w:rsidR="003637DC" w:rsidRPr="003637DC" w:rsidRDefault="003637DC" w:rsidP="003637DC">
            <w:pPr>
              <w:pStyle w:val="22"/>
              <w:ind w:firstLine="567"/>
              <w:jc w:val="both"/>
              <w:rPr>
                <w:sz w:val="20"/>
              </w:rPr>
            </w:pPr>
            <w:r w:rsidRPr="003637DC">
              <w:rPr>
                <w:sz w:val="20"/>
              </w:rPr>
              <w:t>В портфеле ссуд, выданных юридическим лицам, Банк регулирует уровень кредитного риска за счет:</w:t>
            </w:r>
          </w:p>
          <w:p w:rsidR="003637DC" w:rsidRPr="003637DC" w:rsidRDefault="003637DC" w:rsidP="003637DC">
            <w:pPr>
              <w:pStyle w:val="22"/>
              <w:ind w:firstLine="567"/>
              <w:jc w:val="both"/>
              <w:rPr>
                <w:sz w:val="20"/>
              </w:rPr>
            </w:pPr>
            <w:r w:rsidRPr="003637DC">
              <w:rPr>
                <w:sz w:val="20"/>
              </w:rPr>
              <w:t>•</w:t>
            </w:r>
            <w:r w:rsidRPr="003637DC">
              <w:rPr>
                <w:sz w:val="20"/>
              </w:rPr>
              <w:tab/>
              <w:t>установления лимитов в отношении одного заемщика или группы заемщиков, а также отраслевых се</w:t>
            </w:r>
            <w:r w:rsidRPr="003637DC">
              <w:rPr>
                <w:sz w:val="20"/>
              </w:rPr>
              <w:t>г</w:t>
            </w:r>
            <w:r w:rsidRPr="003637DC">
              <w:rPr>
                <w:sz w:val="20"/>
              </w:rPr>
              <w:t xml:space="preserve">ментов; </w:t>
            </w:r>
          </w:p>
          <w:p w:rsidR="003637DC" w:rsidRPr="003637DC" w:rsidRDefault="003637DC" w:rsidP="003637DC">
            <w:pPr>
              <w:pStyle w:val="22"/>
              <w:ind w:firstLine="567"/>
              <w:jc w:val="both"/>
              <w:rPr>
                <w:sz w:val="20"/>
              </w:rPr>
            </w:pPr>
            <w:r w:rsidRPr="003637DC">
              <w:rPr>
                <w:sz w:val="20"/>
              </w:rPr>
              <w:t>•</w:t>
            </w:r>
            <w:r w:rsidRPr="003637DC">
              <w:rPr>
                <w:sz w:val="20"/>
              </w:rPr>
              <w:tab/>
              <w:t xml:space="preserve">установления критериев приемлемости кредитного качества заемщиков и требований по обеспеченности кредитов, дифференцированных в зависимости от </w:t>
            </w:r>
            <w:proofErr w:type="gramStart"/>
            <w:r w:rsidRPr="003637DC">
              <w:rPr>
                <w:sz w:val="20"/>
              </w:rPr>
              <w:t>риск-профиля</w:t>
            </w:r>
            <w:proofErr w:type="gramEnd"/>
            <w:r w:rsidRPr="003637DC">
              <w:rPr>
                <w:sz w:val="20"/>
              </w:rPr>
              <w:t xml:space="preserve"> клиентов; </w:t>
            </w:r>
          </w:p>
          <w:p w:rsidR="003637DC" w:rsidRPr="003637DC" w:rsidRDefault="003637DC" w:rsidP="003637DC">
            <w:pPr>
              <w:pStyle w:val="22"/>
              <w:ind w:firstLine="567"/>
              <w:jc w:val="both"/>
              <w:rPr>
                <w:sz w:val="20"/>
              </w:rPr>
            </w:pPr>
            <w:r w:rsidRPr="003637DC">
              <w:rPr>
                <w:sz w:val="20"/>
              </w:rPr>
              <w:t>•</w:t>
            </w:r>
            <w:r w:rsidRPr="003637DC">
              <w:rPr>
                <w:sz w:val="20"/>
              </w:rPr>
              <w:tab/>
              <w:t xml:space="preserve">контроля и корректировки </w:t>
            </w:r>
            <w:proofErr w:type="gramStart"/>
            <w:r w:rsidRPr="003637DC">
              <w:rPr>
                <w:sz w:val="20"/>
              </w:rPr>
              <w:t>риск-профиля</w:t>
            </w:r>
            <w:proofErr w:type="gramEnd"/>
            <w:r w:rsidRPr="003637DC">
              <w:rPr>
                <w:sz w:val="20"/>
              </w:rPr>
              <w:t xml:space="preserve"> кредитных продуктов банка. </w:t>
            </w:r>
          </w:p>
          <w:p w:rsidR="003637DC" w:rsidRPr="003637DC" w:rsidRDefault="003637DC" w:rsidP="003637DC">
            <w:pPr>
              <w:pStyle w:val="22"/>
              <w:ind w:firstLine="567"/>
              <w:jc w:val="both"/>
              <w:rPr>
                <w:sz w:val="20"/>
              </w:rPr>
            </w:pPr>
          </w:p>
          <w:p w:rsidR="003637DC" w:rsidRPr="003637DC" w:rsidRDefault="003637DC" w:rsidP="003637DC">
            <w:pPr>
              <w:pStyle w:val="22"/>
              <w:ind w:firstLine="567"/>
              <w:jc w:val="both"/>
              <w:rPr>
                <w:sz w:val="20"/>
              </w:rPr>
            </w:pPr>
            <w:r w:rsidRPr="003637DC">
              <w:rPr>
                <w:sz w:val="20"/>
              </w:rPr>
              <w:t>Лимиты в отношении уровня кредитного риска по продуктам, заемщикам, группам связанных заемщиков отраслям экономики, описаны в Кредитной политике, утвержденной Правлением, и пересматриваются на рег</w:t>
            </w:r>
            <w:r w:rsidRPr="003637DC">
              <w:rPr>
                <w:sz w:val="20"/>
              </w:rPr>
              <w:t>у</w:t>
            </w:r>
            <w:r w:rsidRPr="003637DC">
              <w:rPr>
                <w:sz w:val="20"/>
              </w:rPr>
              <w:t>лярной основе. Новая редакция Кредитной политики, принятая в 2016 году, установила четкие критерии прие</w:t>
            </w:r>
            <w:r w:rsidRPr="003637DC">
              <w:rPr>
                <w:sz w:val="20"/>
              </w:rPr>
              <w:t>м</w:t>
            </w:r>
            <w:r w:rsidRPr="003637DC">
              <w:rPr>
                <w:sz w:val="20"/>
              </w:rPr>
              <w:t>лемости кредитного качества заемщиков, требования по обеспеченности кредитов и ввела практику подтвержд</w:t>
            </w:r>
            <w:r w:rsidRPr="003637DC">
              <w:rPr>
                <w:sz w:val="20"/>
              </w:rPr>
              <w:t>е</w:t>
            </w:r>
            <w:r w:rsidRPr="003637DC">
              <w:rPr>
                <w:sz w:val="20"/>
              </w:rPr>
              <w:t>ния отдельных решений кредитного комитета Банка его Советом Директоров.</w:t>
            </w:r>
          </w:p>
          <w:p w:rsidR="003637DC" w:rsidRPr="003637DC" w:rsidRDefault="003637DC" w:rsidP="003637DC">
            <w:pPr>
              <w:pStyle w:val="22"/>
              <w:ind w:firstLine="567"/>
              <w:jc w:val="both"/>
              <w:rPr>
                <w:sz w:val="20"/>
              </w:rPr>
            </w:pPr>
          </w:p>
          <w:p w:rsidR="003637DC" w:rsidRPr="003637DC" w:rsidRDefault="003637DC" w:rsidP="003637DC">
            <w:pPr>
              <w:pStyle w:val="22"/>
              <w:ind w:firstLine="567"/>
              <w:jc w:val="both"/>
              <w:rPr>
                <w:sz w:val="20"/>
              </w:rPr>
            </w:pPr>
            <w:r w:rsidRPr="003637DC">
              <w:rPr>
                <w:sz w:val="20"/>
              </w:rPr>
              <w:t xml:space="preserve"> С учетом успешной практики применения Кредитной политики в 2017 году,  во внутренние нормативные документы  ВНД Банка были внесены изменения, связанные с частичным делегированием полномочий по прин</w:t>
            </w:r>
            <w:r w:rsidRPr="003637DC">
              <w:rPr>
                <w:sz w:val="20"/>
              </w:rPr>
              <w:t>я</w:t>
            </w:r>
            <w:r w:rsidRPr="003637DC">
              <w:rPr>
                <w:sz w:val="20"/>
              </w:rPr>
              <w:t>тию решений, не связанным с существенным кредитным риском, на нижестоящие уровни. Это привело к ускор</w:t>
            </w:r>
            <w:r w:rsidRPr="003637DC">
              <w:rPr>
                <w:sz w:val="20"/>
              </w:rPr>
              <w:t>е</w:t>
            </w:r>
            <w:r w:rsidRPr="003637DC">
              <w:rPr>
                <w:sz w:val="20"/>
              </w:rPr>
              <w:t>нию кредитного процесса.</w:t>
            </w:r>
          </w:p>
          <w:p w:rsidR="003637DC" w:rsidRPr="003637DC" w:rsidRDefault="003637DC" w:rsidP="003637DC">
            <w:pPr>
              <w:pStyle w:val="22"/>
              <w:ind w:firstLine="567"/>
              <w:jc w:val="both"/>
              <w:rPr>
                <w:sz w:val="20"/>
              </w:rPr>
            </w:pPr>
          </w:p>
          <w:p w:rsidR="003637DC" w:rsidRPr="003637DC" w:rsidRDefault="003637DC" w:rsidP="003637DC">
            <w:pPr>
              <w:pStyle w:val="22"/>
              <w:ind w:firstLine="567"/>
              <w:jc w:val="both"/>
              <w:rPr>
                <w:sz w:val="20"/>
              </w:rPr>
            </w:pPr>
            <w:r w:rsidRPr="003637DC">
              <w:rPr>
                <w:sz w:val="20"/>
              </w:rPr>
              <w:t>Мониторинг фактического размера рисков осуществляется регулярно для обеспечения полного соблюд</w:t>
            </w:r>
            <w:r w:rsidRPr="003637DC">
              <w:rPr>
                <w:sz w:val="20"/>
              </w:rPr>
              <w:t>е</w:t>
            </w:r>
            <w:r w:rsidRPr="003637DC">
              <w:rPr>
                <w:sz w:val="20"/>
              </w:rPr>
              <w:t>ния установленных политик по управлению кредитным риском Банка, требований и лимитов. При этом система мониторинга постоянно совершенствуется в целях раннего реагирования на изменяющуюся экономическую ср</w:t>
            </w:r>
            <w:r w:rsidRPr="003637DC">
              <w:rPr>
                <w:sz w:val="20"/>
              </w:rPr>
              <w:t>е</w:t>
            </w:r>
            <w:r w:rsidRPr="003637DC">
              <w:rPr>
                <w:sz w:val="20"/>
              </w:rPr>
              <w:t>ду. С 2016 года система была дополнительно детализирована в части распределения ответственности участву</w:t>
            </w:r>
            <w:r w:rsidRPr="003637DC">
              <w:rPr>
                <w:sz w:val="20"/>
              </w:rPr>
              <w:t>ю</w:t>
            </w:r>
            <w:r w:rsidRPr="003637DC">
              <w:rPr>
                <w:sz w:val="20"/>
              </w:rPr>
              <w:t>щих подразделений Банка, а также дополнена элементами мониторинга рыночной и экономической конъюнкт</w:t>
            </w:r>
            <w:r w:rsidRPr="003637DC">
              <w:rPr>
                <w:sz w:val="20"/>
              </w:rPr>
              <w:t>у</w:t>
            </w:r>
            <w:r w:rsidRPr="003637DC">
              <w:rPr>
                <w:sz w:val="20"/>
              </w:rPr>
              <w:t>ры.</w:t>
            </w:r>
          </w:p>
          <w:p w:rsidR="003637DC" w:rsidRPr="003637DC" w:rsidRDefault="003637DC" w:rsidP="003637DC">
            <w:pPr>
              <w:pStyle w:val="22"/>
              <w:ind w:firstLine="567"/>
              <w:jc w:val="both"/>
              <w:rPr>
                <w:sz w:val="20"/>
              </w:rPr>
            </w:pPr>
          </w:p>
          <w:p w:rsidR="003637DC" w:rsidRPr="003637DC" w:rsidRDefault="003637DC" w:rsidP="003637DC">
            <w:pPr>
              <w:pStyle w:val="22"/>
              <w:ind w:firstLine="567"/>
              <w:jc w:val="both"/>
              <w:rPr>
                <w:sz w:val="20"/>
              </w:rPr>
            </w:pPr>
            <w:r w:rsidRPr="003637DC">
              <w:rPr>
                <w:sz w:val="20"/>
              </w:rPr>
              <w:t>Основу процесса установления лимитов составляет: присвоение заемщику внутреннего кредитного ре</w:t>
            </w:r>
            <w:r w:rsidRPr="003637DC">
              <w:rPr>
                <w:sz w:val="20"/>
              </w:rPr>
              <w:t>й</w:t>
            </w:r>
            <w:r w:rsidRPr="003637DC">
              <w:rPr>
                <w:sz w:val="20"/>
              </w:rPr>
              <w:t>тинга, оценка кредитной истории (как внутри Банка, так и в других банках-кредиторах), исследование прочей доступной информации нефинансового характера в отношении заемщика. Банк осуществляет регулярный мон</w:t>
            </w:r>
            <w:r w:rsidRPr="003637DC">
              <w:rPr>
                <w:sz w:val="20"/>
              </w:rPr>
              <w:t>и</w:t>
            </w:r>
            <w:r w:rsidRPr="003637DC">
              <w:rPr>
                <w:sz w:val="20"/>
              </w:rPr>
              <w:t>торинг кредитного портфеля. Помимо отслеживания выполнения обязательств заемщиком, Банк также регулярно изучает всю имеющуюся информацию о его деятельности. В частности, Банк получает и анализирует финанс</w:t>
            </w:r>
            <w:r w:rsidRPr="003637DC">
              <w:rPr>
                <w:sz w:val="20"/>
              </w:rPr>
              <w:t>о</w:t>
            </w:r>
            <w:r w:rsidRPr="003637DC">
              <w:rPr>
                <w:sz w:val="20"/>
              </w:rPr>
              <w:t xml:space="preserve">вую отчетность заемщиков на ежеквартальной основе, регулярно отслеживает изменение стоимости обеспечения по каждой ссуде, анализирует динамику изменения </w:t>
            </w:r>
            <w:proofErr w:type="gramStart"/>
            <w:r w:rsidRPr="003637DC">
              <w:rPr>
                <w:sz w:val="20"/>
              </w:rPr>
              <w:t>бизнес-среды</w:t>
            </w:r>
            <w:proofErr w:type="gramEnd"/>
            <w:r w:rsidRPr="003637DC">
              <w:rPr>
                <w:sz w:val="20"/>
              </w:rPr>
              <w:t xml:space="preserve"> клиента.</w:t>
            </w:r>
          </w:p>
          <w:p w:rsidR="003637DC" w:rsidRPr="003637DC" w:rsidRDefault="003637DC" w:rsidP="003637DC">
            <w:pPr>
              <w:pStyle w:val="22"/>
              <w:ind w:firstLine="567"/>
              <w:jc w:val="both"/>
              <w:rPr>
                <w:sz w:val="20"/>
              </w:rPr>
            </w:pPr>
          </w:p>
          <w:p w:rsidR="003637DC" w:rsidRPr="003637DC" w:rsidRDefault="003637DC" w:rsidP="003637DC">
            <w:pPr>
              <w:pStyle w:val="22"/>
              <w:ind w:firstLine="567"/>
              <w:jc w:val="both"/>
              <w:rPr>
                <w:sz w:val="20"/>
              </w:rPr>
            </w:pPr>
            <w:r w:rsidRPr="003637DC">
              <w:rPr>
                <w:sz w:val="20"/>
              </w:rPr>
              <w:t xml:space="preserve">Когда Банк берет на себя </w:t>
            </w:r>
            <w:proofErr w:type="spellStart"/>
            <w:r w:rsidRPr="003637DC">
              <w:rPr>
                <w:sz w:val="20"/>
              </w:rPr>
              <w:t>внебалансовые</w:t>
            </w:r>
            <w:proofErr w:type="spellEnd"/>
            <w:r w:rsidRPr="003637DC">
              <w:rPr>
                <w:sz w:val="20"/>
              </w:rPr>
              <w:t xml:space="preserve"> обязательства, применяется та же методика контроля и управл</w:t>
            </w:r>
            <w:r w:rsidRPr="003637DC">
              <w:rPr>
                <w:sz w:val="20"/>
              </w:rPr>
              <w:t>е</w:t>
            </w:r>
            <w:r w:rsidRPr="003637DC">
              <w:rPr>
                <w:sz w:val="20"/>
              </w:rPr>
              <w:t>ния рисками, что и для операций, отраженных на балансе.</w:t>
            </w:r>
          </w:p>
          <w:p w:rsidR="003637DC" w:rsidRPr="003637DC" w:rsidRDefault="003637DC" w:rsidP="003637DC">
            <w:pPr>
              <w:pStyle w:val="22"/>
              <w:ind w:firstLine="567"/>
              <w:jc w:val="both"/>
              <w:rPr>
                <w:sz w:val="20"/>
              </w:rPr>
            </w:pPr>
          </w:p>
          <w:p w:rsidR="003637DC" w:rsidRPr="003637DC" w:rsidRDefault="003637DC" w:rsidP="003637DC">
            <w:pPr>
              <w:pStyle w:val="22"/>
              <w:ind w:firstLine="567"/>
              <w:jc w:val="both"/>
              <w:rPr>
                <w:sz w:val="20"/>
              </w:rPr>
            </w:pPr>
            <w:r w:rsidRPr="003637DC">
              <w:rPr>
                <w:sz w:val="20"/>
              </w:rPr>
              <w:t>В Банке создано подразделение, занимающееся оценкой и контролем состояния кредитного обеспечения на регулярной основе. При оценке обеспечения Банк корректирует рыночную стоимость активов и сумму возмо</w:t>
            </w:r>
            <w:r w:rsidRPr="003637DC">
              <w:rPr>
                <w:sz w:val="20"/>
              </w:rPr>
              <w:t>ж</w:t>
            </w:r>
            <w:r w:rsidRPr="003637DC">
              <w:rPr>
                <w:sz w:val="20"/>
              </w:rPr>
              <w:t>ных издержек по их продаже.</w:t>
            </w:r>
          </w:p>
          <w:p w:rsidR="003637DC" w:rsidRPr="003637DC" w:rsidRDefault="003637DC" w:rsidP="003637DC">
            <w:pPr>
              <w:pStyle w:val="22"/>
              <w:ind w:firstLine="567"/>
              <w:jc w:val="both"/>
              <w:rPr>
                <w:sz w:val="20"/>
              </w:rPr>
            </w:pPr>
          </w:p>
          <w:p w:rsidR="003637DC" w:rsidRPr="003637DC" w:rsidRDefault="003637DC" w:rsidP="003637DC">
            <w:pPr>
              <w:pStyle w:val="22"/>
              <w:ind w:firstLine="567"/>
              <w:jc w:val="both"/>
              <w:rPr>
                <w:sz w:val="20"/>
              </w:rPr>
            </w:pPr>
            <w:r w:rsidRPr="003637DC">
              <w:rPr>
                <w:sz w:val="20"/>
              </w:rPr>
              <w:t>В 2017 году Банк внедрил в эксплуатацию промышленную модель внутренних кредитных рейтингов фи</w:t>
            </w:r>
            <w:r w:rsidRPr="003637DC">
              <w:rPr>
                <w:sz w:val="20"/>
              </w:rPr>
              <w:t>р</w:t>
            </w:r>
            <w:r w:rsidRPr="003637DC">
              <w:rPr>
                <w:sz w:val="20"/>
              </w:rPr>
              <w:t>мы OLIVER WYMAN, ведущего эксперта в области оценки банковских рисков, что позволило получать колич</w:t>
            </w:r>
            <w:r w:rsidRPr="003637DC">
              <w:rPr>
                <w:sz w:val="20"/>
              </w:rPr>
              <w:t>е</w:t>
            </w:r>
            <w:r w:rsidRPr="003637DC">
              <w:rPr>
                <w:sz w:val="20"/>
              </w:rPr>
              <w:t>ственную оценку вероятности дефолта (PD) заемщиков. Собственными силами была разработана методология расчета потерь в случае наступления дефолта (LGD). Все это позволило перейти к точной количественной оценке принимаемых Банком кредитных рисков в логике</w:t>
            </w:r>
            <w:proofErr w:type="gramStart"/>
            <w:r w:rsidRPr="003637DC">
              <w:rPr>
                <w:sz w:val="20"/>
              </w:rPr>
              <w:t xml:space="preserve"> ,</w:t>
            </w:r>
            <w:proofErr w:type="gramEnd"/>
            <w:r w:rsidRPr="003637DC">
              <w:rPr>
                <w:sz w:val="20"/>
              </w:rPr>
              <w:t xml:space="preserve"> в духе требований </w:t>
            </w:r>
            <w:proofErr w:type="spellStart"/>
            <w:r w:rsidRPr="003637DC">
              <w:rPr>
                <w:sz w:val="20"/>
              </w:rPr>
              <w:t>Базельских</w:t>
            </w:r>
            <w:proofErr w:type="spellEnd"/>
            <w:r w:rsidRPr="003637DC">
              <w:rPr>
                <w:sz w:val="20"/>
              </w:rPr>
              <w:t xml:space="preserve"> стандартов и МСФО 9.</w:t>
            </w:r>
          </w:p>
          <w:p w:rsidR="003637DC" w:rsidRPr="003637DC" w:rsidRDefault="003637DC" w:rsidP="003637DC">
            <w:pPr>
              <w:pStyle w:val="22"/>
              <w:ind w:firstLine="567"/>
              <w:jc w:val="both"/>
              <w:rPr>
                <w:sz w:val="20"/>
              </w:rPr>
            </w:pPr>
          </w:p>
          <w:p w:rsidR="003637DC" w:rsidRPr="003637DC" w:rsidRDefault="003637DC" w:rsidP="003637DC">
            <w:pPr>
              <w:pStyle w:val="22"/>
              <w:ind w:firstLine="567"/>
              <w:jc w:val="both"/>
              <w:rPr>
                <w:sz w:val="20"/>
              </w:rPr>
            </w:pPr>
            <w:r w:rsidRPr="003637DC">
              <w:rPr>
                <w:sz w:val="20"/>
              </w:rPr>
              <w:t>На основе полученных количественных  данных о кредитных рисках была разработана и внедрена в эк</w:t>
            </w:r>
            <w:r w:rsidRPr="003637DC">
              <w:rPr>
                <w:sz w:val="20"/>
              </w:rPr>
              <w:t>с</w:t>
            </w:r>
            <w:r w:rsidRPr="003637DC">
              <w:rPr>
                <w:sz w:val="20"/>
              </w:rPr>
              <w:t xml:space="preserve">плуатацию методология </w:t>
            </w:r>
            <w:proofErr w:type="gramStart"/>
            <w:r w:rsidRPr="003637DC">
              <w:rPr>
                <w:sz w:val="20"/>
              </w:rPr>
              <w:t>риск-ориентированного</w:t>
            </w:r>
            <w:proofErr w:type="gramEnd"/>
            <w:r w:rsidRPr="003637DC">
              <w:rPr>
                <w:sz w:val="20"/>
              </w:rPr>
              <w:t xml:space="preserve"> кредитного ценообразования (RBP), которая позволяет опред</w:t>
            </w:r>
            <w:r w:rsidRPr="003637DC">
              <w:rPr>
                <w:sz w:val="20"/>
              </w:rPr>
              <w:t>е</w:t>
            </w:r>
            <w:r w:rsidRPr="003637DC">
              <w:rPr>
                <w:sz w:val="20"/>
              </w:rPr>
              <w:t>лять точную себестоимость и цену кредитных продуктов с учетом всех возможных кредитных потерь и стоим</w:t>
            </w:r>
            <w:r w:rsidRPr="003637DC">
              <w:rPr>
                <w:sz w:val="20"/>
              </w:rPr>
              <w:t>о</w:t>
            </w:r>
            <w:r w:rsidRPr="003637DC">
              <w:rPr>
                <w:sz w:val="20"/>
              </w:rPr>
              <w:t xml:space="preserve">сти </w:t>
            </w:r>
            <w:proofErr w:type="spellStart"/>
            <w:r w:rsidRPr="003637DC">
              <w:rPr>
                <w:sz w:val="20"/>
              </w:rPr>
              <w:t>аллоцируемого</w:t>
            </w:r>
            <w:proofErr w:type="spellEnd"/>
            <w:r w:rsidRPr="003637DC">
              <w:rPr>
                <w:sz w:val="20"/>
              </w:rPr>
              <w:t xml:space="preserve"> капитала. </w:t>
            </w:r>
          </w:p>
          <w:p w:rsidR="003637DC" w:rsidRPr="003637DC" w:rsidRDefault="003637DC" w:rsidP="003637DC">
            <w:pPr>
              <w:pStyle w:val="22"/>
              <w:ind w:firstLine="567"/>
              <w:jc w:val="both"/>
              <w:rPr>
                <w:sz w:val="20"/>
              </w:rPr>
            </w:pPr>
          </w:p>
          <w:p w:rsidR="003637DC" w:rsidRPr="003637DC" w:rsidRDefault="003637DC" w:rsidP="003637DC">
            <w:pPr>
              <w:pStyle w:val="22"/>
              <w:ind w:firstLine="567"/>
              <w:jc w:val="both"/>
              <w:rPr>
                <w:sz w:val="20"/>
              </w:rPr>
            </w:pPr>
            <w:r w:rsidRPr="003637DC">
              <w:rPr>
                <w:sz w:val="20"/>
              </w:rPr>
              <w:t>Ключевую роль в управлении кредитным риском Банка играют Кредитный комитет и Малый кредитный комитет по розничному бизнесу. На заседаниях этих комитетов принимаются все решения в отношении ссуд, в</w:t>
            </w:r>
            <w:r w:rsidRPr="003637DC">
              <w:rPr>
                <w:sz w:val="20"/>
              </w:rPr>
              <w:t>ы</w:t>
            </w:r>
            <w:r w:rsidRPr="003637DC">
              <w:rPr>
                <w:sz w:val="20"/>
              </w:rPr>
              <w:t>даваемых Банком корпоративным клиентам и физическим лицам в рамках полномочий, установленных данным комитетам органами управления Банка. Управление кредитным риском, связанным с операциями на финансовых рынках (размещение сре</w:t>
            </w:r>
            <w:proofErr w:type="gramStart"/>
            <w:r w:rsidRPr="003637DC">
              <w:rPr>
                <w:sz w:val="20"/>
              </w:rPr>
              <w:t>дств в кр</w:t>
            </w:r>
            <w:proofErr w:type="gramEnd"/>
            <w:r w:rsidRPr="003637DC">
              <w:rPr>
                <w:sz w:val="20"/>
              </w:rPr>
              <w:t>едитных организациях, вложения в ценные бумаги), в части выставления лим</w:t>
            </w:r>
            <w:r w:rsidRPr="003637DC">
              <w:rPr>
                <w:sz w:val="20"/>
              </w:rPr>
              <w:t>и</w:t>
            </w:r>
            <w:r w:rsidRPr="003637DC">
              <w:rPr>
                <w:sz w:val="20"/>
              </w:rPr>
              <w:t>тов, осуществляет Лимитный комитет.</w:t>
            </w:r>
          </w:p>
          <w:p w:rsidR="003637DC" w:rsidRPr="003637DC" w:rsidRDefault="003637DC" w:rsidP="003637DC">
            <w:pPr>
              <w:pStyle w:val="22"/>
              <w:ind w:firstLine="567"/>
              <w:jc w:val="both"/>
              <w:rPr>
                <w:sz w:val="20"/>
              </w:rPr>
            </w:pPr>
          </w:p>
          <w:p w:rsidR="003637DC" w:rsidRPr="003637DC" w:rsidRDefault="003637DC" w:rsidP="003637DC">
            <w:pPr>
              <w:pStyle w:val="22"/>
              <w:ind w:firstLine="567"/>
              <w:jc w:val="both"/>
              <w:rPr>
                <w:sz w:val="20"/>
              </w:rPr>
            </w:pPr>
            <w:r w:rsidRPr="003637DC">
              <w:rPr>
                <w:sz w:val="20"/>
              </w:rPr>
              <w:t xml:space="preserve">В результате изменений в Кредитной политике и процедурах контроля и управления кредитным риском, отмечается ряд положительных тенденций в изменении </w:t>
            </w:r>
            <w:proofErr w:type="gramStart"/>
            <w:r w:rsidRPr="003637DC">
              <w:rPr>
                <w:sz w:val="20"/>
              </w:rPr>
              <w:t>риск-профиля</w:t>
            </w:r>
            <w:proofErr w:type="gramEnd"/>
            <w:r w:rsidRPr="003637DC">
              <w:rPr>
                <w:sz w:val="20"/>
              </w:rPr>
              <w:t xml:space="preserve"> кредитного портфеля:</w:t>
            </w:r>
          </w:p>
          <w:p w:rsidR="003637DC" w:rsidRPr="003637DC" w:rsidRDefault="003637DC" w:rsidP="003637DC">
            <w:pPr>
              <w:pStyle w:val="22"/>
              <w:ind w:firstLine="567"/>
              <w:jc w:val="both"/>
              <w:rPr>
                <w:sz w:val="20"/>
              </w:rPr>
            </w:pPr>
            <w:r w:rsidRPr="003637DC">
              <w:rPr>
                <w:sz w:val="20"/>
              </w:rPr>
              <w:t>•</w:t>
            </w:r>
            <w:r w:rsidRPr="003637DC">
              <w:rPr>
                <w:sz w:val="20"/>
              </w:rPr>
              <w:tab/>
              <w:t>снижение риска концентрации, выразившееся в уменьшении доли 20 крупнейших заемщиков в портфеле;</w:t>
            </w:r>
          </w:p>
          <w:p w:rsidR="003637DC" w:rsidRPr="003637DC" w:rsidRDefault="003637DC" w:rsidP="003637DC">
            <w:pPr>
              <w:pStyle w:val="22"/>
              <w:ind w:firstLine="567"/>
              <w:jc w:val="both"/>
              <w:rPr>
                <w:sz w:val="20"/>
              </w:rPr>
            </w:pPr>
            <w:r w:rsidRPr="003637DC">
              <w:rPr>
                <w:sz w:val="20"/>
              </w:rPr>
              <w:t>•</w:t>
            </w:r>
            <w:r w:rsidRPr="003637DC">
              <w:rPr>
                <w:sz w:val="20"/>
              </w:rPr>
              <w:tab/>
              <w:t xml:space="preserve">значительное увеличение в портфеле доли кредитов заемщикам наиболее высокого кредитного качества, что в частности привело к снижению стоимости риска по рабочему портфелю до весьма комфортного уровня – - 0,2%; </w:t>
            </w:r>
          </w:p>
          <w:p w:rsidR="00F83B2D" w:rsidRPr="00397B60" w:rsidRDefault="003637DC" w:rsidP="003637DC">
            <w:pPr>
              <w:pStyle w:val="22"/>
              <w:ind w:firstLine="567"/>
              <w:jc w:val="both"/>
              <w:rPr>
                <w:sz w:val="20"/>
              </w:rPr>
            </w:pPr>
            <w:r w:rsidRPr="003637DC">
              <w:rPr>
                <w:sz w:val="20"/>
              </w:rPr>
              <w:t>•</w:t>
            </w:r>
            <w:r w:rsidRPr="003637DC">
              <w:rPr>
                <w:sz w:val="20"/>
              </w:rPr>
              <w:tab/>
              <w:t>снижение доли и уровня проблемных активов.</w:t>
            </w:r>
          </w:p>
        </w:tc>
      </w:tr>
      <w:tr w:rsidR="00F83B2D" w:rsidRPr="00412DDB" w:rsidTr="003D79C8">
        <w:tc>
          <w:tcPr>
            <w:tcW w:w="10031" w:type="dxa"/>
          </w:tcPr>
          <w:p w:rsidR="00F83B2D" w:rsidRPr="00412DDB" w:rsidRDefault="00F83B2D" w:rsidP="00F83B2D">
            <w:pPr>
              <w:pStyle w:val="em-6"/>
            </w:pPr>
            <w:r w:rsidRPr="00412DDB">
              <w:t xml:space="preserve">(Описывается риск возникновения у кредитной организации </w:t>
            </w:r>
            <w:r w:rsidR="00B140EC">
              <w:t>–</w:t>
            </w:r>
            <w:r w:rsidRPr="00412DDB">
              <w:t xml:space="preserve"> эмитента убытков вследствие неисполнения, несвоевременного либо неполного исполнения должником финансовых обязательств перед кредитной организацией </w:t>
            </w:r>
            <w:r w:rsidR="00B140EC">
              <w:t>–</w:t>
            </w:r>
            <w:r w:rsidRPr="00412DDB">
              <w:t xml:space="preserve"> эмитентом в соответствии с условиями договора)</w:t>
            </w:r>
          </w:p>
        </w:tc>
      </w:tr>
    </w:tbl>
    <w:p w:rsidR="00F83B2D" w:rsidRPr="00412DDB" w:rsidRDefault="00B37CA9" w:rsidP="00AB4C32">
      <w:pPr>
        <w:pStyle w:val="em-7"/>
        <w:rPr>
          <w:lang w:val="en-US"/>
        </w:rPr>
      </w:pPr>
      <w:bookmarkStart w:id="344" w:name="_Toc482611677"/>
      <w:r w:rsidRPr="00412DDB">
        <w:t xml:space="preserve">2.4.2. </w:t>
      </w:r>
      <w:proofErr w:type="spellStart"/>
      <w:r w:rsidRPr="00412DDB">
        <w:t>Страновой</w:t>
      </w:r>
      <w:proofErr w:type="spellEnd"/>
      <w:r w:rsidRPr="00412DDB">
        <w:t xml:space="preserve"> риск</w:t>
      </w:r>
      <w:bookmarkEnd w:id="344"/>
    </w:p>
    <w:tbl>
      <w:tblPr>
        <w:tblW w:w="0" w:type="auto"/>
        <w:tblLook w:val="01E0" w:firstRow="1" w:lastRow="1" w:firstColumn="1" w:lastColumn="1" w:noHBand="0" w:noVBand="0"/>
      </w:tblPr>
      <w:tblGrid>
        <w:gridCol w:w="10173"/>
      </w:tblGrid>
      <w:tr w:rsidR="00F83B2D" w:rsidRPr="00412DDB" w:rsidTr="003D79C8">
        <w:tc>
          <w:tcPr>
            <w:tcW w:w="10173" w:type="dxa"/>
          </w:tcPr>
          <w:p w:rsidR="003D79C8" w:rsidRDefault="003D79C8" w:rsidP="00AF58C2">
            <w:pPr>
              <w:ind w:firstLine="709"/>
              <w:jc w:val="both"/>
              <w:rPr>
                <w:color w:val="FF0000"/>
                <w:sz w:val="20"/>
                <w:szCs w:val="20"/>
              </w:rPr>
            </w:pPr>
          </w:p>
          <w:p w:rsidR="000F6410" w:rsidRPr="00412DDB" w:rsidRDefault="000F6410" w:rsidP="000F6410">
            <w:pPr>
              <w:ind w:firstLine="709"/>
              <w:jc w:val="both"/>
              <w:rPr>
                <w:sz w:val="20"/>
                <w:szCs w:val="20"/>
              </w:rPr>
            </w:pPr>
            <w:r w:rsidRPr="00412DDB">
              <w:rPr>
                <w:sz w:val="20"/>
                <w:szCs w:val="20"/>
              </w:rPr>
              <w:t xml:space="preserve">Основной объем операций </w:t>
            </w:r>
            <w:r w:rsidR="00D84AC9">
              <w:rPr>
                <w:sz w:val="20"/>
                <w:szCs w:val="20"/>
              </w:rPr>
              <w:t>П</w:t>
            </w:r>
            <w:r w:rsidRPr="00412DDB">
              <w:rPr>
                <w:sz w:val="20"/>
                <w:szCs w:val="20"/>
              </w:rPr>
              <w:t xml:space="preserve">АО «МТС-Банк» приходится на Московский регион (более </w:t>
            </w:r>
            <w:r w:rsidR="00FA507A">
              <w:rPr>
                <w:sz w:val="20"/>
                <w:szCs w:val="20"/>
              </w:rPr>
              <w:t>90</w:t>
            </w:r>
            <w:r w:rsidRPr="00412DDB">
              <w:rPr>
                <w:sz w:val="20"/>
                <w:szCs w:val="20"/>
              </w:rPr>
              <w:t>% валюты б</w:t>
            </w:r>
            <w:r w:rsidRPr="00412DDB">
              <w:rPr>
                <w:sz w:val="20"/>
                <w:szCs w:val="20"/>
              </w:rPr>
              <w:t>а</w:t>
            </w:r>
            <w:r w:rsidRPr="00412DDB">
              <w:rPr>
                <w:sz w:val="20"/>
                <w:szCs w:val="20"/>
              </w:rPr>
              <w:t>ланса по состоянию на 01.</w:t>
            </w:r>
            <w:r w:rsidR="00540EAA">
              <w:rPr>
                <w:sz w:val="20"/>
                <w:szCs w:val="20"/>
              </w:rPr>
              <w:t>07</w:t>
            </w:r>
            <w:r w:rsidRPr="00412DDB">
              <w:rPr>
                <w:sz w:val="20"/>
                <w:szCs w:val="20"/>
              </w:rPr>
              <w:t>.</w:t>
            </w:r>
            <w:r w:rsidR="003B2041" w:rsidRPr="00412DDB">
              <w:rPr>
                <w:sz w:val="20"/>
                <w:szCs w:val="20"/>
              </w:rPr>
              <w:t>201</w:t>
            </w:r>
            <w:r w:rsidR="003B2041">
              <w:rPr>
                <w:sz w:val="20"/>
                <w:szCs w:val="20"/>
              </w:rPr>
              <w:t>8</w:t>
            </w:r>
            <w:r w:rsidRPr="00412DDB">
              <w:rPr>
                <w:sz w:val="20"/>
                <w:szCs w:val="20"/>
              </w:rPr>
              <w:t>), являющийся одним из самых экономически развитых центров в Российской Федерации. Высокий уровень экономического развития региона, подтвержденный относительно высокими креди</w:t>
            </w:r>
            <w:r w:rsidRPr="00412DDB">
              <w:rPr>
                <w:sz w:val="20"/>
                <w:szCs w:val="20"/>
              </w:rPr>
              <w:t>т</w:t>
            </w:r>
            <w:r w:rsidRPr="00412DDB">
              <w:rPr>
                <w:sz w:val="20"/>
                <w:szCs w:val="20"/>
              </w:rPr>
              <w:t>ными рейтингами, и в определенной степени привилегированное положение, обусловленное наличием статуса п</w:t>
            </w:r>
            <w:r w:rsidRPr="00412DDB">
              <w:rPr>
                <w:sz w:val="20"/>
                <w:szCs w:val="20"/>
              </w:rPr>
              <w:t>о</w:t>
            </w:r>
            <w:r w:rsidRPr="00412DDB">
              <w:rPr>
                <w:sz w:val="20"/>
                <w:szCs w:val="20"/>
              </w:rPr>
              <w:t>литического центра страны, позволяют положительно оценивать текущие и перспективные условия функционир</w:t>
            </w:r>
            <w:r w:rsidRPr="00412DDB">
              <w:rPr>
                <w:sz w:val="20"/>
                <w:szCs w:val="20"/>
              </w:rPr>
              <w:t>о</w:t>
            </w:r>
            <w:r w:rsidRPr="00412DDB">
              <w:rPr>
                <w:sz w:val="20"/>
                <w:szCs w:val="20"/>
              </w:rPr>
              <w:t xml:space="preserve">вания на данной территории. Тем не менее, в целях дальнейшего развития деятельности </w:t>
            </w:r>
            <w:r w:rsidR="00D84AC9">
              <w:rPr>
                <w:sz w:val="20"/>
                <w:szCs w:val="20"/>
              </w:rPr>
              <w:t>П</w:t>
            </w:r>
            <w:r w:rsidRPr="00412DDB">
              <w:rPr>
                <w:sz w:val="20"/>
                <w:szCs w:val="20"/>
              </w:rPr>
              <w:t xml:space="preserve">АО  МТС-Банк проводит политику органичного расширения своей филиальной сети, четко оценивая и контролируя при этом возникающие риски. Увеличивая уровень регионального проникновения, </w:t>
            </w:r>
            <w:r w:rsidR="00D84AC9">
              <w:rPr>
                <w:sz w:val="20"/>
                <w:szCs w:val="20"/>
              </w:rPr>
              <w:t>П</w:t>
            </w:r>
            <w:r w:rsidRPr="00412DDB">
              <w:rPr>
                <w:sz w:val="20"/>
                <w:szCs w:val="20"/>
              </w:rPr>
              <w:t xml:space="preserve">АО  МТС-Банк ориентируется на регионы с высоким экономическим потенциалом, обладающие умеренными географическими и климатическими характеристиками, а также развитой стабильно функционирующей инфраструктурой.  </w:t>
            </w:r>
          </w:p>
          <w:p w:rsidR="00F83B2D" w:rsidRPr="00412DDB" w:rsidRDefault="000F6410" w:rsidP="008C7838">
            <w:pPr>
              <w:pStyle w:val="em-4"/>
            </w:pPr>
            <w:r w:rsidRPr="00412DDB">
              <w:rPr>
                <w:sz w:val="20"/>
                <w:szCs w:val="20"/>
              </w:rPr>
              <w:t xml:space="preserve"> Филиальная сеть </w:t>
            </w:r>
            <w:r w:rsidR="00D84AC9">
              <w:rPr>
                <w:sz w:val="20"/>
                <w:szCs w:val="20"/>
              </w:rPr>
              <w:t>П</w:t>
            </w:r>
            <w:r w:rsidRPr="00412DDB">
              <w:rPr>
                <w:sz w:val="20"/>
                <w:szCs w:val="20"/>
              </w:rPr>
              <w:t xml:space="preserve">АО «МТС-Банк» представлена </w:t>
            </w:r>
            <w:r w:rsidR="008C7838">
              <w:rPr>
                <w:sz w:val="20"/>
                <w:szCs w:val="20"/>
              </w:rPr>
              <w:t>7</w:t>
            </w:r>
            <w:r w:rsidRPr="00412DDB">
              <w:rPr>
                <w:sz w:val="20"/>
                <w:szCs w:val="20"/>
              </w:rPr>
              <w:t xml:space="preserve"> филиалами, расположенными в г. Ростове-на-Дону, Санкт-Петербурге, Екатеринбурге, Уфе, Ставрополе, Новосибирске, Дальнем Востоке. Деятельности в регионах, подверженных существенному влиянию техногенных и политических рисков, </w:t>
            </w:r>
            <w:r w:rsidR="00D84AC9">
              <w:rPr>
                <w:sz w:val="20"/>
                <w:szCs w:val="20"/>
              </w:rPr>
              <w:t>П</w:t>
            </w:r>
            <w:r w:rsidRPr="00412DDB">
              <w:rPr>
                <w:sz w:val="20"/>
                <w:szCs w:val="20"/>
              </w:rPr>
              <w:t xml:space="preserve">АО  МТС-Банк не осуществляет. Региональная диверсификация операций филиалов </w:t>
            </w:r>
            <w:r w:rsidR="00D84AC9">
              <w:rPr>
                <w:sz w:val="20"/>
                <w:szCs w:val="20"/>
              </w:rPr>
              <w:t>П</w:t>
            </w:r>
            <w:r w:rsidRPr="00412DDB">
              <w:rPr>
                <w:sz w:val="20"/>
                <w:szCs w:val="20"/>
              </w:rPr>
              <w:t>АО  МТС-Банк и незначительный объем операций отдельных филиалов в общей совокупности операций определяют отсутствие существенного влияния на финансовое полож</w:t>
            </w:r>
            <w:r w:rsidRPr="00412DDB">
              <w:rPr>
                <w:sz w:val="20"/>
                <w:szCs w:val="20"/>
              </w:rPr>
              <w:t>е</w:t>
            </w:r>
            <w:r w:rsidRPr="00412DDB">
              <w:rPr>
                <w:sz w:val="20"/>
                <w:szCs w:val="20"/>
              </w:rPr>
              <w:t xml:space="preserve">ние </w:t>
            </w:r>
            <w:r w:rsidR="00D84AC9">
              <w:rPr>
                <w:sz w:val="20"/>
                <w:szCs w:val="20"/>
              </w:rPr>
              <w:t>П</w:t>
            </w:r>
            <w:r w:rsidRPr="00412DDB">
              <w:rPr>
                <w:sz w:val="20"/>
                <w:szCs w:val="20"/>
              </w:rPr>
              <w:t>АО  МТС-Банк фактора регионального риска. Основная масса операций, контрагенты по которым являются резидентами прочих стран, представлена межбанковскими сделками. При этом контрагентами по данным операц</w:t>
            </w:r>
            <w:r w:rsidRPr="00412DDB">
              <w:rPr>
                <w:sz w:val="20"/>
                <w:szCs w:val="20"/>
              </w:rPr>
              <w:t>и</w:t>
            </w:r>
            <w:r w:rsidRPr="00412DDB">
              <w:rPr>
                <w:sz w:val="20"/>
                <w:szCs w:val="20"/>
              </w:rPr>
              <w:t xml:space="preserve">ям, как правило, выступают банки, имеющие высокие рейтинги крупнейших международных рейтинговых агентств, таких как </w:t>
            </w:r>
            <w:r w:rsidRPr="00412DDB">
              <w:rPr>
                <w:sz w:val="20"/>
                <w:szCs w:val="20"/>
                <w:lang w:val="en-US"/>
              </w:rPr>
              <w:t>S</w:t>
            </w:r>
            <w:r w:rsidRPr="00412DDB">
              <w:rPr>
                <w:sz w:val="20"/>
                <w:szCs w:val="20"/>
              </w:rPr>
              <w:t>&amp;</w:t>
            </w:r>
            <w:r w:rsidRPr="00412DDB">
              <w:rPr>
                <w:sz w:val="20"/>
                <w:szCs w:val="20"/>
                <w:lang w:val="en-US"/>
              </w:rPr>
              <w:t>P</w:t>
            </w:r>
            <w:r w:rsidRPr="00412DDB">
              <w:rPr>
                <w:sz w:val="20"/>
                <w:szCs w:val="20"/>
              </w:rPr>
              <w:t xml:space="preserve">, </w:t>
            </w:r>
            <w:r w:rsidRPr="00412DDB">
              <w:rPr>
                <w:sz w:val="20"/>
                <w:szCs w:val="20"/>
                <w:lang w:val="en-US"/>
              </w:rPr>
              <w:t>Moody</w:t>
            </w:r>
            <w:r w:rsidRPr="00412DDB">
              <w:rPr>
                <w:sz w:val="20"/>
                <w:szCs w:val="20"/>
              </w:rPr>
              <w:t>’</w:t>
            </w:r>
            <w:r w:rsidRPr="00412DDB">
              <w:rPr>
                <w:sz w:val="20"/>
                <w:szCs w:val="20"/>
                <w:lang w:val="en-US"/>
              </w:rPr>
              <w:t>s</w:t>
            </w:r>
            <w:r w:rsidRPr="00412DDB">
              <w:rPr>
                <w:sz w:val="20"/>
                <w:szCs w:val="20"/>
              </w:rPr>
              <w:t xml:space="preserve">, </w:t>
            </w:r>
            <w:r w:rsidRPr="00412DDB">
              <w:rPr>
                <w:sz w:val="20"/>
                <w:szCs w:val="20"/>
                <w:lang w:val="en-US"/>
              </w:rPr>
              <w:t>Fitch</w:t>
            </w:r>
            <w:r w:rsidRPr="00412DDB">
              <w:rPr>
                <w:sz w:val="20"/>
                <w:szCs w:val="20"/>
              </w:rPr>
              <w:t xml:space="preserve"> </w:t>
            </w:r>
            <w:r w:rsidRPr="00412DDB">
              <w:rPr>
                <w:sz w:val="20"/>
                <w:szCs w:val="20"/>
                <w:lang w:val="en-US"/>
              </w:rPr>
              <w:t>Ratings</w:t>
            </w:r>
            <w:r w:rsidRPr="00412DDB">
              <w:rPr>
                <w:sz w:val="20"/>
                <w:szCs w:val="20"/>
              </w:rPr>
              <w:t>.</w:t>
            </w:r>
          </w:p>
        </w:tc>
      </w:tr>
      <w:tr w:rsidR="00F83B2D" w:rsidRPr="00412DDB" w:rsidTr="00937F97">
        <w:trPr>
          <w:trHeight w:val="80"/>
        </w:trPr>
        <w:tc>
          <w:tcPr>
            <w:tcW w:w="10173" w:type="dxa"/>
          </w:tcPr>
          <w:p w:rsidR="00E92399" w:rsidRPr="00412DDB" w:rsidRDefault="00F83B2D" w:rsidP="00F83B2D">
            <w:pPr>
              <w:pStyle w:val="em-6"/>
            </w:pPr>
            <w:r w:rsidRPr="00412DDB">
              <w:t xml:space="preserve">(Описывается риск (включая риск </w:t>
            </w:r>
            <w:proofErr w:type="spellStart"/>
            <w:r w:rsidRPr="00412DDB">
              <w:t>неперевода</w:t>
            </w:r>
            <w:proofErr w:type="spellEnd"/>
            <w:r w:rsidRPr="00412DDB">
              <w:t xml:space="preserve"> средств) возникновения у кредитной организации </w:t>
            </w:r>
            <w:r w:rsidR="00B140EC">
              <w:t>–</w:t>
            </w:r>
            <w:r w:rsidRPr="00412DDB">
              <w:t xml:space="preserve"> эмитента убытков в результате неисполнения иностранными контрагентами (юридическими, физическими лицами) обязательств из</w:t>
            </w:r>
            <w:r w:rsidR="00B140EC">
              <w:t>–</w:t>
            </w:r>
            <w:r w:rsidRPr="00412DDB">
              <w:t>за экономических, политических, социальных изменений, а также вследствие того, что валюта денежного обязательства может быть недоступна контрагенту из</w:t>
            </w:r>
            <w:r w:rsidR="00B140EC">
              <w:t>–</w:t>
            </w:r>
            <w:r w:rsidRPr="00412DDB">
              <w:t>за особенностей национального законодательства (независимо от финансового положения самого контрагента)</w:t>
            </w:r>
          </w:p>
        </w:tc>
      </w:tr>
    </w:tbl>
    <w:p w:rsidR="002241B5" w:rsidRPr="00412DDB" w:rsidRDefault="002241B5" w:rsidP="002241B5">
      <w:pPr>
        <w:pStyle w:val="em-4"/>
      </w:pPr>
    </w:p>
    <w:p w:rsidR="002241B5" w:rsidRPr="00412DDB" w:rsidRDefault="00B37CA9" w:rsidP="00AB4C32">
      <w:pPr>
        <w:pStyle w:val="em-7"/>
        <w:rPr>
          <w:lang w:val="en-US"/>
        </w:rPr>
      </w:pPr>
      <w:bookmarkStart w:id="345" w:name="_Toc482611678"/>
      <w:r w:rsidRPr="00412DDB">
        <w:t>2.4.3. Рыночный риск</w:t>
      </w:r>
      <w:bookmarkEnd w:id="345"/>
    </w:p>
    <w:tbl>
      <w:tblPr>
        <w:tblW w:w="0" w:type="auto"/>
        <w:tblLook w:val="01E0" w:firstRow="1" w:lastRow="1" w:firstColumn="1" w:lastColumn="1" w:noHBand="0" w:noVBand="0"/>
      </w:tblPr>
      <w:tblGrid>
        <w:gridCol w:w="10173"/>
      </w:tblGrid>
      <w:tr w:rsidR="002241B5" w:rsidRPr="00412DDB" w:rsidTr="003D79C8">
        <w:tc>
          <w:tcPr>
            <w:tcW w:w="10173" w:type="dxa"/>
          </w:tcPr>
          <w:p w:rsidR="008422A7" w:rsidRDefault="008422A7" w:rsidP="008422A7">
            <w:pPr>
              <w:pStyle w:val="22"/>
              <w:ind w:firstLine="567"/>
              <w:jc w:val="both"/>
              <w:rPr>
                <w:rFonts w:cs="Arial"/>
                <w:sz w:val="22"/>
                <w:szCs w:val="22"/>
              </w:rPr>
            </w:pPr>
          </w:p>
          <w:p w:rsidR="003637DC" w:rsidRPr="003637DC" w:rsidRDefault="003637DC" w:rsidP="003637DC">
            <w:pPr>
              <w:autoSpaceDE w:val="0"/>
              <w:autoSpaceDN w:val="0"/>
              <w:adjustRightInd w:val="0"/>
              <w:ind w:firstLine="567"/>
              <w:jc w:val="both"/>
              <w:rPr>
                <w:color w:val="000000"/>
                <w:sz w:val="20"/>
              </w:rPr>
            </w:pPr>
            <w:r w:rsidRPr="003637DC">
              <w:rPr>
                <w:color w:val="000000"/>
                <w:sz w:val="20"/>
              </w:rPr>
              <w:t>В Банке разработана и утверждена «Политика управления рыночным риском», в которой определен весь спектр источников риска, а также рыночный риск торгового портфеля ценных бумаг, валютный риск, риск потери ликвидности актива, процентный риск банковской книги. В рамках данной Политики разработана и введена в де</w:t>
            </w:r>
            <w:r w:rsidRPr="003637DC">
              <w:rPr>
                <w:color w:val="000000"/>
                <w:sz w:val="20"/>
              </w:rPr>
              <w:t>й</w:t>
            </w:r>
            <w:r w:rsidRPr="003637DC">
              <w:rPr>
                <w:color w:val="000000"/>
                <w:sz w:val="20"/>
              </w:rPr>
              <w:t xml:space="preserve">ствие «Методика оценки и контроля рыночного риска». Банк проводит регулярный </w:t>
            </w:r>
            <w:proofErr w:type="spellStart"/>
            <w:r w:rsidRPr="003637DC">
              <w:rPr>
                <w:color w:val="000000"/>
                <w:sz w:val="20"/>
              </w:rPr>
              <w:t>бэк-тестинг</w:t>
            </w:r>
            <w:proofErr w:type="spellEnd"/>
            <w:r w:rsidRPr="003637DC">
              <w:rPr>
                <w:color w:val="000000"/>
                <w:sz w:val="20"/>
              </w:rPr>
              <w:t xml:space="preserve"> применяемых м</w:t>
            </w:r>
            <w:r w:rsidRPr="003637DC">
              <w:rPr>
                <w:color w:val="000000"/>
                <w:sz w:val="20"/>
              </w:rPr>
              <w:t>о</w:t>
            </w:r>
            <w:r w:rsidRPr="003637DC">
              <w:rPr>
                <w:color w:val="000000"/>
                <w:sz w:val="20"/>
              </w:rPr>
              <w:t xml:space="preserve">делей </w:t>
            </w:r>
            <w:proofErr w:type="spellStart"/>
            <w:r w:rsidRPr="003637DC">
              <w:rPr>
                <w:color w:val="000000"/>
                <w:sz w:val="20"/>
              </w:rPr>
              <w:t>HVaR</w:t>
            </w:r>
            <w:proofErr w:type="spellEnd"/>
            <w:r w:rsidRPr="003637DC">
              <w:rPr>
                <w:color w:val="000000"/>
                <w:sz w:val="20"/>
              </w:rPr>
              <w:t xml:space="preserve">. Результаты </w:t>
            </w:r>
            <w:proofErr w:type="spellStart"/>
            <w:r w:rsidRPr="003637DC">
              <w:rPr>
                <w:color w:val="000000"/>
                <w:sz w:val="20"/>
              </w:rPr>
              <w:t>бэк-тестинга</w:t>
            </w:r>
            <w:proofErr w:type="spellEnd"/>
            <w:r w:rsidRPr="003637DC">
              <w:rPr>
                <w:color w:val="000000"/>
                <w:sz w:val="20"/>
              </w:rPr>
              <w:t xml:space="preserve"> в 2017 году показали, что использованная Банком модель </w:t>
            </w:r>
            <w:proofErr w:type="spellStart"/>
            <w:r w:rsidRPr="003637DC">
              <w:rPr>
                <w:color w:val="000000"/>
                <w:sz w:val="20"/>
              </w:rPr>
              <w:t>VaR</w:t>
            </w:r>
            <w:proofErr w:type="spellEnd"/>
            <w:r w:rsidRPr="003637DC">
              <w:rPr>
                <w:color w:val="000000"/>
                <w:sz w:val="20"/>
              </w:rPr>
              <w:t xml:space="preserve"> соответствует критериям регуляторного стандарта «Базель </w:t>
            </w:r>
            <w:r w:rsidRPr="003637DC">
              <w:rPr>
                <w:color w:val="000000"/>
                <w:sz w:val="20"/>
                <w:lang w:val="en-US"/>
              </w:rPr>
              <w:t>II</w:t>
            </w:r>
            <w:r w:rsidRPr="003637DC">
              <w:rPr>
                <w:color w:val="000000"/>
                <w:sz w:val="20"/>
              </w:rPr>
              <w:t>». Агрегированная отчетность о рыночном риске на ежеквартальной основе представляется Правлению Банка и Совету Директоров. Более детальные отчеты направляются коллегиал</w:t>
            </w:r>
            <w:r w:rsidRPr="003637DC">
              <w:rPr>
                <w:color w:val="000000"/>
                <w:sz w:val="20"/>
              </w:rPr>
              <w:t>ь</w:t>
            </w:r>
            <w:r w:rsidRPr="003637DC">
              <w:rPr>
                <w:color w:val="000000"/>
                <w:sz w:val="20"/>
              </w:rPr>
              <w:t>ным органам и руководству Банка еженедельно/ежемесячно (в зависимости от типа отчета и его пользователя). С 2017 года в ежемесячную отчетность, предоставляемую на рассмотрение Правления Банка, включаются значения скорректированной на риск доходности торгового портфеля облигаций, а также основных его компонентов, кот</w:t>
            </w:r>
            <w:r w:rsidRPr="003637DC">
              <w:rPr>
                <w:color w:val="000000"/>
                <w:sz w:val="20"/>
              </w:rPr>
              <w:t>о</w:t>
            </w:r>
            <w:r w:rsidRPr="003637DC">
              <w:rPr>
                <w:color w:val="000000"/>
                <w:sz w:val="20"/>
              </w:rPr>
              <w:t xml:space="preserve">рые сопоставляются с аналогичными показателями рыночного </w:t>
            </w:r>
            <w:proofErr w:type="spellStart"/>
            <w:r w:rsidRPr="003637DC">
              <w:rPr>
                <w:color w:val="000000"/>
                <w:sz w:val="20"/>
              </w:rPr>
              <w:t>бенчмарка</w:t>
            </w:r>
            <w:proofErr w:type="spellEnd"/>
            <w:r w:rsidRPr="003637DC">
              <w:rPr>
                <w:color w:val="000000"/>
                <w:sz w:val="20"/>
              </w:rPr>
              <w:t xml:space="preserve">.  </w:t>
            </w:r>
          </w:p>
          <w:p w:rsidR="002241B5" w:rsidRPr="00412DDB" w:rsidRDefault="002241B5" w:rsidP="00BA3101">
            <w:pPr>
              <w:pStyle w:val="22"/>
              <w:tabs>
                <w:tab w:val="left" w:pos="0"/>
                <w:tab w:val="left" w:pos="263"/>
              </w:tabs>
              <w:jc w:val="both"/>
            </w:pPr>
          </w:p>
        </w:tc>
      </w:tr>
      <w:tr w:rsidR="002241B5" w:rsidRPr="00412DDB" w:rsidTr="003D79C8">
        <w:tc>
          <w:tcPr>
            <w:tcW w:w="10173" w:type="dxa"/>
          </w:tcPr>
          <w:p w:rsidR="00E92399" w:rsidRPr="00412DDB" w:rsidRDefault="002241B5" w:rsidP="002241B5">
            <w:pPr>
              <w:pStyle w:val="em-6"/>
            </w:pPr>
            <w:r w:rsidRPr="00412DDB">
              <w:t xml:space="preserve">(Описывается риск возникновения у кредитной организации </w:t>
            </w:r>
            <w:r w:rsidR="00B140EC">
              <w:t>–</w:t>
            </w:r>
            <w:r w:rsidRPr="00412DDB">
              <w:t xml:space="preserve"> эмитента убытков вследствие неблагоприятного изменения рыночной стоимости финансовых инструментов торгового портфеля и производных финансовых инструментов кредитной организации </w:t>
            </w:r>
            <w:r w:rsidR="00B140EC">
              <w:t>–</w:t>
            </w:r>
            <w:r w:rsidRPr="00412DDB">
              <w:t xml:space="preserve"> эмитента, а также курсов иностранных валют и/или драгоценных металлов)</w:t>
            </w:r>
          </w:p>
        </w:tc>
      </w:tr>
    </w:tbl>
    <w:p w:rsidR="002241B5" w:rsidRPr="00412DDB" w:rsidRDefault="002241B5" w:rsidP="002241B5">
      <w:pPr>
        <w:pStyle w:val="em-4"/>
      </w:pPr>
    </w:p>
    <w:p w:rsidR="002241B5" w:rsidRPr="00412DDB" w:rsidRDefault="00B37CA9" w:rsidP="00AB4C32">
      <w:pPr>
        <w:pStyle w:val="em--"/>
        <w:rPr>
          <w:lang w:val="en-US"/>
        </w:rPr>
      </w:pPr>
      <w:bookmarkStart w:id="346" w:name="_Toc482611679"/>
      <w:r w:rsidRPr="00412DDB">
        <w:t>а) фондовый риск</w:t>
      </w:r>
      <w:bookmarkEnd w:id="346"/>
    </w:p>
    <w:tbl>
      <w:tblPr>
        <w:tblW w:w="0" w:type="auto"/>
        <w:tblLook w:val="01E0" w:firstRow="1" w:lastRow="1" w:firstColumn="1" w:lastColumn="1" w:noHBand="0" w:noVBand="0"/>
      </w:tblPr>
      <w:tblGrid>
        <w:gridCol w:w="9570"/>
        <w:gridCol w:w="603"/>
      </w:tblGrid>
      <w:tr w:rsidR="002241B5" w:rsidRPr="00412DDB" w:rsidTr="003D79C8">
        <w:tc>
          <w:tcPr>
            <w:tcW w:w="10173" w:type="dxa"/>
            <w:gridSpan w:val="2"/>
          </w:tcPr>
          <w:p w:rsidR="008422A7" w:rsidRDefault="008422A7" w:rsidP="008422A7">
            <w:pPr>
              <w:pStyle w:val="22"/>
              <w:ind w:firstLine="567"/>
              <w:jc w:val="both"/>
              <w:rPr>
                <w:rFonts w:cs="Arial"/>
                <w:sz w:val="22"/>
                <w:szCs w:val="22"/>
              </w:rPr>
            </w:pPr>
          </w:p>
          <w:p w:rsidR="000F6410" w:rsidRPr="00412DDB" w:rsidRDefault="000F6410" w:rsidP="000F6410">
            <w:pPr>
              <w:ind w:firstLine="709"/>
              <w:jc w:val="both"/>
              <w:rPr>
                <w:sz w:val="20"/>
                <w:szCs w:val="20"/>
              </w:rPr>
            </w:pPr>
            <w:r w:rsidRPr="00412DDB">
              <w:rPr>
                <w:sz w:val="20"/>
                <w:szCs w:val="20"/>
              </w:rPr>
              <w:t>В связи с тем, что большая часть портфеля ценных бумаг Банка сформирована облигациями,  подлежащ</w:t>
            </w:r>
            <w:r w:rsidRPr="00412DDB">
              <w:rPr>
                <w:sz w:val="20"/>
                <w:szCs w:val="20"/>
              </w:rPr>
              <w:t>и</w:t>
            </w:r>
            <w:r w:rsidRPr="00412DDB">
              <w:rPr>
                <w:sz w:val="20"/>
                <w:szCs w:val="20"/>
              </w:rPr>
              <w:t>ми регулярной переоценке по текущей справедливой стоимости, уровень рентабельности Банка может в сущ</w:t>
            </w:r>
            <w:r w:rsidRPr="00412DDB">
              <w:rPr>
                <w:sz w:val="20"/>
                <w:szCs w:val="20"/>
              </w:rPr>
              <w:t>е</w:t>
            </w:r>
            <w:r w:rsidRPr="00412DDB">
              <w:rPr>
                <w:sz w:val="20"/>
                <w:szCs w:val="20"/>
              </w:rPr>
              <w:t>ственной степени зависеть от колебаний конъюнктуры долгового рынка (торговой позиции в долговых инструме</w:t>
            </w:r>
            <w:r w:rsidRPr="00412DDB">
              <w:rPr>
                <w:sz w:val="20"/>
                <w:szCs w:val="20"/>
              </w:rPr>
              <w:t>н</w:t>
            </w:r>
            <w:r w:rsidRPr="00412DDB">
              <w:rPr>
                <w:sz w:val="20"/>
                <w:szCs w:val="20"/>
              </w:rPr>
              <w:t>тах у Банка нет).</w:t>
            </w:r>
          </w:p>
          <w:p w:rsidR="000F6410" w:rsidRPr="00412DDB" w:rsidRDefault="000F6410" w:rsidP="000F6410">
            <w:pPr>
              <w:ind w:firstLine="709"/>
              <w:jc w:val="both"/>
              <w:rPr>
                <w:sz w:val="20"/>
                <w:szCs w:val="20"/>
              </w:rPr>
            </w:pPr>
            <w:r w:rsidRPr="00412DDB">
              <w:rPr>
                <w:sz w:val="20"/>
                <w:szCs w:val="20"/>
              </w:rPr>
              <w:t>Управление рыночными рисками в данном аспекте осуществляется посредством установления позицио</w:t>
            </w:r>
            <w:r w:rsidRPr="00412DDB">
              <w:rPr>
                <w:sz w:val="20"/>
                <w:szCs w:val="20"/>
              </w:rPr>
              <w:t>н</w:t>
            </w:r>
            <w:r w:rsidRPr="00412DDB">
              <w:rPr>
                <w:sz w:val="20"/>
                <w:szCs w:val="20"/>
              </w:rPr>
              <w:t xml:space="preserve">ных лимитов, </w:t>
            </w:r>
            <w:proofErr w:type="spellStart"/>
            <w:r w:rsidRPr="00412DDB">
              <w:rPr>
                <w:sz w:val="20"/>
                <w:szCs w:val="20"/>
              </w:rPr>
              <w:t>лимитирования</w:t>
            </w:r>
            <w:proofErr w:type="spellEnd"/>
            <w:r w:rsidRPr="00412DDB">
              <w:rPr>
                <w:sz w:val="20"/>
                <w:szCs w:val="20"/>
              </w:rPr>
              <w:t xml:space="preserve"> объемов вложений в ценные бумаги отдельных эмитентов, установления лимитов стоп-</w:t>
            </w:r>
            <w:proofErr w:type="spellStart"/>
            <w:r w:rsidRPr="00412DDB">
              <w:rPr>
                <w:sz w:val="20"/>
                <w:szCs w:val="20"/>
              </w:rPr>
              <w:t>лосс</w:t>
            </w:r>
            <w:proofErr w:type="spellEnd"/>
            <w:r w:rsidRPr="00412DDB">
              <w:rPr>
                <w:sz w:val="20"/>
                <w:szCs w:val="20"/>
              </w:rPr>
              <w:t xml:space="preserve"> и ежедневного мониторинга финансовых результатов по портфелю ценных бумаг Банка.</w:t>
            </w:r>
          </w:p>
          <w:p w:rsidR="002241B5" w:rsidRPr="003D79C8" w:rsidRDefault="000F6410" w:rsidP="000F6410">
            <w:pPr>
              <w:pStyle w:val="em-4"/>
            </w:pPr>
            <w:r w:rsidRPr="00412DDB">
              <w:rPr>
                <w:sz w:val="20"/>
                <w:szCs w:val="20"/>
              </w:rPr>
              <w:t xml:space="preserve">Оценка фондового риска производится, в том числе, путем расчета показателя </w:t>
            </w:r>
            <w:r w:rsidRPr="00412DDB">
              <w:rPr>
                <w:sz w:val="20"/>
                <w:szCs w:val="20"/>
                <w:lang w:val="en-US"/>
              </w:rPr>
              <w:t>Value</w:t>
            </w:r>
            <w:r w:rsidRPr="00412DDB">
              <w:rPr>
                <w:sz w:val="20"/>
                <w:szCs w:val="20"/>
              </w:rPr>
              <w:t>-</w:t>
            </w:r>
            <w:r w:rsidRPr="00412DDB">
              <w:rPr>
                <w:sz w:val="20"/>
                <w:szCs w:val="20"/>
                <w:lang w:val="en-US"/>
              </w:rPr>
              <w:t>At</w:t>
            </w:r>
            <w:r w:rsidRPr="00412DDB">
              <w:rPr>
                <w:sz w:val="20"/>
                <w:szCs w:val="20"/>
              </w:rPr>
              <w:t>-</w:t>
            </w:r>
            <w:r w:rsidRPr="00412DDB">
              <w:rPr>
                <w:sz w:val="20"/>
                <w:szCs w:val="20"/>
                <w:lang w:val="en-US"/>
              </w:rPr>
              <w:t>Risk</w:t>
            </w:r>
            <w:r w:rsidRPr="00412DDB">
              <w:rPr>
                <w:sz w:val="20"/>
                <w:szCs w:val="20"/>
              </w:rPr>
              <w:t xml:space="preserve"> (</w:t>
            </w:r>
            <w:proofErr w:type="spellStart"/>
            <w:r w:rsidRPr="00412DDB">
              <w:rPr>
                <w:sz w:val="20"/>
                <w:szCs w:val="20"/>
                <w:lang w:val="en-US"/>
              </w:rPr>
              <w:t>VaR</w:t>
            </w:r>
            <w:proofErr w:type="spellEnd"/>
            <w:r w:rsidRPr="00412DDB">
              <w:rPr>
                <w:sz w:val="20"/>
                <w:szCs w:val="20"/>
              </w:rPr>
              <w:t>-оценка риска) для оцениваемого портфеля активов на заданном временном горизонте с учетом сохранения конъюнктуры, сложившейся на выбранном горизонте. Осуществляется сценарное моделирование движения основных рыночных показателей.</w:t>
            </w:r>
          </w:p>
        </w:tc>
      </w:tr>
      <w:tr w:rsidR="002241B5" w:rsidRPr="00412DDB" w:rsidTr="00F237F6">
        <w:trPr>
          <w:gridAfter w:val="1"/>
          <w:wAfter w:w="603" w:type="dxa"/>
        </w:trPr>
        <w:tc>
          <w:tcPr>
            <w:tcW w:w="9570" w:type="dxa"/>
          </w:tcPr>
          <w:p w:rsidR="00E92399" w:rsidRPr="00412DDB" w:rsidRDefault="002241B5" w:rsidP="002241B5">
            <w:pPr>
              <w:pStyle w:val="em-6"/>
            </w:pPr>
            <w:r w:rsidRPr="00412DDB">
              <w:t>(Описывается риск убытков вследствие неблагоприятного изменения рыночных цен на фондовые ценности (ценные бумаги, в том числе закрепляющие права на участие в управлении) торгового портфеля и производные финансовые инструменты под влиянием факторов, связанных как с эмитентом фондовых ценностей и производных финансовых инструментов, так и общими колебаниями рыночных цен на финансовые инструменты)</w:t>
            </w:r>
          </w:p>
        </w:tc>
      </w:tr>
    </w:tbl>
    <w:p w:rsidR="002241B5" w:rsidRPr="00412DDB" w:rsidRDefault="002241B5" w:rsidP="002241B5">
      <w:pPr>
        <w:pStyle w:val="em-4"/>
      </w:pPr>
    </w:p>
    <w:p w:rsidR="00993DF9" w:rsidRPr="00412DDB" w:rsidRDefault="00B37CA9" w:rsidP="00AB4C32">
      <w:pPr>
        <w:pStyle w:val="em--"/>
        <w:rPr>
          <w:lang w:val="en-US"/>
        </w:rPr>
      </w:pPr>
      <w:bookmarkStart w:id="347" w:name="_Toc482611680"/>
      <w:r w:rsidRPr="00412DDB">
        <w:t>б) валютный риск</w:t>
      </w:r>
      <w:bookmarkEnd w:id="347"/>
    </w:p>
    <w:tbl>
      <w:tblPr>
        <w:tblW w:w="0" w:type="auto"/>
        <w:tblLook w:val="01E0" w:firstRow="1" w:lastRow="1" w:firstColumn="1" w:lastColumn="1" w:noHBand="0" w:noVBand="0"/>
      </w:tblPr>
      <w:tblGrid>
        <w:gridCol w:w="10173"/>
      </w:tblGrid>
      <w:tr w:rsidR="00993DF9" w:rsidRPr="00412DDB" w:rsidTr="003D79C8">
        <w:tc>
          <w:tcPr>
            <w:tcW w:w="10173" w:type="dxa"/>
          </w:tcPr>
          <w:p w:rsidR="00937F97" w:rsidRDefault="00937F97" w:rsidP="00937F97">
            <w:pPr>
              <w:pStyle w:val="22"/>
              <w:ind w:firstLine="567"/>
              <w:jc w:val="both"/>
              <w:rPr>
                <w:rFonts w:cs="Arial"/>
                <w:sz w:val="22"/>
                <w:szCs w:val="22"/>
              </w:rPr>
            </w:pPr>
          </w:p>
          <w:p w:rsidR="00993DF9" w:rsidRPr="00412DDB" w:rsidRDefault="003637DC" w:rsidP="00475D7D">
            <w:pPr>
              <w:pStyle w:val="em-4"/>
            </w:pPr>
            <w:r w:rsidRPr="003637DC">
              <w:rPr>
                <w:color w:val="000000"/>
                <w:sz w:val="20"/>
              </w:rPr>
              <w:t>Банк проводит взвешенную политику при совершении операций на валютном рынке и управлении открытой валютной позицией. Управление валютным риском осуществляется с учетом ограничений, установленных Банком России. К компетенции Казначейства Банка отнесён ежедневный контроль открытой валютной позиции Банка и обеспечение ее соответствия требованиям Банка России и внутрибанковским ограничениям. Для дилеров устано</w:t>
            </w:r>
            <w:r w:rsidRPr="003637DC">
              <w:rPr>
                <w:color w:val="000000"/>
                <w:sz w:val="20"/>
              </w:rPr>
              <w:t>в</w:t>
            </w:r>
            <w:r w:rsidRPr="003637DC">
              <w:rPr>
                <w:color w:val="000000"/>
                <w:sz w:val="20"/>
              </w:rPr>
              <w:t>лены дневные лимиты открытой торговой валютной позиции и соответствующие лимиты стоп-</w:t>
            </w:r>
            <w:proofErr w:type="spellStart"/>
            <w:r w:rsidRPr="003637DC">
              <w:rPr>
                <w:color w:val="000000"/>
                <w:sz w:val="20"/>
              </w:rPr>
              <w:t>лосс</w:t>
            </w:r>
            <w:proofErr w:type="spellEnd"/>
            <w:r w:rsidRPr="003637DC">
              <w:rPr>
                <w:color w:val="000000"/>
                <w:sz w:val="20"/>
              </w:rPr>
              <w:t>, а также вну</w:t>
            </w:r>
            <w:r w:rsidRPr="003637DC">
              <w:rPr>
                <w:color w:val="000000"/>
                <w:sz w:val="20"/>
              </w:rPr>
              <w:t>т</w:t>
            </w:r>
            <w:r w:rsidRPr="003637DC">
              <w:rPr>
                <w:color w:val="000000"/>
                <w:sz w:val="20"/>
              </w:rPr>
              <w:t>ридневные лимиты.</w:t>
            </w:r>
          </w:p>
        </w:tc>
      </w:tr>
      <w:tr w:rsidR="00993DF9" w:rsidRPr="00412DDB" w:rsidTr="003D79C8">
        <w:tc>
          <w:tcPr>
            <w:tcW w:w="10173" w:type="dxa"/>
          </w:tcPr>
          <w:p w:rsidR="00E92399" w:rsidRPr="00412DDB" w:rsidRDefault="00993DF9" w:rsidP="00993DF9">
            <w:pPr>
              <w:pStyle w:val="em-6"/>
            </w:pPr>
            <w:r w:rsidRPr="00412DDB">
              <w:t xml:space="preserve">(Описывается риск убытков вследствие неблагоприятного изменения курсов иностранных валют и (или) учетных цен на драгоценные металлы по открытым кредитной организацией </w:t>
            </w:r>
            <w:r w:rsidR="00B140EC">
              <w:t>–</w:t>
            </w:r>
            <w:r w:rsidRPr="00412DDB">
              <w:t xml:space="preserve"> эмитентом позициям в иностранных валютах и/или драгоценных металлах)</w:t>
            </w:r>
          </w:p>
        </w:tc>
      </w:tr>
      <w:tr w:rsidR="000F6410" w:rsidRPr="00412DDB" w:rsidTr="003D79C8">
        <w:tc>
          <w:tcPr>
            <w:tcW w:w="10173" w:type="dxa"/>
          </w:tcPr>
          <w:p w:rsidR="000F6410" w:rsidRPr="00412DDB" w:rsidRDefault="000F6410" w:rsidP="000F6410">
            <w:pPr>
              <w:pStyle w:val="em-6"/>
              <w:ind w:firstLine="567"/>
            </w:pPr>
          </w:p>
        </w:tc>
      </w:tr>
    </w:tbl>
    <w:p w:rsidR="00993DF9" w:rsidRPr="00412DDB" w:rsidRDefault="00B37CA9" w:rsidP="00AB4C32">
      <w:pPr>
        <w:pStyle w:val="em--"/>
        <w:rPr>
          <w:lang w:val="en-US"/>
        </w:rPr>
      </w:pPr>
      <w:bookmarkStart w:id="348" w:name="_Toc482611681"/>
      <w:r w:rsidRPr="00412DDB">
        <w:t>в) процентный риск</w:t>
      </w:r>
      <w:bookmarkEnd w:id="348"/>
    </w:p>
    <w:tbl>
      <w:tblPr>
        <w:tblW w:w="0" w:type="auto"/>
        <w:tblLook w:val="01E0" w:firstRow="1" w:lastRow="1" w:firstColumn="1" w:lastColumn="1" w:noHBand="0" w:noVBand="0"/>
      </w:tblPr>
      <w:tblGrid>
        <w:gridCol w:w="9570"/>
        <w:gridCol w:w="603"/>
      </w:tblGrid>
      <w:tr w:rsidR="00993DF9" w:rsidRPr="003637DC" w:rsidTr="003D79C8">
        <w:tc>
          <w:tcPr>
            <w:tcW w:w="10173" w:type="dxa"/>
            <w:gridSpan w:val="2"/>
          </w:tcPr>
          <w:p w:rsidR="00937F97" w:rsidRPr="003637DC" w:rsidRDefault="00937F97" w:rsidP="00937F97">
            <w:pPr>
              <w:pStyle w:val="22"/>
              <w:ind w:firstLine="567"/>
              <w:jc w:val="both"/>
              <w:rPr>
                <w:rFonts w:cs="Arial"/>
                <w:sz w:val="22"/>
                <w:szCs w:val="22"/>
              </w:rPr>
            </w:pPr>
          </w:p>
          <w:p w:rsidR="003637DC" w:rsidRPr="000018D5" w:rsidRDefault="003637DC" w:rsidP="003637DC">
            <w:pPr>
              <w:pStyle w:val="22"/>
              <w:jc w:val="both"/>
              <w:rPr>
                <w:iCs/>
                <w:sz w:val="20"/>
                <w:szCs w:val="22"/>
              </w:rPr>
            </w:pPr>
            <w:r w:rsidRPr="000018D5">
              <w:rPr>
                <w:iCs/>
                <w:sz w:val="20"/>
                <w:szCs w:val="22"/>
              </w:rPr>
              <w:t>ПРОЦЕНТНЫЙ РИСК ТОРГОВОЙ КНИГИ</w:t>
            </w:r>
          </w:p>
          <w:p w:rsidR="003637DC" w:rsidRPr="000018D5" w:rsidRDefault="003637DC" w:rsidP="003637DC">
            <w:pPr>
              <w:pStyle w:val="22"/>
              <w:jc w:val="both"/>
              <w:rPr>
                <w:iCs/>
                <w:sz w:val="20"/>
                <w:szCs w:val="22"/>
              </w:rPr>
            </w:pPr>
          </w:p>
          <w:p w:rsidR="003637DC" w:rsidRPr="000018D5" w:rsidRDefault="003637DC" w:rsidP="003637DC">
            <w:pPr>
              <w:pStyle w:val="22"/>
              <w:jc w:val="both"/>
              <w:rPr>
                <w:iCs/>
                <w:sz w:val="20"/>
                <w:szCs w:val="22"/>
              </w:rPr>
            </w:pPr>
            <w:r w:rsidRPr="000018D5">
              <w:rPr>
                <w:iCs/>
                <w:sz w:val="20"/>
                <w:szCs w:val="22"/>
              </w:rPr>
              <w:t xml:space="preserve">В 2017 году среднее за 12 месяцев значение 10-дневного 99-процентного </w:t>
            </w:r>
            <w:proofErr w:type="spellStart"/>
            <w:r w:rsidRPr="000018D5">
              <w:rPr>
                <w:iCs/>
                <w:sz w:val="20"/>
                <w:szCs w:val="22"/>
              </w:rPr>
              <w:t>HVaR</w:t>
            </w:r>
            <w:proofErr w:type="spellEnd"/>
            <w:r w:rsidRPr="000018D5">
              <w:rPr>
                <w:iCs/>
                <w:sz w:val="20"/>
                <w:szCs w:val="22"/>
              </w:rPr>
              <w:t xml:space="preserve"> расширенной торговой книги обл</w:t>
            </w:r>
            <w:r w:rsidRPr="000018D5">
              <w:rPr>
                <w:iCs/>
                <w:sz w:val="20"/>
                <w:szCs w:val="22"/>
              </w:rPr>
              <w:t>и</w:t>
            </w:r>
            <w:r w:rsidRPr="000018D5">
              <w:rPr>
                <w:iCs/>
                <w:sz w:val="20"/>
                <w:szCs w:val="22"/>
              </w:rPr>
              <w:t>гаций (с учетом паев ОПИФ «Резервный») кратно сократилось по сравнению с предыдущим годом. Это в большей степени обуславливалось внешней причиной – снижением волатильности внутреннего долгового рынка. При этом чувствительность расширенной торговой книги к сдвигу процентной ставки в 2017 году уменьшилась весьма н</w:t>
            </w:r>
            <w:r w:rsidRPr="000018D5">
              <w:rPr>
                <w:iCs/>
                <w:sz w:val="20"/>
                <w:szCs w:val="22"/>
              </w:rPr>
              <w:t>е</w:t>
            </w:r>
            <w:r w:rsidRPr="000018D5">
              <w:rPr>
                <w:iCs/>
                <w:sz w:val="20"/>
                <w:szCs w:val="22"/>
              </w:rPr>
              <w:t>значительно. Ее абсолютная величина по-прежнему находилась в пределах 5% размера регуляторного капитала Банка.</w:t>
            </w:r>
          </w:p>
          <w:p w:rsidR="003637DC" w:rsidRPr="000018D5" w:rsidRDefault="003637DC" w:rsidP="003637DC">
            <w:pPr>
              <w:pStyle w:val="22"/>
              <w:jc w:val="both"/>
              <w:rPr>
                <w:iCs/>
                <w:sz w:val="20"/>
                <w:szCs w:val="22"/>
              </w:rPr>
            </w:pPr>
          </w:p>
          <w:p w:rsidR="003637DC" w:rsidRPr="000018D5" w:rsidRDefault="003637DC" w:rsidP="003637DC">
            <w:pPr>
              <w:pStyle w:val="22"/>
              <w:jc w:val="both"/>
              <w:rPr>
                <w:iCs/>
                <w:sz w:val="20"/>
                <w:szCs w:val="22"/>
              </w:rPr>
            </w:pPr>
            <w:r w:rsidRPr="000018D5">
              <w:rPr>
                <w:iCs/>
                <w:sz w:val="20"/>
                <w:szCs w:val="22"/>
              </w:rPr>
              <w:t>ПРОЦЕНТНЫЙ РИСК БАНКОВСКОЙ КНИГИ</w:t>
            </w:r>
          </w:p>
          <w:p w:rsidR="003637DC" w:rsidRPr="000018D5" w:rsidRDefault="003637DC" w:rsidP="003637DC">
            <w:pPr>
              <w:pStyle w:val="22"/>
              <w:jc w:val="both"/>
              <w:rPr>
                <w:iCs/>
                <w:sz w:val="20"/>
                <w:szCs w:val="22"/>
              </w:rPr>
            </w:pPr>
          </w:p>
          <w:p w:rsidR="00993DF9" w:rsidRPr="003637DC" w:rsidRDefault="003637DC" w:rsidP="003A2D35">
            <w:pPr>
              <w:pStyle w:val="em-4"/>
              <w:ind w:firstLine="0"/>
            </w:pPr>
            <w:r w:rsidRPr="000018D5">
              <w:rPr>
                <w:iCs/>
                <w:sz w:val="20"/>
              </w:rPr>
              <w:t>КУАП контролирует риск изменения процентной ставки на основе отчетов, формируемых профильным подразд</w:t>
            </w:r>
            <w:r w:rsidRPr="000018D5">
              <w:rPr>
                <w:iCs/>
                <w:sz w:val="20"/>
              </w:rPr>
              <w:t>е</w:t>
            </w:r>
            <w:r w:rsidRPr="000018D5">
              <w:rPr>
                <w:iCs/>
                <w:sz w:val="20"/>
              </w:rPr>
              <w:t xml:space="preserve">лением </w:t>
            </w:r>
            <w:proofErr w:type="gramStart"/>
            <w:r w:rsidRPr="000018D5">
              <w:rPr>
                <w:iCs/>
                <w:sz w:val="20"/>
              </w:rPr>
              <w:t>риск-менеджмента</w:t>
            </w:r>
            <w:proofErr w:type="gramEnd"/>
            <w:r w:rsidRPr="000018D5">
              <w:rPr>
                <w:iCs/>
                <w:sz w:val="20"/>
              </w:rPr>
              <w:t xml:space="preserve"> и содержащих данные о структуре процентной позиции Банка, о потенциальном вли</w:t>
            </w:r>
            <w:r w:rsidRPr="000018D5">
              <w:rPr>
                <w:iCs/>
                <w:sz w:val="20"/>
              </w:rPr>
              <w:t>я</w:t>
            </w:r>
            <w:r w:rsidRPr="000018D5">
              <w:rPr>
                <w:iCs/>
                <w:sz w:val="20"/>
              </w:rPr>
              <w:t>нии на Банк различной динамики процентных ставок и стоимости хеджирования этого влияния. В 2017 году Банк не изменял установленные ранее лимиты на величины чувствительности чистой процентной маржи Банка и прив</w:t>
            </w:r>
            <w:r w:rsidRPr="000018D5">
              <w:rPr>
                <w:iCs/>
                <w:sz w:val="20"/>
              </w:rPr>
              <w:t>е</w:t>
            </w:r>
            <w:r w:rsidRPr="000018D5">
              <w:rPr>
                <w:iCs/>
                <w:sz w:val="20"/>
              </w:rPr>
              <w:t xml:space="preserve">денной стоимости его процентной позиции к сдвигу кривой доходности на 100 </w:t>
            </w:r>
            <w:proofErr w:type="spellStart"/>
            <w:r w:rsidRPr="000018D5">
              <w:rPr>
                <w:iCs/>
                <w:sz w:val="20"/>
              </w:rPr>
              <w:t>б.п</w:t>
            </w:r>
            <w:proofErr w:type="spellEnd"/>
            <w:r w:rsidRPr="000018D5">
              <w:rPr>
                <w:iCs/>
                <w:sz w:val="20"/>
              </w:rPr>
              <w:t>. (EaR100, NPVaR100, соотве</w:t>
            </w:r>
            <w:r w:rsidRPr="000018D5">
              <w:rPr>
                <w:iCs/>
                <w:sz w:val="20"/>
              </w:rPr>
              <w:t>т</w:t>
            </w:r>
            <w:r w:rsidRPr="000018D5">
              <w:rPr>
                <w:iCs/>
                <w:sz w:val="20"/>
              </w:rPr>
              <w:t xml:space="preserve">ственно), а также </w:t>
            </w:r>
            <w:proofErr w:type="gramStart"/>
            <w:r w:rsidRPr="000018D5">
              <w:rPr>
                <w:iCs/>
                <w:sz w:val="20"/>
              </w:rPr>
              <w:t>индикативные</w:t>
            </w:r>
            <w:proofErr w:type="gramEnd"/>
            <w:r w:rsidRPr="000018D5">
              <w:rPr>
                <w:iCs/>
                <w:sz w:val="20"/>
              </w:rPr>
              <w:t xml:space="preserve"> </w:t>
            </w:r>
            <w:proofErr w:type="spellStart"/>
            <w:r w:rsidRPr="000018D5">
              <w:rPr>
                <w:iCs/>
                <w:sz w:val="20"/>
              </w:rPr>
              <w:t>сублимиты</w:t>
            </w:r>
            <w:proofErr w:type="spellEnd"/>
            <w:r w:rsidRPr="000018D5">
              <w:rPr>
                <w:iCs/>
                <w:sz w:val="20"/>
              </w:rPr>
              <w:t xml:space="preserve"> для этих показателей в отдельных временных диапазонах. </w:t>
            </w:r>
            <w:proofErr w:type="spellStart"/>
            <w:r w:rsidRPr="000018D5">
              <w:rPr>
                <w:iCs/>
                <w:sz w:val="20"/>
              </w:rPr>
              <w:t>Сублимиты</w:t>
            </w:r>
            <w:proofErr w:type="spellEnd"/>
            <w:r w:rsidRPr="000018D5">
              <w:rPr>
                <w:iCs/>
                <w:sz w:val="20"/>
              </w:rPr>
              <w:t xml:space="preserve"> на показатели EaR100, NPVaR100 для рублевой части процентной позиции также пересмотру не подвергались. С учетом фактического уровня утилизации указанных лимитов и складывающегося тренда в динамике индикаторов процентного риска, КУАП вправе инициировать подготовку перечня мероприятий, способствующих снижению подверженности Банка этому виду риска, либо скорректировать текущие планы подразделений по привлечению фондирования и размещению средств. </w:t>
            </w:r>
          </w:p>
        </w:tc>
      </w:tr>
      <w:tr w:rsidR="00993DF9" w:rsidRPr="00412DDB" w:rsidTr="00F237F6">
        <w:trPr>
          <w:gridAfter w:val="1"/>
          <w:wAfter w:w="603" w:type="dxa"/>
        </w:trPr>
        <w:tc>
          <w:tcPr>
            <w:tcW w:w="9570" w:type="dxa"/>
          </w:tcPr>
          <w:p w:rsidR="00E92399" w:rsidRPr="00412DDB" w:rsidRDefault="00993DF9" w:rsidP="00993DF9">
            <w:pPr>
              <w:pStyle w:val="em-6"/>
            </w:pPr>
            <w:r w:rsidRPr="00412DDB">
              <w:t xml:space="preserve">(Описывается риск возникновения финансовых потерь (убытков) вследствие неблагоприятного изменения процентных ставок по активам, пассивам и </w:t>
            </w:r>
            <w:proofErr w:type="spellStart"/>
            <w:r w:rsidRPr="00412DDB">
              <w:t>внебалансовым</w:t>
            </w:r>
            <w:proofErr w:type="spellEnd"/>
            <w:r w:rsidRPr="00412DDB">
              <w:t xml:space="preserve"> инструментам кредитной организации – эмитента)</w:t>
            </w:r>
          </w:p>
        </w:tc>
      </w:tr>
    </w:tbl>
    <w:p w:rsidR="00B37CA9" w:rsidRPr="00412DDB" w:rsidRDefault="00B37CA9" w:rsidP="003D6B53">
      <w:pPr>
        <w:pStyle w:val="em-7"/>
      </w:pPr>
      <w:bookmarkStart w:id="349" w:name="_Toc482611682"/>
      <w:r w:rsidRPr="00412DDB">
        <w:t>2.4.4. Риск ликвидности</w:t>
      </w:r>
      <w:bookmarkEnd w:id="349"/>
    </w:p>
    <w:p w:rsidR="003D6B53" w:rsidRPr="00412DDB" w:rsidRDefault="003D6B53" w:rsidP="003D6B53">
      <w:pPr>
        <w:pStyle w:val="em-4"/>
      </w:pPr>
    </w:p>
    <w:tbl>
      <w:tblPr>
        <w:tblW w:w="0" w:type="auto"/>
        <w:tblLook w:val="01E0" w:firstRow="1" w:lastRow="1" w:firstColumn="1" w:lastColumn="1" w:noHBand="0" w:noVBand="0"/>
      </w:tblPr>
      <w:tblGrid>
        <w:gridCol w:w="10173"/>
      </w:tblGrid>
      <w:tr w:rsidR="003D6B53" w:rsidRPr="00412DDB" w:rsidTr="00C67A45">
        <w:tc>
          <w:tcPr>
            <w:tcW w:w="10173" w:type="dxa"/>
          </w:tcPr>
          <w:p w:rsidR="003637DC" w:rsidRPr="003637DC" w:rsidRDefault="003637DC" w:rsidP="003637DC">
            <w:pPr>
              <w:autoSpaceDE w:val="0"/>
              <w:autoSpaceDN w:val="0"/>
              <w:adjustRightInd w:val="0"/>
              <w:ind w:firstLine="567"/>
              <w:jc w:val="both"/>
              <w:rPr>
                <w:color w:val="000000"/>
                <w:sz w:val="20"/>
              </w:rPr>
            </w:pPr>
            <w:r w:rsidRPr="003637DC">
              <w:rPr>
                <w:color w:val="000000"/>
                <w:sz w:val="20"/>
              </w:rPr>
              <w:t xml:space="preserve">Принципы управления ликвидностью Банка определены его внутренним документом «Политика в области управления и </w:t>
            </w:r>
            <w:proofErr w:type="gramStart"/>
            <w:r w:rsidRPr="003637DC">
              <w:rPr>
                <w:color w:val="000000"/>
                <w:sz w:val="20"/>
              </w:rPr>
              <w:t>контроля за</w:t>
            </w:r>
            <w:proofErr w:type="gramEnd"/>
            <w:r w:rsidRPr="003637DC">
              <w:rPr>
                <w:color w:val="000000"/>
                <w:sz w:val="20"/>
              </w:rPr>
              <w:t xml:space="preserve"> состоянием ликвидности». Комитет по управлению активами и пассивами Банка (далее –  КУАП) контролирует риск ликвидности на основе анализа информации о дисбалансах во временной структуре а</w:t>
            </w:r>
            <w:r w:rsidRPr="003637DC">
              <w:rPr>
                <w:color w:val="000000"/>
                <w:sz w:val="20"/>
              </w:rPr>
              <w:t>к</w:t>
            </w:r>
            <w:r w:rsidRPr="003637DC">
              <w:rPr>
                <w:color w:val="000000"/>
                <w:sz w:val="20"/>
              </w:rPr>
              <w:t xml:space="preserve">тивов и пассивов, значений коэффициентов ликвидности, а также результатов </w:t>
            </w:r>
            <w:proofErr w:type="gramStart"/>
            <w:r w:rsidRPr="003637DC">
              <w:rPr>
                <w:color w:val="000000"/>
                <w:sz w:val="20"/>
              </w:rPr>
              <w:t>стресс-тестирования</w:t>
            </w:r>
            <w:proofErr w:type="gramEnd"/>
            <w:r w:rsidRPr="003637DC">
              <w:rPr>
                <w:color w:val="000000"/>
                <w:sz w:val="20"/>
              </w:rPr>
              <w:t xml:space="preserve"> ликвидной п</w:t>
            </w:r>
            <w:r w:rsidRPr="003637DC">
              <w:rPr>
                <w:color w:val="000000"/>
                <w:sz w:val="20"/>
              </w:rPr>
              <w:t>о</w:t>
            </w:r>
            <w:r w:rsidRPr="003637DC">
              <w:rPr>
                <w:color w:val="000000"/>
                <w:sz w:val="20"/>
              </w:rPr>
              <w:t>зиции. При этом оценивается достаточность имеющегося у Банка буфера ликвидности для покрытия отрицательн</w:t>
            </w:r>
            <w:r w:rsidRPr="003637DC">
              <w:rPr>
                <w:color w:val="000000"/>
                <w:sz w:val="20"/>
              </w:rPr>
              <w:t>о</w:t>
            </w:r>
            <w:r w:rsidRPr="003637DC">
              <w:rPr>
                <w:color w:val="000000"/>
                <w:sz w:val="20"/>
              </w:rPr>
              <w:t>го денежного потока, если таковой возникает. Принимая во внимание все известные ему факты, КУАП определяет стратегию управления активами и пассивами Банка. Управление текущей ликвидностью осуществляется Казначе</w:t>
            </w:r>
            <w:r w:rsidRPr="003637DC">
              <w:rPr>
                <w:color w:val="000000"/>
                <w:sz w:val="20"/>
              </w:rPr>
              <w:t>й</w:t>
            </w:r>
            <w:r w:rsidRPr="003637DC">
              <w:rPr>
                <w:color w:val="000000"/>
                <w:sz w:val="20"/>
              </w:rPr>
              <w:t>ством, которое проводит операции на денежных рынках для поддержания текущей ликвидности и оптимизации денежных потоков.</w:t>
            </w:r>
          </w:p>
          <w:p w:rsidR="003637DC" w:rsidRPr="003637DC" w:rsidRDefault="003637DC" w:rsidP="003637DC">
            <w:pPr>
              <w:autoSpaceDE w:val="0"/>
              <w:autoSpaceDN w:val="0"/>
              <w:adjustRightInd w:val="0"/>
              <w:ind w:firstLine="567"/>
              <w:jc w:val="both"/>
              <w:rPr>
                <w:color w:val="000000"/>
                <w:sz w:val="20"/>
              </w:rPr>
            </w:pPr>
          </w:p>
          <w:p w:rsidR="003637DC" w:rsidRPr="003637DC" w:rsidRDefault="003637DC" w:rsidP="003637DC">
            <w:pPr>
              <w:autoSpaceDE w:val="0"/>
              <w:autoSpaceDN w:val="0"/>
              <w:adjustRightInd w:val="0"/>
              <w:ind w:firstLine="567"/>
              <w:jc w:val="both"/>
              <w:rPr>
                <w:color w:val="000000"/>
                <w:sz w:val="20"/>
              </w:rPr>
            </w:pPr>
            <w:r w:rsidRPr="003637DC">
              <w:rPr>
                <w:color w:val="000000"/>
                <w:sz w:val="20"/>
              </w:rPr>
              <w:t xml:space="preserve">В 2017 году Банк проводил </w:t>
            </w:r>
            <w:proofErr w:type="gramStart"/>
            <w:r w:rsidRPr="003637DC">
              <w:rPr>
                <w:color w:val="000000"/>
                <w:sz w:val="20"/>
              </w:rPr>
              <w:t>регулярное</w:t>
            </w:r>
            <w:proofErr w:type="gramEnd"/>
            <w:r w:rsidRPr="003637DC">
              <w:rPr>
                <w:color w:val="000000"/>
                <w:sz w:val="20"/>
              </w:rPr>
              <w:t xml:space="preserve"> стресс-тестирование своей ликвидной позиции, в ходе которого ра</w:t>
            </w:r>
            <w:r w:rsidRPr="003637DC">
              <w:rPr>
                <w:color w:val="000000"/>
                <w:sz w:val="20"/>
              </w:rPr>
              <w:t>с</w:t>
            </w:r>
            <w:r w:rsidRPr="003637DC">
              <w:rPr>
                <w:color w:val="000000"/>
                <w:sz w:val="20"/>
              </w:rPr>
              <w:t>сматриваются три сценария развития событий, предусмотренных внутренним нормативным документом: «кратк</w:t>
            </w:r>
            <w:r w:rsidRPr="003637DC">
              <w:rPr>
                <w:color w:val="000000"/>
                <w:sz w:val="20"/>
              </w:rPr>
              <w:t>о</w:t>
            </w:r>
            <w:r w:rsidRPr="003637DC">
              <w:rPr>
                <w:color w:val="000000"/>
                <w:sz w:val="20"/>
              </w:rPr>
              <w:t>срочный финансовый кризис», «долгосрочный системный кризис» и «</w:t>
            </w:r>
            <w:proofErr w:type="spellStart"/>
            <w:r w:rsidRPr="003637DC">
              <w:rPr>
                <w:color w:val="000000"/>
                <w:sz w:val="20"/>
              </w:rPr>
              <w:t>репутационный</w:t>
            </w:r>
            <w:proofErr w:type="spellEnd"/>
            <w:r w:rsidRPr="003637DC">
              <w:rPr>
                <w:color w:val="000000"/>
                <w:sz w:val="20"/>
              </w:rPr>
              <w:t xml:space="preserve"> кризис Банка». Итогом ра</w:t>
            </w:r>
            <w:r w:rsidRPr="003637DC">
              <w:rPr>
                <w:color w:val="000000"/>
                <w:sz w:val="20"/>
              </w:rPr>
              <w:t>с</w:t>
            </w:r>
            <w:r w:rsidRPr="003637DC">
              <w:rPr>
                <w:color w:val="000000"/>
                <w:sz w:val="20"/>
              </w:rPr>
              <w:t>четов являлась оценка «периода выживания» Банка при реализации каждого из этих сценариев. Кроме того, пров</w:t>
            </w:r>
            <w:r w:rsidRPr="003637DC">
              <w:rPr>
                <w:color w:val="000000"/>
                <w:sz w:val="20"/>
              </w:rPr>
              <w:t>о</w:t>
            </w:r>
            <w:r w:rsidRPr="003637DC">
              <w:rPr>
                <w:color w:val="000000"/>
                <w:sz w:val="20"/>
              </w:rPr>
              <w:t>дилось тестирование достаточности сформированного Банком буфера ликвидности для сохранения им платежесп</w:t>
            </w:r>
            <w:r w:rsidRPr="003637DC">
              <w:rPr>
                <w:color w:val="000000"/>
                <w:sz w:val="20"/>
              </w:rPr>
              <w:t>о</w:t>
            </w:r>
            <w:r w:rsidRPr="003637DC">
              <w:rPr>
                <w:color w:val="000000"/>
                <w:sz w:val="20"/>
              </w:rPr>
              <w:t>собности в течение одного месяца.</w:t>
            </w:r>
          </w:p>
          <w:p w:rsidR="003637DC" w:rsidRPr="003637DC" w:rsidRDefault="003637DC" w:rsidP="003637DC">
            <w:pPr>
              <w:autoSpaceDE w:val="0"/>
              <w:autoSpaceDN w:val="0"/>
              <w:adjustRightInd w:val="0"/>
              <w:ind w:firstLine="567"/>
              <w:jc w:val="both"/>
              <w:rPr>
                <w:color w:val="000000"/>
                <w:sz w:val="20"/>
              </w:rPr>
            </w:pPr>
          </w:p>
          <w:p w:rsidR="003637DC" w:rsidRPr="003637DC" w:rsidRDefault="003637DC" w:rsidP="003637DC">
            <w:pPr>
              <w:autoSpaceDE w:val="0"/>
              <w:autoSpaceDN w:val="0"/>
              <w:adjustRightInd w:val="0"/>
              <w:ind w:firstLine="567"/>
              <w:jc w:val="both"/>
              <w:rPr>
                <w:color w:val="000000"/>
                <w:sz w:val="20"/>
              </w:rPr>
            </w:pPr>
            <w:r w:rsidRPr="003637DC">
              <w:rPr>
                <w:color w:val="000000"/>
                <w:sz w:val="20"/>
              </w:rPr>
              <w:t xml:space="preserve">Ключевые подходы к формированию буфера ликвидности Банка, применявшиеся им в предыдущие годы, не претерпели принципиальных изменений в 2017 году. Портфель долговых ценных Банка формировался выпусками облигаций </w:t>
            </w:r>
            <w:proofErr w:type="spellStart"/>
            <w:r w:rsidRPr="003637DC">
              <w:rPr>
                <w:color w:val="000000"/>
                <w:sz w:val="20"/>
              </w:rPr>
              <w:t>plain</w:t>
            </w:r>
            <w:proofErr w:type="spellEnd"/>
            <w:r w:rsidRPr="003637DC">
              <w:rPr>
                <w:color w:val="000000"/>
                <w:sz w:val="20"/>
              </w:rPr>
              <w:t xml:space="preserve"> </w:t>
            </w:r>
            <w:proofErr w:type="spellStart"/>
            <w:r w:rsidRPr="003637DC">
              <w:rPr>
                <w:color w:val="000000"/>
                <w:sz w:val="20"/>
              </w:rPr>
              <w:t>vanilla</w:t>
            </w:r>
            <w:proofErr w:type="spellEnd"/>
            <w:r w:rsidRPr="003637DC">
              <w:rPr>
                <w:color w:val="000000"/>
                <w:sz w:val="20"/>
              </w:rPr>
              <w:t xml:space="preserve">, 95% которых были включены в Ломбардный список Банка России. Короткая ликвидность также размещалась на денежном рынке в виде </w:t>
            </w:r>
            <w:proofErr w:type="spellStart"/>
            <w:r w:rsidRPr="003637DC">
              <w:rPr>
                <w:color w:val="000000"/>
                <w:sz w:val="20"/>
              </w:rPr>
              <w:t>необеспеченныхбланковых</w:t>
            </w:r>
            <w:proofErr w:type="spellEnd"/>
            <w:r w:rsidRPr="003637DC">
              <w:rPr>
                <w:color w:val="000000"/>
                <w:sz w:val="20"/>
              </w:rPr>
              <w:t xml:space="preserve"> межбанковских кредитов высококлас</w:t>
            </w:r>
            <w:r w:rsidRPr="003637DC">
              <w:rPr>
                <w:color w:val="000000"/>
                <w:sz w:val="20"/>
              </w:rPr>
              <w:t>с</w:t>
            </w:r>
            <w:r w:rsidRPr="003637DC">
              <w:rPr>
                <w:color w:val="000000"/>
                <w:sz w:val="20"/>
              </w:rPr>
              <w:t>ным банкам, в однодневные облигации ПАО «ВТБ», а также в депозиты Банка России. Значительный объем д</w:t>
            </w:r>
            <w:r w:rsidRPr="003637DC">
              <w:rPr>
                <w:color w:val="000000"/>
                <w:sz w:val="20"/>
              </w:rPr>
              <w:t>е</w:t>
            </w:r>
            <w:r w:rsidRPr="003637DC">
              <w:rPr>
                <w:color w:val="000000"/>
                <w:sz w:val="20"/>
              </w:rPr>
              <w:t xml:space="preserve">нежных средств также размещался в виде краткосрочных (до 14 дней) сделок </w:t>
            </w:r>
            <w:proofErr w:type="gramStart"/>
            <w:r w:rsidRPr="003637DC">
              <w:rPr>
                <w:color w:val="000000"/>
                <w:sz w:val="20"/>
              </w:rPr>
              <w:t>обратного</w:t>
            </w:r>
            <w:proofErr w:type="gramEnd"/>
            <w:r w:rsidRPr="003637DC">
              <w:rPr>
                <w:color w:val="000000"/>
                <w:sz w:val="20"/>
              </w:rPr>
              <w:t xml:space="preserve"> РЕПО, базовым активом которых служили качественные облигации, рефинансируемые в Банке России. Все сделки РЕПО в 2017 году з</w:t>
            </w:r>
            <w:r w:rsidRPr="003637DC">
              <w:rPr>
                <w:color w:val="000000"/>
                <w:sz w:val="20"/>
              </w:rPr>
              <w:t>а</w:t>
            </w:r>
            <w:r w:rsidRPr="003637DC">
              <w:rPr>
                <w:color w:val="000000"/>
                <w:sz w:val="20"/>
              </w:rPr>
              <w:t xml:space="preserve">ключались Банком с Центральным контрагентом. </w:t>
            </w:r>
          </w:p>
          <w:p w:rsidR="003D6B53" w:rsidRPr="000F6410" w:rsidRDefault="003637DC" w:rsidP="00BA3101">
            <w:pPr>
              <w:pStyle w:val="em-4"/>
              <w:ind w:firstLine="0"/>
              <w:rPr>
                <w:sz w:val="20"/>
              </w:rPr>
            </w:pPr>
            <w:r w:rsidRPr="003637DC">
              <w:rPr>
                <w:color w:val="000000"/>
                <w:sz w:val="20"/>
              </w:rPr>
              <w:t xml:space="preserve">  </w:t>
            </w:r>
          </w:p>
        </w:tc>
      </w:tr>
      <w:tr w:rsidR="003D6B53" w:rsidRPr="00412DDB" w:rsidTr="00C67A45">
        <w:tc>
          <w:tcPr>
            <w:tcW w:w="10173" w:type="dxa"/>
          </w:tcPr>
          <w:p w:rsidR="00E92399" w:rsidRPr="00412DDB" w:rsidRDefault="003D6B53" w:rsidP="003D6B53">
            <w:pPr>
              <w:pStyle w:val="em-6"/>
            </w:pPr>
            <w:r w:rsidRPr="00412DDB">
              <w:t xml:space="preserve">(Описывается риск убытков вследствие неспособности кредитной организации </w:t>
            </w:r>
            <w:r w:rsidR="00B140EC">
              <w:t>–</w:t>
            </w:r>
            <w:r w:rsidRPr="00412DDB">
              <w:t xml:space="preserve"> эмитента обеспечить исполнение своих обязательств в полном объеме. Риск ликвидности возникает в результате несбалансированности финансовых активов и финансовых обязательств кредитной организации </w:t>
            </w:r>
            <w:r w:rsidR="00B140EC">
              <w:t>–</w:t>
            </w:r>
            <w:r w:rsidRPr="00412DDB">
              <w:t xml:space="preserve"> эмитента (в том числе вследствие несвоевременного исполнения финансовых обязательств одним или несколькими контрагентами кредитной организации) и (или) возникновения непредвиденной необходимости немедленного и единовременного исполнения кредитной организацией </w:t>
            </w:r>
            <w:r w:rsidR="00B140EC">
              <w:t>–</w:t>
            </w:r>
            <w:r w:rsidRPr="00412DDB">
              <w:t xml:space="preserve"> эмитентом своих финансовых обязательств)</w:t>
            </w:r>
          </w:p>
        </w:tc>
      </w:tr>
    </w:tbl>
    <w:p w:rsidR="003D6B53" w:rsidRPr="00412DDB" w:rsidRDefault="003D6B53" w:rsidP="003D6B53">
      <w:pPr>
        <w:pStyle w:val="em-4"/>
      </w:pPr>
    </w:p>
    <w:p w:rsidR="003D6B53" w:rsidRPr="00412DDB" w:rsidRDefault="00B37CA9" w:rsidP="00AB4C32">
      <w:pPr>
        <w:pStyle w:val="em-7"/>
        <w:rPr>
          <w:lang w:val="en-US"/>
        </w:rPr>
      </w:pPr>
      <w:bookmarkStart w:id="350" w:name="_Toc482611683"/>
      <w:r w:rsidRPr="00412DDB">
        <w:t>2.4.5. Операционный риск</w:t>
      </w:r>
      <w:bookmarkEnd w:id="350"/>
    </w:p>
    <w:tbl>
      <w:tblPr>
        <w:tblW w:w="0" w:type="auto"/>
        <w:tblLook w:val="01E0" w:firstRow="1" w:lastRow="1" w:firstColumn="1" w:lastColumn="1" w:noHBand="0" w:noVBand="0"/>
      </w:tblPr>
      <w:tblGrid>
        <w:gridCol w:w="10128"/>
      </w:tblGrid>
      <w:tr w:rsidR="003D6B53" w:rsidRPr="00412DDB" w:rsidTr="00046D72">
        <w:tc>
          <w:tcPr>
            <w:tcW w:w="10128" w:type="dxa"/>
          </w:tcPr>
          <w:p w:rsidR="003637DC" w:rsidRPr="003637DC" w:rsidRDefault="003637DC" w:rsidP="003637DC">
            <w:pPr>
              <w:autoSpaceDE w:val="0"/>
              <w:autoSpaceDN w:val="0"/>
              <w:adjustRightInd w:val="0"/>
              <w:ind w:firstLine="567"/>
              <w:jc w:val="both"/>
              <w:rPr>
                <w:color w:val="000000"/>
                <w:sz w:val="20"/>
                <w:szCs w:val="20"/>
              </w:rPr>
            </w:pPr>
            <w:r w:rsidRPr="003637DC">
              <w:rPr>
                <w:color w:val="000000"/>
                <w:sz w:val="20"/>
                <w:szCs w:val="20"/>
              </w:rPr>
              <w:t>НЕФИНАНСОВЫЙ РИСК</w:t>
            </w:r>
          </w:p>
          <w:p w:rsidR="003637DC" w:rsidRPr="003637DC" w:rsidRDefault="003637DC" w:rsidP="003637DC">
            <w:pPr>
              <w:autoSpaceDE w:val="0"/>
              <w:autoSpaceDN w:val="0"/>
              <w:adjustRightInd w:val="0"/>
              <w:ind w:firstLine="567"/>
              <w:jc w:val="both"/>
              <w:rPr>
                <w:color w:val="000000"/>
                <w:sz w:val="20"/>
                <w:szCs w:val="20"/>
              </w:rPr>
            </w:pPr>
          </w:p>
          <w:p w:rsidR="003637DC" w:rsidRPr="003637DC" w:rsidRDefault="003637DC" w:rsidP="003637DC">
            <w:pPr>
              <w:autoSpaceDE w:val="0"/>
              <w:autoSpaceDN w:val="0"/>
              <w:adjustRightInd w:val="0"/>
              <w:ind w:firstLine="567"/>
              <w:jc w:val="both"/>
              <w:rPr>
                <w:color w:val="000000"/>
                <w:sz w:val="20"/>
                <w:szCs w:val="20"/>
              </w:rPr>
            </w:pPr>
            <w:r w:rsidRPr="003637DC">
              <w:rPr>
                <w:color w:val="000000"/>
                <w:sz w:val="20"/>
                <w:szCs w:val="20"/>
              </w:rPr>
              <w:t xml:space="preserve">С целью снижения уровня нефинансовых рисков в Банке разработана Система управления нефинансовыми рисками, включающая в себя основные принципы управления операционным, правовым, стратегическим, </w:t>
            </w:r>
            <w:proofErr w:type="spellStart"/>
            <w:r w:rsidRPr="003637DC">
              <w:rPr>
                <w:color w:val="000000"/>
                <w:sz w:val="20"/>
                <w:szCs w:val="20"/>
              </w:rPr>
              <w:t>репут</w:t>
            </w:r>
            <w:r w:rsidRPr="003637DC">
              <w:rPr>
                <w:color w:val="000000"/>
                <w:sz w:val="20"/>
                <w:szCs w:val="20"/>
              </w:rPr>
              <w:t>а</w:t>
            </w:r>
            <w:r w:rsidRPr="003637DC">
              <w:rPr>
                <w:color w:val="000000"/>
                <w:sz w:val="20"/>
                <w:szCs w:val="20"/>
              </w:rPr>
              <w:t>ционным</w:t>
            </w:r>
            <w:proofErr w:type="spellEnd"/>
            <w:r w:rsidRPr="003637DC">
              <w:rPr>
                <w:color w:val="000000"/>
                <w:sz w:val="20"/>
                <w:szCs w:val="20"/>
              </w:rPr>
              <w:t xml:space="preserve"> и </w:t>
            </w:r>
            <w:proofErr w:type="spellStart"/>
            <w:r w:rsidRPr="003637DC">
              <w:rPr>
                <w:color w:val="000000"/>
                <w:sz w:val="20"/>
                <w:szCs w:val="20"/>
              </w:rPr>
              <w:t>комплаенс</w:t>
            </w:r>
            <w:proofErr w:type="spellEnd"/>
            <w:r w:rsidRPr="003637DC">
              <w:rPr>
                <w:color w:val="000000"/>
                <w:sz w:val="20"/>
                <w:szCs w:val="20"/>
              </w:rPr>
              <w:t xml:space="preserve"> рисками, и определяющая роли органов управления, структурных подразделений и рабо</w:t>
            </w:r>
            <w:r w:rsidRPr="003637DC">
              <w:rPr>
                <w:color w:val="000000"/>
                <w:sz w:val="20"/>
                <w:szCs w:val="20"/>
              </w:rPr>
              <w:t>т</w:t>
            </w:r>
            <w:r w:rsidRPr="003637DC">
              <w:rPr>
                <w:color w:val="000000"/>
                <w:sz w:val="20"/>
                <w:szCs w:val="20"/>
              </w:rPr>
              <w:t>ников Банка.</w:t>
            </w:r>
          </w:p>
          <w:p w:rsidR="003637DC" w:rsidRPr="003637DC" w:rsidRDefault="003637DC" w:rsidP="003637DC">
            <w:pPr>
              <w:autoSpaceDE w:val="0"/>
              <w:autoSpaceDN w:val="0"/>
              <w:adjustRightInd w:val="0"/>
              <w:ind w:firstLine="567"/>
              <w:jc w:val="both"/>
              <w:rPr>
                <w:color w:val="000000"/>
                <w:sz w:val="20"/>
                <w:szCs w:val="20"/>
              </w:rPr>
            </w:pPr>
          </w:p>
          <w:p w:rsidR="003637DC" w:rsidRPr="003637DC" w:rsidRDefault="003637DC" w:rsidP="003637DC">
            <w:pPr>
              <w:autoSpaceDE w:val="0"/>
              <w:autoSpaceDN w:val="0"/>
              <w:adjustRightInd w:val="0"/>
              <w:ind w:firstLine="567"/>
              <w:jc w:val="both"/>
              <w:rPr>
                <w:color w:val="000000"/>
                <w:sz w:val="20"/>
                <w:szCs w:val="20"/>
              </w:rPr>
            </w:pPr>
            <w:r w:rsidRPr="003637DC">
              <w:rPr>
                <w:color w:val="000000"/>
                <w:sz w:val="20"/>
                <w:szCs w:val="20"/>
              </w:rPr>
              <w:t>Банк рассматривает операционный риск, как одну из основных составляющих нефинансовых рисков, опр</w:t>
            </w:r>
            <w:r w:rsidRPr="003637DC">
              <w:rPr>
                <w:color w:val="000000"/>
                <w:sz w:val="20"/>
                <w:szCs w:val="20"/>
              </w:rPr>
              <w:t>е</w:t>
            </w:r>
            <w:r w:rsidRPr="003637DC">
              <w:rPr>
                <w:color w:val="000000"/>
                <w:sz w:val="20"/>
                <w:szCs w:val="20"/>
              </w:rPr>
              <w:t>деляя его как возможность возникновения непредвиденных убытков или доходов в результате реализации нег</w:t>
            </w:r>
            <w:r w:rsidRPr="003637DC">
              <w:rPr>
                <w:color w:val="000000"/>
                <w:sz w:val="20"/>
                <w:szCs w:val="20"/>
              </w:rPr>
              <w:t>а</w:t>
            </w:r>
            <w:r w:rsidRPr="003637DC">
              <w:rPr>
                <w:color w:val="000000"/>
                <w:sz w:val="20"/>
                <w:szCs w:val="20"/>
              </w:rPr>
              <w:t xml:space="preserve">тивных событий на одном или нескольких уровнях процессной архитектуры Банка, в том числе на уровне: </w:t>
            </w:r>
          </w:p>
          <w:p w:rsidR="003637DC" w:rsidRPr="003637DC" w:rsidRDefault="003637DC" w:rsidP="003637DC">
            <w:pPr>
              <w:autoSpaceDE w:val="0"/>
              <w:autoSpaceDN w:val="0"/>
              <w:adjustRightInd w:val="0"/>
              <w:ind w:firstLine="567"/>
              <w:jc w:val="both"/>
              <w:rPr>
                <w:color w:val="000000"/>
                <w:sz w:val="20"/>
                <w:szCs w:val="20"/>
              </w:rPr>
            </w:pPr>
            <w:r w:rsidRPr="003637DC">
              <w:rPr>
                <w:color w:val="000000"/>
                <w:sz w:val="20"/>
                <w:szCs w:val="20"/>
              </w:rPr>
              <w:t>- систем: сбои в работе информационных систем или других материально-технических активов Банка;</w:t>
            </w:r>
          </w:p>
          <w:p w:rsidR="003637DC" w:rsidRPr="003637DC" w:rsidRDefault="003637DC" w:rsidP="003637DC">
            <w:pPr>
              <w:autoSpaceDE w:val="0"/>
              <w:autoSpaceDN w:val="0"/>
              <w:adjustRightInd w:val="0"/>
              <w:ind w:firstLine="567"/>
              <w:jc w:val="both"/>
              <w:rPr>
                <w:color w:val="000000"/>
                <w:sz w:val="20"/>
                <w:szCs w:val="20"/>
              </w:rPr>
            </w:pPr>
            <w:r w:rsidRPr="003637DC">
              <w:rPr>
                <w:color w:val="000000"/>
                <w:sz w:val="20"/>
                <w:szCs w:val="20"/>
              </w:rPr>
              <w:t xml:space="preserve">- персонала: ошибок или умышленных нарушений внутренних порядков и процедур проведения банковских операций работниками Банка; </w:t>
            </w:r>
          </w:p>
          <w:p w:rsidR="003637DC" w:rsidRPr="003637DC" w:rsidRDefault="003637DC" w:rsidP="003637DC">
            <w:pPr>
              <w:autoSpaceDE w:val="0"/>
              <w:autoSpaceDN w:val="0"/>
              <w:adjustRightInd w:val="0"/>
              <w:ind w:firstLine="567"/>
              <w:jc w:val="both"/>
              <w:rPr>
                <w:color w:val="000000"/>
                <w:sz w:val="20"/>
                <w:szCs w:val="20"/>
              </w:rPr>
            </w:pPr>
            <w:r w:rsidRPr="003637DC">
              <w:rPr>
                <w:color w:val="000000"/>
                <w:sz w:val="20"/>
                <w:szCs w:val="20"/>
              </w:rPr>
              <w:t>- бизнес-процессов: несоответствие практики исполнения внутренних порядков и процедур требованиям действующего законодательства, масштабу или характеру деятельности Банка, неэффективность существующих процессов;</w:t>
            </w:r>
          </w:p>
          <w:p w:rsidR="003637DC" w:rsidRPr="003637DC" w:rsidRDefault="003637DC" w:rsidP="003637DC">
            <w:pPr>
              <w:autoSpaceDE w:val="0"/>
              <w:autoSpaceDN w:val="0"/>
              <w:adjustRightInd w:val="0"/>
              <w:ind w:firstLine="567"/>
              <w:jc w:val="both"/>
              <w:rPr>
                <w:color w:val="000000"/>
                <w:sz w:val="20"/>
                <w:szCs w:val="20"/>
              </w:rPr>
            </w:pPr>
            <w:r w:rsidRPr="003637DC">
              <w:rPr>
                <w:color w:val="000000"/>
                <w:sz w:val="20"/>
                <w:szCs w:val="20"/>
              </w:rPr>
              <w:t>- внешних событий, в том числе регуляторных рисков - изменений законодательных и нормативных актов, регламентирующих банковскую деятельность.</w:t>
            </w:r>
          </w:p>
          <w:p w:rsidR="003637DC" w:rsidRPr="003637DC" w:rsidRDefault="003637DC" w:rsidP="003637DC">
            <w:pPr>
              <w:autoSpaceDE w:val="0"/>
              <w:autoSpaceDN w:val="0"/>
              <w:adjustRightInd w:val="0"/>
              <w:ind w:firstLine="567"/>
              <w:jc w:val="both"/>
              <w:rPr>
                <w:color w:val="000000"/>
                <w:sz w:val="20"/>
                <w:szCs w:val="20"/>
              </w:rPr>
            </w:pPr>
          </w:p>
          <w:p w:rsidR="003637DC" w:rsidRPr="003637DC" w:rsidRDefault="003637DC" w:rsidP="003637DC">
            <w:pPr>
              <w:autoSpaceDE w:val="0"/>
              <w:autoSpaceDN w:val="0"/>
              <w:adjustRightInd w:val="0"/>
              <w:ind w:firstLine="567"/>
              <w:jc w:val="both"/>
              <w:rPr>
                <w:color w:val="000000"/>
                <w:sz w:val="20"/>
                <w:szCs w:val="20"/>
              </w:rPr>
            </w:pPr>
            <w:r w:rsidRPr="003637DC">
              <w:rPr>
                <w:color w:val="000000"/>
                <w:sz w:val="20"/>
                <w:szCs w:val="20"/>
              </w:rPr>
              <w:t xml:space="preserve">На 01.01.2018 размер операционного риска Банка, рассчитанный в соответствии с положением Банка России № 346-П «О порядке расчета размера операционного риска», составляет 1,9 </w:t>
            </w:r>
            <w:proofErr w:type="gramStart"/>
            <w:r w:rsidRPr="003637DC">
              <w:rPr>
                <w:color w:val="000000"/>
                <w:sz w:val="20"/>
                <w:szCs w:val="20"/>
              </w:rPr>
              <w:t>млрд</w:t>
            </w:r>
            <w:proofErr w:type="gramEnd"/>
            <w:r w:rsidRPr="003637DC">
              <w:rPr>
                <w:color w:val="000000"/>
                <w:sz w:val="20"/>
                <w:szCs w:val="20"/>
              </w:rPr>
              <w:t xml:space="preserve"> руб. Прямые потери Банка от реализации событий операционного риска (кроме событий операционного риска, связанного c кредитным риском) в 2017 году составили 31,9 млн руб. </w:t>
            </w:r>
          </w:p>
          <w:p w:rsidR="003637DC" w:rsidRPr="003637DC" w:rsidRDefault="003637DC" w:rsidP="003637DC">
            <w:pPr>
              <w:autoSpaceDE w:val="0"/>
              <w:autoSpaceDN w:val="0"/>
              <w:adjustRightInd w:val="0"/>
              <w:ind w:firstLine="567"/>
              <w:jc w:val="both"/>
              <w:rPr>
                <w:color w:val="000000"/>
                <w:sz w:val="20"/>
                <w:szCs w:val="20"/>
              </w:rPr>
            </w:pPr>
          </w:p>
          <w:p w:rsidR="003637DC" w:rsidRPr="003637DC" w:rsidRDefault="003637DC" w:rsidP="003637DC">
            <w:pPr>
              <w:autoSpaceDE w:val="0"/>
              <w:autoSpaceDN w:val="0"/>
              <w:adjustRightInd w:val="0"/>
              <w:ind w:firstLine="567"/>
              <w:jc w:val="both"/>
              <w:rPr>
                <w:color w:val="000000"/>
                <w:sz w:val="20"/>
                <w:szCs w:val="20"/>
              </w:rPr>
            </w:pPr>
            <w:r w:rsidRPr="003637DC">
              <w:rPr>
                <w:color w:val="000000"/>
                <w:sz w:val="20"/>
                <w:szCs w:val="20"/>
              </w:rPr>
              <w:t>В Банке на ежедневной основе осуществляется регистрация инцидентов операционных и иных нефинанс</w:t>
            </w:r>
            <w:r w:rsidRPr="003637DC">
              <w:rPr>
                <w:color w:val="000000"/>
                <w:sz w:val="20"/>
                <w:szCs w:val="20"/>
              </w:rPr>
              <w:t>о</w:t>
            </w:r>
            <w:r w:rsidRPr="003637DC">
              <w:rPr>
                <w:color w:val="000000"/>
                <w:sz w:val="20"/>
                <w:szCs w:val="20"/>
              </w:rPr>
              <w:t xml:space="preserve">вых рисков (в том числе правовых, стратегических, </w:t>
            </w:r>
            <w:proofErr w:type="spellStart"/>
            <w:r w:rsidRPr="003637DC">
              <w:rPr>
                <w:color w:val="000000"/>
                <w:sz w:val="20"/>
                <w:szCs w:val="20"/>
              </w:rPr>
              <w:t>репутационных</w:t>
            </w:r>
            <w:proofErr w:type="spellEnd"/>
            <w:r w:rsidRPr="003637DC">
              <w:rPr>
                <w:color w:val="000000"/>
                <w:sz w:val="20"/>
                <w:szCs w:val="20"/>
              </w:rPr>
              <w:t xml:space="preserve">, </w:t>
            </w:r>
            <w:proofErr w:type="spellStart"/>
            <w:r w:rsidRPr="003637DC">
              <w:rPr>
                <w:color w:val="000000"/>
                <w:sz w:val="20"/>
                <w:szCs w:val="20"/>
              </w:rPr>
              <w:t>комплаенс</w:t>
            </w:r>
            <w:proofErr w:type="spellEnd"/>
            <w:r w:rsidRPr="003637DC">
              <w:rPr>
                <w:color w:val="000000"/>
                <w:sz w:val="20"/>
                <w:szCs w:val="20"/>
              </w:rPr>
              <w:t>-рисков</w:t>
            </w:r>
            <w:proofErr w:type="gramStart"/>
            <w:r w:rsidRPr="003637DC">
              <w:rPr>
                <w:color w:val="000000"/>
                <w:sz w:val="20"/>
                <w:szCs w:val="20"/>
              </w:rPr>
              <w:t xml:space="preserve">)., </w:t>
            </w:r>
            <w:proofErr w:type="spellStart"/>
            <w:proofErr w:type="gramEnd"/>
            <w:r w:rsidRPr="003637DC">
              <w:rPr>
                <w:color w:val="000000"/>
                <w:sz w:val="20"/>
                <w:szCs w:val="20"/>
              </w:rPr>
              <w:t>сС</w:t>
            </w:r>
            <w:proofErr w:type="spellEnd"/>
            <w:r w:rsidRPr="003637DC">
              <w:rPr>
                <w:color w:val="000000"/>
                <w:sz w:val="20"/>
                <w:szCs w:val="20"/>
              </w:rPr>
              <w:t xml:space="preserve"> этой целью ведется аналитическая база реализовавшихся инцидентов, включающая информацию, в том числе об убытках, понесенных вследствие реализации операционного риска, видах потерь, их размере, дате возникновения. В рамках работы с базой данных анализируются причины возникновения потерь/потенциальных </w:t>
            </w:r>
            <w:proofErr w:type="gramStart"/>
            <w:r w:rsidRPr="003637DC">
              <w:rPr>
                <w:color w:val="000000"/>
                <w:sz w:val="20"/>
                <w:szCs w:val="20"/>
              </w:rPr>
              <w:t>потерь</w:t>
            </w:r>
            <w:proofErr w:type="gramEnd"/>
            <w:r w:rsidRPr="003637DC">
              <w:rPr>
                <w:color w:val="000000"/>
                <w:sz w:val="20"/>
                <w:szCs w:val="20"/>
              </w:rPr>
              <w:t xml:space="preserve"> и разрабатывается комплекс мер, </w:t>
            </w:r>
            <w:proofErr w:type="spellStart"/>
            <w:r w:rsidRPr="003637DC">
              <w:rPr>
                <w:color w:val="000000"/>
                <w:sz w:val="20"/>
                <w:szCs w:val="20"/>
              </w:rPr>
              <w:t>минимизирующих</w:t>
            </w:r>
            <w:proofErr w:type="spellEnd"/>
            <w:r w:rsidRPr="003637DC">
              <w:rPr>
                <w:color w:val="000000"/>
                <w:sz w:val="20"/>
                <w:szCs w:val="20"/>
              </w:rPr>
              <w:t xml:space="preserve"> уровень операционного риска. Информация из базы данных используется для управления аналогичными рисками при их выявлении, а также для проведения статистических и прогнозных исследований, в том числе </w:t>
            </w:r>
            <w:proofErr w:type="gramStart"/>
            <w:r w:rsidRPr="003637DC">
              <w:rPr>
                <w:color w:val="000000"/>
                <w:sz w:val="20"/>
                <w:szCs w:val="20"/>
              </w:rPr>
              <w:t>стресс-тестирования</w:t>
            </w:r>
            <w:proofErr w:type="gramEnd"/>
            <w:r w:rsidRPr="003637DC">
              <w:rPr>
                <w:color w:val="000000"/>
                <w:sz w:val="20"/>
                <w:szCs w:val="20"/>
              </w:rPr>
              <w:t>, сценарного анализа и других видов количественной  оценки операционного риска. Процесс регистрации инцидентов операционного риска в 2017 году автоматизирован и усовершенствован.</w:t>
            </w:r>
          </w:p>
          <w:p w:rsidR="003637DC" w:rsidRPr="003637DC" w:rsidRDefault="003637DC" w:rsidP="003637DC">
            <w:pPr>
              <w:autoSpaceDE w:val="0"/>
              <w:autoSpaceDN w:val="0"/>
              <w:adjustRightInd w:val="0"/>
              <w:ind w:firstLine="567"/>
              <w:jc w:val="both"/>
              <w:rPr>
                <w:color w:val="000000"/>
                <w:sz w:val="20"/>
                <w:szCs w:val="20"/>
              </w:rPr>
            </w:pPr>
          </w:p>
          <w:p w:rsidR="003637DC" w:rsidRPr="003637DC" w:rsidRDefault="003637DC" w:rsidP="003637DC">
            <w:pPr>
              <w:autoSpaceDE w:val="0"/>
              <w:autoSpaceDN w:val="0"/>
              <w:adjustRightInd w:val="0"/>
              <w:ind w:firstLine="567"/>
              <w:jc w:val="both"/>
              <w:rPr>
                <w:color w:val="000000"/>
                <w:sz w:val="20"/>
                <w:szCs w:val="20"/>
              </w:rPr>
            </w:pPr>
            <w:r w:rsidRPr="003637DC">
              <w:rPr>
                <w:color w:val="000000"/>
                <w:sz w:val="20"/>
                <w:szCs w:val="20"/>
              </w:rPr>
              <w:t>В целях мониторинга операционного риска в Банке создана система ключевых индикаторов риска (КИР) – количественных показателей, которые основываются на рисках, присущих новым внедряемым технологиям и пр</w:t>
            </w:r>
            <w:r w:rsidRPr="003637DC">
              <w:rPr>
                <w:color w:val="000000"/>
                <w:sz w:val="20"/>
                <w:szCs w:val="20"/>
              </w:rPr>
              <w:t>о</w:t>
            </w:r>
            <w:r w:rsidRPr="003637DC">
              <w:rPr>
                <w:color w:val="000000"/>
                <w:sz w:val="20"/>
                <w:szCs w:val="20"/>
              </w:rPr>
              <w:t>дуктам, результатах отчета аудита, данных о регистрации потерь, анализе внешних данных, и позволяют выявить негативные тенденции развития бизнес-процессов. Для каждого ключевого индикатора риска установлены порог</w:t>
            </w:r>
            <w:r w:rsidRPr="003637DC">
              <w:rPr>
                <w:color w:val="000000"/>
                <w:sz w:val="20"/>
                <w:szCs w:val="20"/>
              </w:rPr>
              <w:t>о</w:t>
            </w:r>
            <w:r w:rsidRPr="003637DC">
              <w:rPr>
                <w:color w:val="000000"/>
                <w:sz w:val="20"/>
                <w:szCs w:val="20"/>
              </w:rPr>
              <w:t>вые значения, позволяющие обеспечить раннее выявление значимых операционных рисков и своевременное ре</w:t>
            </w:r>
            <w:r w:rsidRPr="003637DC">
              <w:rPr>
                <w:color w:val="000000"/>
                <w:sz w:val="20"/>
                <w:szCs w:val="20"/>
              </w:rPr>
              <w:t>а</w:t>
            </w:r>
            <w:r w:rsidRPr="003637DC">
              <w:rPr>
                <w:color w:val="000000"/>
                <w:sz w:val="20"/>
                <w:szCs w:val="20"/>
              </w:rPr>
              <w:t xml:space="preserve">гирование на риск. </w:t>
            </w:r>
          </w:p>
          <w:p w:rsidR="003637DC" w:rsidRPr="003637DC" w:rsidRDefault="003637DC" w:rsidP="003637DC">
            <w:pPr>
              <w:autoSpaceDE w:val="0"/>
              <w:autoSpaceDN w:val="0"/>
              <w:adjustRightInd w:val="0"/>
              <w:ind w:firstLine="567"/>
              <w:jc w:val="both"/>
              <w:rPr>
                <w:color w:val="000000"/>
                <w:sz w:val="20"/>
                <w:szCs w:val="20"/>
              </w:rPr>
            </w:pPr>
          </w:p>
          <w:p w:rsidR="003637DC" w:rsidRPr="003637DC" w:rsidRDefault="003637DC" w:rsidP="003637DC">
            <w:pPr>
              <w:autoSpaceDE w:val="0"/>
              <w:autoSpaceDN w:val="0"/>
              <w:adjustRightInd w:val="0"/>
              <w:ind w:firstLine="567"/>
              <w:jc w:val="both"/>
              <w:rPr>
                <w:color w:val="000000"/>
                <w:sz w:val="20"/>
                <w:szCs w:val="20"/>
              </w:rPr>
            </w:pPr>
            <w:r w:rsidRPr="003637DC">
              <w:rPr>
                <w:color w:val="000000"/>
                <w:sz w:val="20"/>
                <w:szCs w:val="20"/>
              </w:rPr>
              <w:t>В 2017 году были реализованы задачи, связанные с повышением эффективности функционирования сист</w:t>
            </w:r>
            <w:r w:rsidRPr="003637DC">
              <w:rPr>
                <w:color w:val="000000"/>
                <w:sz w:val="20"/>
                <w:szCs w:val="20"/>
              </w:rPr>
              <w:t>е</w:t>
            </w:r>
            <w:r w:rsidRPr="003637DC">
              <w:rPr>
                <w:color w:val="000000"/>
                <w:sz w:val="20"/>
                <w:szCs w:val="20"/>
              </w:rPr>
              <w:t>мы КИР, в частности используемые индикаторы были актуализированы, процесс заполнения данных по КИР, ос</w:t>
            </w:r>
            <w:r w:rsidRPr="003637DC">
              <w:rPr>
                <w:color w:val="000000"/>
                <w:sz w:val="20"/>
                <w:szCs w:val="20"/>
              </w:rPr>
              <w:t>у</w:t>
            </w:r>
            <w:r w:rsidRPr="003637DC">
              <w:rPr>
                <w:color w:val="000000"/>
                <w:sz w:val="20"/>
                <w:szCs w:val="20"/>
              </w:rPr>
              <w:t xml:space="preserve">ществляемый ответственными работниками структурных подразделений Банка, был автоматизирован. </w:t>
            </w:r>
          </w:p>
          <w:p w:rsidR="003637DC" w:rsidRPr="003637DC" w:rsidRDefault="003637DC" w:rsidP="003637DC">
            <w:pPr>
              <w:autoSpaceDE w:val="0"/>
              <w:autoSpaceDN w:val="0"/>
              <w:adjustRightInd w:val="0"/>
              <w:ind w:firstLine="567"/>
              <w:jc w:val="both"/>
              <w:rPr>
                <w:color w:val="000000"/>
                <w:sz w:val="20"/>
                <w:szCs w:val="20"/>
              </w:rPr>
            </w:pPr>
          </w:p>
          <w:p w:rsidR="003637DC" w:rsidRPr="003637DC" w:rsidRDefault="003637DC" w:rsidP="003637DC">
            <w:pPr>
              <w:autoSpaceDE w:val="0"/>
              <w:autoSpaceDN w:val="0"/>
              <w:adjustRightInd w:val="0"/>
              <w:ind w:firstLine="567"/>
              <w:jc w:val="both"/>
              <w:rPr>
                <w:color w:val="000000"/>
                <w:sz w:val="20"/>
                <w:szCs w:val="20"/>
              </w:rPr>
            </w:pPr>
            <w:r w:rsidRPr="003637DC">
              <w:rPr>
                <w:color w:val="000000"/>
                <w:sz w:val="20"/>
                <w:szCs w:val="20"/>
              </w:rPr>
              <w:t>В рамках управления операционным риском Банк оценивает соответствие процедур управления рисками и реализованных контролей установленным требованиям путем проведения самооценки рисков и контрольных пр</w:t>
            </w:r>
            <w:r w:rsidRPr="003637DC">
              <w:rPr>
                <w:color w:val="000000"/>
                <w:sz w:val="20"/>
                <w:szCs w:val="20"/>
              </w:rPr>
              <w:t>о</w:t>
            </w:r>
            <w:r w:rsidRPr="003637DC">
              <w:rPr>
                <w:color w:val="000000"/>
                <w:sz w:val="20"/>
                <w:szCs w:val="20"/>
              </w:rPr>
              <w:t>цедур, что позволяет оценить эффективность системы управления и регулярно пересматривать ее основные при</w:t>
            </w:r>
            <w:r w:rsidRPr="003637DC">
              <w:rPr>
                <w:color w:val="000000"/>
                <w:sz w:val="20"/>
                <w:szCs w:val="20"/>
              </w:rPr>
              <w:t>н</w:t>
            </w:r>
            <w:r w:rsidRPr="003637DC">
              <w:rPr>
                <w:color w:val="000000"/>
                <w:sz w:val="20"/>
                <w:szCs w:val="20"/>
              </w:rPr>
              <w:t>ципы в случае необходимости.</w:t>
            </w:r>
          </w:p>
          <w:p w:rsidR="003637DC" w:rsidRPr="003637DC" w:rsidRDefault="003637DC" w:rsidP="003637DC">
            <w:pPr>
              <w:autoSpaceDE w:val="0"/>
              <w:autoSpaceDN w:val="0"/>
              <w:adjustRightInd w:val="0"/>
              <w:ind w:firstLine="567"/>
              <w:jc w:val="both"/>
              <w:rPr>
                <w:color w:val="000000"/>
                <w:sz w:val="20"/>
                <w:szCs w:val="20"/>
              </w:rPr>
            </w:pPr>
          </w:p>
          <w:p w:rsidR="003637DC" w:rsidRPr="003637DC" w:rsidRDefault="003637DC" w:rsidP="003637DC">
            <w:pPr>
              <w:autoSpaceDE w:val="0"/>
              <w:autoSpaceDN w:val="0"/>
              <w:adjustRightInd w:val="0"/>
              <w:ind w:firstLine="567"/>
              <w:jc w:val="both"/>
              <w:rPr>
                <w:color w:val="000000"/>
                <w:sz w:val="20"/>
                <w:szCs w:val="20"/>
              </w:rPr>
            </w:pPr>
            <w:r w:rsidRPr="003637DC">
              <w:rPr>
                <w:color w:val="000000"/>
                <w:sz w:val="20"/>
                <w:szCs w:val="20"/>
              </w:rPr>
              <w:t>Для вовлечения всех подразделений в процесс управления операционным риском в Банке разработан об</w:t>
            </w:r>
            <w:r w:rsidRPr="003637DC">
              <w:rPr>
                <w:color w:val="000000"/>
                <w:sz w:val="20"/>
                <w:szCs w:val="20"/>
              </w:rPr>
              <w:t>у</w:t>
            </w:r>
            <w:r w:rsidRPr="003637DC">
              <w:rPr>
                <w:color w:val="000000"/>
                <w:sz w:val="20"/>
                <w:szCs w:val="20"/>
              </w:rPr>
              <w:t xml:space="preserve">чающий курс, направленный на повышение информированности работников о принципах сбора и регистрации данных об инцидентах реализации операционного риска. </w:t>
            </w:r>
          </w:p>
          <w:p w:rsidR="003637DC" w:rsidRPr="003637DC" w:rsidRDefault="003637DC" w:rsidP="003637DC">
            <w:pPr>
              <w:autoSpaceDE w:val="0"/>
              <w:autoSpaceDN w:val="0"/>
              <w:adjustRightInd w:val="0"/>
              <w:ind w:firstLine="567"/>
              <w:jc w:val="both"/>
              <w:rPr>
                <w:color w:val="000000"/>
                <w:sz w:val="20"/>
                <w:szCs w:val="20"/>
              </w:rPr>
            </w:pPr>
          </w:p>
          <w:p w:rsidR="003637DC" w:rsidRPr="003637DC" w:rsidRDefault="003637DC" w:rsidP="003637DC">
            <w:pPr>
              <w:autoSpaceDE w:val="0"/>
              <w:autoSpaceDN w:val="0"/>
              <w:adjustRightInd w:val="0"/>
              <w:ind w:firstLine="567"/>
              <w:jc w:val="both"/>
              <w:rPr>
                <w:color w:val="000000"/>
                <w:sz w:val="20"/>
                <w:szCs w:val="20"/>
              </w:rPr>
            </w:pPr>
            <w:proofErr w:type="gramStart"/>
            <w:r w:rsidRPr="003637DC">
              <w:rPr>
                <w:color w:val="000000"/>
                <w:sz w:val="20"/>
                <w:szCs w:val="20"/>
              </w:rPr>
              <w:t>С целью постоянного поддержания ключевых бизнес-процессов на приемлемом уровне, обеспечения сп</w:t>
            </w:r>
            <w:r w:rsidRPr="003637DC">
              <w:rPr>
                <w:color w:val="000000"/>
                <w:sz w:val="20"/>
                <w:szCs w:val="20"/>
              </w:rPr>
              <w:t>о</w:t>
            </w:r>
            <w:r w:rsidRPr="003637DC">
              <w:rPr>
                <w:color w:val="000000"/>
                <w:sz w:val="20"/>
                <w:szCs w:val="20"/>
              </w:rPr>
              <w:t>собности Банка выполнять свои обязательства перед контрагентами в случае реализации чрезвычайных событий и снижения тяжести последствий прерывания деятельности, в том числе материальных и информационных потерь, а также потери деловой репутации, в Банке создана Система организации непрерывности и восстановления деятел</w:t>
            </w:r>
            <w:r w:rsidRPr="003637DC">
              <w:rPr>
                <w:color w:val="000000"/>
                <w:sz w:val="20"/>
                <w:szCs w:val="20"/>
              </w:rPr>
              <w:t>ь</w:t>
            </w:r>
            <w:r w:rsidRPr="003637DC">
              <w:rPr>
                <w:color w:val="000000"/>
                <w:sz w:val="20"/>
                <w:szCs w:val="20"/>
              </w:rPr>
              <w:t xml:space="preserve">ности (Система </w:t>
            </w:r>
            <w:proofErr w:type="spellStart"/>
            <w:r w:rsidRPr="003637DC">
              <w:rPr>
                <w:color w:val="000000"/>
                <w:sz w:val="20"/>
                <w:szCs w:val="20"/>
              </w:rPr>
              <w:t>ОНиВД</w:t>
            </w:r>
            <w:proofErr w:type="spellEnd"/>
            <w:r w:rsidRPr="003637DC">
              <w:rPr>
                <w:color w:val="000000"/>
                <w:sz w:val="20"/>
                <w:szCs w:val="20"/>
              </w:rPr>
              <w:t>).</w:t>
            </w:r>
            <w:proofErr w:type="gramEnd"/>
            <w:r w:rsidRPr="003637DC">
              <w:rPr>
                <w:color w:val="000000"/>
                <w:sz w:val="20"/>
                <w:szCs w:val="20"/>
              </w:rPr>
              <w:t xml:space="preserve"> В 2017 году в Банке были утверждены Политика и План организации непрерывности и восстановления деятельности, в рамках которых проведена оценка ключевых бизнес-процессов и ресурсов, нео</w:t>
            </w:r>
            <w:r w:rsidRPr="003637DC">
              <w:rPr>
                <w:color w:val="000000"/>
                <w:sz w:val="20"/>
                <w:szCs w:val="20"/>
              </w:rPr>
              <w:t>б</w:t>
            </w:r>
            <w:r w:rsidRPr="003637DC">
              <w:rPr>
                <w:color w:val="000000"/>
                <w:sz w:val="20"/>
                <w:szCs w:val="20"/>
              </w:rPr>
              <w:t xml:space="preserve">ходимых для поддержания их непрерывности. </w:t>
            </w:r>
          </w:p>
          <w:p w:rsidR="003637DC" w:rsidRPr="003637DC" w:rsidRDefault="003637DC" w:rsidP="003637DC">
            <w:pPr>
              <w:autoSpaceDE w:val="0"/>
              <w:autoSpaceDN w:val="0"/>
              <w:adjustRightInd w:val="0"/>
              <w:ind w:firstLine="567"/>
              <w:jc w:val="both"/>
              <w:rPr>
                <w:color w:val="000000"/>
                <w:sz w:val="20"/>
                <w:szCs w:val="20"/>
              </w:rPr>
            </w:pPr>
          </w:p>
          <w:p w:rsidR="003637DC" w:rsidRPr="003637DC" w:rsidRDefault="003637DC" w:rsidP="003637DC">
            <w:pPr>
              <w:autoSpaceDE w:val="0"/>
              <w:autoSpaceDN w:val="0"/>
              <w:adjustRightInd w:val="0"/>
              <w:ind w:firstLine="567"/>
              <w:jc w:val="both"/>
              <w:rPr>
                <w:color w:val="000000"/>
                <w:sz w:val="20"/>
                <w:szCs w:val="20"/>
              </w:rPr>
            </w:pPr>
            <w:r w:rsidRPr="003637DC">
              <w:rPr>
                <w:color w:val="000000"/>
                <w:sz w:val="20"/>
                <w:szCs w:val="20"/>
              </w:rPr>
              <w:t xml:space="preserve">Также в 2017 году ключевые подразделения Банка приняли участие в проведении тестирования Плана </w:t>
            </w:r>
            <w:proofErr w:type="spellStart"/>
            <w:r w:rsidRPr="003637DC">
              <w:rPr>
                <w:color w:val="000000"/>
                <w:sz w:val="20"/>
                <w:szCs w:val="20"/>
              </w:rPr>
              <w:t>ОНиВД</w:t>
            </w:r>
            <w:proofErr w:type="spellEnd"/>
            <w:r w:rsidRPr="003637DC">
              <w:rPr>
                <w:color w:val="000000"/>
                <w:sz w:val="20"/>
                <w:szCs w:val="20"/>
              </w:rPr>
              <w:t xml:space="preserve">, с использованием выбранных резервных площадок и удаленных рабочих станций. </w:t>
            </w:r>
          </w:p>
          <w:p w:rsidR="003637DC" w:rsidRPr="003637DC" w:rsidRDefault="003637DC" w:rsidP="003637DC">
            <w:pPr>
              <w:autoSpaceDE w:val="0"/>
              <w:autoSpaceDN w:val="0"/>
              <w:adjustRightInd w:val="0"/>
              <w:ind w:firstLine="567"/>
              <w:jc w:val="both"/>
              <w:rPr>
                <w:color w:val="000000"/>
                <w:sz w:val="20"/>
                <w:szCs w:val="20"/>
              </w:rPr>
            </w:pPr>
          </w:p>
          <w:p w:rsidR="003637DC" w:rsidRPr="003637DC" w:rsidRDefault="003637DC" w:rsidP="003637DC">
            <w:pPr>
              <w:autoSpaceDE w:val="0"/>
              <w:autoSpaceDN w:val="0"/>
              <w:adjustRightInd w:val="0"/>
              <w:ind w:firstLine="567"/>
              <w:jc w:val="both"/>
              <w:rPr>
                <w:color w:val="000000"/>
                <w:sz w:val="20"/>
                <w:szCs w:val="20"/>
              </w:rPr>
            </w:pPr>
            <w:r w:rsidRPr="003637DC">
              <w:rPr>
                <w:color w:val="000000"/>
                <w:sz w:val="20"/>
                <w:szCs w:val="20"/>
              </w:rPr>
              <w:t xml:space="preserve">С целью повышения осведомленности работников о функционировании Системы </w:t>
            </w:r>
            <w:proofErr w:type="spellStart"/>
            <w:r w:rsidRPr="003637DC">
              <w:rPr>
                <w:color w:val="000000"/>
                <w:sz w:val="20"/>
                <w:szCs w:val="20"/>
              </w:rPr>
              <w:t>ОНиВД</w:t>
            </w:r>
            <w:proofErr w:type="spellEnd"/>
            <w:r w:rsidRPr="003637DC">
              <w:rPr>
                <w:color w:val="000000"/>
                <w:sz w:val="20"/>
                <w:szCs w:val="20"/>
              </w:rPr>
              <w:t xml:space="preserve"> в 2017 году ра</w:t>
            </w:r>
            <w:r w:rsidRPr="003637DC">
              <w:rPr>
                <w:color w:val="000000"/>
                <w:sz w:val="20"/>
                <w:szCs w:val="20"/>
              </w:rPr>
              <w:t>з</w:t>
            </w:r>
            <w:r w:rsidRPr="003637DC">
              <w:rPr>
                <w:color w:val="000000"/>
                <w:sz w:val="20"/>
                <w:szCs w:val="20"/>
              </w:rPr>
              <w:t>работан учебный курс и проведено обучение работников основным принципам организации непрерывности и во</w:t>
            </w:r>
            <w:r w:rsidRPr="003637DC">
              <w:rPr>
                <w:color w:val="000000"/>
                <w:sz w:val="20"/>
                <w:szCs w:val="20"/>
              </w:rPr>
              <w:t>с</w:t>
            </w:r>
            <w:r w:rsidRPr="003637DC">
              <w:rPr>
                <w:color w:val="000000"/>
                <w:sz w:val="20"/>
                <w:szCs w:val="20"/>
              </w:rPr>
              <w:t xml:space="preserve">становления деятельности Банка в чрезвычайных ситуациях. </w:t>
            </w:r>
          </w:p>
          <w:p w:rsidR="003637DC" w:rsidRPr="003637DC" w:rsidRDefault="003637DC" w:rsidP="003637DC">
            <w:pPr>
              <w:autoSpaceDE w:val="0"/>
              <w:autoSpaceDN w:val="0"/>
              <w:adjustRightInd w:val="0"/>
              <w:ind w:firstLine="567"/>
              <w:jc w:val="both"/>
              <w:rPr>
                <w:color w:val="000000"/>
                <w:sz w:val="20"/>
                <w:szCs w:val="20"/>
              </w:rPr>
            </w:pPr>
          </w:p>
          <w:p w:rsidR="003637DC" w:rsidRPr="003637DC" w:rsidRDefault="003637DC" w:rsidP="003637DC">
            <w:pPr>
              <w:autoSpaceDE w:val="0"/>
              <w:autoSpaceDN w:val="0"/>
              <w:adjustRightInd w:val="0"/>
              <w:ind w:firstLine="567"/>
              <w:jc w:val="both"/>
              <w:rPr>
                <w:color w:val="000000"/>
                <w:sz w:val="20"/>
                <w:szCs w:val="20"/>
              </w:rPr>
            </w:pPr>
            <w:r w:rsidRPr="003637DC">
              <w:rPr>
                <w:color w:val="000000"/>
                <w:sz w:val="20"/>
                <w:szCs w:val="20"/>
              </w:rPr>
              <w:t>В рамках Системы управления нефинансовыми рисками в Банке в 2017 году были внедрены показатели м</w:t>
            </w:r>
            <w:r w:rsidRPr="003637DC">
              <w:rPr>
                <w:color w:val="000000"/>
                <w:sz w:val="20"/>
                <w:szCs w:val="20"/>
              </w:rPr>
              <w:t>о</w:t>
            </w:r>
            <w:r w:rsidRPr="003637DC">
              <w:rPr>
                <w:color w:val="000000"/>
                <w:sz w:val="20"/>
                <w:szCs w:val="20"/>
              </w:rPr>
              <w:t xml:space="preserve">ниторинга </w:t>
            </w:r>
            <w:proofErr w:type="spellStart"/>
            <w:r w:rsidRPr="003637DC">
              <w:rPr>
                <w:color w:val="000000"/>
                <w:sz w:val="20"/>
                <w:szCs w:val="20"/>
              </w:rPr>
              <w:t>репутационного</w:t>
            </w:r>
            <w:proofErr w:type="spellEnd"/>
            <w:r w:rsidRPr="003637DC">
              <w:rPr>
                <w:color w:val="000000"/>
                <w:sz w:val="20"/>
                <w:szCs w:val="20"/>
              </w:rPr>
              <w:t xml:space="preserve"> риска. С этой целью организован процесс сбора и анализа количественных данных, позволяющих провести оценку уровня риска потери Банком деловой репутации. В рамках этой деятельности ан</w:t>
            </w:r>
            <w:r w:rsidRPr="003637DC">
              <w:rPr>
                <w:color w:val="000000"/>
                <w:sz w:val="20"/>
                <w:szCs w:val="20"/>
              </w:rPr>
              <w:t>а</w:t>
            </w:r>
            <w:r w:rsidRPr="003637DC">
              <w:rPr>
                <w:color w:val="000000"/>
                <w:sz w:val="20"/>
                <w:szCs w:val="20"/>
              </w:rPr>
              <w:t xml:space="preserve">лизируются упоминания Банка в СМИ, полученные жалобы и отзывы клиентов, а также показатели, способные косвенно повлиять на деловую репутацию Банка, такие как частота технологических сбоев, продолжительность остановки бизнес-процессов, количество ошибок, выявленных при осуществлении операций.  </w:t>
            </w:r>
          </w:p>
          <w:p w:rsidR="003D6B53" w:rsidRPr="00412DDB" w:rsidRDefault="003637DC" w:rsidP="000018D5">
            <w:pPr>
              <w:autoSpaceDE w:val="0"/>
              <w:autoSpaceDN w:val="0"/>
              <w:adjustRightInd w:val="0"/>
              <w:jc w:val="both"/>
            </w:pPr>
            <w:r w:rsidRPr="003637DC">
              <w:rPr>
                <w:color w:val="000000"/>
                <w:sz w:val="20"/>
                <w:szCs w:val="20"/>
              </w:rPr>
              <w:t xml:space="preserve">Управление стратегическим риском является частью общей Системы управления нефинансовыми рисками. Банк рассматривает стратегический риск как риск утраты Банком рыночной ниши, канала продаж, а также риск ошибки в выборе </w:t>
            </w:r>
            <w:proofErr w:type="gramStart"/>
            <w:r w:rsidRPr="003637DC">
              <w:rPr>
                <w:color w:val="000000"/>
                <w:sz w:val="20"/>
                <w:szCs w:val="20"/>
              </w:rPr>
              <w:t>бизнес-модели</w:t>
            </w:r>
            <w:proofErr w:type="gramEnd"/>
            <w:r w:rsidRPr="003637DC">
              <w:rPr>
                <w:color w:val="000000"/>
                <w:sz w:val="20"/>
                <w:szCs w:val="20"/>
              </w:rPr>
              <w:t xml:space="preserve">, приведшей к невозможности достижения целей, предусмотренных планами развития Банка. Управление стратегическим риском включает в себя оценку уровня риска и соблюдения показателей </w:t>
            </w:r>
            <w:proofErr w:type="gramStart"/>
            <w:r w:rsidRPr="003637DC">
              <w:rPr>
                <w:color w:val="000000"/>
                <w:sz w:val="20"/>
                <w:szCs w:val="20"/>
              </w:rPr>
              <w:t>апп</w:t>
            </w:r>
            <w:r w:rsidRPr="003637DC">
              <w:rPr>
                <w:color w:val="000000"/>
                <w:sz w:val="20"/>
                <w:szCs w:val="20"/>
              </w:rPr>
              <w:t>е</w:t>
            </w:r>
            <w:r w:rsidRPr="003637DC">
              <w:rPr>
                <w:color w:val="000000"/>
                <w:sz w:val="20"/>
                <w:szCs w:val="20"/>
              </w:rPr>
              <w:t>тита к риску</w:t>
            </w:r>
            <w:proofErr w:type="gramEnd"/>
            <w:r w:rsidRPr="003637DC">
              <w:rPr>
                <w:color w:val="000000"/>
                <w:sz w:val="20"/>
                <w:szCs w:val="20"/>
              </w:rPr>
              <w:t xml:space="preserve"> при принятии решений о выходе на новые рынки, внедрении новых продуктов, а также оценку соо</w:t>
            </w:r>
            <w:r w:rsidRPr="003637DC">
              <w:rPr>
                <w:color w:val="000000"/>
                <w:sz w:val="20"/>
                <w:szCs w:val="20"/>
              </w:rPr>
              <w:t>т</w:t>
            </w:r>
            <w:r w:rsidRPr="003637DC">
              <w:rPr>
                <w:color w:val="000000"/>
                <w:sz w:val="20"/>
                <w:szCs w:val="20"/>
              </w:rPr>
              <w:t>ношения риска и доходности при принятии управленческих решений. С этой целью в Банке на постоянной основе осуществляется анализ изменений существующих и новых бизнес-процессов, продуктов, стратегических иници</w:t>
            </w:r>
            <w:r w:rsidRPr="003637DC">
              <w:rPr>
                <w:color w:val="000000"/>
                <w:sz w:val="20"/>
                <w:szCs w:val="20"/>
              </w:rPr>
              <w:t>а</w:t>
            </w:r>
            <w:r w:rsidRPr="003637DC">
              <w:rPr>
                <w:color w:val="000000"/>
                <w:sz w:val="20"/>
                <w:szCs w:val="20"/>
              </w:rPr>
              <w:t>тив, разрабатываются меры минимизации, а также иные способы управления риском. Выявление и оценка страт</w:t>
            </w:r>
            <w:r w:rsidRPr="003637DC">
              <w:rPr>
                <w:color w:val="000000"/>
                <w:sz w:val="20"/>
                <w:szCs w:val="20"/>
              </w:rPr>
              <w:t>е</w:t>
            </w:r>
            <w:r w:rsidRPr="003637DC">
              <w:rPr>
                <w:color w:val="000000"/>
                <w:sz w:val="20"/>
                <w:szCs w:val="20"/>
              </w:rPr>
              <w:t>гических рисков осуществляются также в рамках проведения регулярной процедуры самооценки рисков и ко</w:t>
            </w:r>
            <w:r w:rsidRPr="003637DC">
              <w:rPr>
                <w:color w:val="000000"/>
                <w:sz w:val="20"/>
                <w:szCs w:val="20"/>
              </w:rPr>
              <w:t>н</w:t>
            </w:r>
            <w:r w:rsidRPr="003637DC">
              <w:rPr>
                <w:color w:val="000000"/>
                <w:sz w:val="20"/>
                <w:szCs w:val="20"/>
              </w:rPr>
              <w:t xml:space="preserve">трольных процедур. </w:t>
            </w:r>
          </w:p>
        </w:tc>
      </w:tr>
      <w:tr w:rsidR="003D6B53" w:rsidRPr="00412DDB" w:rsidTr="00046D72">
        <w:tc>
          <w:tcPr>
            <w:tcW w:w="10128" w:type="dxa"/>
          </w:tcPr>
          <w:p w:rsidR="00E92399" w:rsidRPr="00412DDB" w:rsidRDefault="003D6B53" w:rsidP="003D6B53">
            <w:pPr>
              <w:pStyle w:val="em-6"/>
            </w:pPr>
            <w:r w:rsidRPr="00412DDB">
              <w:t xml:space="preserve">(Описывается риск возникновения убытков в результате несоответствия характеру и масштабам деятельности кредитной организации </w:t>
            </w:r>
            <w:r w:rsidR="00B140EC">
              <w:t>–</w:t>
            </w:r>
            <w:r w:rsidRPr="00412DDB">
              <w:t xml:space="preserve"> эмитента и (или) требованиям законодательства Российской Федерации, внутренних порядков и процедур проведения банковских операций и других сделок, их нарушения служащими кредитной организации </w:t>
            </w:r>
            <w:r w:rsidR="00B140EC">
              <w:t>–</w:t>
            </w:r>
            <w:r w:rsidRPr="00412DDB">
              <w:t xml:space="preserve"> эмитента и (или) иными лицами (вследствие некомпетентности, непреднамеренных или умышленных действий или бездействия), несоразмерности (недостаточности) функциональных возможностей (характеристик) применяемых кредитной организацией </w:t>
            </w:r>
            <w:r w:rsidR="00B140EC">
              <w:t>–</w:t>
            </w:r>
            <w:r w:rsidRPr="00412DDB">
              <w:t xml:space="preserve"> эмитентом информационных, технологических и других систем и (или) их отказов (нарушений функционирования), а также в результате воздействия внешних событий)</w:t>
            </w:r>
          </w:p>
        </w:tc>
      </w:tr>
    </w:tbl>
    <w:p w:rsidR="003D6B53" w:rsidRPr="00412DDB" w:rsidRDefault="003D6B53" w:rsidP="003D6B53">
      <w:pPr>
        <w:pStyle w:val="em-4"/>
      </w:pPr>
    </w:p>
    <w:p w:rsidR="003D6B53" w:rsidRPr="00412DDB" w:rsidRDefault="00B37CA9" w:rsidP="00AB4C32">
      <w:pPr>
        <w:pStyle w:val="em-7"/>
        <w:rPr>
          <w:lang w:val="en-US"/>
        </w:rPr>
      </w:pPr>
      <w:bookmarkStart w:id="351" w:name="_Toc482611684"/>
      <w:r w:rsidRPr="00412DDB">
        <w:t>2.4.6. Правовой риск</w:t>
      </w:r>
      <w:bookmarkEnd w:id="351"/>
    </w:p>
    <w:tbl>
      <w:tblPr>
        <w:tblW w:w="0" w:type="auto"/>
        <w:tblLook w:val="01E0" w:firstRow="1" w:lastRow="1" w:firstColumn="1" w:lastColumn="1" w:noHBand="0" w:noVBand="0"/>
      </w:tblPr>
      <w:tblGrid>
        <w:gridCol w:w="10031"/>
      </w:tblGrid>
      <w:tr w:rsidR="00AF58C2" w:rsidRPr="00412DDB" w:rsidTr="00C67A45">
        <w:tc>
          <w:tcPr>
            <w:tcW w:w="10031" w:type="dxa"/>
          </w:tcPr>
          <w:p w:rsidR="00AF58C2" w:rsidRPr="00C67A45" w:rsidRDefault="00AF58C2" w:rsidP="00AF58C2">
            <w:pPr>
              <w:pStyle w:val="em-4"/>
            </w:pPr>
          </w:p>
        </w:tc>
      </w:tr>
      <w:tr w:rsidR="007C2E1A" w:rsidRPr="00412DDB" w:rsidTr="00C67A45">
        <w:tc>
          <w:tcPr>
            <w:tcW w:w="10031" w:type="dxa"/>
          </w:tcPr>
          <w:p w:rsidR="007C2E1A" w:rsidRPr="00412DDB" w:rsidRDefault="007C2E1A" w:rsidP="00CA44C2">
            <w:pPr>
              <w:ind w:firstLine="709"/>
              <w:jc w:val="both"/>
              <w:rPr>
                <w:sz w:val="20"/>
                <w:szCs w:val="20"/>
              </w:rPr>
            </w:pPr>
            <w:r w:rsidRPr="00412DDB">
              <w:rPr>
                <w:sz w:val="20"/>
                <w:szCs w:val="20"/>
              </w:rPr>
              <w:t xml:space="preserve">Деятельность </w:t>
            </w:r>
            <w:r w:rsidR="00D84AC9">
              <w:rPr>
                <w:sz w:val="20"/>
                <w:szCs w:val="20"/>
              </w:rPr>
              <w:t>П</w:t>
            </w:r>
            <w:r w:rsidRPr="00412DDB">
              <w:rPr>
                <w:sz w:val="20"/>
                <w:szCs w:val="20"/>
              </w:rPr>
              <w:t>АО «МТС-Банк» осуществляется в рамках действующего законодательства и нормати</w:t>
            </w:r>
            <w:r w:rsidRPr="00412DDB">
              <w:rPr>
                <w:sz w:val="20"/>
                <w:szCs w:val="20"/>
              </w:rPr>
              <w:t>в</w:t>
            </w:r>
            <w:r w:rsidRPr="00412DDB">
              <w:rPr>
                <w:sz w:val="20"/>
                <w:szCs w:val="20"/>
              </w:rPr>
              <w:t>ных актов Банка России. Все лицензионные условия и требования законодательства и подзаконных актов, а также нормативных актов Банка России соблюдаются. Наличие квалифицированного персонала позволяет Банку быстро и адекватно реагировать на любые изменения в законодательном поле, в том числе связанные с изменением в</w:t>
            </w:r>
            <w:r w:rsidRPr="00412DDB">
              <w:rPr>
                <w:sz w:val="20"/>
                <w:szCs w:val="20"/>
              </w:rPr>
              <w:t>а</w:t>
            </w:r>
            <w:r w:rsidRPr="00412DDB">
              <w:rPr>
                <w:sz w:val="20"/>
                <w:szCs w:val="20"/>
              </w:rPr>
              <w:t>лютного регулирования, налогового законодательства и так далее, что позволяет значительно снизить соотве</w:t>
            </w:r>
            <w:r w:rsidRPr="00412DDB">
              <w:rPr>
                <w:sz w:val="20"/>
                <w:szCs w:val="20"/>
              </w:rPr>
              <w:t>т</w:t>
            </w:r>
            <w:r w:rsidRPr="00412DDB">
              <w:rPr>
                <w:sz w:val="20"/>
                <w:szCs w:val="20"/>
              </w:rPr>
              <w:t xml:space="preserve">ствующие риски. </w:t>
            </w:r>
          </w:p>
          <w:p w:rsidR="007C2E1A" w:rsidRPr="00412DDB" w:rsidRDefault="007C2E1A" w:rsidP="00CA44C2">
            <w:pPr>
              <w:ind w:firstLine="709"/>
              <w:jc w:val="both"/>
              <w:rPr>
                <w:sz w:val="20"/>
                <w:szCs w:val="20"/>
              </w:rPr>
            </w:pPr>
            <w:r w:rsidRPr="00412DDB">
              <w:rPr>
                <w:sz w:val="20"/>
                <w:szCs w:val="20"/>
              </w:rPr>
              <w:t xml:space="preserve">В целях минимизации правового риска в </w:t>
            </w:r>
            <w:r w:rsidR="00D84AC9">
              <w:rPr>
                <w:sz w:val="20"/>
                <w:szCs w:val="20"/>
              </w:rPr>
              <w:t>П</w:t>
            </w:r>
            <w:r w:rsidRPr="00412DDB">
              <w:rPr>
                <w:sz w:val="20"/>
                <w:szCs w:val="20"/>
              </w:rPr>
              <w:t>АО «МТС-Банк» используются следующие методы минимиз</w:t>
            </w:r>
            <w:r w:rsidRPr="00412DDB">
              <w:rPr>
                <w:sz w:val="20"/>
                <w:szCs w:val="20"/>
              </w:rPr>
              <w:t>а</w:t>
            </w:r>
            <w:r w:rsidRPr="00412DDB">
              <w:rPr>
                <w:sz w:val="20"/>
                <w:szCs w:val="20"/>
              </w:rPr>
              <w:t xml:space="preserve">ции правового риска: </w:t>
            </w:r>
          </w:p>
          <w:p w:rsidR="007C2E1A" w:rsidRPr="00412DDB" w:rsidRDefault="007C2E1A" w:rsidP="00CA44C2">
            <w:pPr>
              <w:ind w:firstLine="709"/>
              <w:jc w:val="both"/>
              <w:rPr>
                <w:sz w:val="20"/>
                <w:szCs w:val="20"/>
              </w:rPr>
            </w:pPr>
            <w:r w:rsidRPr="00412DDB">
              <w:rPr>
                <w:sz w:val="20"/>
                <w:szCs w:val="20"/>
              </w:rPr>
              <w:t>Стандартизация банковских операций и других сделок;</w:t>
            </w:r>
          </w:p>
          <w:p w:rsidR="007C2E1A" w:rsidRPr="00412DDB" w:rsidRDefault="007C2E1A" w:rsidP="00CA44C2">
            <w:pPr>
              <w:ind w:firstLine="709"/>
              <w:jc w:val="both"/>
              <w:rPr>
                <w:sz w:val="20"/>
                <w:szCs w:val="20"/>
              </w:rPr>
            </w:pPr>
            <w:r w:rsidRPr="00412DDB">
              <w:rPr>
                <w:sz w:val="20"/>
                <w:szCs w:val="20"/>
              </w:rPr>
              <w:t xml:space="preserve">Согласование Правовым департаментом заключаемых кредитной организацией договоров и проводимых банковских операций и других сделок, отличных от стандартизированных; </w:t>
            </w:r>
          </w:p>
          <w:p w:rsidR="007C2E1A" w:rsidRPr="00412DDB" w:rsidRDefault="007C2E1A" w:rsidP="00CA44C2">
            <w:pPr>
              <w:ind w:firstLine="709"/>
              <w:jc w:val="both"/>
              <w:rPr>
                <w:sz w:val="20"/>
                <w:szCs w:val="20"/>
              </w:rPr>
            </w:pPr>
            <w:r w:rsidRPr="00412DDB">
              <w:rPr>
                <w:sz w:val="20"/>
                <w:szCs w:val="20"/>
              </w:rPr>
              <w:t>Анализ влияния факторов правового риска (как в совокупности, так и в разрезе их классификации) на п</w:t>
            </w:r>
            <w:r w:rsidRPr="00412DDB">
              <w:rPr>
                <w:sz w:val="20"/>
                <w:szCs w:val="20"/>
              </w:rPr>
              <w:t>о</w:t>
            </w:r>
            <w:r w:rsidRPr="00412DDB">
              <w:rPr>
                <w:sz w:val="20"/>
                <w:szCs w:val="20"/>
              </w:rPr>
              <w:t>казатели деятельности кредитной организации;</w:t>
            </w:r>
          </w:p>
          <w:p w:rsidR="007C2E1A" w:rsidRPr="00412DDB" w:rsidRDefault="007C2E1A" w:rsidP="00CA44C2">
            <w:pPr>
              <w:ind w:firstLine="709"/>
              <w:jc w:val="both"/>
              <w:rPr>
                <w:sz w:val="20"/>
                <w:szCs w:val="20"/>
              </w:rPr>
            </w:pPr>
            <w:r w:rsidRPr="00412DDB">
              <w:rPr>
                <w:sz w:val="20"/>
                <w:szCs w:val="20"/>
              </w:rPr>
              <w:t>Подчинение Правового департамента Банка Председателю Правления Банка.</w:t>
            </w:r>
          </w:p>
          <w:p w:rsidR="007C2E1A" w:rsidRPr="00412DDB" w:rsidRDefault="007C2E1A" w:rsidP="00CA44C2">
            <w:pPr>
              <w:pStyle w:val="em-4"/>
            </w:pPr>
            <w:r w:rsidRPr="00412DDB">
              <w:rPr>
                <w:sz w:val="20"/>
                <w:szCs w:val="20"/>
              </w:rPr>
              <w:t>Данные подходы позволяют Банку в существенной степени снизить возникающие правовые риски</w:t>
            </w:r>
          </w:p>
        </w:tc>
      </w:tr>
      <w:tr w:rsidR="007C2E1A" w:rsidRPr="00412DDB" w:rsidTr="00C67A45">
        <w:tc>
          <w:tcPr>
            <w:tcW w:w="10031" w:type="dxa"/>
          </w:tcPr>
          <w:p w:rsidR="007C2E1A" w:rsidRPr="00412DDB" w:rsidRDefault="007C2E1A" w:rsidP="00CA44C2">
            <w:pPr>
              <w:pStyle w:val="em-4"/>
            </w:pPr>
          </w:p>
        </w:tc>
      </w:tr>
    </w:tbl>
    <w:p w:rsidR="003D6B53" w:rsidRPr="00412DDB" w:rsidRDefault="003D6B53" w:rsidP="003D6B53">
      <w:pPr>
        <w:pStyle w:val="em-4"/>
      </w:pPr>
    </w:p>
    <w:p w:rsidR="003D6B53" w:rsidRPr="00412DDB" w:rsidRDefault="00B37CA9" w:rsidP="00AB4C32">
      <w:pPr>
        <w:pStyle w:val="em-7"/>
      </w:pPr>
      <w:bookmarkStart w:id="352" w:name="_Toc482611685"/>
      <w:r w:rsidRPr="00412DDB">
        <w:t>2.4.7. Риск потери деловой репутации (</w:t>
      </w:r>
      <w:proofErr w:type="spellStart"/>
      <w:r w:rsidRPr="00412DDB">
        <w:t>репутационный</w:t>
      </w:r>
      <w:proofErr w:type="spellEnd"/>
      <w:r w:rsidRPr="00412DDB">
        <w:t xml:space="preserve"> риск)</w:t>
      </w:r>
      <w:bookmarkEnd w:id="352"/>
    </w:p>
    <w:tbl>
      <w:tblPr>
        <w:tblW w:w="0" w:type="auto"/>
        <w:tblLook w:val="01E0" w:firstRow="1" w:lastRow="1" w:firstColumn="1" w:lastColumn="1" w:noHBand="0" w:noVBand="0"/>
      </w:tblPr>
      <w:tblGrid>
        <w:gridCol w:w="10173"/>
      </w:tblGrid>
      <w:tr w:rsidR="003D6B53" w:rsidRPr="00412DDB" w:rsidTr="00C67A45">
        <w:tc>
          <w:tcPr>
            <w:tcW w:w="10173" w:type="dxa"/>
          </w:tcPr>
          <w:p w:rsidR="00C67A45" w:rsidRPr="00BA3101" w:rsidRDefault="00C67A45" w:rsidP="00BA3101">
            <w:pPr>
              <w:ind w:firstLine="709"/>
              <w:jc w:val="both"/>
              <w:rPr>
                <w:sz w:val="20"/>
                <w:szCs w:val="20"/>
              </w:rPr>
            </w:pPr>
          </w:p>
          <w:p w:rsidR="00BA3101" w:rsidRPr="00BA3101" w:rsidRDefault="00BA3101" w:rsidP="00BA3101">
            <w:pPr>
              <w:pStyle w:val="22"/>
              <w:jc w:val="both"/>
              <w:rPr>
                <w:sz w:val="20"/>
              </w:rPr>
            </w:pPr>
            <w:r w:rsidRPr="00BA3101">
              <w:rPr>
                <w:sz w:val="20"/>
              </w:rPr>
              <w:t>Риск потери деловой репутации Банка возникает из-за операционных сбоев, неспособности действовать в соотве</w:t>
            </w:r>
            <w:r w:rsidRPr="00BA3101">
              <w:rPr>
                <w:sz w:val="20"/>
              </w:rPr>
              <w:t>т</w:t>
            </w:r>
            <w:r w:rsidRPr="00BA3101">
              <w:rPr>
                <w:sz w:val="20"/>
              </w:rPr>
              <w:t>ствии с федеральными законами, подзаконными актами и локальными нормативными актами Банка, при формир</w:t>
            </w:r>
            <w:r w:rsidRPr="00BA3101">
              <w:rPr>
                <w:sz w:val="20"/>
              </w:rPr>
              <w:t>о</w:t>
            </w:r>
            <w:r w:rsidRPr="00BA3101">
              <w:rPr>
                <w:sz w:val="20"/>
              </w:rPr>
              <w:t>вании в обществе негативного представления о финансовой устойчивости Банка</w:t>
            </w:r>
            <w:r w:rsidRPr="00BA3101">
              <w:rPr>
                <w:sz w:val="20"/>
              </w:rPr>
              <w:tab/>
              <w:t>, качестве оказываемых им услуг или характере деятельности в целом.</w:t>
            </w:r>
          </w:p>
          <w:p w:rsidR="00BA3101" w:rsidRPr="00BA3101" w:rsidRDefault="00BA3101" w:rsidP="00BA3101">
            <w:pPr>
              <w:pStyle w:val="22"/>
              <w:jc w:val="both"/>
              <w:rPr>
                <w:sz w:val="20"/>
              </w:rPr>
            </w:pPr>
          </w:p>
          <w:p w:rsidR="00BA3101" w:rsidRPr="00BA3101" w:rsidRDefault="00BA3101" w:rsidP="00BA3101">
            <w:pPr>
              <w:pStyle w:val="22"/>
              <w:jc w:val="both"/>
              <w:rPr>
                <w:sz w:val="20"/>
              </w:rPr>
            </w:pPr>
            <w:r w:rsidRPr="00BA3101">
              <w:rPr>
                <w:sz w:val="20"/>
              </w:rPr>
              <w:t xml:space="preserve">Управление </w:t>
            </w:r>
            <w:proofErr w:type="spellStart"/>
            <w:r w:rsidRPr="00BA3101">
              <w:rPr>
                <w:sz w:val="20"/>
              </w:rPr>
              <w:t>репутационным</w:t>
            </w:r>
            <w:proofErr w:type="spellEnd"/>
            <w:r w:rsidRPr="00BA3101">
              <w:rPr>
                <w:sz w:val="20"/>
              </w:rPr>
              <w:t xml:space="preserve"> риском осуществляется Банком в целях снижения возможных убытков, сохранения и поддержания деловой репутации Банка перед клиентами и контрагентами, акционерами, участниками финансового рынка, органами государственной власти и местного самоуправления, банковскими союзами (ассоциациями), с</w:t>
            </w:r>
            <w:r w:rsidRPr="00BA3101">
              <w:rPr>
                <w:sz w:val="20"/>
              </w:rPr>
              <w:t>а</w:t>
            </w:r>
            <w:r w:rsidRPr="00BA3101">
              <w:rPr>
                <w:sz w:val="20"/>
              </w:rPr>
              <w:t>морегулируемыми организациями, участником которых является Банк.</w:t>
            </w:r>
          </w:p>
          <w:p w:rsidR="00BA3101" w:rsidRPr="00BA3101" w:rsidRDefault="00BA3101" w:rsidP="00BA3101">
            <w:pPr>
              <w:pStyle w:val="22"/>
              <w:jc w:val="both"/>
              <w:rPr>
                <w:sz w:val="20"/>
              </w:rPr>
            </w:pPr>
          </w:p>
          <w:p w:rsidR="00BA3101" w:rsidRPr="00BA3101" w:rsidRDefault="00BA3101" w:rsidP="00BA3101">
            <w:pPr>
              <w:pStyle w:val="22"/>
              <w:jc w:val="both"/>
              <w:rPr>
                <w:sz w:val="20"/>
              </w:rPr>
            </w:pPr>
            <w:r w:rsidRPr="00BA3101">
              <w:rPr>
                <w:sz w:val="20"/>
              </w:rPr>
              <w:t xml:space="preserve">Управление </w:t>
            </w:r>
            <w:proofErr w:type="spellStart"/>
            <w:r w:rsidRPr="00BA3101">
              <w:rPr>
                <w:sz w:val="20"/>
              </w:rPr>
              <w:t>репутационным</w:t>
            </w:r>
            <w:proofErr w:type="spellEnd"/>
            <w:r w:rsidRPr="00BA3101">
              <w:rPr>
                <w:sz w:val="20"/>
              </w:rPr>
              <w:t xml:space="preserve"> риском в Банке осуществляется следующими методами:</w:t>
            </w:r>
          </w:p>
          <w:p w:rsidR="00BA3101" w:rsidRPr="00BA3101" w:rsidRDefault="00BA3101" w:rsidP="00BA3101">
            <w:pPr>
              <w:pStyle w:val="22"/>
              <w:jc w:val="both"/>
              <w:rPr>
                <w:sz w:val="20"/>
              </w:rPr>
            </w:pPr>
          </w:p>
          <w:p w:rsidR="00BA3101" w:rsidRPr="00BA3101" w:rsidRDefault="00BA3101" w:rsidP="00BA3101">
            <w:pPr>
              <w:pStyle w:val="2"/>
              <w:rPr>
                <w:rFonts w:ascii="Times New Roman" w:hAnsi="Times New Roman"/>
                <w:szCs w:val="20"/>
              </w:rPr>
            </w:pPr>
            <w:r w:rsidRPr="00BA3101">
              <w:rPr>
                <w:rFonts w:ascii="Times New Roman" w:hAnsi="Times New Roman"/>
                <w:szCs w:val="20"/>
              </w:rPr>
              <w:t xml:space="preserve">Выявления, измерения и определения приемлемого уровня </w:t>
            </w:r>
            <w:proofErr w:type="spellStart"/>
            <w:r w:rsidRPr="00BA3101">
              <w:rPr>
                <w:rFonts w:ascii="Times New Roman" w:hAnsi="Times New Roman"/>
                <w:szCs w:val="20"/>
              </w:rPr>
              <w:t>репутационного</w:t>
            </w:r>
            <w:proofErr w:type="spellEnd"/>
            <w:r w:rsidRPr="00BA3101">
              <w:rPr>
                <w:rFonts w:ascii="Times New Roman" w:hAnsi="Times New Roman"/>
                <w:szCs w:val="20"/>
              </w:rPr>
              <w:t xml:space="preserve"> риска;</w:t>
            </w:r>
          </w:p>
          <w:p w:rsidR="00BA3101" w:rsidRPr="00BA3101" w:rsidRDefault="00BA3101" w:rsidP="00BA3101">
            <w:pPr>
              <w:pStyle w:val="2"/>
              <w:rPr>
                <w:rFonts w:ascii="Times New Roman" w:hAnsi="Times New Roman"/>
                <w:szCs w:val="20"/>
              </w:rPr>
            </w:pPr>
            <w:r w:rsidRPr="00BA3101">
              <w:rPr>
                <w:rFonts w:ascii="Times New Roman" w:hAnsi="Times New Roman"/>
                <w:szCs w:val="20"/>
              </w:rPr>
              <w:t xml:space="preserve">Постоянного наблюдения за </w:t>
            </w:r>
            <w:proofErr w:type="spellStart"/>
            <w:r w:rsidRPr="00BA3101">
              <w:rPr>
                <w:rFonts w:ascii="Times New Roman" w:hAnsi="Times New Roman"/>
                <w:szCs w:val="20"/>
              </w:rPr>
              <w:t>репутационным</w:t>
            </w:r>
            <w:proofErr w:type="spellEnd"/>
            <w:r w:rsidRPr="00BA3101">
              <w:rPr>
                <w:rFonts w:ascii="Times New Roman" w:hAnsi="Times New Roman"/>
                <w:szCs w:val="20"/>
              </w:rPr>
              <w:t xml:space="preserve"> риском;</w:t>
            </w:r>
          </w:p>
          <w:p w:rsidR="00BA3101" w:rsidRPr="00BA3101" w:rsidRDefault="00BA3101" w:rsidP="00BA3101">
            <w:pPr>
              <w:pStyle w:val="2"/>
              <w:rPr>
                <w:rFonts w:ascii="Times New Roman" w:hAnsi="Times New Roman"/>
                <w:szCs w:val="20"/>
              </w:rPr>
            </w:pPr>
            <w:proofErr w:type="gramStart"/>
            <w:r w:rsidRPr="00BA3101">
              <w:rPr>
                <w:rFonts w:ascii="Times New Roman" w:hAnsi="Times New Roman"/>
                <w:szCs w:val="20"/>
              </w:rPr>
              <w:t>Принятия мер по поддержанию не угрожающем финансовой устойчивости Банка и интересам его кр</w:t>
            </w:r>
            <w:r w:rsidRPr="00BA3101">
              <w:rPr>
                <w:rFonts w:ascii="Times New Roman" w:hAnsi="Times New Roman"/>
                <w:szCs w:val="20"/>
              </w:rPr>
              <w:t>е</w:t>
            </w:r>
            <w:r w:rsidRPr="00BA3101">
              <w:rPr>
                <w:rFonts w:ascii="Times New Roman" w:hAnsi="Times New Roman"/>
                <w:szCs w:val="20"/>
              </w:rPr>
              <w:t xml:space="preserve">диторов и вкладчиков на уровне </w:t>
            </w:r>
            <w:proofErr w:type="spellStart"/>
            <w:r w:rsidRPr="00BA3101">
              <w:rPr>
                <w:rFonts w:ascii="Times New Roman" w:hAnsi="Times New Roman"/>
                <w:szCs w:val="20"/>
              </w:rPr>
              <w:t>репутационного</w:t>
            </w:r>
            <w:proofErr w:type="spellEnd"/>
            <w:r w:rsidRPr="00BA3101">
              <w:rPr>
                <w:rFonts w:ascii="Times New Roman" w:hAnsi="Times New Roman"/>
                <w:szCs w:val="20"/>
              </w:rPr>
              <w:t xml:space="preserve"> риска;</w:t>
            </w:r>
            <w:proofErr w:type="gramEnd"/>
          </w:p>
          <w:p w:rsidR="00BA3101" w:rsidRPr="00BA3101" w:rsidRDefault="00BA3101" w:rsidP="00BA3101">
            <w:pPr>
              <w:pStyle w:val="2"/>
              <w:rPr>
                <w:rFonts w:ascii="Times New Roman" w:hAnsi="Times New Roman"/>
                <w:szCs w:val="20"/>
              </w:rPr>
            </w:pPr>
            <w:r w:rsidRPr="00BA3101">
              <w:rPr>
                <w:rFonts w:ascii="Times New Roman" w:hAnsi="Times New Roman"/>
                <w:szCs w:val="20"/>
              </w:rPr>
              <w:t>Исключения вовлечения Банка и участия его служащих в осуществление противоправной деятельности, в том числе легализации (отмывания) доходов, полученных преступным путем, и финансирования те</w:t>
            </w:r>
            <w:r w:rsidRPr="00BA3101">
              <w:rPr>
                <w:rFonts w:ascii="Times New Roman" w:hAnsi="Times New Roman"/>
                <w:szCs w:val="20"/>
              </w:rPr>
              <w:t>р</w:t>
            </w:r>
            <w:r w:rsidRPr="00BA3101">
              <w:rPr>
                <w:rFonts w:ascii="Times New Roman" w:hAnsi="Times New Roman"/>
                <w:szCs w:val="20"/>
              </w:rPr>
              <w:t>роризма.</w:t>
            </w:r>
          </w:p>
          <w:p w:rsidR="00BA3101" w:rsidRPr="00BA3101" w:rsidRDefault="00BA3101" w:rsidP="00BA3101">
            <w:pPr>
              <w:pStyle w:val="22"/>
              <w:jc w:val="both"/>
              <w:rPr>
                <w:sz w:val="20"/>
              </w:rPr>
            </w:pPr>
          </w:p>
          <w:p w:rsidR="00BA3101" w:rsidRPr="00BA3101" w:rsidRDefault="00BA3101" w:rsidP="00BA3101">
            <w:pPr>
              <w:pStyle w:val="22"/>
              <w:jc w:val="both"/>
              <w:rPr>
                <w:sz w:val="20"/>
              </w:rPr>
            </w:pPr>
            <w:proofErr w:type="gramStart"/>
            <w:r w:rsidRPr="00BA3101">
              <w:rPr>
                <w:sz w:val="20"/>
              </w:rPr>
              <w:t>Контроль за</w:t>
            </w:r>
            <w:proofErr w:type="gramEnd"/>
            <w:r w:rsidRPr="00BA3101">
              <w:rPr>
                <w:sz w:val="20"/>
              </w:rPr>
              <w:t xml:space="preserve"> соблюдением установленных правил и процедур по управлению риском потери деловой репутации осуществляется в рамках системы внутреннего контроля. Субъектами, осуществляющими контроль, являются С</w:t>
            </w:r>
            <w:r w:rsidRPr="00BA3101">
              <w:rPr>
                <w:sz w:val="20"/>
              </w:rPr>
              <w:t>о</w:t>
            </w:r>
            <w:r w:rsidRPr="00BA3101">
              <w:rPr>
                <w:sz w:val="20"/>
              </w:rPr>
              <w:t xml:space="preserve">вет директоров Банка, Правление Банка, </w:t>
            </w:r>
            <w:r w:rsidR="00300F49">
              <w:rPr>
                <w:sz w:val="20"/>
              </w:rPr>
              <w:t>Департамент внутреннего</w:t>
            </w:r>
            <w:r w:rsidR="00B357E0">
              <w:rPr>
                <w:sz w:val="20"/>
              </w:rPr>
              <w:t xml:space="preserve"> аудита</w:t>
            </w:r>
            <w:r w:rsidRPr="00BA3101">
              <w:rPr>
                <w:sz w:val="20"/>
              </w:rPr>
              <w:t xml:space="preserve">, а также руководители всех структурных подразделений Банка, решения которых влияют на уровень </w:t>
            </w:r>
            <w:proofErr w:type="spellStart"/>
            <w:r w:rsidRPr="00BA3101">
              <w:rPr>
                <w:sz w:val="20"/>
              </w:rPr>
              <w:t>репутационного</w:t>
            </w:r>
            <w:proofErr w:type="spellEnd"/>
            <w:r w:rsidRPr="00BA3101">
              <w:rPr>
                <w:sz w:val="20"/>
              </w:rPr>
              <w:t xml:space="preserve"> риска.</w:t>
            </w:r>
          </w:p>
          <w:p w:rsidR="003D6B53" w:rsidRPr="00BA3101" w:rsidRDefault="003D6B53" w:rsidP="00BA3101">
            <w:pPr>
              <w:pStyle w:val="em-4"/>
              <w:ind w:right="-2"/>
              <w:rPr>
                <w:sz w:val="20"/>
                <w:szCs w:val="20"/>
              </w:rPr>
            </w:pPr>
          </w:p>
        </w:tc>
      </w:tr>
      <w:tr w:rsidR="003D6B53" w:rsidRPr="00412DDB" w:rsidTr="00C67A45">
        <w:tc>
          <w:tcPr>
            <w:tcW w:w="10173" w:type="dxa"/>
          </w:tcPr>
          <w:p w:rsidR="00E92399" w:rsidRPr="00412DDB" w:rsidRDefault="003D6B53" w:rsidP="003D6B53">
            <w:pPr>
              <w:pStyle w:val="em-6"/>
            </w:pPr>
            <w:r w:rsidRPr="00412DDB">
              <w:t xml:space="preserve">(Описывается риск возникновения у кредитной организации </w:t>
            </w:r>
            <w:r w:rsidR="00B140EC">
              <w:t>–</w:t>
            </w:r>
            <w:r w:rsidRPr="00412DDB">
              <w:t xml:space="preserve"> эмитента убытков в результате уменьшения числа клиентов (контрагентов) вследствие формирования в обществе негативного представления о финансовой устойчивости кредитной организации </w:t>
            </w:r>
            <w:r w:rsidR="00B140EC">
              <w:t>–</w:t>
            </w:r>
            <w:r w:rsidRPr="00412DDB">
              <w:t xml:space="preserve"> эмитента, качестве оказываемых ею услуг или характере деятельности в целом)</w:t>
            </w:r>
          </w:p>
        </w:tc>
      </w:tr>
    </w:tbl>
    <w:p w:rsidR="003D6B53" w:rsidRPr="00412DDB" w:rsidRDefault="00B37CA9" w:rsidP="00AB4C32">
      <w:pPr>
        <w:pStyle w:val="em-7"/>
        <w:rPr>
          <w:lang w:val="en-US"/>
        </w:rPr>
      </w:pPr>
      <w:bookmarkStart w:id="353" w:name="_Toc482611686"/>
      <w:r w:rsidRPr="00412DDB">
        <w:t xml:space="preserve">2.4.8. </w:t>
      </w:r>
      <w:r w:rsidR="00E87BCA">
        <w:t>Розничные риски</w:t>
      </w:r>
      <w:bookmarkEnd w:id="353"/>
    </w:p>
    <w:tbl>
      <w:tblPr>
        <w:tblW w:w="0" w:type="auto"/>
        <w:tblLook w:val="01E0" w:firstRow="1" w:lastRow="1" w:firstColumn="1" w:lastColumn="1" w:noHBand="0" w:noVBand="0"/>
      </w:tblPr>
      <w:tblGrid>
        <w:gridCol w:w="10173"/>
      </w:tblGrid>
      <w:tr w:rsidR="003637DC" w:rsidRPr="003637DC" w:rsidTr="00587D1E">
        <w:tc>
          <w:tcPr>
            <w:tcW w:w="10173" w:type="dxa"/>
          </w:tcPr>
          <w:p w:rsidR="00587D1E" w:rsidRPr="003637DC" w:rsidRDefault="00587D1E" w:rsidP="003A2D35">
            <w:pPr>
              <w:pStyle w:val="22"/>
              <w:jc w:val="both"/>
              <w:rPr>
                <w:rFonts w:cs="Arial"/>
                <w:sz w:val="22"/>
                <w:szCs w:val="22"/>
              </w:rPr>
            </w:pPr>
          </w:p>
          <w:p w:rsidR="003637DC" w:rsidRPr="000018D5" w:rsidRDefault="003637DC" w:rsidP="003637DC">
            <w:pPr>
              <w:autoSpaceDE w:val="0"/>
              <w:autoSpaceDN w:val="0"/>
              <w:ind w:firstLine="567"/>
              <w:jc w:val="both"/>
              <w:rPr>
                <w:sz w:val="20"/>
              </w:rPr>
            </w:pPr>
            <w:r w:rsidRPr="000018D5">
              <w:rPr>
                <w:sz w:val="20"/>
              </w:rPr>
              <w:t>В 2017 году Банк продолжал развивать стратегии принятия решений о выдаче кредита розничным заемщ</w:t>
            </w:r>
            <w:r w:rsidRPr="000018D5">
              <w:rPr>
                <w:sz w:val="20"/>
              </w:rPr>
              <w:t>и</w:t>
            </w:r>
            <w:r w:rsidRPr="000018D5">
              <w:rPr>
                <w:sz w:val="20"/>
              </w:rPr>
              <w:t xml:space="preserve">кам с использованием последних достижений в методологии построения </w:t>
            </w:r>
            <w:proofErr w:type="spellStart"/>
            <w:r w:rsidRPr="000018D5">
              <w:rPr>
                <w:sz w:val="20"/>
              </w:rPr>
              <w:t>скоринговых</w:t>
            </w:r>
            <w:proofErr w:type="spellEnd"/>
            <w:r w:rsidRPr="000018D5">
              <w:rPr>
                <w:sz w:val="20"/>
              </w:rPr>
              <w:t xml:space="preserve"> моделей и сопутствующих технологий. В частности, Банк реализовал перенос </w:t>
            </w:r>
            <w:proofErr w:type="spellStart"/>
            <w:r w:rsidRPr="000018D5">
              <w:rPr>
                <w:sz w:val="20"/>
              </w:rPr>
              <w:t>скоринговых</w:t>
            </w:r>
            <w:proofErr w:type="spellEnd"/>
            <w:r w:rsidRPr="000018D5">
              <w:rPr>
                <w:sz w:val="20"/>
              </w:rPr>
              <w:t xml:space="preserve"> карт на механизмы, использующие инновацио</w:t>
            </w:r>
            <w:r w:rsidRPr="000018D5">
              <w:rPr>
                <w:sz w:val="20"/>
              </w:rPr>
              <w:t>н</w:t>
            </w:r>
            <w:r w:rsidRPr="000018D5">
              <w:rPr>
                <w:sz w:val="20"/>
              </w:rPr>
              <w:t>ные методы математического моделирования с улучшенной дифференцирующей способностью, позволяющие б</w:t>
            </w:r>
            <w:r w:rsidRPr="000018D5">
              <w:rPr>
                <w:sz w:val="20"/>
              </w:rPr>
              <w:t>о</w:t>
            </w:r>
            <w:r w:rsidRPr="000018D5">
              <w:rPr>
                <w:sz w:val="20"/>
              </w:rPr>
              <w:t>лее точно управлять лимитной политикой в отношении клиента в стандартном процессе кредитного конвейера.</w:t>
            </w:r>
          </w:p>
          <w:p w:rsidR="003637DC" w:rsidRPr="000018D5" w:rsidRDefault="003637DC" w:rsidP="003637DC">
            <w:pPr>
              <w:autoSpaceDE w:val="0"/>
              <w:autoSpaceDN w:val="0"/>
              <w:ind w:firstLine="567"/>
              <w:jc w:val="both"/>
              <w:rPr>
                <w:sz w:val="20"/>
              </w:rPr>
            </w:pPr>
          </w:p>
          <w:p w:rsidR="003637DC" w:rsidRPr="000018D5" w:rsidRDefault="003637DC" w:rsidP="003637DC">
            <w:pPr>
              <w:autoSpaceDE w:val="0"/>
              <w:autoSpaceDN w:val="0"/>
              <w:ind w:firstLine="567"/>
              <w:jc w:val="both"/>
              <w:rPr>
                <w:sz w:val="20"/>
              </w:rPr>
            </w:pPr>
            <w:r w:rsidRPr="000018D5">
              <w:rPr>
                <w:sz w:val="20"/>
              </w:rPr>
              <w:t xml:space="preserve">В 2017 году в Банке внедрена в промышленную эксплуатацию новая система принятия решения по выдаче кредитов. Это позволило подключить новые сервисы для получения данных, сократить время внедрения новых стратегий принятия решений, увеличить объемы обработки заявок на выдачу кредита и повысить стабильность работы кредитного конвейера.  </w:t>
            </w:r>
          </w:p>
          <w:p w:rsidR="003637DC" w:rsidRPr="000018D5" w:rsidRDefault="003637DC" w:rsidP="003637DC">
            <w:pPr>
              <w:autoSpaceDE w:val="0"/>
              <w:autoSpaceDN w:val="0"/>
              <w:ind w:firstLine="567"/>
              <w:jc w:val="both"/>
              <w:rPr>
                <w:sz w:val="20"/>
              </w:rPr>
            </w:pPr>
          </w:p>
          <w:p w:rsidR="003637DC" w:rsidRPr="000018D5" w:rsidRDefault="003637DC" w:rsidP="003637DC">
            <w:pPr>
              <w:autoSpaceDE w:val="0"/>
              <w:autoSpaceDN w:val="0"/>
              <w:ind w:firstLine="567"/>
              <w:jc w:val="both"/>
              <w:rPr>
                <w:sz w:val="20"/>
              </w:rPr>
            </w:pPr>
            <w:r w:rsidRPr="000018D5">
              <w:rPr>
                <w:sz w:val="20"/>
              </w:rPr>
              <w:t>Основной объем новых выдач в 2017 году был сконцентрирован в двух кредитных продуктах: целевые п</w:t>
            </w:r>
            <w:r w:rsidRPr="000018D5">
              <w:rPr>
                <w:sz w:val="20"/>
              </w:rPr>
              <w:t>о</w:t>
            </w:r>
            <w:r w:rsidRPr="000018D5">
              <w:rPr>
                <w:sz w:val="20"/>
              </w:rPr>
              <w:t xml:space="preserve">требительские кредиты на приобретение устройств мобильной связи (POS кредиты) и нецелевые потребительские кредиты в канале перекрестных продаж. </w:t>
            </w:r>
          </w:p>
          <w:p w:rsidR="003637DC" w:rsidRPr="000018D5" w:rsidRDefault="003637DC" w:rsidP="003637DC">
            <w:pPr>
              <w:autoSpaceDE w:val="0"/>
              <w:autoSpaceDN w:val="0"/>
              <w:ind w:firstLine="567"/>
              <w:jc w:val="both"/>
              <w:rPr>
                <w:sz w:val="20"/>
              </w:rPr>
            </w:pPr>
          </w:p>
          <w:p w:rsidR="003637DC" w:rsidRPr="000018D5" w:rsidRDefault="003637DC" w:rsidP="003637DC">
            <w:pPr>
              <w:autoSpaceDE w:val="0"/>
              <w:autoSpaceDN w:val="0"/>
              <w:ind w:firstLine="567"/>
              <w:jc w:val="both"/>
              <w:rPr>
                <w:sz w:val="20"/>
              </w:rPr>
            </w:pPr>
            <w:r w:rsidRPr="000018D5">
              <w:rPr>
                <w:sz w:val="20"/>
              </w:rPr>
              <w:t>В 2017 году было запущено значительное количество новых продуктов и технологий, потребовавших сущ</w:t>
            </w:r>
            <w:r w:rsidRPr="000018D5">
              <w:rPr>
                <w:sz w:val="20"/>
              </w:rPr>
              <w:t>е</w:t>
            </w:r>
            <w:r w:rsidRPr="000018D5">
              <w:rPr>
                <w:sz w:val="20"/>
              </w:rPr>
              <w:t xml:space="preserve">ственных доработок, а иногда и разработки с нуля новых стратегий принятия решений. Во второй половине 2017 года был запущен новый карточный продукт «МТС Деньги </w:t>
            </w:r>
            <w:proofErr w:type="spellStart"/>
            <w:r w:rsidRPr="000018D5">
              <w:rPr>
                <w:sz w:val="20"/>
              </w:rPr>
              <w:t>Weekend</w:t>
            </w:r>
            <w:proofErr w:type="spellEnd"/>
            <w:r w:rsidRPr="000018D5">
              <w:rPr>
                <w:sz w:val="20"/>
              </w:rPr>
              <w:t>», который стал флагманским карточным пр</w:t>
            </w:r>
            <w:r w:rsidRPr="000018D5">
              <w:rPr>
                <w:sz w:val="20"/>
              </w:rPr>
              <w:t>о</w:t>
            </w:r>
            <w:r w:rsidRPr="000018D5">
              <w:rPr>
                <w:sz w:val="20"/>
              </w:rPr>
              <w:t xml:space="preserve">дуктом Банка. В пилотном режиме была внедрена безбумажная технология POS кредитования, стартовала выдача POS кредитов в </w:t>
            </w:r>
            <w:proofErr w:type="gramStart"/>
            <w:r w:rsidRPr="000018D5">
              <w:rPr>
                <w:sz w:val="20"/>
              </w:rPr>
              <w:t>интернет-магазине</w:t>
            </w:r>
            <w:proofErr w:type="gramEnd"/>
            <w:r w:rsidRPr="000018D5">
              <w:rPr>
                <w:sz w:val="20"/>
              </w:rPr>
              <w:t xml:space="preserve"> МТС shop.mts.ru, а также был запущен продукт микрокредитования абонентов МТС.</w:t>
            </w:r>
          </w:p>
          <w:p w:rsidR="003637DC" w:rsidRPr="000018D5" w:rsidRDefault="003637DC" w:rsidP="003637DC">
            <w:pPr>
              <w:autoSpaceDE w:val="0"/>
              <w:autoSpaceDN w:val="0"/>
              <w:ind w:firstLine="567"/>
              <w:jc w:val="both"/>
              <w:rPr>
                <w:sz w:val="20"/>
              </w:rPr>
            </w:pPr>
          </w:p>
          <w:p w:rsidR="003637DC" w:rsidRPr="000018D5" w:rsidRDefault="003637DC" w:rsidP="003637DC">
            <w:pPr>
              <w:autoSpaceDE w:val="0"/>
              <w:autoSpaceDN w:val="0"/>
              <w:ind w:firstLine="567"/>
              <w:jc w:val="both"/>
              <w:rPr>
                <w:sz w:val="20"/>
              </w:rPr>
            </w:pPr>
            <w:r w:rsidRPr="000018D5">
              <w:rPr>
                <w:sz w:val="20"/>
              </w:rPr>
              <w:t>По POS кредитованию в 2017 года были проведены значительные изменения в части уровня одобрения п</w:t>
            </w:r>
            <w:r w:rsidRPr="000018D5">
              <w:rPr>
                <w:sz w:val="20"/>
              </w:rPr>
              <w:t>о</w:t>
            </w:r>
            <w:r w:rsidRPr="000018D5">
              <w:rPr>
                <w:sz w:val="20"/>
              </w:rPr>
              <w:t>ступающих заявок, процент одобрения был доведен до 60% при сохранении ожидаемых кредитных потерь в треб</w:t>
            </w:r>
            <w:r w:rsidRPr="000018D5">
              <w:rPr>
                <w:sz w:val="20"/>
              </w:rPr>
              <w:t>у</w:t>
            </w:r>
            <w:r w:rsidRPr="000018D5">
              <w:rPr>
                <w:sz w:val="20"/>
              </w:rPr>
              <w:t xml:space="preserve">емых рамках. </w:t>
            </w:r>
          </w:p>
          <w:p w:rsidR="003637DC" w:rsidRPr="000018D5" w:rsidRDefault="003637DC" w:rsidP="003637DC">
            <w:pPr>
              <w:autoSpaceDE w:val="0"/>
              <w:autoSpaceDN w:val="0"/>
              <w:ind w:firstLine="567"/>
              <w:jc w:val="both"/>
              <w:rPr>
                <w:sz w:val="20"/>
              </w:rPr>
            </w:pPr>
          </w:p>
          <w:p w:rsidR="003637DC" w:rsidRPr="000018D5" w:rsidRDefault="003637DC" w:rsidP="003637DC">
            <w:pPr>
              <w:autoSpaceDE w:val="0"/>
              <w:autoSpaceDN w:val="0"/>
              <w:ind w:firstLine="567"/>
              <w:jc w:val="both"/>
              <w:rPr>
                <w:sz w:val="20"/>
              </w:rPr>
            </w:pPr>
            <w:r w:rsidRPr="000018D5">
              <w:rPr>
                <w:sz w:val="20"/>
              </w:rPr>
              <w:t>В 2017 году Банк активно развивал вторичные продажи. Для текущих продуктов были пересмотрены риск</w:t>
            </w:r>
            <w:r w:rsidRPr="000018D5">
              <w:rPr>
                <w:sz w:val="20"/>
              </w:rPr>
              <w:t>о</w:t>
            </w:r>
            <w:r w:rsidRPr="000018D5">
              <w:rPr>
                <w:sz w:val="20"/>
              </w:rPr>
              <w:t>вые стратегии принятия кредитного решения по кредитным (лояльным) клиентам, что позволило снизить сто</w:t>
            </w:r>
            <w:r w:rsidRPr="000018D5">
              <w:rPr>
                <w:sz w:val="20"/>
              </w:rPr>
              <w:t>и</w:t>
            </w:r>
            <w:r w:rsidRPr="000018D5">
              <w:rPr>
                <w:sz w:val="20"/>
              </w:rPr>
              <w:t>мость риска на 30% по кредитным картам и НЦПК, а также увеличить одобрение и средний лимит по НЦПК. В результате изменения лимитной политики по нецелевым кредитам зарплатным клиентам доля удовлетворенных лимитом клиентов увеличилась до 85%.</w:t>
            </w:r>
          </w:p>
          <w:p w:rsidR="003637DC" w:rsidRPr="000018D5" w:rsidRDefault="003637DC" w:rsidP="003637DC">
            <w:pPr>
              <w:autoSpaceDE w:val="0"/>
              <w:autoSpaceDN w:val="0"/>
              <w:ind w:firstLine="567"/>
              <w:jc w:val="both"/>
              <w:rPr>
                <w:sz w:val="20"/>
              </w:rPr>
            </w:pPr>
          </w:p>
          <w:p w:rsidR="003637DC" w:rsidRPr="000018D5" w:rsidRDefault="003637DC" w:rsidP="003637DC">
            <w:pPr>
              <w:autoSpaceDE w:val="0"/>
              <w:autoSpaceDN w:val="0"/>
              <w:ind w:firstLine="567"/>
              <w:jc w:val="both"/>
              <w:rPr>
                <w:sz w:val="20"/>
              </w:rPr>
            </w:pPr>
            <w:r w:rsidRPr="000018D5">
              <w:rPr>
                <w:sz w:val="20"/>
              </w:rPr>
              <w:t>В октябре 2017 года был запущен механизм, позволяющий принимать решения одновременно по нескольким продуктам НЦПК, что привело к увеличению объема продаж на 25%.</w:t>
            </w:r>
          </w:p>
          <w:p w:rsidR="003637DC" w:rsidRPr="000018D5" w:rsidRDefault="003637DC" w:rsidP="003637DC">
            <w:pPr>
              <w:autoSpaceDE w:val="0"/>
              <w:autoSpaceDN w:val="0"/>
              <w:ind w:firstLine="567"/>
              <w:jc w:val="both"/>
              <w:rPr>
                <w:sz w:val="20"/>
              </w:rPr>
            </w:pPr>
          </w:p>
          <w:p w:rsidR="003637DC" w:rsidRPr="000018D5" w:rsidRDefault="003637DC" w:rsidP="003637DC">
            <w:pPr>
              <w:autoSpaceDE w:val="0"/>
              <w:autoSpaceDN w:val="0"/>
              <w:ind w:firstLine="567"/>
              <w:jc w:val="both"/>
              <w:rPr>
                <w:sz w:val="20"/>
              </w:rPr>
            </w:pPr>
            <w:r w:rsidRPr="000018D5">
              <w:rPr>
                <w:sz w:val="20"/>
              </w:rPr>
              <w:t>В ноябре 2017 года был запущен пилотный продукт Рефинансирование POS заемщиков, который позволяет выходить с предложением рефинансирования внешних обязательств POS клиенту сразу же после выдачи POS кр</w:t>
            </w:r>
            <w:r w:rsidRPr="000018D5">
              <w:rPr>
                <w:sz w:val="20"/>
              </w:rPr>
              <w:t>е</w:t>
            </w:r>
            <w:r w:rsidRPr="000018D5">
              <w:rPr>
                <w:sz w:val="20"/>
              </w:rPr>
              <w:t>дита.</w:t>
            </w:r>
          </w:p>
          <w:p w:rsidR="003637DC" w:rsidRPr="000018D5" w:rsidRDefault="003637DC" w:rsidP="003637DC">
            <w:pPr>
              <w:autoSpaceDE w:val="0"/>
              <w:autoSpaceDN w:val="0"/>
              <w:ind w:firstLine="567"/>
              <w:jc w:val="both"/>
              <w:rPr>
                <w:sz w:val="20"/>
              </w:rPr>
            </w:pPr>
          </w:p>
          <w:p w:rsidR="003637DC" w:rsidRPr="000018D5" w:rsidRDefault="003637DC" w:rsidP="003637DC">
            <w:pPr>
              <w:autoSpaceDE w:val="0"/>
              <w:autoSpaceDN w:val="0"/>
              <w:ind w:firstLine="567"/>
              <w:jc w:val="both"/>
              <w:rPr>
                <w:sz w:val="20"/>
              </w:rPr>
            </w:pPr>
            <w:r w:rsidRPr="000018D5">
              <w:rPr>
                <w:sz w:val="20"/>
              </w:rPr>
              <w:t>В 2017 году Банк пересмотрел работу с существующим портфелем кредитных карт. По результатам пов</w:t>
            </w:r>
            <w:r w:rsidRPr="000018D5">
              <w:rPr>
                <w:sz w:val="20"/>
              </w:rPr>
              <w:t>е</w:t>
            </w:r>
            <w:r w:rsidRPr="000018D5">
              <w:rPr>
                <w:sz w:val="20"/>
              </w:rPr>
              <w:t xml:space="preserve">денческой клиентской сегментации Банк оптимизировал лимиты по «спящим» и неактивным клиентам. Запущены регулярные ежемесячные CLIP-кампаний, направленные на борьбу с клиентским оттоком и сдерживание выбытия рабочего карточного портфеля (поддержание утилизации на уровне 65%, увеличены лимиты на  1,358 </w:t>
            </w:r>
            <w:proofErr w:type="gramStart"/>
            <w:r w:rsidRPr="000018D5">
              <w:rPr>
                <w:sz w:val="20"/>
              </w:rPr>
              <w:t>млн</w:t>
            </w:r>
            <w:proofErr w:type="gramEnd"/>
            <w:r w:rsidRPr="000018D5">
              <w:rPr>
                <w:sz w:val="20"/>
              </w:rPr>
              <w:t xml:space="preserve"> руб.).</w:t>
            </w:r>
          </w:p>
          <w:p w:rsidR="003637DC" w:rsidRPr="000018D5" w:rsidRDefault="003637DC" w:rsidP="003637DC">
            <w:pPr>
              <w:autoSpaceDE w:val="0"/>
              <w:autoSpaceDN w:val="0"/>
              <w:ind w:firstLine="567"/>
              <w:jc w:val="both"/>
              <w:rPr>
                <w:sz w:val="20"/>
              </w:rPr>
            </w:pPr>
          </w:p>
          <w:p w:rsidR="003D6B53" w:rsidRPr="003637DC" w:rsidRDefault="003637DC" w:rsidP="009D6AA8">
            <w:pPr>
              <w:pStyle w:val="em-4"/>
              <w:ind w:firstLine="0"/>
            </w:pPr>
            <w:r w:rsidRPr="000018D5">
              <w:rPr>
                <w:sz w:val="20"/>
              </w:rPr>
              <w:t xml:space="preserve">Помимо  проведения работы по улучшению качества выдач новых кредитов, Банк существенное внимание уделял взысканию   проблемной </w:t>
            </w:r>
            <w:proofErr w:type="spellStart"/>
            <w:r w:rsidRPr="000018D5">
              <w:rPr>
                <w:sz w:val="20"/>
              </w:rPr>
              <w:t>задолженностьи</w:t>
            </w:r>
            <w:proofErr w:type="spellEnd"/>
            <w:r w:rsidRPr="000018D5">
              <w:rPr>
                <w:sz w:val="20"/>
              </w:rPr>
              <w:t xml:space="preserve">. Были пересмотрены подходы по работе с просроченной задолженностью физических лиц с использованием </w:t>
            </w:r>
            <w:proofErr w:type="spellStart"/>
            <w:r w:rsidRPr="000018D5">
              <w:rPr>
                <w:sz w:val="20"/>
              </w:rPr>
              <w:t>скоринговых</w:t>
            </w:r>
            <w:proofErr w:type="spellEnd"/>
            <w:r w:rsidRPr="000018D5">
              <w:rPr>
                <w:sz w:val="20"/>
              </w:rPr>
              <w:t xml:space="preserve"> моделей и модернизированы процессы взыскания. Процесс был адаптирован под изменения законодательства (Закон 230- ФЗ). Разработаны и внедрены процессы работы с </w:t>
            </w:r>
            <w:proofErr w:type="spellStart"/>
            <w:r w:rsidRPr="000018D5">
              <w:rPr>
                <w:sz w:val="20"/>
              </w:rPr>
              <w:t>пре</w:t>
            </w:r>
            <w:r w:rsidRPr="000018D5">
              <w:rPr>
                <w:sz w:val="20"/>
              </w:rPr>
              <w:t>д</w:t>
            </w:r>
            <w:r w:rsidRPr="000018D5">
              <w:rPr>
                <w:sz w:val="20"/>
              </w:rPr>
              <w:t>просрочкой</w:t>
            </w:r>
            <w:proofErr w:type="spellEnd"/>
            <w:r w:rsidRPr="000018D5">
              <w:rPr>
                <w:sz w:val="20"/>
              </w:rPr>
              <w:t xml:space="preserve"> и взаимодействия с неконтактными клиентами с помощью </w:t>
            </w:r>
            <w:proofErr w:type="spellStart"/>
            <w:r w:rsidRPr="000018D5">
              <w:rPr>
                <w:sz w:val="20"/>
              </w:rPr>
              <w:t>коллекторских</w:t>
            </w:r>
            <w:proofErr w:type="spellEnd"/>
            <w:r w:rsidRPr="000018D5">
              <w:rPr>
                <w:sz w:val="20"/>
              </w:rPr>
              <w:t xml:space="preserve"> агентств (</w:t>
            </w:r>
            <w:proofErr w:type="spellStart"/>
            <w:r w:rsidRPr="000018D5">
              <w:rPr>
                <w:sz w:val="20"/>
              </w:rPr>
              <w:t>Early</w:t>
            </w:r>
            <w:proofErr w:type="spellEnd"/>
            <w:r w:rsidRPr="000018D5">
              <w:rPr>
                <w:sz w:val="20"/>
              </w:rPr>
              <w:t xml:space="preserve"> </w:t>
            </w:r>
            <w:proofErr w:type="spellStart"/>
            <w:r w:rsidRPr="000018D5">
              <w:rPr>
                <w:sz w:val="20"/>
              </w:rPr>
              <w:t>Out</w:t>
            </w:r>
            <w:proofErr w:type="spellEnd"/>
            <w:r w:rsidRPr="000018D5">
              <w:rPr>
                <w:sz w:val="20"/>
              </w:rPr>
              <w:t>); пров</w:t>
            </w:r>
            <w:r w:rsidRPr="000018D5">
              <w:rPr>
                <w:sz w:val="20"/>
              </w:rPr>
              <w:t>е</w:t>
            </w:r>
            <w:r w:rsidRPr="000018D5">
              <w:rPr>
                <w:sz w:val="20"/>
              </w:rPr>
              <w:t>ден пилот по внедрению удаленного приказного производства, показавший более высокий результат по эффекти</w:t>
            </w:r>
            <w:r w:rsidRPr="000018D5">
              <w:rPr>
                <w:sz w:val="20"/>
              </w:rPr>
              <w:t>в</w:t>
            </w:r>
            <w:r w:rsidRPr="000018D5">
              <w:rPr>
                <w:sz w:val="20"/>
              </w:rPr>
              <w:t>ности по сравнению со стандартным процессом. Данные изменения позволили существенно повысить эффекти</w:t>
            </w:r>
            <w:r w:rsidRPr="000018D5">
              <w:rPr>
                <w:sz w:val="20"/>
              </w:rPr>
              <w:t>в</w:t>
            </w:r>
            <w:r w:rsidRPr="000018D5">
              <w:rPr>
                <w:sz w:val="20"/>
              </w:rPr>
              <w:t>ность взыскания и показать положительную динамику результатов в течение 2017 года.</w:t>
            </w:r>
          </w:p>
        </w:tc>
      </w:tr>
      <w:tr w:rsidR="003D6B53" w:rsidRPr="00412DDB" w:rsidTr="00587D1E">
        <w:tc>
          <w:tcPr>
            <w:tcW w:w="10173" w:type="dxa"/>
          </w:tcPr>
          <w:p w:rsidR="00E92399" w:rsidRPr="00412DDB" w:rsidRDefault="003D6B53" w:rsidP="003D6B53">
            <w:pPr>
              <w:pStyle w:val="em-6"/>
            </w:pPr>
            <w:r w:rsidRPr="00412DDB">
              <w:t xml:space="preserve">(Описывается риск возникновения у кредитной организации </w:t>
            </w:r>
            <w:r w:rsidR="00B140EC">
              <w:t>–</w:t>
            </w:r>
            <w:r w:rsidRPr="00412DDB">
              <w:t xml:space="preserve"> эмитента убытков в результате ошибок (недостатков), допущенных при принятии решений, определяющих стратегию деятельности и развития кредитной организации </w:t>
            </w:r>
            <w:r w:rsidR="00B140EC">
              <w:t>–</w:t>
            </w:r>
            <w:r w:rsidRPr="00412DDB">
              <w:t xml:space="preserve"> эмитента (стратегическое управление) и выражающихся в </w:t>
            </w:r>
            <w:proofErr w:type="spellStart"/>
            <w:r w:rsidRPr="00412DDB">
              <w:t>неучете</w:t>
            </w:r>
            <w:proofErr w:type="spellEnd"/>
            <w:r w:rsidRPr="00412DDB">
              <w:t xml:space="preserve"> или недостаточном учете возможных опасностей, которые могут угрожать деятельности кредитной организации </w:t>
            </w:r>
            <w:r w:rsidR="00B140EC">
              <w:t>–</w:t>
            </w:r>
            <w:r w:rsidRPr="00412DDB">
              <w:t xml:space="preserve"> эмитента, неправильном или недостаточно обоснованном определении перспективных направлений деятельности, в которых кредитная организация </w:t>
            </w:r>
            <w:r w:rsidR="00B140EC">
              <w:t>–</w:t>
            </w:r>
            <w:r w:rsidRPr="00412DDB">
              <w:t xml:space="preserve"> эмитент может достичь преимущества перед конкурентами, отсутствии или обеспечении в неполном объеме необходимых ресурсов (финансовых, материально</w:t>
            </w:r>
            <w:r w:rsidR="00B140EC">
              <w:t>–</w:t>
            </w:r>
            <w:r w:rsidRPr="00412DDB">
              <w:t>технических, людских) и организационных мер (управленческих решений), которые должны обеспечить достижение стратегических целей деятельности кредитной организации – эмитента)</w:t>
            </w:r>
          </w:p>
        </w:tc>
      </w:tr>
    </w:tbl>
    <w:p w:rsidR="003D6B53" w:rsidRPr="00412DDB" w:rsidRDefault="003D6B53" w:rsidP="003D6B53">
      <w:pPr>
        <w:pStyle w:val="em-4"/>
      </w:pPr>
    </w:p>
    <w:p w:rsidR="003D6B53" w:rsidRPr="00412DDB" w:rsidRDefault="003D6B53" w:rsidP="003D6B53">
      <w:pPr>
        <w:pStyle w:val="em-4"/>
      </w:pPr>
      <w:r w:rsidRPr="00412DDB">
        <w:br w:type="page"/>
      </w:r>
    </w:p>
    <w:p w:rsidR="00B37CA9" w:rsidRPr="00412DDB" w:rsidRDefault="00B37CA9" w:rsidP="003F084B">
      <w:pPr>
        <w:pStyle w:val="em-"/>
      </w:pPr>
      <w:bookmarkStart w:id="354" w:name="_Toc482611687"/>
      <w:r w:rsidRPr="00412DDB">
        <w:rPr>
          <w:lang w:val="en-US"/>
        </w:rPr>
        <w:t>III</w:t>
      </w:r>
      <w:r w:rsidRPr="00412DDB">
        <w:t xml:space="preserve">. Подробная информация о кредитной организации </w:t>
      </w:r>
      <w:r w:rsidR="00B140EC">
        <w:t>–</w:t>
      </w:r>
      <w:r w:rsidRPr="00412DDB">
        <w:t xml:space="preserve"> эмитенте</w:t>
      </w:r>
      <w:bookmarkEnd w:id="354"/>
    </w:p>
    <w:p w:rsidR="00B37CA9" w:rsidRPr="00412DDB" w:rsidRDefault="00B37CA9" w:rsidP="003F084B">
      <w:pPr>
        <w:pStyle w:val="em-4"/>
      </w:pPr>
    </w:p>
    <w:p w:rsidR="00B37CA9" w:rsidRPr="00412DDB" w:rsidRDefault="00B37CA9" w:rsidP="003F084B">
      <w:pPr>
        <w:pStyle w:val="em-1"/>
      </w:pPr>
      <w:bookmarkStart w:id="355" w:name="_Toc482611688"/>
      <w:r w:rsidRPr="00412DDB">
        <w:t>3.1. История создания и развитие кредитной организации – эмитента</w:t>
      </w:r>
      <w:bookmarkEnd w:id="355"/>
    </w:p>
    <w:p w:rsidR="00B37CA9" w:rsidRPr="00412DDB" w:rsidRDefault="00B37CA9" w:rsidP="003F084B">
      <w:pPr>
        <w:pStyle w:val="em-4"/>
      </w:pPr>
    </w:p>
    <w:p w:rsidR="00B37CA9" w:rsidRPr="00412DDB" w:rsidRDefault="00B37CA9" w:rsidP="003F084B">
      <w:pPr>
        <w:pStyle w:val="em-7"/>
      </w:pPr>
      <w:bookmarkStart w:id="356" w:name="_Toc482611689"/>
      <w:r w:rsidRPr="00412DDB">
        <w:t>3.1.1. Данные о фирменном наименовании  кредитной организации – эмитента</w:t>
      </w:r>
      <w:bookmarkEnd w:id="356"/>
    </w:p>
    <w:p w:rsidR="00B37CA9" w:rsidRPr="00412DDB" w:rsidRDefault="00B37CA9" w:rsidP="003F084B">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502"/>
      </w:tblGrid>
      <w:tr w:rsidR="005B25D2" w:rsidRPr="00412DDB" w:rsidTr="00F237F6">
        <w:tc>
          <w:tcPr>
            <w:tcW w:w="4068" w:type="dxa"/>
          </w:tcPr>
          <w:p w:rsidR="005B25D2" w:rsidRPr="00412DDB" w:rsidRDefault="001D0362" w:rsidP="00F237F6">
            <w:pPr>
              <w:pStyle w:val="em-4"/>
              <w:ind w:firstLine="0"/>
            </w:pPr>
            <w:r w:rsidRPr="00412DDB">
              <w:rPr>
                <w:szCs w:val="24"/>
              </w:rPr>
              <w:t>Полное фирменное наименование</w:t>
            </w:r>
            <w:r w:rsidR="002559D0" w:rsidRPr="00412DDB">
              <w:rPr>
                <w:szCs w:val="24"/>
              </w:rPr>
              <w:t xml:space="preserve"> на русском языке</w:t>
            </w:r>
          </w:p>
        </w:tc>
        <w:tc>
          <w:tcPr>
            <w:tcW w:w="5502" w:type="dxa"/>
          </w:tcPr>
          <w:p w:rsidR="005B25D2" w:rsidRPr="00412DDB" w:rsidRDefault="007C2E1A" w:rsidP="00F237F6">
            <w:pPr>
              <w:pStyle w:val="em-4"/>
              <w:ind w:firstLine="0"/>
            </w:pPr>
            <w:r>
              <w:t>Публичное</w:t>
            </w:r>
            <w:r w:rsidR="00A317E7" w:rsidRPr="00412DDB">
              <w:t xml:space="preserve"> акционерное общество</w:t>
            </w:r>
            <w:r w:rsidR="00140696" w:rsidRPr="00412DDB">
              <w:t xml:space="preserve"> «МТС</w:t>
            </w:r>
            <w:r w:rsidR="00B140EC">
              <w:t>–</w:t>
            </w:r>
            <w:r w:rsidR="00140696" w:rsidRPr="00412DDB">
              <w:t>Банк»</w:t>
            </w:r>
          </w:p>
        </w:tc>
      </w:tr>
      <w:tr w:rsidR="002559D0" w:rsidRPr="008C2612" w:rsidTr="00F237F6">
        <w:tc>
          <w:tcPr>
            <w:tcW w:w="4068" w:type="dxa"/>
          </w:tcPr>
          <w:p w:rsidR="002559D0" w:rsidRPr="00412DDB" w:rsidRDefault="002559D0" w:rsidP="002559D0">
            <w:pPr>
              <w:pStyle w:val="em-4"/>
              <w:ind w:firstLine="0"/>
              <w:rPr>
                <w:szCs w:val="24"/>
              </w:rPr>
            </w:pPr>
            <w:r w:rsidRPr="00412DDB">
              <w:rPr>
                <w:szCs w:val="24"/>
              </w:rPr>
              <w:t>Полное фирменное наименование на английском языке</w:t>
            </w:r>
          </w:p>
        </w:tc>
        <w:tc>
          <w:tcPr>
            <w:tcW w:w="5502" w:type="dxa"/>
          </w:tcPr>
          <w:p w:rsidR="002559D0" w:rsidRPr="00412DDB" w:rsidRDefault="007C2E1A" w:rsidP="00F237F6">
            <w:pPr>
              <w:pStyle w:val="em-4"/>
              <w:ind w:firstLine="0"/>
              <w:rPr>
                <w:lang w:val="en-US"/>
              </w:rPr>
            </w:pPr>
            <w:r>
              <w:rPr>
                <w:bCs/>
                <w:lang w:val="en-US"/>
              </w:rPr>
              <w:t>Public</w:t>
            </w:r>
            <w:r w:rsidR="002559D0" w:rsidRPr="00412DDB">
              <w:rPr>
                <w:bCs/>
                <w:lang w:val="en-US"/>
              </w:rPr>
              <w:t xml:space="preserve"> Joint</w:t>
            </w:r>
            <w:r w:rsidR="00B140EC">
              <w:rPr>
                <w:bCs/>
                <w:lang w:val="en-US"/>
              </w:rPr>
              <w:t>–</w:t>
            </w:r>
            <w:r w:rsidR="002559D0" w:rsidRPr="00412DDB">
              <w:rPr>
                <w:bCs/>
                <w:lang w:val="en-US"/>
              </w:rPr>
              <w:t>Stock Company «MTS Bank»</w:t>
            </w:r>
          </w:p>
        </w:tc>
      </w:tr>
      <w:tr w:rsidR="001D0362" w:rsidRPr="00412DDB" w:rsidTr="00F237F6">
        <w:tc>
          <w:tcPr>
            <w:tcW w:w="9570" w:type="dxa"/>
            <w:gridSpan w:val="2"/>
          </w:tcPr>
          <w:p w:rsidR="001D0362" w:rsidRPr="00412DDB" w:rsidRDefault="001D0362" w:rsidP="007C2E1A">
            <w:pPr>
              <w:pStyle w:val="em-4"/>
              <w:ind w:firstLine="0"/>
              <w:rPr>
                <w:lang w:val="en-US"/>
              </w:rPr>
            </w:pPr>
            <w:r w:rsidRPr="00412DDB">
              <w:rPr>
                <w:szCs w:val="24"/>
              </w:rPr>
              <w:t>введено с «</w:t>
            </w:r>
            <w:r w:rsidR="007973DA" w:rsidRPr="00412DDB">
              <w:rPr>
                <w:szCs w:val="24"/>
              </w:rPr>
              <w:t>2</w:t>
            </w:r>
            <w:r w:rsidR="007C2E1A">
              <w:rPr>
                <w:szCs w:val="24"/>
              </w:rPr>
              <w:t>9</w:t>
            </w:r>
            <w:r w:rsidRPr="00412DDB">
              <w:rPr>
                <w:szCs w:val="24"/>
              </w:rPr>
              <w:t>»</w:t>
            </w:r>
            <w:r w:rsidR="007C2E1A">
              <w:rPr>
                <w:szCs w:val="24"/>
              </w:rPr>
              <w:t xml:space="preserve"> декабря</w:t>
            </w:r>
            <w:r w:rsidRPr="00412DDB">
              <w:rPr>
                <w:szCs w:val="24"/>
              </w:rPr>
              <w:t xml:space="preserve"> </w:t>
            </w:r>
            <w:r w:rsidR="00140696" w:rsidRPr="00412DDB">
              <w:rPr>
                <w:szCs w:val="24"/>
              </w:rPr>
              <w:t>201</w:t>
            </w:r>
            <w:r w:rsidR="007C2E1A">
              <w:rPr>
                <w:szCs w:val="24"/>
              </w:rPr>
              <w:t>4</w:t>
            </w:r>
            <w:r w:rsidRPr="00412DDB">
              <w:rPr>
                <w:szCs w:val="24"/>
              </w:rPr>
              <w:t xml:space="preserve"> года</w:t>
            </w:r>
          </w:p>
        </w:tc>
      </w:tr>
      <w:tr w:rsidR="002559D0" w:rsidRPr="00412DDB" w:rsidTr="00F237F6">
        <w:tc>
          <w:tcPr>
            <w:tcW w:w="4068" w:type="dxa"/>
          </w:tcPr>
          <w:p w:rsidR="002559D0" w:rsidRPr="00412DDB" w:rsidRDefault="002559D0" w:rsidP="002559D0">
            <w:pPr>
              <w:pStyle w:val="em-4"/>
              <w:ind w:firstLine="0"/>
              <w:rPr>
                <w:szCs w:val="24"/>
              </w:rPr>
            </w:pPr>
            <w:r w:rsidRPr="00412DDB">
              <w:rPr>
                <w:szCs w:val="24"/>
              </w:rPr>
              <w:t>Сокращенное фирменное наименование на русском языке</w:t>
            </w:r>
          </w:p>
        </w:tc>
        <w:tc>
          <w:tcPr>
            <w:tcW w:w="5502" w:type="dxa"/>
          </w:tcPr>
          <w:p w:rsidR="002559D0" w:rsidRPr="00412DDB" w:rsidRDefault="007C2E1A" w:rsidP="00F237F6">
            <w:pPr>
              <w:pStyle w:val="em-4"/>
              <w:ind w:firstLine="0"/>
            </w:pPr>
            <w:r>
              <w:t>П</w:t>
            </w:r>
            <w:r w:rsidR="002559D0" w:rsidRPr="00412DDB">
              <w:t>АО «МТС</w:t>
            </w:r>
            <w:r w:rsidR="00B140EC">
              <w:t>–</w:t>
            </w:r>
            <w:r w:rsidR="002559D0" w:rsidRPr="00412DDB">
              <w:t>Банк»</w:t>
            </w:r>
          </w:p>
        </w:tc>
      </w:tr>
      <w:tr w:rsidR="005B25D2" w:rsidRPr="00412DDB" w:rsidTr="00F237F6">
        <w:tc>
          <w:tcPr>
            <w:tcW w:w="4068" w:type="dxa"/>
          </w:tcPr>
          <w:p w:rsidR="005B25D2" w:rsidRPr="00412DDB" w:rsidRDefault="001D0362" w:rsidP="00F237F6">
            <w:pPr>
              <w:pStyle w:val="em-4"/>
              <w:ind w:firstLine="0"/>
            </w:pPr>
            <w:r w:rsidRPr="00412DDB">
              <w:rPr>
                <w:szCs w:val="24"/>
              </w:rPr>
              <w:t>Сокращенное фирменное наименование</w:t>
            </w:r>
            <w:r w:rsidR="002559D0" w:rsidRPr="00412DDB">
              <w:rPr>
                <w:szCs w:val="24"/>
              </w:rPr>
              <w:t xml:space="preserve"> на английском языке</w:t>
            </w:r>
          </w:p>
        </w:tc>
        <w:tc>
          <w:tcPr>
            <w:tcW w:w="5502" w:type="dxa"/>
          </w:tcPr>
          <w:p w:rsidR="005B25D2" w:rsidRPr="00412DDB" w:rsidRDefault="007C2E1A" w:rsidP="002559D0">
            <w:pPr>
              <w:pStyle w:val="em-4"/>
              <w:ind w:firstLine="0"/>
              <w:rPr>
                <w:lang w:val="en-US"/>
              </w:rPr>
            </w:pPr>
            <w:r>
              <w:rPr>
                <w:bCs/>
                <w:lang w:val="en-US"/>
              </w:rPr>
              <w:t>P</w:t>
            </w:r>
            <w:r w:rsidR="002559D0" w:rsidRPr="00412DDB">
              <w:rPr>
                <w:bCs/>
                <w:lang w:val="en-US"/>
              </w:rPr>
              <w:t>JS</w:t>
            </w:r>
            <w:r w:rsidR="002559D0" w:rsidRPr="00412DDB">
              <w:rPr>
                <w:bCs/>
              </w:rPr>
              <w:t>С</w:t>
            </w:r>
            <w:r w:rsidR="002559D0" w:rsidRPr="00412DDB">
              <w:rPr>
                <w:bCs/>
                <w:lang w:val="en-US"/>
              </w:rPr>
              <w:t xml:space="preserve"> Company «MTS Bank»</w:t>
            </w:r>
          </w:p>
        </w:tc>
      </w:tr>
      <w:tr w:rsidR="001D0362" w:rsidRPr="00412DDB" w:rsidTr="00F237F6">
        <w:tc>
          <w:tcPr>
            <w:tcW w:w="9570" w:type="dxa"/>
            <w:gridSpan w:val="2"/>
          </w:tcPr>
          <w:p w:rsidR="001D0362" w:rsidRPr="00412DDB" w:rsidRDefault="001D0362" w:rsidP="007C2E1A">
            <w:pPr>
              <w:pStyle w:val="em-4"/>
              <w:ind w:firstLine="0"/>
              <w:rPr>
                <w:lang w:val="en-US"/>
              </w:rPr>
            </w:pPr>
            <w:r w:rsidRPr="00412DDB">
              <w:rPr>
                <w:szCs w:val="24"/>
              </w:rPr>
              <w:t>введено с «</w:t>
            </w:r>
            <w:r w:rsidR="007C2E1A">
              <w:rPr>
                <w:szCs w:val="24"/>
              </w:rPr>
              <w:t>29</w:t>
            </w:r>
            <w:r w:rsidRPr="00412DDB">
              <w:rPr>
                <w:szCs w:val="24"/>
              </w:rPr>
              <w:t>»</w:t>
            </w:r>
            <w:r w:rsidR="007C2E1A">
              <w:rPr>
                <w:szCs w:val="24"/>
              </w:rPr>
              <w:t xml:space="preserve"> декабря</w:t>
            </w:r>
            <w:r w:rsidRPr="00412DDB">
              <w:rPr>
                <w:szCs w:val="24"/>
              </w:rPr>
              <w:t xml:space="preserve"> </w:t>
            </w:r>
            <w:r w:rsidR="00140696" w:rsidRPr="00412DDB">
              <w:rPr>
                <w:szCs w:val="24"/>
              </w:rPr>
              <w:t>201</w:t>
            </w:r>
            <w:r w:rsidR="007C2E1A">
              <w:rPr>
                <w:szCs w:val="24"/>
              </w:rPr>
              <w:t>4</w:t>
            </w:r>
            <w:r w:rsidRPr="00412DDB">
              <w:rPr>
                <w:szCs w:val="24"/>
              </w:rPr>
              <w:t xml:space="preserve"> года</w:t>
            </w:r>
          </w:p>
        </w:tc>
      </w:tr>
    </w:tbl>
    <w:p w:rsidR="005B25D2" w:rsidRPr="00412DDB" w:rsidRDefault="005B25D2" w:rsidP="003F084B">
      <w:pPr>
        <w:pStyle w:val="em-4"/>
        <w:rPr>
          <w:lang w:val="en-US"/>
        </w:rPr>
      </w:pPr>
    </w:p>
    <w:tbl>
      <w:tblPr>
        <w:tblW w:w="0" w:type="auto"/>
        <w:tblLook w:val="01E0" w:firstRow="1" w:lastRow="1" w:firstColumn="1" w:lastColumn="1" w:noHBand="0" w:noVBand="0"/>
      </w:tblPr>
      <w:tblGrid>
        <w:gridCol w:w="10173"/>
      </w:tblGrid>
      <w:tr w:rsidR="001D0362" w:rsidRPr="00412DDB" w:rsidTr="00587D1E">
        <w:tc>
          <w:tcPr>
            <w:tcW w:w="10173" w:type="dxa"/>
          </w:tcPr>
          <w:p w:rsidR="001D0362" w:rsidRPr="00412DDB" w:rsidRDefault="00B37CA9" w:rsidP="001D0362">
            <w:pPr>
              <w:pStyle w:val="em-4"/>
            </w:pPr>
            <w:r w:rsidRPr="00412DDB">
              <w:t xml:space="preserve">Наименование юридического лица, схожее с фирменным наименованием кредитной организации </w:t>
            </w:r>
            <w:r w:rsidR="00B140EC">
              <w:t>–</w:t>
            </w:r>
            <w:r w:rsidRPr="00412DDB">
              <w:t xml:space="preserve"> эмитента:</w:t>
            </w:r>
          </w:p>
        </w:tc>
      </w:tr>
      <w:tr w:rsidR="001D0362" w:rsidRPr="00412DDB" w:rsidTr="00587D1E">
        <w:tc>
          <w:tcPr>
            <w:tcW w:w="10173" w:type="dxa"/>
          </w:tcPr>
          <w:p w:rsidR="001D0362" w:rsidRPr="00412DDB" w:rsidRDefault="00DA7E25" w:rsidP="001D0362">
            <w:pPr>
              <w:pStyle w:val="em-4"/>
            </w:pPr>
            <w:r w:rsidRPr="00412DDB">
              <w:t>Не применимо</w:t>
            </w:r>
            <w:r w:rsidR="00587D1E">
              <w:t>.</w:t>
            </w:r>
          </w:p>
        </w:tc>
      </w:tr>
      <w:tr w:rsidR="001D0362" w:rsidRPr="00412DDB" w:rsidTr="00587D1E">
        <w:tc>
          <w:tcPr>
            <w:tcW w:w="10173" w:type="dxa"/>
          </w:tcPr>
          <w:p w:rsidR="001D0362" w:rsidRPr="00412DDB" w:rsidRDefault="001D0362" w:rsidP="00F237F6">
            <w:pPr>
              <w:pStyle w:val="em-6"/>
              <w:jc w:val="center"/>
            </w:pPr>
            <w:r w:rsidRPr="00412DDB">
              <w:t xml:space="preserve">(указывается наименования юридического лица  и  пояснения, необходимые для   </w:t>
            </w:r>
            <w:proofErr w:type="spellStart"/>
            <w:r w:rsidRPr="00412DDB">
              <w:t>избежания</w:t>
            </w:r>
            <w:proofErr w:type="spellEnd"/>
            <w:r w:rsidRPr="00412DDB">
              <w:t xml:space="preserve"> смешения наименований)</w:t>
            </w:r>
          </w:p>
        </w:tc>
      </w:tr>
    </w:tbl>
    <w:p w:rsidR="001D0362" w:rsidRPr="00412DDB" w:rsidRDefault="001D0362" w:rsidP="001D0362">
      <w:pPr>
        <w:pStyle w:val="em-4"/>
      </w:pPr>
    </w:p>
    <w:tbl>
      <w:tblPr>
        <w:tblW w:w="10314" w:type="dxa"/>
        <w:tblLook w:val="01E0" w:firstRow="1" w:lastRow="1" w:firstColumn="1" w:lastColumn="1" w:noHBand="0" w:noVBand="0"/>
      </w:tblPr>
      <w:tblGrid>
        <w:gridCol w:w="9570"/>
        <w:gridCol w:w="744"/>
      </w:tblGrid>
      <w:tr w:rsidR="001D0362" w:rsidRPr="00412DDB" w:rsidTr="00587D1E">
        <w:tc>
          <w:tcPr>
            <w:tcW w:w="10314" w:type="dxa"/>
            <w:gridSpan w:val="2"/>
          </w:tcPr>
          <w:p w:rsidR="001D0362" w:rsidRPr="00412DDB" w:rsidRDefault="001D0362" w:rsidP="00993862">
            <w:pPr>
              <w:pStyle w:val="em-4"/>
            </w:pPr>
            <w:r w:rsidRPr="00412DDB">
              <w:t>Фирменное наименование кредитной организации – эмитента:</w:t>
            </w:r>
          </w:p>
        </w:tc>
      </w:tr>
      <w:tr w:rsidR="001D0362" w:rsidRPr="00412DDB" w:rsidTr="00587D1E">
        <w:tc>
          <w:tcPr>
            <w:tcW w:w="10314" w:type="dxa"/>
            <w:gridSpan w:val="2"/>
          </w:tcPr>
          <w:p w:rsidR="001D0362" w:rsidRPr="00412DDB" w:rsidRDefault="002559D0" w:rsidP="00993862">
            <w:pPr>
              <w:pStyle w:val="em-4"/>
            </w:pPr>
            <w:r w:rsidRPr="00412DDB">
              <w:t>Как товарный знак или знак обслуживания не зарегистрировано</w:t>
            </w:r>
            <w:r w:rsidR="00587D1E">
              <w:t>.</w:t>
            </w:r>
          </w:p>
        </w:tc>
      </w:tr>
      <w:tr w:rsidR="001D0362" w:rsidRPr="00412DDB" w:rsidTr="00587D1E">
        <w:trPr>
          <w:gridAfter w:val="1"/>
          <w:wAfter w:w="744" w:type="dxa"/>
        </w:trPr>
        <w:tc>
          <w:tcPr>
            <w:tcW w:w="9570" w:type="dxa"/>
          </w:tcPr>
          <w:p w:rsidR="001D0362" w:rsidRPr="00412DDB" w:rsidRDefault="001D0362" w:rsidP="00F237F6">
            <w:pPr>
              <w:pStyle w:val="em-6"/>
              <w:jc w:val="center"/>
            </w:pPr>
            <w:r w:rsidRPr="00412DDB">
              <w:t xml:space="preserve">(Указывается зарегистрировано или не зарегистрировано фирменное наименование как товарный знак или знак обслуживания. </w:t>
            </w:r>
            <w:r w:rsidRPr="00412DDB">
              <w:br/>
              <w:t>Если зарегистрировано, указываются сведения об их регистрации)</w:t>
            </w:r>
          </w:p>
        </w:tc>
      </w:tr>
    </w:tbl>
    <w:p w:rsidR="001D0362" w:rsidRPr="00412DDB" w:rsidRDefault="001D0362" w:rsidP="001D0362">
      <w:pPr>
        <w:pStyle w:val="em-4"/>
      </w:pPr>
    </w:p>
    <w:p w:rsidR="00B37CA9" w:rsidRPr="00412DDB" w:rsidRDefault="00B37CA9" w:rsidP="001D0362">
      <w:pPr>
        <w:pStyle w:val="em-4"/>
      </w:pPr>
      <w:r w:rsidRPr="00412DDB">
        <w:t>Предшествующие фирменные наименования и организационно</w:t>
      </w:r>
      <w:r w:rsidR="00B140EC">
        <w:t>–</w:t>
      </w:r>
      <w:r w:rsidRPr="00412DDB">
        <w:t>правовые формы кредитной орган</w:t>
      </w:r>
      <w:r w:rsidRPr="00412DDB">
        <w:t>и</w:t>
      </w:r>
      <w:r w:rsidRPr="00412DDB">
        <w:t>зации – эмитента:</w:t>
      </w:r>
    </w:p>
    <w:p w:rsidR="001D0362" w:rsidRPr="00412DDB" w:rsidRDefault="001D0362" w:rsidP="001D0362">
      <w:pPr>
        <w:pStyle w:val="em-4"/>
      </w:pPr>
    </w:p>
    <w:tbl>
      <w:tblPr>
        <w:tblW w:w="9612" w:type="dxa"/>
        <w:tblInd w:w="108" w:type="dxa"/>
        <w:tblLook w:val="0000" w:firstRow="0" w:lastRow="0" w:firstColumn="0" w:lastColumn="0" w:noHBand="0" w:noVBand="0"/>
      </w:tblPr>
      <w:tblGrid>
        <w:gridCol w:w="1962"/>
        <w:gridCol w:w="2951"/>
        <w:gridCol w:w="2107"/>
        <w:gridCol w:w="2592"/>
      </w:tblGrid>
      <w:tr w:rsidR="00B37CA9" w:rsidRPr="00412DDB" w:rsidTr="00B37CA9">
        <w:trPr>
          <w:trHeight w:val="675"/>
        </w:trPr>
        <w:tc>
          <w:tcPr>
            <w:tcW w:w="1962"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Дата изменения</w:t>
            </w:r>
          </w:p>
        </w:tc>
        <w:tc>
          <w:tcPr>
            <w:tcW w:w="2951"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Полное фирменное наим</w:t>
            </w:r>
            <w:r w:rsidRPr="00412DDB">
              <w:rPr>
                <w:sz w:val="22"/>
                <w:szCs w:val="22"/>
              </w:rPr>
              <w:t>е</w:t>
            </w:r>
            <w:r w:rsidRPr="00412DDB">
              <w:rPr>
                <w:sz w:val="22"/>
                <w:szCs w:val="22"/>
              </w:rPr>
              <w:t>нование до изменения</w:t>
            </w:r>
          </w:p>
        </w:tc>
        <w:tc>
          <w:tcPr>
            <w:tcW w:w="2107"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Сокращенное фи</w:t>
            </w:r>
            <w:r w:rsidRPr="00412DDB">
              <w:rPr>
                <w:sz w:val="22"/>
                <w:szCs w:val="22"/>
              </w:rPr>
              <w:t>р</w:t>
            </w:r>
            <w:r w:rsidRPr="00412DDB">
              <w:rPr>
                <w:sz w:val="22"/>
                <w:szCs w:val="22"/>
              </w:rPr>
              <w:t>менное наименов</w:t>
            </w:r>
            <w:r w:rsidRPr="00412DDB">
              <w:rPr>
                <w:sz w:val="22"/>
                <w:szCs w:val="22"/>
              </w:rPr>
              <w:t>а</w:t>
            </w:r>
            <w:r w:rsidRPr="00412DDB">
              <w:rPr>
                <w:sz w:val="22"/>
                <w:szCs w:val="22"/>
              </w:rPr>
              <w:t>ние до изменения</w:t>
            </w:r>
          </w:p>
        </w:tc>
        <w:tc>
          <w:tcPr>
            <w:tcW w:w="2592"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Основание изменения</w:t>
            </w:r>
          </w:p>
        </w:tc>
      </w:tr>
      <w:tr w:rsidR="00B37CA9" w:rsidRPr="00412DDB" w:rsidTr="00140696">
        <w:trPr>
          <w:trHeight w:val="315"/>
        </w:trPr>
        <w:tc>
          <w:tcPr>
            <w:tcW w:w="1962" w:type="dxa"/>
            <w:tcBorders>
              <w:top w:val="nil"/>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1</w:t>
            </w:r>
          </w:p>
        </w:tc>
        <w:tc>
          <w:tcPr>
            <w:tcW w:w="2951"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2</w:t>
            </w:r>
          </w:p>
        </w:tc>
        <w:tc>
          <w:tcPr>
            <w:tcW w:w="2107"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3</w:t>
            </w:r>
          </w:p>
        </w:tc>
        <w:tc>
          <w:tcPr>
            <w:tcW w:w="2592"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4</w:t>
            </w:r>
          </w:p>
        </w:tc>
      </w:tr>
      <w:tr w:rsidR="00B37CA9" w:rsidRPr="00412DDB" w:rsidTr="00140696">
        <w:trPr>
          <w:trHeight w:val="315"/>
        </w:trPr>
        <w:tc>
          <w:tcPr>
            <w:tcW w:w="1962" w:type="dxa"/>
            <w:tcBorders>
              <w:top w:val="single" w:sz="4" w:space="0" w:color="auto"/>
              <w:left w:val="single" w:sz="4" w:space="0" w:color="auto"/>
              <w:bottom w:val="single" w:sz="4" w:space="0" w:color="auto"/>
              <w:right w:val="single" w:sz="4" w:space="0" w:color="auto"/>
            </w:tcBorders>
            <w:vAlign w:val="center"/>
          </w:tcPr>
          <w:p w:rsidR="00B37CA9" w:rsidRPr="00412DDB" w:rsidRDefault="00140696" w:rsidP="009A7F8E">
            <w:pPr>
              <w:jc w:val="center"/>
              <w:rPr>
                <w:sz w:val="22"/>
                <w:szCs w:val="22"/>
              </w:rPr>
            </w:pPr>
            <w:r w:rsidRPr="00412DDB">
              <w:rPr>
                <w:szCs w:val="22"/>
              </w:rPr>
              <w:t>24.02.1997</w:t>
            </w:r>
            <w:r w:rsidR="007973DA" w:rsidRPr="00412DDB">
              <w:rPr>
                <w:szCs w:val="22"/>
              </w:rPr>
              <w:t>.</w:t>
            </w:r>
          </w:p>
        </w:tc>
        <w:tc>
          <w:tcPr>
            <w:tcW w:w="2951" w:type="dxa"/>
            <w:tcBorders>
              <w:top w:val="single" w:sz="4" w:space="0" w:color="auto"/>
              <w:left w:val="nil"/>
              <w:bottom w:val="single" w:sz="4" w:space="0" w:color="auto"/>
              <w:right w:val="single" w:sz="4" w:space="0" w:color="auto"/>
            </w:tcBorders>
            <w:vAlign w:val="center"/>
          </w:tcPr>
          <w:p w:rsidR="00B37CA9" w:rsidRPr="00412DDB" w:rsidRDefault="00140696" w:rsidP="00140696">
            <w:pPr>
              <w:jc w:val="center"/>
              <w:rPr>
                <w:sz w:val="22"/>
                <w:szCs w:val="22"/>
              </w:rPr>
            </w:pPr>
            <w:r w:rsidRPr="00412DDB">
              <w:t>Акционерный Коммерч</w:t>
            </w:r>
            <w:r w:rsidRPr="00412DDB">
              <w:t>е</w:t>
            </w:r>
            <w:r w:rsidRPr="00412DDB">
              <w:t>ский Банк "Московский Банк Реконструкции и Развития" (акционерное общество закрытого типа)</w:t>
            </w:r>
          </w:p>
        </w:tc>
        <w:tc>
          <w:tcPr>
            <w:tcW w:w="2107" w:type="dxa"/>
            <w:tcBorders>
              <w:top w:val="single" w:sz="4" w:space="0" w:color="auto"/>
              <w:left w:val="nil"/>
              <w:bottom w:val="single" w:sz="4" w:space="0" w:color="auto"/>
              <w:right w:val="single" w:sz="4" w:space="0" w:color="auto"/>
            </w:tcBorders>
            <w:vAlign w:val="center"/>
          </w:tcPr>
          <w:p w:rsidR="00B37CA9" w:rsidRPr="00412DDB" w:rsidRDefault="00140696" w:rsidP="00140696">
            <w:pPr>
              <w:jc w:val="center"/>
              <w:rPr>
                <w:sz w:val="22"/>
                <w:szCs w:val="22"/>
              </w:rPr>
            </w:pPr>
            <w:r w:rsidRPr="00412DDB">
              <w:rPr>
                <w:sz w:val="22"/>
                <w:szCs w:val="22"/>
              </w:rPr>
              <w:t xml:space="preserve">АКБ «МБРР» </w:t>
            </w:r>
          </w:p>
        </w:tc>
        <w:tc>
          <w:tcPr>
            <w:tcW w:w="2592" w:type="dxa"/>
            <w:tcBorders>
              <w:top w:val="single" w:sz="4" w:space="0" w:color="auto"/>
              <w:left w:val="nil"/>
              <w:bottom w:val="single" w:sz="4" w:space="0" w:color="auto"/>
              <w:right w:val="single" w:sz="4" w:space="0" w:color="auto"/>
            </w:tcBorders>
            <w:vAlign w:val="center"/>
          </w:tcPr>
          <w:p w:rsidR="007973DA" w:rsidRPr="00412DDB" w:rsidRDefault="00140696" w:rsidP="007973DA">
            <w:pPr>
              <w:jc w:val="center"/>
              <w:rPr>
                <w:szCs w:val="22"/>
              </w:rPr>
            </w:pPr>
            <w:r w:rsidRPr="00412DDB">
              <w:rPr>
                <w:szCs w:val="22"/>
              </w:rPr>
              <w:t>Решение Общего с</w:t>
            </w:r>
            <w:r w:rsidRPr="00412DDB">
              <w:rPr>
                <w:szCs w:val="22"/>
              </w:rPr>
              <w:t>о</w:t>
            </w:r>
            <w:r w:rsidRPr="00412DDB">
              <w:rPr>
                <w:szCs w:val="22"/>
              </w:rPr>
              <w:t>брания акционеров от 17.05.1995</w:t>
            </w:r>
            <w:r w:rsidR="007973DA" w:rsidRPr="00412DDB">
              <w:rPr>
                <w:szCs w:val="22"/>
              </w:rPr>
              <w:t xml:space="preserve"> </w:t>
            </w:r>
          </w:p>
          <w:p w:rsidR="00B37CA9" w:rsidRPr="00412DDB" w:rsidRDefault="007973DA" w:rsidP="007973DA">
            <w:pPr>
              <w:jc w:val="center"/>
              <w:rPr>
                <w:sz w:val="22"/>
                <w:szCs w:val="22"/>
              </w:rPr>
            </w:pPr>
            <w:r w:rsidRPr="00412DDB">
              <w:rPr>
                <w:szCs w:val="22"/>
              </w:rPr>
              <w:t>(протокол №19)</w:t>
            </w:r>
          </w:p>
        </w:tc>
      </w:tr>
      <w:tr w:rsidR="00140696" w:rsidRPr="00412DDB" w:rsidTr="00140696">
        <w:trPr>
          <w:trHeight w:val="315"/>
        </w:trPr>
        <w:tc>
          <w:tcPr>
            <w:tcW w:w="1962" w:type="dxa"/>
            <w:tcBorders>
              <w:top w:val="single" w:sz="4" w:space="0" w:color="auto"/>
              <w:left w:val="single" w:sz="4" w:space="0" w:color="auto"/>
              <w:bottom w:val="single" w:sz="4" w:space="0" w:color="auto"/>
              <w:right w:val="single" w:sz="4" w:space="0" w:color="auto"/>
            </w:tcBorders>
            <w:vAlign w:val="center"/>
          </w:tcPr>
          <w:p w:rsidR="00140696" w:rsidRPr="00412DDB" w:rsidRDefault="00140696" w:rsidP="007973DA">
            <w:pPr>
              <w:jc w:val="center"/>
              <w:rPr>
                <w:szCs w:val="22"/>
              </w:rPr>
            </w:pPr>
            <w:r w:rsidRPr="00412DDB">
              <w:rPr>
                <w:szCs w:val="22"/>
              </w:rPr>
              <w:t>2</w:t>
            </w:r>
            <w:r w:rsidR="007973DA" w:rsidRPr="00412DDB">
              <w:rPr>
                <w:szCs w:val="22"/>
              </w:rPr>
              <w:t>0</w:t>
            </w:r>
            <w:r w:rsidRPr="00412DDB">
              <w:rPr>
                <w:szCs w:val="22"/>
              </w:rPr>
              <w:t>.01.2012</w:t>
            </w:r>
          </w:p>
        </w:tc>
        <w:tc>
          <w:tcPr>
            <w:tcW w:w="2951" w:type="dxa"/>
            <w:tcBorders>
              <w:top w:val="single" w:sz="4" w:space="0" w:color="auto"/>
              <w:left w:val="nil"/>
              <w:bottom w:val="single" w:sz="4" w:space="0" w:color="auto"/>
              <w:right w:val="single" w:sz="4" w:space="0" w:color="auto"/>
            </w:tcBorders>
            <w:vAlign w:val="center"/>
          </w:tcPr>
          <w:p w:rsidR="00140696" w:rsidRPr="00412DDB" w:rsidRDefault="00140696" w:rsidP="00140696">
            <w:pPr>
              <w:jc w:val="center"/>
            </w:pPr>
            <w:r w:rsidRPr="00412DDB">
              <w:rPr>
                <w:szCs w:val="22"/>
              </w:rPr>
              <w:t>Акционерный Коммерч</w:t>
            </w:r>
            <w:r w:rsidRPr="00412DDB">
              <w:rPr>
                <w:szCs w:val="22"/>
              </w:rPr>
              <w:t>е</w:t>
            </w:r>
            <w:r w:rsidRPr="00412DDB">
              <w:rPr>
                <w:szCs w:val="22"/>
              </w:rPr>
              <w:t>ский Банк "Московский Банк Реконструкции и Развития" (открытое а</w:t>
            </w:r>
            <w:r w:rsidRPr="00412DDB">
              <w:rPr>
                <w:szCs w:val="22"/>
              </w:rPr>
              <w:t>к</w:t>
            </w:r>
            <w:r w:rsidRPr="00412DDB">
              <w:rPr>
                <w:szCs w:val="22"/>
              </w:rPr>
              <w:t>ционерное общество)</w:t>
            </w:r>
          </w:p>
        </w:tc>
        <w:tc>
          <w:tcPr>
            <w:tcW w:w="2107" w:type="dxa"/>
            <w:tcBorders>
              <w:top w:val="single" w:sz="4" w:space="0" w:color="auto"/>
              <w:left w:val="nil"/>
              <w:bottom w:val="single" w:sz="4" w:space="0" w:color="auto"/>
              <w:right w:val="single" w:sz="4" w:space="0" w:color="auto"/>
            </w:tcBorders>
            <w:vAlign w:val="center"/>
          </w:tcPr>
          <w:p w:rsidR="00140696" w:rsidRPr="00412DDB" w:rsidRDefault="00140696" w:rsidP="00140696">
            <w:pPr>
              <w:jc w:val="center"/>
              <w:rPr>
                <w:sz w:val="22"/>
                <w:szCs w:val="22"/>
              </w:rPr>
            </w:pPr>
            <w:r w:rsidRPr="00412DDB">
              <w:rPr>
                <w:sz w:val="22"/>
                <w:szCs w:val="22"/>
              </w:rPr>
              <w:t>АКБ «МБРР» (ОАО)</w:t>
            </w:r>
          </w:p>
        </w:tc>
        <w:tc>
          <w:tcPr>
            <w:tcW w:w="2592" w:type="dxa"/>
            <w:tcBorders>
              <w:top w:val="single" w:sz="4" w:space="0" w:color="auto"/>
              <w:left w:val="nil"/>
              <w:bottom w:val="single" w:sz="4" w:space="0" w:color="auto"/>
              <w:right w:val="single" w:sz="4" w:space="0" w:color="auto"/>
            </w:tcBorders>
            <w:vAlign w:val="center"/>
          </w:tcPr>
          <w:p w:rsidR="00140696" w:rsidRPr="00412DDB" w:rsidRDefault="00140696" w:rsidP="007973DA">
            <w:pPr>
              <w:jc w:val="center"/>
              <w:rPr>
                <w:szCs w:val="22"/>
              </w:rPr>
            </w:pPr>
            <w:r w:rsidRPr="00412DDB">
              <w:rPr>
                <w:szCs w:val="22"/>
              </w:rPr>
              <w:t xml:space="preserve">Решение </w:t>
            </w:r>
            <w:r w:rsidR="007973DA" w:rsidRPr="00412DDB">
              <w:rPr>
                <w:szCs w:val="22"/>
              </w:rPr>
              <w:t>внеочередн</w:t>
            </w:r>
            <w:r w:rsidR="007973DA" w:rsidRPr="00412DDB">
              <w:rPr>
                <w:szCs w:val="22"/>
              </w:rPr>
              <w:t>о</w:t>
            </w:r>
            <w:r w:rsidR="007973DA" w:rsidRPr="00412DDB">
              <w:rPr>
                <w:szCs w:val="22"/>
              </w:rPr>
              <w:t xml:space="preserve">го </w:t>
            </w:r>
            <w:r w:rsidRPr="00412DDB">
              <w:rPr>
                <w:szCs w:val="22"/>
              </w:rPr>
              <w:t xml:space="preserve">Общего собрания акционеров </w:t>
            </w:r>
            <w:r w:rsidR="007973DA" w:rsidRPr="00412DDB">
              <w:rPr>
                <w:szCs w:val="22"/>
              </w:rPr>
              <w:t xml:space="preserve">от </w:t>
            </w:r>
            <w:r w:rsidRPr="00412DDB">
              <w:rPr>
                <w:szCs w:val="22"/>
              </w:rPr>
              <w:t>16.12.201</w:t>
            </w:r>
            <w:r w:rsidR="00B97D6A" w:rsidRPr="00412DDB">
              <w:rPr>
                <w:szCs w:val="22"/>
              </w:rPr>
              <w:t>1</w:t>
            </w:r>
          </w:p>
          <w:p w:rsidR="007973DA" w:rsidRPr="00412DDB" w:rsidRDefault="007973DA" w:rsidP="007973DA">
            <w:pPr>
              <w:jc w:val="center"/>
              <w:rPr>
                <w:szCs w:val="22"/>
              </w:rPr>
            </w:pPr>
            <w:r w:rsidRPr="00412DDB">
              <w:rPr>
                <w:szCs w:val="22"/>
              </w:rPr>
              <w:t>(протокол №58)</w:t>
            </w:r>
          </w:p>
        </w:tc>
      </w:tr>
      <w:tr w:rsidR="00D90B8B" w:rsidRPr="00D90B8B" w:rsidTr="00140696">
        <w:trPr>
          <w:trHeight w:val="315"/>
        </w:trPr>
        <w:tc>
          <w:tcPr>
            <w:tcW w:w="1962" w:type="dxa"/>
            <w:tcBorders>
              <w:top w:val="single" w:sz="4" w:space="0" w:color="auto"/>
              <w:left w:val="single" w:sz="4" w:space="0" w:color="auto"/>
              <w:bottom w:val="single" w:sz="4" w:space="0" w:color="auto"/>
              <w:right w:val="single" w:sz="4" w:space="0" w:color="auto"/>
            </w:tcBorders>
            <w:vAlign w:val="center"/>
          </w:tcPr>
          <w:p w:rsidR="00CA44C2" w:rsidRPr="008B48D6" w:rsidRDefault="00D90B8B" w:rsidP="004767BA">
            <w:pPr>
              <w:jc w:val="center"/>
              <w:rPr>
                <w:szCs w:val="22"/>
                <w:lang w:val="en-US"/>
              </w:rPr>
            </w:pPr>
            <w:r w:rsidRPr="008B48D6">
              <w:rPr>
                <w:szCs w:val="22"/>
                <w:lang w:val="en-US"/>
              </w:rPr>
              <w:t>29.12.2014</w:t>
            </w:r>
          </w:p>
        </w:tc>
        <w:tc>
          <w:tcPr>
            <w:tcW w:w="2951" w:type="dxa"/>
            <w:tcBorders>
              <w:top w:val="single" w:sz="4" w:space="0" w:color="auto"/>
              <w:left w:val="nil"/>
              <w:bottom w:val="single" w:sz="4" w:space="0" w:color="auto"/>
              <w:right w:val="single" w:sz="4" w:space="0" w:color="auto"/>
            </w:tcBorders>
            <w:vAlign w:val="center"/>
          </w:tcPr>
          <w:p w:rsidR="00CA44C2" w:rsidRPr="008B48D6" w:rsidRDefault="00CA44C2" w:rsidP="00140696">
            <w:pPr>
              <w:jc w:val="center"/>
              <w:rPr>
                <w:szCs w:val="22"/>
              </w:rPr>
            </w:pPr>
            <w:r w:rsidRPr="008B48D6">
              <w:rPr>
                <w:szCs w:val="22"/>
              </w:rPr>
              <w:t xml:space="preserve">Открытое акционерное общество </w:t>
            </w:r>
            <w:r w:rsidRPr="008B48D6">
              <w:t>«МТС–Банк»</w:t>
            </w:r>
          </w:p>
        </w:tc>
        <w:tc>
          <w:tcPr>
            <w:tcW w:w="2107" w:type="dxa"/>
            <w:tcBorders>
              <w:top w:val="single" w:sz="4" w:space="0" w:color="auto"/>
              <w:left w:val="nil"/>
              <w:bottom w:val="single" w:sz="4" w:space="0" w:color="auto"/>
              <w:right w:val="single" w:sz="4" w:space="0" w:color="auto"/>
            </w:tcBorders>
            <w:vAlign w:val="center"/>
          </w:tcPr>
          <w:p w:rsidR="00CA44C2" w:rsidRPr="008B48D6" w:rsidRDefault="00CA44C2" w:rsidP="00140696">
            <w:pPr>
              <w:jc w:val="center"/>
              <w:rPr>
                <w:sz w:val="22"/>
                <w:szCs w:val="22"/>
              </w:rPr>
            </w:pPr>
            <w:r w:rsidRPr="008B48D6">
              <w:rPr>
                <w:sz w:val="22"/>
                <w:szCs w:val="22"/>
              </w:rPr>
              <w:t xml:space="preserve">ОАО </w:t>
            </w:r>
            <w:r w:rsidRPr="008B48D6">
              <w:t>«МТС–Банк»</w:t>
            </w:r>
          </w:p>
        </w:tc>
        <w:tc>
          <w:tcPr>
            <w:tcW w:w="2592" w:type="dxa"/>
            <w:tcBorders>
              <w:top w:val="single" w:sz="4" w:space="0" w:color="auto"/>
              <w:left w:val="nil"/>
              <w:bottom w:val="single" w:sz="4" w:space="0" w:color="auto"/>
              <w:right w:val="single" w:sz="4" w:space="0" w:color="auto"/>
            </w:tcBorders>
            <w:vAlign w:val="center"/>
          </w:tcPr>
          <w:p w:rsidR="00CA44C2" w:rsidRPr="008B48D6" w:rsidRDefault="00CA44C2" w:rsidP="00CA44C2">
            <w:pPr>
              <w:jc w:val="center"/>
              <w:rPr>
                <w:szCs w:val="22"/>
              </w:rPr>
            </w:pPr>
            <w:r w:rsidRPr="008B48D6">
              <w:rPr>
                <w:szCs w:val="22"/>
              </w:rPr>
              <w:t>Решение внеочередн</w:t>
            </w:r>
            <w:r w:rsidRPr="008B48D6">
              <w:rPr>
                <w:szCs w:val="22"/>
              </w:rPr>
              <w:t>о</w:t>
            </w:r>
            <w:r w:rsidRPr="008B48D6">
              <w:rPr>
                <w:szCs w:val="22"/>
              </w:rPr>
              <w:t xml:space="preserve">го Общего собрания акционеров от </w:t>
            </w:r>
            <w:r w:rsidR="00D90B8B" w:rsidRPr="008B48D6">
              <w:rPr>
                <w:szCs w:val="22"/>
              </w:rPr>
              <w:t>31.10.2014</w:t>
            </w:r>
          </w:p>
          <w:p w:rsidR="00CA44C2" w:rsidRPr="008B48D6" w:rsidRDefault="00CA44C2" w:rsidP="00D90B8B">
            <w:pPr>
              <w:jc w:val="center"/>
              <w:rPr>
                <w:szCs w:val="22"/>
              </w:rPr>
            </w:pPr>
            <w:r w:rsidRPr="008B48D6">
              <w:rPr>
                <w:szCs w:val="22"/>
              </w:rPr>
              <w:t xml:space="preserve">(протокол № </w:t>
            </w:r>
            <w:r w:rsidR="00D90B8B" w:rsidRPr="008B48D6">
              <w:rPr>
                <w:szCs w:val="22"/>
                <w:lang w:val="en-US"/>
              </w:rPr>
              <w:t>67</w:t>
            </w:r>
            <w:r w:rsidRPr="008B48D6">
              <w:rPr>
                <w:szCs w:val="22"/>
              </w:rPr>
              <w:t>)</w:t>
            </w:r>
          </w:p>
        </w:tc>
      </w:tr>
    </w:tbl>
    <w:p w:rsidR="00B37CA9" w:rsidRPr="00412DDB" w:rsidRDefault="00B37CA9" w:rsidP="001D0362">
      <w:pPr>
        <w:pStyle w:val="em-4"/>
      </w:pPr>
    </w:p>
    <w:p w:rsidR="00B37CA9" w:rsidRPr="00412DDB" w:rsidRDefault="00B37CA9" w:rsidP="001D0362">
      <w:pPr>
        <w:pStyle w:val="em-7"/>
      </w:pPr>
      <w:bookmarkStart w:id="357" w:name="_Toc482611690"/>
      <w:r w:rsidRPr="00412DDB">
        <w:t xml:space="preserve">3.1.2. Сведения о государственной регистрации кредитной организации </w:t>
      </w:r>
      <w:r w:rsidR="00B140EC">
        <w:t>–</w:t>
      </w:r>
      <w:r w:rsidRPr="00412DDB">
        <w:t xml:space="preserve"> эмитента</w:t>
      </w:r>
      <w:bookmarkEnd w:id="357"/>
    </w:p>
    <w:p w:rsidR="00B37CA9" w:rsidRPr="00412DDB" w:rsidRDefault="00B37CA9" w:rsidP="001D0362">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8"/>
        <w:gridCol w:w="4242"/>
      </w:tblGrid>
      <w:tr w:rsidR="001D0362" w:rsidRPr="00412DDB" w:rsidTr="00F237F6">
        <w:tc>
          <w:tcPr>
            <w:tcW w:w="5328" w:type="dxa"/>
          </w:tcPr>
          <w:p w:rsidR="001D0362" w:rsidRPr="00412DDB" w:rsidRDefault="001D0362" w:rsidP="00F237F6">
            <w:pPr>
              <w:pStyle w:val="em-4"/>
              <w:ind w:firstLine="0"/>
            </w:pPr>
            <w:r w:rsidRPr="00412DDB">
              <w:t xml:space="preserve">Основной </w:t>
            </w:r>
            <w:proofErr w:type="gramStart"/>
            <w:r w:rsidRPr="00412DDB">
              <w:t>государственные</w:t>
            </w:r>
            <w:proofErr w:type="gramEnd"/>
            <w:r w:rsidRPr="00412DDB">
              <w:t xml:space="preserve"> регистрационный номер</w:t>
            </w:r>
          </w:p>
        </w:tc>
        <w:tc>
          <w:tcPr>
            <w:tcW w:w="4242" w:type="dxa"/>
          </w:tcPr>
          <w:p w:rsidR="001D0362" w:rsidRPr="00412DDB" w:rsidRDefault="00B140EC" w:rsidP="00DA7E25">
            <w:pPr>
              <w:pStyle w:val="em-4"/>
              <w:ind w:firstLine="0"/>
              <w:jc w:val="center"/>
            </w:pPr>
            <w:r>
              <w:t>–</w:t>
            </w:r>
          </w:p>
        </w:tc>
      </w:tr>
      <w:tr w:rsidR="001D0362" w:rsidRPr="00412DDB" w:rsidTr="00F237F6">
        <w:tc>
          <w:tcPr>
            <w:tcW w:w="5328" w:type="dxa"/>
          </w:tcPr>
          <w:p w:rsidR="001D0362" w:rsidRPr="00412DDB" w:rsidRDefault="001D0362" w:rsidP="00F237F6">
            <w:pPr>
              <w:pStyle w:val="em-4"/>
              <w:ind w:firstLine="0"/>
            </w:pPr>
            <w:r w:rsidRPr="00412DDB">
              <w:t>Дата внесения в ЕГРЮЛ записи о создании</w:t>
            </w:r>
            <w:r w:rsidRPr="00412DDB">
              <w:rPr>
                <w:rStyle w:val="af0"/>
                <w:vanish/>
              </w:rPr>
              <w:footnoteReference w:id="24"/>
            </w:r>
            <w:r w:rsidRPr="00412DDB">
              <w:t>:</w:t>
            </w:r>
          </w:p>
        </w:tc>
        <w:tc>
          <w:tcPr>
            <w:tcW w:w="4242" w:type="dxa"/>
          </w:tcPr>
          <w:p w:rsidR="001D0362" w:rsidRPr="00412DDB" w:rsidRDefault="00B140EC" w:rsidP="00DA7E25">
            <w:pPr>
              <w:pStyle w:val="em-4"/>
              <w:ind w:firstLine="0"/>
              <w:jc w:val="center"/>
            </w:pPr>
            <w:r>
              <w:t>–</w:t>
            </w:r>
          </w:p>
        </w:tc>
      </w:tr>
      <w:tr w:rsidR="001D0362" w:rsidRPr="00412DDB" w:rsidTr="00F237F6">
        <w:tc>
          <w:tcPr>
            <w:tcW w:w="5328" w:type="dxa"/>
          </w:tcPr>
          <w:p w:rsidR="001D0362" w:rsidRPr="00412DDB" w:rsidRDefault="00DA31F1" w:rsidP="00F237F6">
            <w:pPr>
              <w:pStyle w:val="em-4"/>
              <w:ind w:firstLine="0"/>
            </w:pPr>
            <w:r w:rsidRPr="00412DDB">
              <w:t>наименование регистрирующего органа, внесшего запись о создании кредитной организации – эмитента в ЕГРЮЛ</w:t>
            </w:r>
          </w:p>
        </w:tc>
        <w:tc>
          <w:tcPr>
            <w:tcW w:w="4242" w:type="dxa"/>
            <w:vAlign w:val="bottom"/>
          </w:tcPr>
          <w:p w:rsidR="001D0362" w:rsidRPr="00412DDB" w:rsidRDefault="00B140EC" w:rsidP="00DA7E25">
            <w:pPr>
              <w:spacing w:before="60"/>
              <w:jc w:val="center"/>
            </w:pPr>
            <w:r>
              <w:t>–</w:t>
            </w:r>
          </w:p>
        </w:tc>
      </w:tr>
    </w:tbl>
    <w:p w:rsidR="001D0362" w:rsidRPr="00412DDB" w:rsidRDefault="001D0362" w:rsidP="001D0362">
      <w:pPr>
        <w:pStyle w:val="em-4"/>
      </w:pPr>
    </w:p>
    <w:p w:rsidR="00B37CA9" w:rsidRPr="00412DDB" w:rsidRDefault="00B37CA9" w:rsidP="00012857">
      <w:pPr>
        <w:pStyle w:val="em-4"/>
      </w:pPr>
      <w:r w:rsidRPr="00412DDB">
        <w:t xml:space="preserve">Дата внесения в ЕГРЮЛ записи о первом представлении сведений о кредитной организации </w:t>
      </w:r>
      <w:r w:rsidR="00B140EC">
        <w:t>–</w:t>
      </w:r>
      <w:r w:rsidRPr="00412DDB">
        <w:t xml:space="preserve"> эм</w:t>
      </w:r>
      <w:r w:rsidRPr="00412DDB">
        <w:t>и</w:t>
      </w:r>
      <w:r w:rsidRPr="00412DDB">
        <w:t>тенте, зарегистрированной до введения в действие Федерального закона «О государственной регистрации юридических лиц и индивидуальных предпринимателей»</w:t>
      </w:r>
      <w:r w:rsidRPr="00412DDB">
        <w:rPr>
          <w:rStyle w:val="af0"/>
          <w:vanish/>
        </w:rPr>
        <w:footnoteReference w:id="25"/>
      </w:r>
      <w:r w:rsidRPr="00412DDB">
        <w:t xml:space="preserve">: </w:t>
      </w:r>
    </w:p>
    <w:tbl>
      <w:tblPr>
        <w:tblW w:w="10314" w:type="dxa"/>
        <w:tblLook w:val="01E0" w:firstRow="1" w:lastRow="1" w:firstColumn="1" w:lastColumn="1" w:noHBand="0" w:noVBand="0"/>
      </w:tblPr>
      <w:tblGrid>
        <w:gridCol w:w="3085"/>
        <w:gridCol w:w="7229"/>
      </w:tblGrid>
      <w:tr w:rsidR="00012857" w:rsidRPr="00412DDB" w:rsidTr="00587D1E">
        <w:tc>
          <w:tcPr>
            <w:tcW w:w="3085" w:type="dxa"/>
          </w:tcPr>
          <w:p w:rsidR="00012857" w:rsidRPr="00412DDB" w:rsidRDefault="00012857" w:rsidP="00DA7E25">
            <w:pPr>
              <w:pStyle w:val="em-4"/>
              <w:ind w:firstLine="0"/>
            </w:pPr>
            <w:r w:rsidRPr="00412DDB">
              <w:t xml:space="preserve">« </w:t>
            </w:r>
            <w:r w:rsidR="00DA7E25" w:rsidRPr="00412DDB">
              <w:t>08</w:t>
            </w:r>
            <w:r w:rsidRPr="00412DDB">
              <w:t>»</w:t>
            </w:r>
            <w:r w:rsidR="00DA7E25" w:rsidRPr="00412DDB">
              <w:t xml:space="preserve"> августа   2002</w:t>
            </w:r>
            <w:r w:rsidRPr="00412DDB">
              <w:t xml:space="preserve"> года,</w:t>
            </w:r>
          </w:p>
        </w:tc>
        <w:tc>
          <w:tcPr>
            <w:tcW w:w="7229" w:type="dxa"/>
          </w:tcPr>
          <w:p w:rsidR="00012857" w:rsidRPr="00412DDB" w:rsidRDefault="00012857" w:rsidP="00F237F6">
            <w:pPr>
              <w:pStyle w:val="em-4"/>
              <w:ind w:firstLine="0"/>
            </w:pPr>
            <w:r w:rsidRPr="00412DDB">
              <w:t>наименование регистрирующего органа, внесшего запись</w:t>
            </w:r>
          </w:p>
        </w:tc>
      </w:tr>
      <w:tr w:rsidR="00012857" w:rsidRPr="00412DDB" w:rsidTr="00587D1E">
        <w:tc>
          <w:tcPr>
            <w:tcW w:w="10314" w:type="dxa"/>
            <w:gridSpan w:val="2"/>
          </w:tcPr>
          <w:p w:rsidR="00012857" w:rsidRPr="00412DDB" w:rsidRDefault="00DA7E25" w:rsidP="00F237F6">
            <w:pPr>
              <w:pStyle w:val="em-4"/>
              <w:ind w:firstLine="0"/>
            </w:pPr>
            <w:r w:rsidRPr="00412DDB">
              <w:t>Межрайонная инспекция МНС России №39 по г. Москве   ОГРН 1027739053704</w:t>
            </w:r>
          </w:p>
        </w:tc>
      </w:tr>
    </w:tbl>
    <w:p w:rsidR="00012857" w:rsidRPr="00412DDB" w:rsidRDefault="00012857" w:rsidP="00012857">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012857" w:rsidRPr="00412DDB" w:rsidTr="00F237F6">
        <w:tc>
          <w:tcPr>
            <w:tcW w:w="4785" w:type="dxa"/>
          </w:tcPr>
          <w:p w:rsidR="00012857" w:rsidRPr="00412DDB" w:rsidRDefault="00012857" w:rsidP="00F237F6">
            <w:pPr>
              <w:pStyle w:val="em-4"/>
              <w:ind w:firstLine="0"/>
            </w:pPr>
            <w:r w:rsidRPr="00412DDB">
              <w:t>Дата регистрации в Банке России</w:t>
            </w:r>
            <w:r w:rsidRPr="00412DDB">
              <w:rPr>
                <w:rStyle w:val="af0"/>
                <w:vanish/>
              </w:rPr>
              <w:footnoteReference w:id="26"/>
            </w:r>
            <w:r w:rsidRPr="00412DDB">
              <w:t>:</w:t>
            </w:r>
          </w:p>
        </w:tc>
        <w:tc>
          <w:tcPr>
            <w:tcW w:w="4785" w:type="dxa"/>
          </w:tcPr>
          <w:p w:rsidR="00012857" w:rsidRPr="00412DDB" w:rsidRDefault="00012857" w:rsidP="00F43A95">
            <w:pPr>
              <w:pStyle w:val="em-4"/>
              <w:ind w:firstLine="0"/>
              <w:jc w:val="center"/>
            </w:pPr>
            <w:r w:rsidRPr="00412DDB">
              <w:t>«</w:t>
            </w:r>
            <w:r w:rsidR="00F43A95" w:rsidRPr="00412DDB">
              <w:t>29</w:t>
            </w:r>
            <w:r w:rsidRPr="00412DDB">
              <w:t>»</w:t>
            </w:r>
            <w:r w:rsidR="00F43A95" w:rsidRPr="00412DDB">
              <w:t xml:space="preserve"> января</w:t>
            </w:r>
            <w:r w:rsidRPr="00412DDB">
              <w:t xml:space="preserve"> </w:t>
            </w:r>
            <w:r w:rsidR="00F43A95" w:rsidRPr="00412DDB">
              <w:t>1993</w:t>
            </w:r>
            <w:r w:rsidR="00345D1F">
              <w:t xml:space="preserve"> года</w:t>
            </w:r>
          </w:p>
        </w:tc>
      </w:tr>
      <w:tr w:rsidR="00DD2A1C" w:rsidRPr="00412DDB" w:rsidTr="00F237F6">
        <w:tc>
          <w:tcPr>
            <w:tcW w:w="4785" w:type="dxa"/>
          </w:tcPr>
          <w:p w:rsidR="00DD2A1C" w:rsidRPr="00412DDB" w:rsidRDefault="00DD2A1C" w:rsidP="00F237F6">
            <w:pPr>
              <w:pStyle w:val="em-4"/>
              <w:ind w:firstLine="0"/>
            </w:pPr>
            <w:r w:rsidRPr="00412DDB">
              <w:t>Регистрационный номер кредитной организ</w:t>
            </w:r>
            <w:r w:rsidRPr="00412DDB">
              <w:t>а</w:t>
            </w:r>
            <w:r w:rsidRPr="00412DDB">
              <w:t>ции – эмитента в соответствии с Книгой гос</w:t>
            </w:r>
            <w:r w:rsidRPr="00412DDB">
              <w:t>у</w:t>
            </w:r>
            <w:r w:rsidRPr="00412DDB">
              <w:t>дарственной регистрации кредитных организ</w:t>
            </w:r>
            <w:r w:rsidRPr="00412DDB">
              <w:t>а</w:t>
            </w:r>
            <w:r w:rsidRPr="00412DDB">
              <w:t>ций:</w:t>
            </w:r>
          </w:p>
        </w:tc>
        <w:tc>
          <w:tcPr>
            <w:tcW w:w="4785" w:type="dxa"/>
            <w:vAlign w:val="center"/>
          </w:tcPr>
          <w:p w:rsidR="00DD2A1C" w:rsidRPr="00412DDB" w:rsidRDefault="00F43A95" w:rsidP="00F237F6">
            <w:pPr>
              <w:pStyle w:val="em-4"/>
              <w:ind w:firstLine="0"/>
              <w:jc w:val="center"/>
            </w:pPr>
            <w:r w:rsidRPr="00412DDB">
              <w:t>2268</w:t>
            </w:r>
          </w:p>
        </w:tc>
      </w:tr>
    </w:tbl>
    <w:p w:rsidR="00012857" w:rsidRPr="00412DDB" w:rsidRDefault="00012857" w:rsidP="00012857">
      <w:pPr>
        <w:pStyle w:val="em-4"/>
        <w:rPr>
          <w:lang w:val="en-US"/>
        </w:rPr>
      </w:pPr>
    </w:p>
    <w:p w:rsidR="00E1702C" w:rsidRPr="00412DDB" w:rsidRDefault="00E1702C" w:rsidP="00DD2A1C">
      <w:pPr>
        <w:pStyle w:val="em-7"/>
      </w:pPr>
    </w:p>
    <w:p w:rsidR="00B37CA9" w:rsidRPr="00412DDB" w:rsidRDefault="00B37CA9" w:rsidP="00DD2A1C">
      <w:pPr>
        <w:pStyle w:val="em-7"/>
      </w:pPr>
      <w:bookmarkStart w:id="358" w:name="_Toc482611691"/>
      <w:r w:rsidRPr="00412DDB">
        <w:t xml:space="preserve">3.1.3. Сведения о создании и развитии кредитной организации </w:t>
      </w:r>
      <w:r w:rsidR="00B140EC">
        <w:t>–</w:t>
      </w:r>
      <w:r w:rsidRPr="00412DDB">
        <w:t xml:space="preserve"> эмитента</w:t>
      </w:r>
      <w:bookmarkEnd w:id="358"/>
      <w:r w:rsidRPr="00412DDB">
        <w:rPr>
          <w:rStyle w:val="af0"/>
          <w:b w:val="0"/>
          <w:bCs/>
          <w:vanish/>
        </w:rPr>
        <w:footnoteReference w:id="27"/>
      </w:r>
    </w:p>
    <w:p w:rsidR="00B252D9" w:rsidRPr="00412DDB" w:rsidRDefault="00B252D9" w:rsidP="00B252D9">
      <w:pPr>
        <w:pStyle w:val="em-4"/>
      </w:pPr>
    </w:p>
    <w:tbl>
      <w:tblPr>
        <w:tblW w:w="0" w:type="auto"/>
        <w:tblLook w:val="01E0" w:firstRow="1" w:lastRow="1" w:firstColumn="1" w:lastColumn="1" w:noHBand="0" w:noVBand="0"/>
      </w:tblPr>
      <w:tblGrid>
        <w:gridCol w:w="4361"/>
        <w:gridCol w:w="424"/>
        <w:gridCol w:w="4785"/>
        <w:gridCol w:w="179"/>
      </w:tblGrid>
      <w:tr w:rsidR="001D5A72" w:rsidRPr="00412DDB" w:rsidTr="00587D1E">
        <w:tc>
          <w:tcPr>
            <w:tcW w:w="4361" w:type="dxa"/>
          </w:tcPr>
          <w:p w:rsidR="001D5A72" w:rsidRPr="00412DDB" w:rsidRDefault="001D5A72" w:rsidP="00F237F6">
            <w:pPr>
              <w:pStyle w:val="em-4"/>
              <w:ind w:firstLine="0"/>
            </w:pPr>
            <w:r w:rsidRPr="00412DDB">
              <w:t xml:space="preserve">Кредитная организация </w:t>
            </w:r>
            <w:r w:rsidR="00B140EC">
              <w:t>–</w:t>
            </w:r>
            <w:r w:rsidRPr="00412DDB">
              <w:t xml:space="preserve">  эмитент  создана</w:t>
            </w:r>
          </w:p>
        </w:tc>
        <w:tc>
          <w:tcPr>
            <w:tcW w:w="5388" w:type="dxa"/>
            <w:gridSpan w:val="3"/>
          </w:tcPr>
          <w:p w:rsidR="001D5A72" w:rsidRPr="00412DDB" w:rsidRDefault="00587D1E" w:rsidP="00F237F6">
            <w:pPr>
              <w:pStyle w:val="em-4"/>
              <w:ind w:firstLine="0"/>
            </w:pPr>
            <w:r>
              <w:t>н</w:t>
            </w:r>
            <w:r w:rsidR="00F43A95" w:rsidRPr="00412DDB">
              <w:t>а неопределенный срок</w:t>
            </w:r>
            <w:r>
              <w:t>.</w:t>
            </w:r>
          </w:p>
        </w:tc>
      </w:tr>
      <w:tr w:rsidR="00DD2A1C" w:rsidRPr="00412DDB" w:rsidTr="00F237F6">
        <w:trPr>
          <w:gridAfter w:val="1"/>
          <w:wAfter w:w="179" w:type="dxa"/>
        </w:trPr>
        <w:tc>
          <w:tcPr>
            <w:tcW w:w="4785" w:type="dxa"/>
            <w:gridSpan w:val="2"/>
          </w:tcPr>
          <w:p w:rsidR="00DD2A1C" w:rsidRPr="00412DDB" w:rsidRDefault="00DD2A1C" w:rsidP="00DD2A1C">
            <w:pPr>
              <w:pStyle w:val="em-6"/>
            </w:pPr>
          </w:p>
        </w:tc>
        <w:tc>
          <w:tcPr>
            <w:tcW w:w="4785" w:type="dxa"/>
          </w:tcPr>
          <w:p w:rsidR="00DD2A1C" w:rsidRPr="00412DDB" w:rsidRDefault="00DD2A1C" w:rsidP="00DD2A1C">
            <w:pPr>
              <w:pStyle w:val="em-6"/>
            </w:pPr>
            <w:r w:rsidRPr="00412DDB">
              <w:t>(указывается фраза «на неопределенный срок» или указывается срок  (цель) до достижения которого (которой) кредитная организация – эмитент будет существовать)</w:t>
            </w:r>
          </w:p>
        </w:tc>
      </w:tr>
    </w:tbl>
    <w:p w:rsidR="00DD2A1C" w:rsidRPr="00412DDB" w:rsidRDefault="00DD2A1C" w:rsidP="00DD2A1C">
      <w:pPr>
        <w:pStyle w:val="em-4"/>
      </w:pPr>
    </w:p>
    <w:p w:rsidR="00B37CA9" w:rsidRPr="00587D1E" w:rsidRDefault="00B37CA9" w:rsidP="00DD2A1C">
      <w:pPr>
        <w:pStyle w:val="em-4"/>
        <w:rPr>
          <w:b/>
        </w:rPr>
      </w:pPr>
      <w:r w:rsidRPr="00587D1E">
        <w:rPr>
          <w:b/>
        </w:rPr>
        <w:t>Краткое описание истории создания и развития кредитной организации – эмитента</w:t>
      </w:r>
    </w:p>
    <w:tbl>
      <w:tblPr>
        <w:tblW w:w="0" w:type="auto"/>
        <w:tblLook w:val="01E0" w:firstRow="1" w:lastRow="1" w:firstColumn="1" w:lastColumn="1" w:noHBand="0" w:noVBand="0"/>
      </w:tblPr>
      <w:tblGrid>
        <w:gridCol w:w="10173"/>
      </w:tblGrid>
      <w:tr w:rsidR="002607E7" w:rsidRPr="003C12E4" w:rsidTr="00587D1E">
        <w:tc>
          <w:tcPr>
            <w:tcW w:w="10173" w:type="dxa"/>
          </w:tcPr>
          <w:p w:rsidR="00937F97" w:rsidRPr="003C12E4" w:rsidRDefault="00937F97" w:rsidP="00937F97">
            <w:pPr>
              <w:pStyle w:val="22"/>
              <w:ind w:firstLine="567"/>
              <w:jc w:val="both"/>
              <w:rPr>
                <w:sz w:val="22"/>
                <w:szCs w:val="22"/>
              </w:rPr>
            </w:pPr>
          </w:p>
          <w:p w:rsidR="00CA44C2" w:rsidRPr="003C12E4" w:rsidRDefault="00CA44C2" w:rsidP="00CA44C2">
            <w:pPr>
              <w:spacing w:before="120"/>
              <w:ind w:firstLine="567"/>
              <w:jc w:val="both"/>
              <w:rPr>
                <w:sz w:val="22"/>
                <w:szCs w:val="22"/>
              </w:rPr>
            </w:pPr>
            <w:proofErr w:type="gramStart"/>
            <w:r w:rsidRPr="003C12E4">
              <w:rPr>
                <w:sz w:val="22"/>
                <w:szCs w:val="22"/>
              </w:rPr>
              <w:t>Публичное акционерное общество «МТС–Банк» (прежнее наименование Акционерный Коммерч</w:t>
            </w:r>
            <w:r w:rsidRPr="003C12E4">
              <w:rPr>
                <w:sz w:val="22"/>
                <w:szCs w:val="22"/>
              </w:rPr>
              <w:t>е</w:t>
            </w:r>
            <w:r w:rsidRPr="003C12E4">
              <w:rPr>
                <w:sz w:val="22"/>
                <w:szCs w:val="22"/>
              </w:rPr>
              <w:t>ский Банк «Московский Банк Реконструкции и Развития» (открытое акционерное общество)) создан по решению учредителей в форме акционерного общества закрытого типа (Протокол №1 от 22 октября 1992</w:t>
            </w:r>
            <w:r w:rsidR="00345D1F" w:rsidRPr="003C12E4">
              <w:rPr>
                <w:sz w:val="22"/>
                <w:szCs w:val="22"/>
              </w:rPr>
              <w:t xml:space="preserve"> </w:t>
            </w:r>
            <w:r w:rsidRPr="003C12E4">
              <w:rPr>
                <w:sz w:val="22"/>
                <w:szCs w:val="22"/>
              </w:rPr>
              <w:t>г</w:t>
            </w:r>
            <w:r w:rsidR="00345D1F" w:rsidRPr="003C12E4">
              <w:rPr>
                <w:sz w:val="22"/>
                <w:szCs w:val="22"/>
              </w:rPr>
              <w:t>ода</w:t>
            </w:r>
            <w:r w:rsidRPr="003C12E4">
              <w:rPr>
                <w:sz w:val="22"/>
                <w:szCs w:val="22"/>
              </w:rPr>
              <w:t>) и, в соответствии с решением Общего собрания акционеров, акционерное общество закрытого типа было преобразовано в открытое акционерное общество (Протокол №19 от 17 мая 1995</w:t>
            </w:r>
            <w:r w:rsidR="00345D1F" w:rsidRPr="003C12E4">
              <w:rPr>
                <w:sz w:val="22"/>
                <w:szCs w:val="22"/>
              </w:rPr>
              <w:t xml:space="preserve"> </w:t>
            </w:r>
            <w:r w:rsidRPr="003C12E4">
              <w:rPr>
                <w:sz w:val="22"/>
                <w:szCs w:val="22"/>
              </w:rPr>
              <w:t>г</w:t>
            </w:r>
            <w:r w:rsidR="00345D1F" w:rsidRPr="003C12E4">
              <w:rPr>
                <w:sz w:val="22"/>
                <w:szCs w:val="22"/>
              </w:rPr>
              <w:t>ода</w:t>
            </w:r>
            <w:r w:rsidRPr="003C12E4">
              <w:rPr>
                <w:sz w:val="22"/>
                <w:szCs w:val="22"/>
              </w:rPr>
              <w:t>).</w:t>
            </w:r>
            <w:proofErr w:type="gramEnd"/>
          </w:p>
          <w:p w:rsidR="00CA44C2" w:rsidRPr="003C12E4" w:rsidRDefault="00CA44C2" w:rsidP="00CA44C2">
            <w:pPr>
              <w:spacing w:before="120"/>
              <w:ind w:firstLine="567"/>
              <w:jc w:val="both"/>
              <w:rPr>
                <w:sz w:val="22"/>
                <w:szCs w:val="22"/>
              </w:rPr>
            </w:pPr>
            <w:r w:rsidRPr="003C12E4">
              <w:rPr>
                <w:sz w:val="22"/>
                <w:szCs w:val="22"/>
              </w:rPr>
              <w:t xml:space="preserve">АКБ «МБРР» (ОАО) зарегистрирован в ЦБ РФ 29 января 1993 года (генеральная лицензия ЦБ РФ № 2268). </w:t>
            </w:r>
          </w:p>
          <w:p w:rsidR="00CA44C2" w:rsidRPr="003C12E4" w:rsidRDefault="00CA44C2" w:rsidP="00CA44C2">
            <w:pPr>
              <w:spacing w:before="120"/>
              <w:ind w:firstLine="567"/>
              <w:jc w:val="both"/>
              <w:rPr>
                <w:sz w:val="22"/>
                <w:szCs w:val="22"/>
              </w:rPr>
            </w:pPr>
            <w:proofErr w:type="gramStart"/>
            <w:r w:rsidRPr="003C12E4">
              <w:rPr>
                <w:sz w:val="22"/>
                <w:szCs w:val="22"/>
              </w:rPr>
              <w:t>Целью создания Банка является рациональное и эффективное использование аккумулированных им средств для развития экономики г. Москвы и других районов Российской Федерации; расширение финансовых возможностей в проведении программ по внедрению новых технологий, оборудования, м</w:t>
            </w:r>
            <w:r w:rsidRPr="003C12E4">
              <w:rPr>
                <w:sz w:val="22"/>
                <w:szCs w:val="22"/>
              </w:rPr>
              <w:t>а</w:t>
            </w:r>
            <w:r w:rsidRPr="003C12E4">
              <w:rPr>
                <w:sz w:val="22"/>
                <w:szCs w:val="22"/>
              </w:rPr>
              <w:t>териалов и другой наукоемкой продукции, конверсионных проектов, обеспечивающих развитие горо</w:t>
            </w:r>
            <w:r w:rsidRPr="003C12E4">
              <w:rPr>
                <w:sz w:val="22"/>
                <w:szCs w:val="22"/>
              </w:rPr>
              <w:t>д</w:t>
            </w:r>
            <w:r w:rsidRPr="003C12E4">
              <w:rPr>
                <w:sz w:val="22"/>
                <w:szCs w:val="22"/>
              </w:rPr>
              <w:t>ского хозяйства, улучшение условий труда и экологии; развитие рынка ценных бумаг в Российской Ф</w:t>
            </w:r>
            <w:r w:rsidRPr="003C12E4">
              <w:rPr>
                <w:sz w:val="22"/>
                <w:szCs w:val="22"/>
              </w:rPr>
              <w:t>е</w:t>
            </w:r>
            <w:r w:rsidRPr="003C12E4">
              <w:rPr>
                <w:sz w:val="22"/>
                <w:szCs w:val="22"/>
              </w:rPr>
              <w:t>дерации и за ее пределами.</w:t>
            </w:r>
            <w:proofErr w:type="gramEnd"/>
          </w:p>
          <w:p w:rsidR="00CA44C2" w:rsidRPr="003C12E4" w:rsidRDefault="00CA44C2" w:rsidP="00CA44C2">
            <w:pPr>
              <w:pStyle w:val="afe"/>
              <w:spacing w:before="120" w:beforeAutospacing="0" w:after="0" w:afterAutospacing="0"/>
              <w:ind w:firstLine="567"/>
              <w:jc w:val="both"/>
              <w:rPr>
                <w:rFonts w:cs="Times New Roman"/>
                <w:color w:val="auto"/>
                <w:sz w:val="22"/>
                <w:szCs w:val="22"/>
              </w:rPr>
            </w:pPr>
            <w:r w:rsidRPr="003C12E4">
              <w:rPr>
                <w:rFonts w:cs="Times New Roman"/>
                <w:color w:val="auto"/>
                <w:sz w:val="22"/>
                <w:szCs w:val="22"/>
              </w:rPr>
              <w:t>Основываясь на 2</w:t>
            </w:r>
            <w:r w:rsidR="005064C4" w:rsidRPr="003C12E4">
              <w:rPr>
                <w:rFonts w:cs="Times New Roman"/>
                <w:color w:val="auto"/>
                <w:sz w:val="22"/>
                <w:szCs w:val="22"/>
              </w:rPr>
              <w:t>5</w:t>
            </w:r>
            <w:r w:rsidRPr="003C12E4">
              <w:rPr>
                <w:rFonts w:cs="Times New Roman"/>
                <w:color w:val="auto"/>
                <w:sz w:val="22"/>
                <w:szCs w:val="22"/>
              </w:rPr>
              <w:t>–летнем опыте, Банк интенсивно развивается и укрепляет свои позиции крупн</w:t>
            </w:r>
            <w:r w:rsidRPr="003C12E4">
              <w:rPr>
                <w:rFonts w:cs="Times New Roman"/>
                <w:color w:val="auto"/>
                <w:sz w:val="22"/>
                <w:szCs w:val="22"/>
              </w:rPr>
              <w:t>о</w:t>
            </w:r>
            <w:r w:rsidRPr="003C12E4">
              <w:rPr>
                <w:rFonts w:cs="Times New Roman"/>
                <w:color w:val="auto"/>
                <w:sz w:val="22"/>
                <w:szCs w:val="22"/>
              </w:rPr>
              <w:t>го российского универсального коммерческого Банка с современными банковскими технологиями, д</w:t>
            </w:r>
            <w:r w:rsidRPr="003C12E4">
              <w:rPr>
                <w:rFonts w:cs="Times New Roman"/>
                <w:color w:val="auto"/>
                <w:sz w:val="22"/>
                <w:szCs w:val="22"/>
              </w:rPr>
              <w:t>и</w:t>
            </w:r>
            <w:r w:rsidRPr="003C12E4">
              <w:rPr>
                <w:rFonts w:cs="Times New Roman"/>
                <w:color w:val="auto"/>
                <w:sz w:val="22"/>
                <w:szCs w:val="22"/>
              </w:rPr>
              <w:t>версифицированной клиентской базой и гармоничным развитием трех основных направлений бизнеса: корпоративного, инвестиционного и розничного. Все эти годы главными составляющими деятельности Банка были надежность механизма проведения операций, уверенность в результате при принятии реш</w:t>
            </w:r>
            <w:r w:rsidRPr="003C12E4">
              <w:rPr>
                <w:rFonts w:cs="Times New Roman"/>
                <w:color w:val="auto"/>
                <w:sz w:val="22"/>
                <w:szCs w:val="22"/>
              </w:rPr>
              <w:t>е</w:t>
            </w:r>
            <w:r w:rsidRPr="003C12E4">
              <w:rPr>
                <w:rFonts w:cs="Times New Roman"/>
                <w:color w:val="auto"/>
                <w:sz w:val="22"/>
                <w:szCs w:val="22"/>
              </w:rPr>
              <w:t>ний, строгое выполнение взятых на себя обязательств, а также разумный консерватизм и верность ко</w:t>
            </w:r>
            <w:r w:rsidRPr="003C12E4">
              <w:rPr>
                <w:rFonts w:cs="Times New Roman"/>
                <w:color w:val="auto"/>
                <w:sz w:val="22"/>
                <w:szCs w:val="22"/>
              </w:rPr>
              <w:t>р</w:t>
            </w:r>
            <w:r w:rsidRPr="003C12E4">
              <w:rPr>
                <w:rFonts w:cs="Times New Roman"/>
                <w:color w:val="auto"/>
                <w:sz w:val="22"/>
                <w:szCs w:val="22"/>
              </w:rPr>
              <w:t>поративным ценностям. Именно благодаря таким принципам работы росли авторитет Банка, его фина</w:t>
            </w:r>
            <w:r w:rsidRPr="003C12E4">
              <w:rPr>
                <w:rFonts w:cs="Times New Roman"/>
                <w:color w:val="auto"/>
                <w:sz w:val="22"/>
                <w:szCs w:val="22"/>
              </w:rPr>
              <w:t>н</w:t>
            </w:r>
            <w:r w:rsidRPr="003C12E4">
              <w:rPr>
                <w:rFonts w:cs="Times New Roman"/>
                <w:color w:val="auto"/>
                <w:sz w:val="22"/>
                <w:szCs w:val="22"/>
              </w:rPr>
              <w:t>совая и интеллектуальная составляющие, на которых сегодня основывается преуспевание самого Банка.</w:t>
            </w:r>
          </w:p>
          <w:p w:rsidR="00CA44C2" w:rsidRPr="003C12E4" w:rsidRDefault="00CA44C2" w:rsidP="00CA44C2">
            <w:pPr>
              <w:spacing w:before="120"/>
              <w:ind w:firstLine="567"/>
              <w:jc w:val="both"/>
              <w:rPr>
                <w:sz w:val="22"/>
                <w:szCs w:val="22"/>
              </w:rPr>
            </w:pPr>
            <w:r w:rsidRPr="003C12E4">
              <w:rPr>
                <w:sz w:val="22"/>
                <w:szCs w:val="22"/>
              </w:rPr>
              <w:t>Сегодня ПАО «МТС–Банк» — это надежный финансовый институт, экономические показатели к</w:t>
            </w:r>
            <w:r w:rsidRPr="003C12E4">
              <w:rPr>
                <w:sz w:val="22"/>
                <w:szCs w:val="22"/>
              </w:rPr>
              <w:t>о</w:t>
            </w:r>
            <w:r w:rsidRPr="003C12E4">
              <w:rPr>
                <w:sz w:val="22"/>
                <w:szCs w:val="22"/>
              </w:rPr>
              <w:t xml:space="preserve">торого свидетельствуют о стабильности и значительном потенциале. </w:t>
            </w:r>
          </w:p>
          <w:p w:rsidR="00CA44C2" w:rsidRPr="003C12E4" w:rsidRDefault="00CA44C2" w:rsidP="00CA44C2">
            <w:pPr>
              <w:spacing w:before="120"/>
              <w:ind w:firstLine="567"/>
              <w:jc w:val="both"/>
              <w:rPr>
                <w:sz w:val="22"/>
                <w:szCs w:val="22"/>
              </w:rPr>
            </w:pPr>
            <w:r w:rsidRPr="003C12E4">
              <w:rPr>
                <w:sz w:val="22"/>
                <w:szCs w:val="22"/>
              </w:rPr>
              <w:t xml:space="preserve">За период с момента создания Банка </w:t>
            </w:r>
            <w:r w:rsidR="00D93408" w:rsidRPr="003C12E4">
              <w:rPr>
                <w:sz w:val="22"/>
                <w:szCs w:val="22"/>
              </w:rPr>
              <w:t>д</w:t>
            </w:r>
            <w:r w:rsidRPr="003C12E4">
              <w:rPr>
                <w:sz w:val="22"/>
                <w:szCs w:val="22"/>
              </w:rPr>
              <w:t xml:space="preserve">о </w:t>
            </w:r>
            <w:r w:rsidR="00DA0AF6" w:rsidRPr="003C12E4">
              <w:rPr>
                <w:sz w:val="22"/>
                <w:szCs w:val="22"/>
              </w:rPr>
              <w:t>1</w:t>
            </w:r>
            <w:r w:rsidRPr="003C12E4">
              <w:rPr>
                <w:sz w:val="22"/>
                <w:szCs w:val="22"/>
              </w:rPr>
              <w:t xml:space="preserve"> </w:t>
            </w:r>
            <w:r w:rsidR="00540EAA">
              <w:rPr>
                <w:sz w:val="22"/>
                <w:szCs w:val="22"/>
              </w:rPr>
              <w:t>июля</w:t>
            </w:r>
            <w:r w:rsidR="00540EAA" w:rsidRPr="003C12E4">
              <w:rPr>
                <w:sz w:val="22"/>
                <w:szCs w:val="22"/>
              </w:rPr>
              <w:t xml:space="preserve"> </w:t>
            </w:r>
            <w:r w:rsidR="003B2041" w:rsidRPr="003C12E4">
              <w:rPr>
                <w:sz w:val="22"/>
                <w:szCs w:val="22"/>
              </w:rPr>
              <w:t xml:space="preserve">2018 </w:t>
            </w:r>
            <w:r w:rsidRPr="003C12E4">
              <w:rPr>
                <w:sz w:val="22"/>
                <w:szCs w:val="22"/>
              </w:rPr>
              <w:t xml:space="preserve">года было проведено </w:t>
            </w:r>
            <w:r w:rsidR="00DA0AF6" w:rsidRPr="003C12E4">
              <w:rPr>
                <w:sz w:val="22"/>
                <w:szCs w:val="22"/>
              </w:rPr>
              <w:t>12</w:t>
            </w:r>
            <w:r w:rsidRPr="003C12E4">
              <w:rPr>
                <w:sz w:val="22"/>
                <w:szCs w:val="22"/>
              </w:rPr>
              <w:t xml:space="preserve"> эмиссий акций Банка.</w:t>
            </w:r>
          </w:p>
          <w:p w:rsidR="00CA44C2" w:rsidRPr="003C12E4" w:rsidRDefault="00CA44C2" w:rsidP="00CA44C2">
            <w:pPr>
              <w:spacing w:before="120"/>
              <w:ind w:firstLine="567"/>
              <w:jc w:val="both"/>
              <w:rPr>
                <w:sz w:val="22"/>
                <w:szCs w:val="22"/>
              </w:rPr>
            </w:pPr>
            <w:r w:rsidRPr="003C12E4">
              <w:rPr>
                <w:sz w:val="22"/>
                <w:szCs w:val="22"/>
              </w:rPr>
              <w:t xml:space="preserve">Уставный капитал Банка составил по состоянию на 1 </w:t>
            </w:r>
            <w:r w:rsidR="00540EAA">
              <w:rPr>
                <w:sz w:val="22"/>
                <w:szCs w:val="22"/>
              </w:rPr>
              <w:t>июля</w:t>
            </w:r>
            <w:r w:rsidR="00540EAA" w:rsidRPr="003C12E4">
              <w:rPr>
                <w:sz w:val="22"/>
                <w:szCs w:val="22"/>
              </w:rPr>
              <w:t xml:space="preserve"> </w:t>
            </w:r>
            <w:r w:rsidR="003B2041" w:rsidRPr="003C12E4">
              <w:rPr>
                <w:sz w:val="22"/>
                <w:szCs w:val="22"/>
              </w:rPr>
              <w:t xml:space="preserve">2018 </w:t>
            </w:r>
            <w:r w:rsidRPr="003C12E4">
              <w:rPr>
                <w:sz w:val="22"/>
                <w:szCs w:val="22"/>
              </w:rPr>
              <w:t xml:space="preserve">года  </w:t>
            </w:r>
            <w:r w:rsidR="003A6DAE" w:rsidRPr="003C12E4">
              <w:rPr>
                <w:sz w:val="22"/>
                <w:szCs w:val="22"/>
              </w:rPr>
              <w:t>10</w:t>
            </w:r>
            <w:r w:rsidR="00F6064E" w:rsidRPr="003C12E4">
              <w:rPr>
                <w:sz w:val="22"/>
                <w:szCs w:val="22"/>
              </w:rPr>
              <w:t xml:space="preserve"> </w:t>
            </w:r>
            <w:r w:rsidR="003A6DAE" w:rsidRPr="003C12E4">
              <w:rPr>
                <w:sz w:val="22"/>
                <w:szCs w:val="22"/>
              </w:rPr>
              <w:t>404</w:t>
            </w:r>
            <w:r w:rsidR="00F6064E" w:rsidRPr="003C12E4">
              <w:rPr>
                <w:sz w:val="22"/>
                <w:szCs w:val="22"/>
              </w:rPr>
              <w:t xml:space="preserve"> 390</w:t>
            </w:r>
            <w:r w:rsidRPr="003C12E4">
              <w:rPr>
                <w:sz w:val="22"/>
                <w:szCs w:val="22"/>
              </w:rPr>
              <w:t xml:space="preserve"> </w:t>
            </w:r>
            <w:r w:rsidR="00DA0AF6" w:rsidRPr="003C12E4">
              <w:rPr>
                <w:sz w:val="22"/>
                <w:szCs w:val="22"/>
              </w:rPr>
              <w:t xml:space="preserve">000 </w:t>
            </w:r>
            <w:r w:rsidRPr="003C12E4">
              <w:rPr>
                <w:sz w:val="22"/>
                <w:szCs w:val="22"/>
              </w:rPr>
              <w:t>рублей.</w:t>
            </w:r>
          </w:p>
          <w:p w:rsidR="00CA44C2" w:rsidRPr="003C12E4" w:rsidRDefault="00CA44C2" w:rsidP="00CA44C2">
            <w:pPr>
              <w:spacing w:before="120"/>
              <w:ind w:firstLine="567"/>
              <w:jc w:val="both"/>
              <w:rPr>
                <w:sz w:val="22"/>
                <w:szCs w:val="22"/>
              </w:rPr>
            </w:pPr>
            <w:r w:rsidRPr="003C12E4">
              <w:rPr>
                <w:sz w:val="22"/>
                <w:szCs w:val="22"/>
              </w:rPr>
              <w:t xml:space="preserve">С 1999 года </w:t>
            </w:r>
            <w:r w:rsidR="00D93408" w:rsidRPr="003C12E4">
              <w:rPr>
                <w:sz w:val="22"/>
                <w:szCs w:val="22"/>
              </w:rPr>
              <w:t xml:space="preserve"> Банк</w:t>
            </w:r>
            <w:r w:rsidRPr="003C12E4">
              <w:rPr>
                <w:sz w:val="22"/>
                <w:szCs w:val="22"/>
              </w:rPr>
              <w:t xml:space="preserve"> является основным обслуживающим банком </w:t>
            </w:r>
            <w:r w:rsidR="00DD7C05" w:rsidRPr="003C12E4">
              <w:rPr>
                <w:sz w:val="22"/>
                <w:szCs w:val="22"/>
              </w:rPr>
              <w:t>П</w:t>
            </w:r>
            <w:r w:rsidRPr="003C12E4">
              <w:rPr>
                <w:sz w:val="22"/>
                <w:szCs w:val="22"/>
              </w:rPr>
              <w:t>АО АФК «Система».</w:t>
            </w:r>
          </w:p>
          <w:p w:rsidR="00CA44C2" w:rsidRPr="003C12E4" w:rsidRDefault="00CA44C2" w:rsidP="00CA44C2">
            <w:pPr>
              <w:spacing w:before="120"/>
              <w:ind w:firstLine="567"/>
              <w:jc w:val="both"/>
              <w:rPr>
                <w:sz w:val="22"/>
                <w:szCs w:val="22"/>
              </w:rPr>
            </w:pPr>
            <w:r w:rsidRPr="003C12E4">
              <w:rPr>
                <w:sz w:val="22"/>
                <w:szCs w:val="22"/>
              </w:rPr>
              <w:t>В 2002 году Банком утверждена стратегия развития розничного бизнеса, размещен первый облиг</w:t>
            </w:r>
            <w:r w:rsidRPr="003C12E4">
              <w:rPr>
                <w:sz w:val="22"/>
                <w:szCs w:val="22"/>
              </w:rPr>
              <w:t>а</w:t>
            </w:r>
            <w:r w:rsidRPr="003C12E4">
              <w:rPr>
                <w:sz w:val="22"/>
                <w:szCs w:val="22"/>
              </w:rPr>
              <w:t xml:space="preserve">ционный </w:t>
            </w:r>
            <w:proofErr w:type="spellStart"/>
            <w:r w:rsidRPr="003C12E4">
              <w:rPr>
                <w:sz w:val="22"/>
                <w:szCs w:val="22"/>
              </w:rPr>
              <w:t>займ</w:t>
            </w:r>
            <w:proofErr w:type="spellEnd"/>
            <w:r w:rsidRPr="003C12E4">
              <w:rPr>
                <w:sz w:val="22"/>
                <w:szCs w:val="22"/>
              </w:rPr>
              <w:t xml:space="preserve"> на сумму 300 млн. руб., Банк принимал участие в размещениях облигационных выпусков для корпоративных клиентов на общую сумму 4,7 млрд. руб. </w:t>
            </w:r>
          </w:p>
          <w:p w:rsidR="00CA44C2" w:rsidRPr="003C12E4" w:rsidRDefault="00CA44C2" w:rsidP="00CA44C2">
            <w:pPr>
              <w:spacing w:before="120"/>
              <w:ind w:firstLine="567"/>
              <w:jc w:val="both"/>
              <w:rPr>
                <w:sz w:val="22"/>
                <w:szCs w:val="22"/>
              </w:rPr>
            </w:pPr>
            <w:r w:rsidRPr="003C12E4">
              <w:rPr>
                <w:sz w:val="22"/>
                <w:szCs w:val="22"/>
              </w:rPr>
              <w:t>В 2003 году Банком привлечен необеспеченный кредит от синдиката ведущих зарубежных и ро</w:t>
            </w:r>
            <w:r w:rsidRPr="003C12E4">
              <w:rPr>
                <w:sz w:val="22"/>
                <w:szCs w:val="22"/>
              </w:rPr>
              <w:t>с</w:t>
            </w:r>
            <w:r w:rsidRPr="003C12E4">
              <w:rPr>
                <w:sz w:val="22"/>
                <w:szCs w:val="22"/>
              </w:rPr>
              <w:t>сийских банков в сумме 14 млн. долларов США, введен в эксплуатацию собственный процессинговый центр, Банк вошел в топ–30 российских банков по размеру активов.</w:t>
            </w:r>
          </w:p>
          <w:p w:rsidR="00CA44C2" w:rsidRPr="003C12E4" w:rsidRDefault="00CA44C2" w:rsidP="00CA44C2">
            <w:pPr>
              <w:pStyle w:val="afe"/>
              <w:spacing w:before="120" w:beforeAutospacing="0" w:after="0" w:afterAutospacing="0"/>
              <w:ind w:firstLine="567"/>
              <w:jc w:val="both"/>
              <w:rPr>
                <w:rFonts w:cs="Times New Roman"/>
                <w:color w:val="auto"/>
                <w:sz w:val="22"/>
                <w:szCs w:val="22"/>
              </w:rPr>
            </w:pPr>
            <w:r w:rsidRPr="003C12E4">
              <w:rPr>
                <w:rFonts w:cs="Times New Roman"/>
                <w:color w:val="auto"/>
                <w:sz w:val="22"/>
                <w:szCs w:val="22"/>
              </w:rPr>
              <w:t>В 2005 году Банк принят в Систему страхования вкладов.</w:t>
            </w:r>
          </w:p>
          <w:p w:rsidR="00CA44C2" w:rsidRPr="003C12E4" w:rsidRDefault="00CA44C2" w:rsidP="00CA44C2">
            <w:pPr>
              <w:spacing w:before="120"/>
              <w:ind w:firstLine="567"/>
              <w:jc w:val="both"/>
              <w:rPr>
                <w:sz w:val="22"/>
                <w:szCs w:val="22"/>
              </w:rPr>
            </w:pPr>
            <w:r w:rsidRPr="003C12E4">
              <w:rPr>
                <w:sz w:val="22"/>
                <w:szCs w:val="22"/>
              </w:rPr>
              <w:t>В 2005 году Банком осуществлено размещение еврооблигаций на Люксембургской бирже на су</w:t>
            </w:r>
            <w:r w:rsidRPr="003C12E4">
              <w:rPr>
                <w:sz w:val="22"/>
                <w:szCs w:val="22"/>
              </w:rPr>
              <w:t>м</w:t>
            </w:r>
            <w:r w:rsidRPr="003C12E4">
              <w:rPr>
                <w:sz w:val="22"/>
                <w:szCs w:val="22"/>
              </w:rPr>
              <w:t>му 150 млн. долл. США, начата реализация программ ипотечного кредитования, привлечен необесп</w:t>
            </w:r>
            <w:r w:rsidRPr="003C12E4">
              <w:rPr>
                <w:sz w:val="22"/>
                <w:szCs w:val="22"/>
              </w:rPr>
              <w:t>е</w:t>
            </w:r>
            <w:r w:rsidRPr="003C12E4">
              <w:rPr>
                <w:sz w:val="22"/>
                <w:szCs w:val="22"/>
              </w:rPr>
              <w:t>ченный кредит от синдиката ведущих зарубежных и российских банков в сумме 25 млн. долларов США, запущена ко–</w:t>
            </w:r>
            <w:proofErr w:type="spellStart"/>
            <w:r w:rsidRPr="003C12E4">
              <w:rPr>
                <w:sz w:val="22"/>
                <w:szCs w:val="22"/>
              </w:rPr>
              <w:t>брэндовая</w:t>
            </w:r>
            <w:proofErr w:type="spellEnd"/>
            <w:r w:rsidRPr="003C12E4">
              <w:rPr>
                <w:sz w:val="22"/>
                <w:szCs w:val="22"/>
              </w:rPr>
              <w:t xml:space="preserve"> программа «Детский Мир–МБРР–</w:t>
            </w:r>
            <w:proofErr w:type="gramStart"/>
            <w:r w:rsidRPr="003C12E4">
              <w:rPr>
                <w:sz w:val="22"/>
                <w:szCs w:val="22"/>
              </w:rPr>
              <w:t>VISA</w:t>
            </w:r>
            <w:proofErr w:type="gramEnd"/>
            <w:r w:rsidRPr="003C12E4">
              <w:rPr>
                <w:sz w:val="22"/>
                <w:szCs w:val="22"/>
              </w:rPr>
              <w:t>».</w:t>
            </w:r>
          </w:p>
          <w:p w:rsidR="00CA44C2" w:rsidRPr="003C12E4" w:rsidRDefault="00CA44C2" w:rsidP="00CA44C2">
            <w:pPr>
              <w:spacing w:before="120"/>
              <w:ind w:firstLine="567"/>
              <w:jc w:val="both"/>
              <w:rPr>
                <w:sz w:val="22"/>
                <w:szCs w:val="22"/>
              </w:rPr>
            </w:pPr>
            <w:r w:rsidRPr="003C12E4">
              <w:rPr>
                <w:sz w:val="22"/>
                <w:szCs w:val="22"/>
              </w:rPr>
              <w:t>В 2006 году размещение субординированных еврооблигаций на Люксембургской бирже на сумму 60 млн. долларов США, размещены на Люксембургской бирже еврооблигации на сумму 100 млн. долл</w:t>
            </w:r>
            <w:r w:rsidRPr="003C12E4">
              <w:rPr>
                <w:sz w:val="22"/>
                <w:szCs w:val="22"/>
              </w:rPr>
              <w:t>а</w:t>
            </w:r>
            <w:r w:rsidRPr="003C12E4">
              <w:rPr>
                <w:sz w:val="22"/>
                <w:szCs w:val="22"/>
              </w:rPr>
              <w:t xml:space="preserve">ров США (организаторы выпуска – </w:t>
            </w:r>
            <w:proofErr w:type="spellStart"/>
            <w:r w:rsidRPr="003C12E4">
              <w:rPr>
                <w:sz w:val="22"/>
                <w:szCs w:val="22"/>
              </w:rPr>
              <w:t>Dresdner</w:t>
            </w:r>
            <w:proofErr w:type="spellEnd"/>
            <w:r w:rsidRPr="003C12E4">
              <w:rPr>
                <w:sz w:val="22"/>
                <w:szCs w:val="22"/>
              </w:rPr>
              <w:t xml:space="preserve"> </w:t>
            </w:r>
            <w:proofErr w:type="spellStart"/>
            <w:r w:rsidRPr="003C12E4">
              <w:rPr>
                <w:sz w:val="22"/>
                <w:szCs w:val="22"/>
              </w:rPr>
              <w:t>Kleinwort</w:t>
            </w:r>
            <w:proofErr w:type="spellEnd"/>
            <w:r w:rsidRPr="003C12E4">
              <w:rPr>
                <w:sz w:val="22"/>
                <w:szCs w:val="22"/>
              </w:rPr>
              <w:t xml:space="preserve"> и HSBC).</w:t>
            </w:r>
          </w:p>
          <w:p w:rsidR="00CA44C2" w:rsidRPr="003C12E4" w:rsidRDefault="00CA44C2" w:rsidP="00CA44C2">
            <w:pPr>
              <w:spacing w:before="120"/>
              <w:ind w:firstLine="567"/>
              <w:jc w:val="both"/>
              <w:rPr>
                <w:sz w:val="22"/>
                <w:szCs w:val="22"/>
              </w:rPr>
            </w:pPr>
            <w:r w:rsidRPr="003C12E4">
              <w:rPr>
                <w:sz w:val="22"/>
                <w:szCs w:val="22"/>
              </w:rPr>
              <w:t>С 2008 года Банк  является участником Объединенной расчетной системы «ОРС».</w:t>
            </w:r>
          </w:p>
          <w:p w:rsidR="00CA44C2" w:rsidRPr="003C12E4" w:rsidRDefault="00CA44C2" w:rsidP="00CA44C2">
            <w:pPr>
              <w:spacing w:before="120"/>
              <w:ind w:firstLine="567"/>
              <w:jc w:val="both"/>
              <w:rPr>
                <w:sz w:val="22"/>
                <w:szCs w:val="22"/>
              </w:rPr>
            </w:pPr>
            <w:r w:rsidRPr="003C12E4">
              <w:rPr>
                <w:sz w:val="22"/>
                <w:szCs w:val="22"/>
              </w:rPr>
              <w:t>АКБ «МБРР» (ОАО) в ноябре 2010 г</w:t>
            </w:r>
            <w:r w:rsidR="00D93408" w:rsidRPr="003C12E4">
              <w:rPr>
                <w:sz w:val="22"/>
                <w:szCs w:val="22"/>
              </w:rPr>
              <w:t>ода</w:t>
            </w:r>
            <w:r w:rsidRPr="003C12E4">
              <w:rPr>
                <w:sz w:val="22"/>
                <w:szCs w:val="22"/>
              </w:rPr>
              <w:t xml:space="preserve"> подписал документы о присоединении к Российской пл</w:t>
            </w:r>
            <w:r w:rsidRPr="003C12E4">
              <w:rPr>
                <w:sz w:val="22"/>
                <w:szCs w:val="22"/>
              </w:rPr>
              <w:t>а</w:t>
            </w:r>
            <w:r w:rsidRPr="003C12E4">
              <w:rPr>
                <w:sz w:val="22"/>
                <w:szCs w:val="22"/>
              </w:rPr>
              <w:t xml:space="preserve">тежной системе «Золотая Корона» в статусе </w:t>
            </w:r>
            <w:proofErr w:type="spellStart"/>
            <w:r w:rsidRPr="003C12E4">
              <w:rPr>
                <w:sz w:val="22"/>
                <w:szCs w:val="22"/>
              </w:rPr>
              <w:t>эквайера</w:t>
            </w:r>
            <w:proofErr w:type="spellEnd"/>
            <w:r w:rsidRPr="003C12E4">
              <w:rPr>
                <w:sz w:val="22"/>
                <w:szCs w:val="22"/>
              </w:rPr>
              <w:t xml:space="preserve"> и открыл корреспондентский счет в расчетном банке Системы РНКО «Платежный Центр».</w:t>
            </w:r>
          </w:p>
          <w:p w:rsidR="00CA44C2" w:rsidRPr="003C12E4" w:rsidRDefault="00CA44C2" w:rsidP="00CA44C2">
            <w:pPr>
              <w:spacing w:before="120"/>
              <w:ind w:firstLine="567"/>
              <w:jc w:val="both"/>
              <w:rPr>
                <w:sz w:val="22"/>
                <w:szCs w:val="22"/>
              </w:rPr>
            </w:pPr>
            <w:r w:rsidRPr="003C12E4">
              <w:rPr>
                <w:sz w:val="22"/>
                <w:szCs w:val="22"/>
              </w:rPr>
              <w:t>АКБ «МБРР» (ОАО) в декабре 2010 г</w:t>
            </w:r>
            <w:r w:rsidR="00D93408" w:rsidRPr="003C12E4">
              <w:rPr>
                <w:sz w:val="22"/>
                <w:szCs w:val="22"/>
              </w:rPr>
              <w:t>ода</w:t>
            </w:r>
            <w:r w:rsidRPr="003C12E4">
              <w:rPr>
                <w:sz w:val="22"/>
                <w:szCs w:val="22"/>
              </w:rPr>
              <w:t xml:space="preserve"> начал обслуживать карты китайской платежной системы </w:t>
            </w:r>
            <w:proofErr w:type="spellStart"/>
            <w:r w:rsidRPr="003C12E4">
              <w:rPr>
                <w:sz w:val="22"/>
                <w:szCs w:val="22"/>
              </w:rPr>
              <w:t>China</w:t>
            </w:r>
            <w:proofErr w:type="spellEnd"/>
            <w:r w:rsidRPr="003C12E4">
              <w:rPr>
                <w:sz w:val="22"/>
                <w:szCs w:val="22"/>
              </w:rPr>
              <w:t xml:space="preserve"> </w:t>
            </w:r>
            <w:proofErr w:type="spellStart"/>
            <w:r w:rsidRPr="003C12E4">
              <w:rPr>
                <w:sz w:val="22"/>
                <w:szCs w:val="22"/>
              </w:rPr>
              <w:t>UnionPay</w:t>
            </w:r>
            <w:proofErr w:type="spellEnd"/>
            <w:r w:rsidRPr="003C12E4">
              <w:rPr>
                <w:sz w:val="22"/>
                <w:szCs w:val="22"/>
              </w:rPr>
              <w:t xml:space="preserve"> (CUP), что в свою очередь было реализовано в рамках нового проекта НКО «Объед</w:t>
            </w:r>
            <w:r w:rsidRPr="003C12E4">
              <w:rPr>
                <w:sz w:val="22"/>
                <w:szCs w:val="22"/>
              </w:rPr>
              <w:t>и</w:t>
            </w:r>
            <w:r w:rsidRPr="003C12E4">
              <w:rPr>
                <w:sz w:val="22"/>
                <w:szCs w:val="22"/>
              </w:rPr>
              <w:t xml:space="preserve">ненные расчетные системы» (ОРС), и процессинговой компании UCS (ЗАО) «Компания объединенных кредитных карточек», заключивших договор с системой CUP. </w:t>
            </w:r>
          </w:p>
          <w:p w:rsidR="00CA44C2" w:rsidRPr="003C12E4" w:rsidRDefault="00CA44C2" w:rsidP="00CA44C2">
            <w:pPr>
              <w:contextualSpacing/>
              <w:rPr>
                <w:sz w:val="22"/>
                <w:szCs w:val="22"/>
              </w:rPr>
            </w:pPr>
          </w:p>
          <w:p w:rsidR="00CA44C2" w:rsidRPr="003C12E4" w:rsidRDefault="00CA44C2" w:rsidP="00CA44C2">
            <w:pPr>
              <w:ind w:firstLine="567"/>
              <w:contextualSpacing/>
              <w:jc w:val="both"/>
              <w:rPr>
                <w:sz w:val="22"/>
                <w:szCs w:val="22"/>
              </w:rPr>
            </w:pPr>
            <w:r w:rsidRPr="003C12E4">
              <w:rPr>
                <w:sz w:val="22"/>
                <w:szCs w:val="22"/>
              </w:rPr>
              <w:t>По решению внеочередного Общего собрания акционеров от 16.12.201</w:t>
            </w:r>
            <w:r w:rsidR="004767BA" w:rsidRPr="003C12E4">
              <w:rPr>
                <w:sz w:val="22"/>
                <w:szCs w:val="22"/>
              </w:rPr>
              <w:t>1</w:t>
            </w:r>
            <w:r w:rsidRPr="003C12E4">
              <w:rPr>
                <w:sz w:val="22"/>
                <w:szCs w:val="22"/>
              </w:rPr>
              <w:t xml:space="preserve"> (протокол №58) изменено наименование банка на Открытое акционерное общество «МТС–Банк». Изменения в Устав, связанные с изменением наименования Банка,  зарегистрированы Центральным банком Российской Федерации 20.01.2012.</w:t>
            </w:r>
          </w:p>
          <w:p w:rsidR="00CA44C2" w:rsidRPr="003C12E4" w:rsidRDefault="00CA44C2" w:rsidP="00CA44C2">
            <w:pPr>
              <w:contextualSpacing/>
              <w:jc w:val="both"/>
              <w:rPr>
                <w:sz w:val="22"/>
                <w:szCs w:val="22"/>
              </w:rPr>
            </w:pPr>
          </w:p>
          <w:p w:rsidR="00CA44C2" w:rsidRPr="003C12E4" w:rsidRDefault="00CA44C2" w:rsidP="00CA44C2">
            <w:pPr>
              <w:autoSpaceDE w:val="0"/>
              <w:autoSpaceDN w:val="0"/>
              <w:adjustRightInd w:val="0"/>
              <w:ind w:firstLine="567"/>
              <w:jc w:val="both"/>
              <w:rPr>
                <w:sz w:val="22"/>
                <w:szCs w:val="22"/>
              </w:rPr>
            </w:pPr>
            <w:r w:rsidRPr="003C12E4">
              <w:rPr>
                <w:sz w:val="22"/>
                <w:szCs w:val="22"/>
              </w:rPr>
              <w:t>В соответствии с решением Внеочередного Общего собрания акционеров Банка от 14</w:t>
            </w:r>
            <w:r w:rsidR="00BE299D" w:rsidRPr="003C12E4">
              <w:rPr>
                <w:sz w:val="22"/>
                <w:szCs w:val="22"/>
              </w:rPr>
              <w:t>.05.</w:t>
            </w:r>
            <w:r w:rsidRPr="003C12E4">
              <w:rPr>
                <w:sz w:val="22"/>
                <w:szCs w:val="22"/>
              </w:rPr>
              <w:t xml:space="preserve"> 2012 (Протокол № 59) и решением Внеочередного Общего собрания акционеров Открытого акционерного общества «Дальневосточный коммерческий банк «</w:t>
            </w:r>
            <w:proofErr w:type="spellStart"/>
            <w:r w:rsidRPr="003C12E4">
              <w:rPr>
                <w:sz w:val="22"/>
                <w:szCs w:val="22"/>
              </w:rPr>
              <w:t>Далькомбанк</w:t>
            </w:r>
            <w:proofErr w:type="spellEnd"/>
            <w:r w:rsidRPr="003C12E4">
              <w:rPr>
                <w:sz w:val="22"/>
                <w:szCs w:val="22"/>
              </w:rPr>
              <w:t>» от 15</w:t>
            </w:r>
            <w:r w:rsidR="00BE299D" w:rsidRPr="003C12E4">
              <w:rPr>
                <w:sz w:val="22"/>
                <w:szCs w:val="22"/>
              </w:rPr>
              <w:t>.05.</w:t>
            </w:r>
            <w:r w:rsidRPr="003C12E4">
              <w:rPr>
                <w:sz w:val="22"/>
                <w:szCs w:val="22"/>
              </w:rPr>
              <w:t>2012 (Протокол № 66) Банк реорганизован в форме присоединения к нему Открытого акционерного общества «Дальневосточный коммерческий банк «</w:t>
            </w:r>
            <w:proofErr w:type="spellStart"/>
            <w:r w:rsidRPr="003C12E4">
              <w:rPr>
                <w:sz w:val="22"/>
                <w:szCs w:val="22"/>
              </w:rPr>
              <w:t>Далькомбанк</w:t>
            </w:r>
            <w:proofErr w:type="spellEnd"/>
            <w:r w:rsidRPr="003C12E4">
              <w:rPr>
                <w:sz w:val="22"/>
                <w:szCs w:val="22"/>
              </w:rPr>
              <w:t xml:space="preserve">». </w:t>
            </w:r>
          </w:p>
          <w:p w:rsidR="00CA44C2" w:rsidRPr="003C12E4" w:rsidRDefault="00CA44C2" w:rsidP="00CA44C2">
            <w:pPr>
              <w:autoSpaceDE w:val="0"/>
              <w:autoSpaceDN w:val="0"/>
              <w:adjustRightInd w:val="0"/>
              <w:rPr>
                <w:sz w:val="22"/>
                <w:szCs w:val="22"/>
              </w:rPr>
            </w:pPr>
          </w:p>
          <w:p w:rsidR="00CA44C2" w:rsidRPr="003C12E4" w:rsidRDefault="00CA44C2" w:rsidP="00CA44C2">
            <w:pPr>
              <w:autoSpaceDE w:val="0"/>
              <w:autoSpaceDN w:val="0"/>
              <w:adjustRightInd w:val="0"/>
              <w:ind w:firstLine="567"/>
              <w:jc w:val="both"/>
              <w:rPr>
                <w:sz w:val="22"/>
                <w:szCs w:val="22"/>
              </w:rPr>
            </w:pPr>
            <w:r w:rsidRPr="003C12E4">
              <w:rPr>
                <w:sz w:val="22"/>
                <w:szCs w:val="22"/>
              </w:rPr>
              <w:t xml:space="preserve">По решению внеочередного Общего собрания акционеров от </w:t>
            </w:r>
            <w:r w:rsidR="007435DC" w:rsidRPr="003C12E4">
              <w:rPr>
                <w:sz w:val="22"/>
                <w:szCs w:val="22"/>
              </w:rPr>
              <w:t>31</w:t>
            </w:r>
            <w:r w:rsidRPr="003C12E4">
              <w:rPr>
                <w:sz w:val="22"/>
                <w:szCs w:val="22"/>
              </w:rPr>
              <w:t>.1</w:t>
            </w:r>
            <w:r w:rsidR="007435DC" w:rsidRPr="003C12E4">
              <w:rPr>
                <w:sz w:val="22"/>
                <w:szCs w:val="22"/>
              </w:rPr>
              <w:t>0</w:t>
            </w:r>
            <w:r w:rsidRPr="003C12E4">
              <w:rPr>
                <w:sz w:val="22"/>
                <w:szCs w:val="22"/>
              </w:rPr>
              <w:t>.201</w:t>
            </w:r>
            <w:r w:rsidR="007435DC" w:rsidRPr="003C12E4">
              <w:rPr>
                <w:sz w:val="22"/>
                <w:szCs w:val="22"/>
              </w:rPr>
              <w:t>4</w:t>
            </w:r>
            <w:r w:rsidRPr="003C12E4">
              <w:rPr>
                <w:sz w:val="22"/>
                <w:szCs w:val="22"/>
              </w:rPr>
              <w:t xml:space="preserve"> (протокол №</w:t>
            </w:r>
            <w:r w:rsidR="007435DC" w:rsidRPr="003C12E4">
              <w:rPr>
                <w:sz w:val="22"/>
                <w:szCs w:val="22"/>
              </w:rPr>
              <w:t xml:space="preserve"> 67</w:t>
            </w:r>
            <w:r w:rsidRPr="003C12E4">
              <w:rPr>
                <w:sz w:val="22"/>
                <w:szCs w:val="22"/>
              </w:rPr>
              <w:t xml:space="preserve">) изменено наименование банка на </w:t>
            </w:r>
            <w:r w:rsidR="007435DC" w:rsidRPr="003C12E4">
              <w:rPr>
                <w:sz w:val="22"/>
                <w:szCs w:val="22"/>
              </w:rPr>
              <w:t xml:space="preserve">Публичное </w:t>
            </w:r>
            <w:r w:rsidRPr="003C12E4">
              <w:rPr>
                <w:sz w:val="22"/>
                <w:szCs w:val="22"/>
              </w:rPr>
              <w:t>акционерное общество «МТС–Банк». Изменения в Устав, связанные с изменением наименования Банка,  зарегистрированы Центральным банком Российской Федерации</w:t>
            </w:r>
          </w:p>
          <w:p w:rsidR="00CA44C2" w:rsidRPr="003C12E4" w:rsidRDefault="00CA44C2" w:rsidP="00CA44C2">
            <w:pPr>
              <w:spacing w:before="216" w:after="48"/>
              <w:ind w:firstLine="708"/>
              <w:jc w:val="both"/>
              <w:outlineLvl w:val="2"/>
              <w:rPr>
                <w:bCs/>
                <w:sz w:val="22"/>
                <w:szCs w:val="22"/>
              </w:rPr>
            </w:pPr>
            <w:r w:rsidRPr="003C12E4">
              <w:rPr>
                <w:bCs/>
                <w:sz w:val="22"/>
                <w:szCs w:val="22"/>
              </w:rPr>
              <w:t xml:space="preserve">В настоящее время </w:t>
            </w:r>
            <w:r w:rsidR="00345D1F" w:rsidRPr="003C12E4">
              <w:rPr>
                <w:bCs/>
                <w:sz w:val="22"/>
                <w:szCs w:val="22"/>
              </w:rPr>
              <w:t>П</w:t>
            </w:r>
            <w:r w:rsidRPr="003C12E4">
              <w:rPr>
                <w:bCs/>
                <w:sz w:val="22"/>
                <w:szCs w:val="22"/>
              </w:rPr>
              <w:t>АО «МТС–Банк» — универсальный коммерческий банк федерального ма</w:t>
            </w:r>
            <w:r w:rsidRPr="003C12E4">
              <w:rPr>
                <w:bCs/>
                <w:sz w:val="22"/>
                <w:szCs w:val="22"/>
              </w:rPr>
              <w:t>с</w:t>
            </w:r>
            <w:r w:rsidRPr="003C12E4">
              <w:rPr>
                <w:bCs/>
                <w:sz w:val="22"/>
                <w:szCs w:val="22"/>
              </w:rPr>
              <w:t>штаба, входящий в число 50 крупнейших банков России по размеру собственного капитала и чистых а</w:t>
            </w:r>
            <w:r w:rsidRPr="003C12E4">
              <w:rPr>
                <w:bCs/>
                <w:sz w:val="22"/>
                <w:szCs w:val="22"/>
              </w:rPr>
              <w:t>к</w:t>
            </w:r>
            <w:r w:rsidRPr="003C12E4">
              <w:rPr>
                <w:bCs/>
                <w:sz w:val="22"/>
                <w:szCs w:val="22"/>
              </w:rPr>
              <w:t>тивов.</w:t>
            </w:r>
          </w:p>
          <w:p w:rsidR="00345D1F" w:rsidRPr="003C12E4" w:rsidRDefault="00345D1F" w:rsidP="00345D1F">
            <w:pPr>
              <w:spacing w:after="150"/>
              <w:ind w:firstLine="708"/>
              <w:jc w:val="both"/>
              <w:rPr>
                <w:bCs/>
                <w:sz w:val="22"/>
                <w:szCs w:val="22"/>
              </w:rPr>
            </w:pPr>
            <w:r w:rsidRPr="003C12E4">
              <w:rPr>
                <w:bCs/>
                <w:sz w:val="22"/>
                <w:szCs w:val="22"/>
              </w:rPr>
              <w:t>.</w:t>
            </w:r>
          </w:p>
          <w:p w:rsidR="00345D1F" w:rsidRPr="003C12E4" w:rsidRDefault="00345D1F" w:rsidP="00345D1F">
            <w:pPr>
              <w:spacing w:after="150"/>
              <w:ind w:firstLine="708"/>
              <w:jc w:val="both"/>
              <w:rPr>
                <w:bCs/>
                <w:sz w:val="22"/>
                <w:szCs w:val="22"/>
              </w:rPr>
            </w:pPr>
            <w:r w:rsidRPr="003C12E4">
              <w:rPr>
                <w:bCs/>
                <w:sz w:val="22"/>
                <w:szCs w:val="22"/>
              </w:rPr>
              <w:t xml:space="preserve">ПАО «МТС-Банк» был включен в государственную программу </w:t>
            </w:r>
            <w:proofErr w:type="spellStart"/>
            <w:r w:rsidRPr="003C12E4">
              <w:rPr>
                <w:bCs/>
                <w:sz w:val="22"/>
                <w:szCs w:val="22"/>
              </w:rPr>
              <w:t>докапитализации</w:t>
            </w:r>
            <w:proofErr w:type="spellEnd"/>
            <w:r w:rsidRPr="003C12E4">
              <w:rPr>
                <w:bCs/>
                <w:sz w:val="22"/>
                <w:szCs w:val="22"/>
              </w:rPr>
              <w:t xml:space="preserve"> Банковской с</w:t>
            </w:r>
            <w:r w:rsidRPr="003C12E4">
              <w:rPr>
                <w:bCs/>
                <w:sz w:val="22"/>
                <w:szCs w:val="22"/>
              </w:rPr>
              <w:t>и</w:t>
            </w:r>
            <w:r w:rsidRPr="003C12E4">
              <w:rPr>
                <w:bCs/>
                <w:sz w:val="22"/>
                <w:szCs w:val="22"/>
              </w:rPr>
              <w:t>стемы</w:t>
            </w:r>
            <w:r w:rsidR="001A581E" w:rsidRPr="003C12E4">
              <w:rPr>
                <w:bCs/>
                <w:sz w:val="22"/>
                <w:szCs w:val="22"/>
              </w:rPr>
              <w:t>.</w:t>
            </w:r>
            <w:r w:rsidRPr="003C12E4">
              <w:rPr>
                <w:bCs/>
                <w:sz w:val="22"/>
                <w:szCs w:val="22"/>
              </w:rPr>
              <w:t xml:space="preserve"> </w:t>
            </w:r>
            <w:r w:rsidR="001A581E" w:rsidRPr="003C12E4">
              <w:rPr>
                <w:bCs/>
                <w:sz w:val="22"/>
                <w:szCs w:val="22"/>
              </w:rPr>
              <w:t>У</w:t>
            </w:r>
            <w:r w:rsidRPr="003C12E4">
              <w:rPr>
                <w:bCs/>
                <w:sz w:val="22"/>
                <w:szCs w:val="22"/>
              </w:rPr>
              <w:t xml:space="preserve">твержденный размер </w:t>
            </w:r>
            <w:proofErr w:type="spellStart"/>
            <w:r w:rsidRPr="003C12E4">
              <w:rPr>
                <w:bCs/>
                <w:sz w:val="22"/>
                <w:szCs w:val="22"/>
              </w:rPr>
              <w:t>докапитализации</w:t>
            </w:r>
            <w:proofErr w:type="spellEnd"/>
            <w:r w:rsidRPr="003C12E4">
              <w:rPr>
                <w:bCs/>
                <w:sz w:val="22"/>
                <w:szCs w:val="22"/>
              </w:rPr>
              <w:t xml:space="preserve"> через облигации федерального займа составил 7 2</w:t>
            </w:r>
            <w:r w:rsidR="001A581E" w:rsidRPr="003C12E4">
              <w:rPr>
                <w:bCs/>
                <w:sz w:val="22"/>
                <w:szCs w:val="22"/>
              </w:rPr>
              <w:t>46</w:t>
            </w:r>
            <w:r w:rsidRPr="003C12E4">
              <w:rPr>
                <w:bCs/>
                <w:sz w:val="22"/>
                <w:szCs w:val="22"/>
              </w:rPr>
              <w:t xml:space="preserve"> 000 тыс. рублей.</w:t>
            </w:r>
          </w:p>
          <w:p w:rsidR="00345D1F" w:rsidRPr="003C12E4" w:rsidRDefault="00345D1F" w:rsidP="00345D1F">
            <w:pPr>
              <w:spacing w:after="150"/>
              <w:ind w:firstLine="708"/>
              <w:jc w:val="both"/>
              <w:rPr>
                <w:bCs/>
                <w:sz w:val="22"/>
                <w:szCs w:val="22"/>
              </w:rPr>
            </w:pPr>
            <w:r w:rsidRPr="003C12E4">
              <w:rPr>
                <w:bCs/>
                <w:sz w:val="22"/>
                <w:szCs w:val="22"/>
              </w:rPr>
              <w:t>В декабре 2014 года Банк России включил ПАО «МТС-Банк» в реестр кредитных организаций, значимых на рынке платежных услуг.</w:t>
            </w:r>
          </w:p>
          <w:p w:rsidR="00345D1F" w:rsidRPr="003C12E4" w:rsidRDefault="00345D1F" w:rsidP="00345D1F">
            <w:pPr>
              <w:spacing w:after="150"/>
              <w:ind w:firstLine="708"/>
              <w:jc w:val="both"/>
              <w:rPr>
                <w:bCs/>
                <w:sz w:val="22"/>
                <w:szCs w:val="22"/>
              </w:rPr>
            </w:pPr>
            <w:r w:rsidRPr="003C12E4">
              <w:rPr>
                <w:bCs/>
                <w:sz w:val="22"/>
                <w:szCs w:val="22"/>
              </w:rPr>
              <w:t>ПАО «МТС–Банк» вошел в список кредитных организаций, утвержденный Правительством РФ, в которых с 1 января 2014 года могут открываться счета для осуществления государственных закупок.</w:t>
            </w:r>
          </w:p>
          <w:p w:rsidR="00345D1F" w:rsidRPr="003C12E4" w:rsidRDefault="00345D1F" w:rsidP="00345D1F">
            <w:pPr>
              <w:spacing w:after="150"/>
              <w:ind w:firstLine="708"/>
              <w:jc w:val="both"/>
              <w:rPr>
                <w:bCs/>
                <w:sz w:val="22"/>
                <w:szCs w:val="22"/>
              </w:rPr>
            </w:pPr>
          </w:p>
          <w:p w:rsidR="00345D1F" w:rsidRPr="003C12E4" w:rsidRDefault="00345D1F" w:rsidP="00345D1F">
            <w:pPr>
              <w:spacing w:after="150"/>
              <w:ind w:firstLine="708"/>
              <w:jc w:val="both"/>
              <w:rPr>
                <w:bCs/>
                <w:sz w:val="22"/>
                <w:szCs w:val="22"/>
              </w:rPr>
            </w:pPr>
            <w:r w:rsidRPr="003C12E4">
              <w:rPr>
                <w:bCs/>
                <w:sz w:val="22"/>
                <w:szCs w:val="22"/>
              </w:rPr>
              <w:t>Банк включен в список банков, которые могут открывать счета и обслуживать предприятия, имеющие стратегическое значение для экономики страны, прежде всего - для оборонно-промышленного комплекса Российской Федерации. В список, опубликованный на сайте Банка России, вошли 136 кр</w:t>
            </w:r>
            <w:r w:rsidRPr="003C12E4">
              <w:rPr>
                <w:bCs/>
                <w:sz w:val="22"/>
                <w:szCs w:val="22"/>
              </w:rPr>
              <w:t>е</w:t>
            </w:r>
            <w:r w:rsidRPr="003C12E4">
              <w:rPr>
                <w:bCs/>
                <w:sz w:val="22"/>
                <w:szCs w:val="22"/>
              </w:rPr>
              <w:t>дитных организаций.</w:t>
            </w:r>
          </w:p>
          <w:p w:rsidR="00345D1F" w:rsidRPr="003C12E4" w:rsidRDefault="00345D1F" w:rsidP="00345D1F">
            <w:pPr>
              <w:spacing w:after="150"/>
              <w:ind w:firstLine="708"/>
              <w:jc w:val="both"/>
              <w:rPr>
                <w:bCs/>
                <w:sz w:val="22"/>
                <w:szCs w:val="22"/>
              </w:rPr>
            </w:pPr>
            <w:r w:rsidRPr="003C12E4">
              <w:rPr>
                <w:bCs/>
                <w:sz w:val="22"/>
                <w:szCs w:val="22"/>
              </w:rPr>
              <w:t>Банк России включил ПАО «МТС-Банк» в список кредитных организаций, соответствующих требованиям к размеру собственных сре</w:t>
            </w:r>
            <w:proofErr w:type="gramStart"/>
            <w:r w:rsidRPr="003C12E4">
              <w:rPr>
                <w:bCs/>
                <w:sz w:val="22"/>
                <w:szCs w:val="22"/>
              </w:rPr>
              <w:t>дств дл</w:t>
            </w:r>
            <w:proofErr w:type="gramEnd"/>
            <w:r w:rsidRPr="003C12E4">
              <w:rPr>
                <w:bCs/>
                <w:sz w:val="22"/>
                <w:szCs w:val="22"/>
              </w:rPr>
              <w:t>я участия в программах «Фонда содействия реформир</w:t>
            </w:r>
            <w:r w:rsidRPr="003C12E4">
              <w:rPr>
                <w:bCs/>
                <w:sz w:val="22"/>
                <w:szCs w:val="22"/>
              </w:rPr>
              <w:t>о</w:t>
            </w:r>
            <w:r w:rsidRPr="003C12E4">
              <w:rPr>
                <w:bCs/>
                <w:sz w:val="22"/>
                <w:szCs w:val="22"/>
              </w:rPr>
              <w:t>ванию жилищно-коммунального хозяйства». Перечень банков, обладающих достаточным капиталом для размещения на их счетах денег фонда ЖКХ, опубликован Банком России. Всего в него вошли 52 креди</w:t>
            </w:r>
            <w:r w:rsidRPr="003C12E4">
              <w:rPr>
                <w:bCs/>
                <w:sz w:val="22"/>
                <w:szCs w:val="22"/>
              </w:rPr>
              <w:t>т</w:t>
            </w:r>
            <w:r w:rsidRPr="003C12E4">
              <w:rPr>
                <w:bCs/>
                <w:sz w:val="22"/>
                <w:szCs w:val="22"/>
              </w:rPr>
              <w:t>ные организации.</w:t>
            </w:r>
          </w:p>
          <w:p w:rsidR="00345D1F" w:rsidRPr="003C12E4" w:rsidRDefault="00345D1F" w:rsidP="00345D1F">
            <w:pPr>
              <w:spacing w:after="150"/>
              <w:ind w:firstLine="708"/>
              <w:jc w:val="both"/>
              <w:rPr>
                <w:bCs/>
                <w:sz w:val="22"/>
                <w:szCs w:val="22"/>
              </w:rPr>
            </w:pPr>
            <w:r w:rsidRPr="003C12E4">
              <w:rPr>
                <w:bCs/>
                <w:sz w:val="22"/>
                <w:szCs w:val="22"/>
              </w:rPr>
              <w:t xml:space="preserve">В ноябре 2014 года ПАО «МТС-Банк» начал эмиссию и обслуживание карт китайской платежной системы </w:t>
            </w:r>
            <w:proofErr w:type="spellStart"/>
            <w:r w:rsidRPr="003C12E4">
              <w:rPr>
                <w:bCs/>
                <w:sz w:val="22"/>
                <w:szCs w:val="22"/>
              </w:rPr>
              <w:t>Union</w:t>
            </w:r>
            <w:proofErr w:type="spellEnd"/>
            <w:r w:rsidRPr="003C12E4">
              <w:rPr>
                <w:bCs/>
                <w:sz w:val="22"/>
                <w:szCs w:val="22"/>
              </w:rPr>
              <w:t xml:space="preserve"> </w:t>
            </w:r>
            <w:proofErr w:type="spellStart"/>
            <w:r w:rsidRPr="003C12E4">
              <w:rPr>
                <w:bCs/>
                <w:sz w:val="22"/>
                <w:szCs w:val="22"/>
              </w:rPr>
              <w:t>Pay</w:t>
            </w:r>
            <w:proofErr w:type="spellEnd"/>
            <w:r w:rsidRPr="003C12E4">
              <w:rPr>
                <w:bCs/>
                <w:sz w:val="22"/>
                <w:szCs w:val="22"/>
              </w:rPr>
              <w:t xml:space="preserve"> во всех регионах своего присутствия.</w:t>
            </w:r>
          </w:p>
          <w:p w:rsidR="003A2D35" w:rsidRPr="003C12E4" w:rsidRDefault="003A2D35" w:rsidP="003A2D35">
            <w:pPr>
              <w:spacing w:after="150"/>
              <w:ind w:firstLine="708"/>
              <w:jc w:val="both"/>
              <w:rPr>
                <w:bCs/>
                <w:sz w:val="22"/>
                <w:szCs w:val="22"/>
              </w:rPr>
            </w:pPr>
            <w:r w:rsidRPr="003C12E4">
              <w:rPr>
                <w:bCs/>
                <w:sz w:val="22"/>
                <w:szCs w:val="22"/>
                <w:lang w:val="x-none"/>
              </w:rPr>
              <w:t xml:space="preserve">30 марта 2015 года – ПАО «МТС-Банк» начал осуществлять процессинг карт </w:t>
            </w:r>
            <w:proofErr w:type="spellStart"/>
            <w:r w:rsidRPr="003C12E4">
              <w:rPr>
                <w:bCs/>
                <w:sz w:val="22"/>
                <w:szCs w:val="22"/>
                <w:lang w:val="x-none"/>
              </w:rPr>
              <w:t>MasterCard</w:t>
            </w:r>
            <w:proofErr w:type="spellEnd"/>
            <w:r w:rsidRPr="003C12E4">
              <w:rPr>
                <w:bCs/>
                <w:sz w:val="22"/>
                <w:szCs w:val="22"/>
                <w:lang w:val="x-none"/>
              </w:rPr>
              <w:t xml:space="preserve"> через Национальную систему платежных карт (НСПК)</w:t>
            </w:r>
            <w:r w:rsidRPr="003C12E4">
              <w:rPr>
                <w:bCs/>
                <w:sz w:val="22"/>
                <w:szCs w:val="22"/>
              </w:rPr>
              <w:t>.</w:t>
            </w:r>
          </w:p>
          <w:p w:rsidR="003A2D35" w:rsidRPr="003C12E4" w:rsidRDefault="003A2D35" w:rsidP="003A2D35">
            <w:pPr>
              <w:spacing w:after="150"/>
              <w:ind w:firstLine="708"/>
              <w:jc w:val="both"/>
              <w:rPr>
                <w:bCs/>
                <w:sz w:val="22"/>
                <w:szCs w:val="22"/>
                <w:lang w:val="x-none"/>
              </w:rPr>
            </w:pPr>
            <w:r w:rsidRPr="003C12E4">
              <w:rPr>
                <w:bCs/>
                <w:sz w:val="22"/>
                <w:szCs w:val="22"/>
                <w:lang w:val="x-none"/>
              </w:rPr>
              <w:t xml:space="preserve">Во втором квартале 2015 года Банк выступил </w:t>
            </w:r>
            <w:proofErr w:type="spellStart"/>
            <w:r w:rsidRPr="003C12E4">
              <w:rPr>
                <w:bCs/>
                <w:sz w:val="22"/>
                <w:szCs w:val="22"/>
                <w:lang w:val="x-none"/>
              </w:rPr>
              <w:t>соорганизатором</w:t>
            </w:r>
            <w:proofErr w:type="spellEnd"/>
            <w:r w:rsidRPr="003C12E4">
              <w:rPr>
                <w:bCs/>
                <w:sz w:val="22"/>
                <w:szCs w:val="22"/>
                <w:lang w:val="x-none"/>
              </w:rPr>
              <w:t xml:space="preserve"> размещения облигаций группы «О’КЕЙ».</w:t>
            </w:r>
          </w:p>
          <w:p w:rsidR="003A2D35" w:rsidRPr="003C12E4" w:rsidRDefault="003A2D35" w:rsidP="003A2D35">
            <w:pPr>
              <w:spacing w:after="150"/>
              <w:ind w:firstLine="708"/>
              <w:jc w:val="both"/>
              <w:rPr>
                <w:bCs/>
                <w:sz w:val="22"/>
                <w:szCs w:val="22"/>
                <w:lang w:val="x-none"/>
              </w:rPr>
            </w:pPr>
            <w:r w:rsidRPr="003C12E4">
              <w:rPr>
                <w:bCs/>
                <w:sz w:val="22"/>
                <w:szCs w:val="22"/>
                <w:lang w:val="x-none"/>
              </w:rPr>
              <w:t>С 1 декабря 2015 года МТС</w:t>
            </w:r>
            <w:r w:rsidRPr="003C12E4">
              <w:rPr>
                <w:bCs/>
                <w:sz w:val="22"/>
                <w:szCs w:val="22"/>
              </w:rPr>
              <w:t>-</w:t>
            </w:r>
            <w:r w:rsidRPr="003C12E4">
              <w:rPr>
                <w:bCs/>
                <w:sz w:val="22"/>
                <w:szCs w:val="22"/>
                <w:lang w:val="x-none"/>
              </w:rPr>
              <w:t xml:space="preserve">Банк совместно с ЗАО «РТК» запустил проект по инкассации наличной выручки точек в г. Москве и Московской области в кассовое хранилище Банка. </w:t>
            </w:r>
          </w:p>
          <w:p w:rsidR="003A2D35" w:rsidRPr="003C12E4" w:rsidRDefault="003A2D35" w:rsidP="003A2D35">
            <w:pPr>
              <w:spacing w:after="150"/>
              <w:ind w:firstLine="708"/>
              <w:jc w:val="both"/>
              <w:rPr>
                <w:bCs/>
                <w:sz w:val="22"/>
                <w:szCs w:val="22"/>
              </w:rPr>
            </w:pPr>
            <w:r w:rsidRPr="003C12E4">
              <w:rPr>
                <w:bCs/>
                <w:sz w:val="22"/>
                <w:szCs w:val="22"/>
                <w:lang w:val="x-none"/>
              </w:rPr>
              <w:t>Проект рассчитан на долгосрочную перспективу с расширением географии</w:t>
            </w:r>
            <w:r w:rsidRPr="003C12E4">
              <w:rPr>
                <w:bCs/>
                <w:sz w:val="22"/>
                <w:szCs w:val="22"/>
              </w:rPr>
              <w:t>.</w:t>
            </w:r>
          </w:p>
          <w:p w:rsidR="003A2D35" w:rsidRPr="003C12E4" w:rsidRDefault="003A2D35" w:rsidP="003A2D35">
            <w:pPr>
              <w:spacing w:after="150"/>
              <w:ind w:firstLine="708"/>
              <w:jc w:val="both"/>
              <w:rPr>
                <w:bCs/>
                <w:sz w:val="22"/>
                <w:szCs w:val="22"/>
              </w:rPr>
            </w:pPr>
            <w:r w:rsidRPr="003C12E4">
              <w:rPr>
                <w:bCs/>
                <w:sz w:val="22"/>
                <w:szCs w:val="22"/>
                <w:lang w:val="x-none"/>
              </w:rPr>
              <w:t xml:space="preserve">В декабре 2015 года Банком получен субординированный </w:t>
            </w:r>
            <w:proofErr w:type="spellStart"/>
            <w:r w:rsidRPr="003C12E4">
              <w:rPr>
                <w:bCs/>
                <w:sz w:val="22"/>
                <w:szCs w:val="22"/>
                <w:lang w:val="x-none"/>
              </w:rPr>
              <w:t>займ</w:t>
            </w:r>
            <w:proofErr w:type="spellEnd"/>
            <w:r w:rsidRPr="003C12E4">
              <w:rPr>
                <w:bCs/>
                <w:sz w:val="22"/>
                <w:szCs w:val="22"/>
                <w:lang w:val="x-none"/>
              </w:rPr>
              <w:t xml:space="preserve"> в виде займа ценных бумаг (облигации федерального займа Российской Федерации</w:t>
            </w:r>
            <w:r w:rsidRPr="003C12E4">
              <w:rPr>
                <w:bCs/>
                <w:sz w:val="22"/>
                <w:szCs w:val="22"/>
              </w:rPr>
              <w:t xml:space="preserve"> (далее – ОФЗ)</w:t>
            </w:r>
            <w:r w:rsidRPr="003C12E4">
              <w:rPr>
                <w:bCs/>
                <w:sz w:val="22"/>
                <w:szCs w:val="22"/>
                <w:lang w:val="x-none"/>
              </w:rPr>
              <w:t xml:space="preserve">) от </w:t>
            </w:r>
            <w:r w:rsidRPr="003C12E4">
              <w:rPr>
                <w:bCs/>
                <w:sz w:val="22"/>
                <w:szCs w:val="22"/>
              </w:rPr>
              <w:t>ГК «</w:t>
            </w:r>
            <w:r w:rsidRPr="003C12E4">
              <w:rPr>
                <w:bCs/>
                <w:sz w:val="22"/>
                <w:szCs w:val="22"/>
                <w:lang w:val="x-none"/>
              </w:rPr>
              <w:t>Агентств</w:t>
            </w:r>
            <w:r w:rsidRPr="003C12E4">
              <w:rPr>
                <w:bCs/>
                <w:sz w:val="22"/>
                <w:szCs w:val="22"/>
              </w:rPr>
              <w:t>о</w:t>
            </w:r>
            <w:r w:rsidRPr="003C12E4">
              <w:rPr>
                <w:bCs/>
                <w:sz w:val="22"/>
                <w:szCs w:val="22"/>
                <w:lang w:val="x-none"/>
              </w:rPr>
              <w:t xml:space="preserve"> по страхованию вкладов</w:t>
            </w:r>
            <w:r w:rsidRPr="003C12E4">
              <w:rPr>
                <w:bCs/>
                <w:sz w:val="22"/>
                <w:szCs w:val="22"/>
              </w:rPr>
              <w:t>» (далее – ГК «АСВ»)</w:t>
            </w:r>
            <w:r w:rsidRPr="003C12E4">
              <w:rPr>
                <w:bCs/>
                <w:sz w:val="22"/>
                <w:szCs w:val="22"/>
                <w:lang w:val="x-none"/>
              </w:rPr>
              <w:t xml:space="preserve"> в рамках государственной программы по </w:t>
            </w:r>
            <w:proofErr w:type="spellStart"/>
            <w:r w:rsidRPr="003C12E4">
              <w:rPr>
                <w:bCs/>
                <w:sz w:val="22"/>
                <w:szCs w:val="22"/>
                <w:lang w:val="x-none"/>
              </w:rPr>
              <w:t>докапитализации</w:t>
            </w:r>
            <w:proofErr w:type="spellEnd"/>
            <w:r w:rsidRPr="003C12E4">
              <w:rPr>
                <w:bCs/>
                <w:sz w:val="22"/>
                <w:szCs w:val="22"/>
                <w:lang w:val="x-none"/>
              </w:rPr>
              <w:t xml:space="preserve"> банковской системы. Размер привлечения в составил 7</w:t>
            </w:r>
            <w:r w:rsidRPr="003C12E4">
              <w:rPr>
                <w:bCs/>
                <w:sz w:val="22"/>
                <w:szCs w:val="22"/>
              </w:rPr>
              <w:t>.</w:t>
            </w:r>
            <w:r w:rsidRPr="003C12E4">
              <w:rPr>
                <w:bCs/>
                <w:sz w:val="22"/>
                <w:szCs w:val="22"/>
                <w:lang w:val="x-none"/>
              </w:rPr>
              <w:t>2 млрд руб</w:t>
            </w:r>
            <w:r w:rsidRPr="003C12E4">
              <w:rPr>
                <w:bCs/>
                <w:sz w:val="22"/>
                <w:szCs w:val="22"/>
              </w:rPr>
              <w:t>лей</w:t>
            </w:r>
            <w:r w:rsidRPr="003C12E4">
              <w:rPr>
                <w:bCs/>
                <w:sz w:val="22"/>
                <w:szCs w:val="22"/>
                <w:lang w:val="x-none"/>
              </w:rPr>
              <w:t>. Основным условием предоставления капитала является целевое кредитование стратегически важных для российской экономики отраслей, ипотеки и субъектов малого и среднего бизнеса не менее чем на 1% в месяц от объема портфеля Банк</w:t>
            </w:r>
            <w:r w:rsidRPr="003C12E4">
              <w:rPr>
                <w:bCs/>
                <w:sz w:val="22"/>
                <w:szCs w:val="22"/>
              </w:rPr>
              <w:t>а.</w:t>
            </w:r>
          </w:p>
          <w:p w:rsidR="003C12E4" w:rsidRPr="003C12E4" w:rsidRDefault="003C12E4" w:rsidP="00C66018">
            <w:pPr>
              <w:ind w:right="-1" w:firstLine="567"/>
              <w:jc w:val="both"/>
              <w:rPr>
                <w:color w:val="000000" w:themeColor="text1"/>
                <w:sz w:val="22"/>
                <w:szCs w:val="22"/>
              </w:rPr>
            </w:pPr>
          </w:p>
          <w:p w:rsidR="003C12E4" w:rsidRPr="003C12E4" w:rsidRDefault="003C12E4" w:rsidP="003C12E4">
            <w:pPr>
              <w:tabs>
                <w:tab w:val="left" w:pos="9356"/>
              </w:tabs>
              <w:ind w:firstLine="708"/>
              <w:jc w:val="both"/>
              <w:rPr>
                <w:sz w:val="22"/>
                <w:szCs w:val="22"/>
              </w:rPr>
            </w:pPr>
            <w:r w:rsidRPr="003C12E4">
              <w:rPr>
                <w:sz w:val="22"/>
                <w:szCs w:val="22"/>
              </w:rPr>
              <w:t>В 2017 году Банк активно развивал потребительское кредитование, продемонстрировав один из самых высоких темпов роста выдач год к году. Одним из ключевых направлений деятельности стало развитие сотрудничества с МТС в рамках совместной программы целевого потребительского кредитов</w:t>
            </w:r>
            <w:r w:rsidRPr="003C12E4">
              <w:rPr>
                <w:sz w:val="22"/>
                <w:szCs w:val="22"/>
              </w:rPr>
              <w:t>а</w:t>
            </w:r>
            <w:r w:rsidRPr="003C12E4">
              <w:rPr>
                <w:sz w:val="22"/>
                <w:szCs w:val="22"/>
              </w:rPr>
              <w:t>ния. Для улучшения продуктового предложения, расширения каналов продаж и увеличения товарооб</w:t>
            </w:r>
            <w:r w:rsidRPr="003C12E4">
              <w:rPr>
                <w:sz w:val="22"/>
                <w:szCs w:val="22"/>
              </w:rPr>
              <w:t>о</w:t>
            </w:r>
            <w:r w:rsidRPr="003C12E4">
              <w:rPr>
                <w:sz w:val="22"/>
                <w:szCs w:val="22"/>
              </w:rPr>
              <w:t>рота в кредит совместно с МТС были реализованы следующие проекты:</w:t>
            </w:r>
          </w:p>
          <w:p w:rsidR="003C12E4" w:rsidRPr="003C12E4" w:rsidRDefault="003C12E4" w:rsidP="003C12E4">
            <w:pPr>
              <w:pStyle w:val="aff0"/>
              <w:numPr>
                <w:ilvl w:val="0"/>
                <w:numId w:val="30"/>
              </w:numPr>
              <w:tabs>
                <w:tab w:val="left" w:pos="851"/>
              </w:tabs>
              <w:ind w:left="142" w:firstLine="425"/>
              <w:contextualSpacing w:val="0"/>
              <w:jc w:val="both"/>
              <w:rPr>
                <w:rFonts w:ascii="Times New Roman" w:hAnsi="Times New Roman" w:cs="Times New Roman"/>
                <w:sz w:val="22"/>
                <w:szCs w:val="22"/>
                <w:lang w:eastAsia="en-US"/>
              </w:rPr>
            </w:pPr>
            <w:r w:rsidRPr="003C12E4">
              <w:rPr>
                <w:rFonts w:ascii="Times New Roman" w:hAnsi="Times New Roman" w:cs="Times New Roman"/>
                <w:sz w:val="22"/>
                <w:szCs w:val="22"/>
                <w:lang w:eastAsia="en-US"/>
              </w:rPr>
              <w:t xml:space="preserve">онлайн-кредитование в </w:t>
            </w:r>
            <w:proofErr w:type="gramStart"/>
            <w:r w:rsidRPr="003C12E4">
              <w:rPr>
                <w:rFonts w:ascii="Times New Roman" w:hAnsi="Times New Roman" w:cs="Times New Roman"/>
                <w:sz w:val="22"/>
                <w:szCs w:val="22"/>
                <w:lang w:eastAsia="en-US"/>
              </w:rPr>
              <w:t>интернет-магазине</w:t>
            </w:r>
            <w:proofErr w:type="gramEnd"/>
            <w:r w:rsidRPr="003C12E4">
              <w:rPr>
                <w:rFonts w:ascii="Times New Roman" w:hAnsi="Times New Roman" w:cs="Times New Roman"/>
                <w:sz w:val="22"/>
                <w:szCs w:val="22"/>
                <w:lang w:eastAsia="en-US"/>
              </w:rPr>
              <w:t xml:space="preserve"> МТС (</w:t>
            </w:r>
            <w:hyperlink r:id="rId18" w:history="1">
              <w:r w:rsidRPr="003C12E4">
                <w:rPr>
                  <w:rFonts w:ascii="Times New Roman" w:hAnsi="Times New Roman" w:cs="Times New Roman"/>
                  <w:color w:val="0000FF"/>
                  <w:sz w:val="22"/>
                  <w:szCs w:val="22"/>
                  <w:u w:val="single"/>
                </w:rPr>
                <w:t>shop.mts.ru</w:t>
              </w:r>
            </w:hyperlink>
            <w:r w:rsidRPr="003C12E4">
              <w:rPr>
                <w:rFonts w:ascii="Times New Roman" w:hAnsi="Times New Roman" w:cs="Times New Roman"/>
                <w:sz w:val="22"/>
                <w:szCs w:val="22"/>
                <w:lang w:eastAsia="en-US"/>
              </w:rPr>
              <w:t>);</w:t>
            </w:r>
          </w:p>
          <w:p w:rsidR="003C12E4" w:rsidRPr="003C12E4" w:rsidRDefault="003C12E4" w:rsidP="003C12E4">
            <w:pPr>
              <w:pStyle w:val="aff0"/>
              <w:numPr>
                <w:ilvl w:val="0"/>
                <w:numId w:val="30"/>
              </w:numPr>
              <w:tabs>
                <w:tab w:val="left" w:pos="851"/>
              </w:tabs>
              <w:ind w:left="142" w:firstLine="425"/>
              <w:contextualSpacing w:val="0"/>
              <w:jc w:val="both"/>
              <w:rPr>
                <w:rFonts w:ascii="Times New Roman" w:hAnsi="Times New Roman" w:cs="Times New Roman"/>
                <w:sz w:val="22"/>
                <w:szCs w:val="22"/>
                <w:lang w:eastAsia="en-US"/>
              </w:rPr>
            </w:pPr>
            <w:r w:rsidRPr="003C12E4">
              <w:rPr>
                <w:rFonts w:ascii="Times New Roman" w:hAnsi="Times New Roman" w:cs="Times New Roman"/>
                <w:sz w:val="22"/>
                <w:szCs w:val="22"/>
                <w:lang w:eastAsia="en-US"/>
              </w:rPr>
              <w:t>новые продукты с автоматическим погашением с абонентского счета в МТС;</w:t>
            </w:r>
          </w:p>
          <w:p w:rsidR="003C12E4" w:rsidRPr="003C12E4" w:rsidRDefault="003C12E4" w:rsidP="003C12E4">
            <w:pPr>
              <w:pStyle w:val="aff0"/>
              <w:numPr>
                <w:ilvl w:val="0"/>
                <w:numId w:val="30"/>
              </w:numPr>
              <w:tabs>
                <w:tab w:val="left" w:pos="851"/>
              </w:tabs>
              <w:ind w:left="0" w:firstLine="567"/>
              <w:contextualSpacing w:val="0"/>
              <w:jc w:val="both"/>
              <w:rPr>
                <w:rFonts w:ascii="Times New Roman" w:hAnsi="Times New Roman" w:cs="Times New Roman"/>
                <w:sz w:val="22"/>
                <w:szCs w:val="22"/>
                <w:lang w:eastAsia="en-US"/>
              </w:rPr>
            </w:pPr>
            <w:r w:rsidRPr="003C12E4">
              <w:rPr>
                <w:rFonts w:ascii="Times New Roman" w:hAnsi="Times New Roman" w:cs="Times New Roman"/>
                <w:sz w:val="22"/>
                <w:szCs w:val="22"/>
                <w:lang w:eastAsia="en-US"/>
              </w:rPr>
              <w:t xml:space="preserve">безбумажная технология, </w:t>
            </w:r>
            <w:r w:rsidRPr="003C12E4">
              <w:rPr>
                <w:rFonts w:ascii="Times New Roman" w:hAnsi="Times New Roman" w:cs="Times New Roman"/>
                <w:sz w:val="22"/>
                <w:szCs w:val="22"/>
              </w:rPr>
              <w:t>которая позволяет быстро выдать кредит клиенту в салонах МТС</w:t>
            </w:r>
            <w:r w:rsidRPr="003C12E4">
              <w:rPr>
                <w:rFonts w:ascii="Times New Roman" w:hAnsi="Times New Roman" w:cs="Times New Roman"/>
                <w:sz w:val="22"/>
                <w:szCs w:val="22"/>
                <w:lang w:eastAsia="en-US"/>
              </w:rPr>
              <w:t>;</w:t>
            </w:r>
          </w:p>
          <w:p w:rsidR="003C12E4" w:rsidRPr="003C12E4" w:rsidRDefault="003C12E4" w:rsidP="003C12E4">
            <w:pPr>
              <w:pStyle w:val="aff0"/>
              <w:numPr>
                <w:ilvl w:val="0"/>
                <w:numId w:val="30"/>
              </w:numPr>
              <w:tabs>
                <w:tab w:val="left" w:pos="851"/>
              </w:tabs>
              <w:ind w:left="0" w:firstLine="567"/>
              <w:contextualSpacing w:val="0"/>
              <w:jc w:val="both"/>
              <w:rPr>
                <w:rFonts w:ascii="Times New Roman" w:hAnsi="Times New Roman" w:cs="Times New Roman"/>
                <w:sz w:val="22"/>
                <w:szCs w:val="22"/>
                <w:lang w:eastAsia="en-US"/>
              </w:rPr>
            </w:pPr>
            <w:r w:rsidRPr="003C12E4">
              <w:rPr>
                <w:rFonts w:ascii="Times New Roman" w:hAnsi="Times New Roman" w:cs="Times New Roman"/>
                <w:sz w:val="22"/>
                <w:szCs w:val="22"/>
                <w:lang w:eastAsia="en-US"/>
              </w:rPr>
              <w:t>увеличение максимальной суммы до 170 тыс. руб. и уменьшение минимальной суммы кредита до 3 тыс. руб., что позволило сделать продуктовое предложение еще более доступным для клиентов.</w:t>
            </w:r>
          </w:p>
          <w:p w:rsidR="003C12E4" w:rsidRPr="003C12E4" w:rsidRDefault="003C12E4" w:rsidP="003C12E4">
            <w:pPr>
              <w:pStyle w:val="aff0"/>
              <w:numPr>
                <w:ilvl w:val="0"/>
                <w:numId w:val="30"/>
              </w:numPr>
              <w:tabs>
                <w:tab w:val="left" w:pos="851"/>
              </w:tabs>
              <w:ind w:left="0" w:firstLine="567"/>
              <w:contextualSpacing w:val="0"/>
              <w:jc w:val="both"/>
              <w:rPr>
                <w:rFonts w:ascii="Times New Roman" w:hAnsi="Times New Roman" w:cs="Times New Roman"/>
                <w:sz w:val="22"/>
                <w:szCs w:val="22"/>
                <w:lang w:eastAsia="en-US"/>
              </w:rPr>
            </w:pPr>
          </w:p>
          <w:p w:rsidR="003C12E4" w:rsidRPr="003C12E4" w:rsidRDefault="003C12E4" w:rsidP="00C66018">
            <w:pPr>
              <w:ind w:right="-1" w:firstLine="567"/>
              <w:jc w:val="both"/>
              <w:rPr>
                <w:sz w:val="22"/>
                <w:szCs w:val="22"/>
              </w:rPr>
            </w:pPr>
            <w:r w:rsidRPr="003C12E4">
              <w:rPr>
                <w:color w:val="000000" w:themeColor="text1"/>
                <w:sz w:val="22"/>
                <w:szCs w:val="22"/>
              </w:rPr>
              <w:t xml:space="preserve">В 2017 году активно развивался карточный продукт «МТС </w:t>
            </w:r>
            <w:r w:rsidRPr="003C12E4">
              <w:rPr>
                <w:color w:val="000000" w:themeColor="text1"/>
                <w:sz w:val="22"/>
                <w:szCs w:val="22"/>
                <w:lang w:val="en-US"/>
              </w:rPr>
              <w:t>Smart</w:t>
            </w:r>
            <w:r w:rsidRPr="003C12E4">
              <w:rPr>
                <w:color w:val="000000" w:themeColor="text1"/>
                <w:sz w:val="22"/>
                <w:szCs w:val="22"/>
              </w:rPr>
              <w:t xml:space="preserve"> Деньги», запуск которого сост</w:t>
            </w:r>
            <w:r w:rsidRPr="003C12E4">
              <w:rPr>
                <w:color w:val="000000" w:themeColor="text1"/>
                <w:sz w:val="22"/>
                <w:szCs w:val="22"/>
              </w:rPr>
              <w:t>о</w:t>
            </w:r>
            <w:r w:rsidRPr="003C12E4">
              <w:rPr>
                <w:color w:val="000000" w:themeColor="text1"/>
                <w:sz w:val="22"/>
                <w:szCs w:val="22"/>
              </w:rPr>
              <w:t xml:space="preserve">ялся в 2016 году. Количество выпущенных в 2017 году карт «МТС </w:t>
            </w:r>
            <w:r w:rsidRPr="003C12E4">
              <w:rPr>
                <w:color w:val="000000" w:themeColor="text1"/>
                <w:sz w:val="22"/>
                <w:szCs w:val="22"/>
                <w:lang w:val="en-US"/>
              </w:rPr>
              <w:t>Smart</w:t>
            </w:r>
            <w:r w:rsidRPr="003C12E4">
              <w:rPr>
                <w:color w:val="000000" w:themeColor="text1"/>
                <w:sz w:val="22"/>
                <w:szCs w:val="22"/>
              </w:rPr>
              <w:t xml:space="preserve"> Деньги» составило 573 тыс. (всего с момента запуска проекта – 836 тыс. карт), оборот по данным картам превысил 7 </w:t>
            </w:r>
            <w:proofErr w:type="gramStart"/>
            <w:r w:rsidRPr="003C12E4">
              <w:rPr>
                <w:color w:val="000000" w:themeColor="text1"/>
                <w:sz w:val="22"/>
                <w:szCs w:val="22"/>
              </w:rPr>
              <w:t>млрд</w:t>
            </w:r>
            <w:proofErr w:type="gramEnd"/>
            <w:r w:rsidRPr="003C12E4">
              <w:rPr>
                <w:color w:val="000000" w:themeColor="text1"/>
                <w:sz w:val="22"/>
                <w:szCs w:val="22"/>
              </w:rPr>
              <w:t xml:space="preserve"> </w:t>
            </w:r>
            <w:proofErr w:type="spellStart"/>
            <w:r w:rsidRPr="003C12E4">
              <w:rPr>
                <w:color w:val="000000" w:themeColor="text1"/>
                <w:sz w:val="22"/>
                <w:szCs w:val="22"/>
              </w:rPr>
              <w:t>руб</w:t>
            </w:r>
            <w:proofErr w:type="spellEnd"/>
          </w:p>
          <w:p w:rsidR="003C12E4" w:rsidRPr="003C12E4" w:rsidRDefault="003C12E4" w:rsidP="00C66018">
            <w:pPr>
              <w:ind w:right="-1" w:firstLine="567"/>
              <w:jc w:val="both"/>
              <w:rPr>
                <w:sz w:val="22"/>
                <w:szCs w:val="22"/>
              </w:rPr>
            </w:pPr>
          </w:p>
          <w:p w:rsidR="00C66018" w:rsidRPr="003C12E4" w:rsidRDefault="00230E4E" w:rsidP="00C66018">
            <w:pPr>
              <w:ind w:right="-1" w:firstLine="567"/>
              <w:jc w:val="both"/>
              <w:rPr>
                <w:sz w:val="22"/>
                <w:szCs w:val="22"/>
              </w:rPr>
            </w:pPr>
            <w:r w:rsidRPr="003C12E4">
              <w:rPr>
                <w:sz w:val="22"/>
                <w:szCs w:val="22"/>
              </w:rPr>
              <w:t>15.12.2017 МТС Банк объявлен победителем в конкурсе на право обеспечения функционирования и осуществления поддержки, развития и модернизации подсистемы Государственной информационной системы, обеспечивающей в городе Москве регистрацию начислений и платежей «Единый платежный шлюз». МТС Банк стал единственным оператором платежных сервисов официального сайта Мэра mos.ru и будет развивать портал и мобильное приложение «</w:t>
            </w:r>
            <w:proofErr w:type="spellStart"/>
            <w:r w:rsidRPr="003C12E4">
              <w:rPr>
                <w:sz w:val="22"/>
                <w:szCs w:val="22"/>
              </w:rPr>
              <w:t>Госуслуги</w:t>
            </w:r>
            <w:proofErr w:type="spellEnd"/>
            <w:r w:rsidRPr="003C12E4">
              <w:rPr>
                <w:sz w:val="22"/>
                <w:szCs w:val="22"/>
              </w:rPr>
              <w:t xml:space="preserve"> Москвы».</w:t>
            </w:r>
          </w:p>
          <w:p w:rsidR="003C12E4" w:rsidRPr="003C12E4" w:rsidRDefault="003C12E4" w:rsidP="00C66018">
            <w:pPr>
              <w:ind w:right="-1" w:firstLine="567"/>
              <w:jc w:val="both"/>
              <w:rPr>
                <w:sz w:val="22"/>
                <w:szCs w:val="22"/>
              </w:rPr>
            </w:pPr>
          </w:p>
          <w:p w:rsidR="003C12E4" w:rsidRPr="003C12E4" w:rsidRDefault="003C12E4" w:rsidP="003C12E4">
            <w:pPr>
              <w:ind w:firstLine="567"/>
              <w:jc w:val="both"/>
              <w:rPr>
                <w:sz w:val="22"/>
                <w:szCs w:val="22"/>
              </w:rPr>
            </w:pPr>
            <w:r w:rsidRPr="003C12E4">
              <w:rPr>
                <w:sz w:val="22"/>
                <w:szCs w:val="22"/>
              </w:rPr>
              <w:t>В 2017 году Банк активно развивал сервисы бесконтактной оплаты, а также возможности удале</w:t>
            </w:r>
            <w:r w:rsidRPr="003C12E4">
              <w:rPr>
                <w:sz w:val="22"/>
                <w:szCs w:val="22"/>
              </w:rPr>
              <w:t>н</w:t>
            </w:r>
            <w:r w:rsidRPr="003C12E4">
              <w:rPr>
                <w:sz w:val="22"/>
                <w:szCs w:val="22"/>
              </w:rPr>
              <w:t>ного оформления виртуальных банковских карт:</w:t>
            </w:r>
          </w:p>
          <w:p w:rsidR="003C12E4" w:rsidRPr="003C12E4" w:rsidRDefault="003C12E4" w:rsidP="003C12E4">
            <w:pPr>
              <w:pStyle w:val="aff0"/>
              <w:numPr>
                <w:ilvl w:val="0"/>
                <w:numId w:val="36"/>
              </w:numPr>
              <w:contextualSpacing w:val="0"/>
              <w:jc w:val="both"/>
              <w:rPr>
                <w:rFonts w:ascii="Times New Roman" w:hAnsi="Times New Roman" w:cs="Times New Roman"/>
                <w:sz w:val="22"/>
                <w:szCs w:val="22"/>
              </w:rPr>
            </w:pPr>
            <w:r w:rsidRPr="003C12E4">
              <w:rPr>
                <w:rFonts w:ascii="Times New Roman" w:hAnsi="Times New Roman" w:cs="Times New Roman"/>
                <w:sz w:val="22"/>
                <w:szCs w:val="22"/>
              </w:rPr>
              <w:t>«Виртуальная предоплаченная карта МТС Деньги для мобильных приложений» в «Кошельке МТС Деньги» по технологии HCE;</w:t>
            </w:r>
          </w:p>
          <w:p w:rsidR="003C12E4" w:rsidRPr="003C12E4" w:rsidRDefault="003C12E4" w:rsidP="003C12E4">
            <w:pPr>
              <w:pStyle w:val="aff0"/>
              <w:numPr>
                <w:ilvl w:val="0"/>
                <w:numId w:val="36"/>
              </w:numPr>
              <w:contextualSpacing w:val="0"/>
              <w:jc w:val="both"/>
              <w:rPr>
                <w:rFonts w:ascii="Times New Roman" w:hAnsi="Times New Roman" w:cs="Times New Roman"/>
                <w:sz w:val="22"/>
                <w:szCs w:val="22"/>
              </w:rPr>
            </w:pPr>
            <w:r w:rsidRPr="003C12E4">
              <w:rPr>
                <w:rFonts w:ascii="Times New Roman" w:hAnsi="Times New Roman" w:cs="Times New Roman"/>
                <w:sz w:val="22"/>
                <w:szCs w:val="22"/>
              </w:rPr>
              <w:t xml:space="preserve">Платежный сервис </w:t>
            </w:r>
            <w:r w:rsidRPr="003C12E4">
              <w:rPr>
                <w:rFonts w:ascii="Times New Roman" w:hAnsi="Times New Roman" w:cs="Times New Roman"/>
                <w:sz w:val="22"/>
                <w:szCs w:val="22"/>
                <w:lang w:val="en-US"/>
              </w:rPr>
              <w:t>Android</w:t>
            </w:r>
            <w:r w:rsidRPr="003C12E4">
              <w:rPr>
                <w:rFonts w:ascii="Times New Roman" w:hAnsi="Times New Roman" w:cs="Times New Roman"/>
                <w:sz w:val="22"/>
                <w:szCs w:val="22"/>
              </w:rPr>
              <w:t xml:space="preserve"> </w:t>
            </w:r>
            <w:r w:rsidRPr="003C12E4">
              <w:rPr>
                <w:rFonts w:ascii="Times New Roman" w:hAnsi="Times New Roman" w:cs="Times New Roman"/>
                <w:sz w:val="22"/>
                <w:szCs w:val="22"/>
                <w:lang w:val="en-US"/>
              </w:rPr>
              <w:t>Pay</w:t>
            </w:r>
            <w:r w:rsidRPr="003C12E4">
              <w:rPr>
                <w:rFonts w:ascii="Times New Roman" w:hAnsi="Times New Roman" w:cs="Times New Roman"/>
                <w:sz w:val="22"/>
                <w:szCs w:val="22"/>
              </w:rPr>
              <w:t xml:space="preserve"> с картами МТС Банка платежных систем </w:t>
            </w:r>
            <w:r w:rsidRPr="003C12E4">
              <w:rPr>
                <w:rFonts w:ascii="Times New Roman" w:hAnsi="Times New Roman" w:cs="Times New Roman"/>
                <w:sz w:val="22"/>
                <w:szCs w:val="22"/>
                <w:lang w:val="en-US"/>
              </w:rPr>
              <w:t>Visa</w:t>
            </w:r>
            <w:r w:rsidRPr="003C12E4">
              <w:rPr>
                <w:rFonts w:ascii="Times New Roman" w:hAnsi="Times New Roman" w:cs="Times New Roman"/>
                <w:sz w:val="22"/>
                <w:szCs w:val="22"/>
              </w:rPr>
              <w:t xml:space="preserve"> и </w:t>
            </w:r>
            <w:r w:rsidRPr="003C12E4">
              <w:rPr>
                <w:rFonts w:ascii="Times New Roman" w:hAnsi="Times New Roman" w:cs="Times New Roman"/>
                <w:sz w:val="22"/>
                <w:szCs w:val="22"/>
                <w:lang w:val="en-US"/>
              </w:rPr>
              <w:t>Master</w:t>
            </w:r>
            <w:proofErr w:type="gramStart"/>
            <w:r w:rsidRPr="003C12E4">
              <w:rPr>
                <w:rFonts w:ascii="Times New Roman" w:hAnsi="Times New Roman" w:cs="Times New Roman"/>
                <w:sz w:val="22"/>
                <w:szCs w:val="22"/>
              </w:rPr>
              <w:t>с</w:t>
            </w:r>
            <w:proofErr w:type="spellStart"/>
            <w:proofErr w:type="gramEnd"/>
            <w:r w:rsidRPr="003C12E4">
              <w:rPr>
                <w:rFonts w:ascii="Times New Roman" w:hAnsi="Times New Roman" w:cs="Times New Roman"/>
                <w:sz w:val="22"/>
                <w:szCs w:val="22"/>
                <w:lang w:val="en-US"/>
              </w:rPr>
              <w:t>ard</w:t>
            </w:r>
            <w:proofErr w:type="spellEnd"/>
            <w:r w:rsidRPr="003C12E4">
              <w:rPr>
                <w:rFonts w:ascii="Times New Roman" w:hAnsi="Times New Roman" w:cs="Times New Roman"/>
                <w:sz w:val="22"/>
                <w:szCs w:val="22"/>
              </w:rPr>
              <w:t xml:space="preserve">; </w:t>
            </w:r>
          </w:p>
          <w:p w:rsidR="003C12E4" w:rsidRPr="003C12E4" w:rsidRDefault="003C12E4" w:rsidP="003C12E4">
            <w:pPr>
              <w:pStyle w:val="aff0"/>
              <w:numPr>
                <w:ilvl w:val="0"/>
                <w:numId w:val="36"/>
              </w:numPr>
              <w:contextualSpacing w:val="0"/>
              <w:jc w:val="both"/>
              <w:rPr>
                <w:rFonts w:ascii="Times New Roman" w:hAnsi="Times New Roman" w:cs="Times New Roman"/>
                <w:sz w:val="22"/>
                <w:szCs w:val="22"/>
              </w:rPr>
            </w:pPr>
            <w:r w:rsidRPr="003C12E4">
              <w:rPr>
                <w:rFonts w:ascii="Times New Roman" w:hAnsi="Times New Roman" w:cs="Times New Roman"/>
                <w:sz w:val="22"/>
                <w:szCs w:val="22"/>
              </w:rPr>
              <w:t xml:space="preserve">Платежный оборот по сервисам </w:t>
            </w:r>
            <w:r w:rsidRPr="003C12E4">
              <w:rPr>
                <w:rFonts w:ascii="Times New Roman" w:hAnsi="Times New Roman" w:cs="Times New Roman"/>
                <w:sz w:val="22"/>
                <w:szCs w:val="22"/>
                <w:lang w:val="en-US"/>
              </w:rPr>
              <w:t>Samsung</w:t>
            </w:r>
            <w:r w:rsidRPr="003C12E4">
              <w:rPr>
                <w:rFonts w:ascii="Times New Roman" w:hAnsi="Times New Roman" w:cs="Times New Roman"/>
                <w:sz w:val="22"/>
                <w:szCs w:val="22"/>
              </w:rPr>
              <w:t xml:space="preserve"> </w:t>
            </w:r>
            <w:r w:rsidRPr="003C12E4">
              <w:rPr>
                <w:rFonts w:ascii="Times New Roman" w:hAnsi="Times New Roman" w:cs="Times New Roman"/>
                <w:sz w:val="22"/>
                <w:szCs w:val="22"/>
                <w:lang w:val="en-US"/>
              </w:rPr>
              <w:t>Pay</w:t>
            </w:r>
            <w:r w:rsidRPr="003C12E4">
              <w:rPr>
                <w:rFonts w:ascii="Times New Roman" w:hAnsi="Times New Roman" w:cs="Times New Roman"/>
                <w:sz w:val="22"/>
                <w:szCs w:val="22"/>
              </w:rPr>
              <w:t xml:space="preserve">, </w:t>
            </w:r>
            <w:r w:rsidRPr="003C12E4">
              <w:rPr>
                <w:rFonts w:ascii="Times New Roman" w:hAnsi="Times New Roman" w:cs="Times New Roman"/>
                <w:sz w:val="22"/>
                <w:szCs w:val="22"/>
                <w:lang w:val="en-US"/>
              </w:rPr>
              <w:t>Apple</w:t>
            </w:r>
            <w:r w:rsidRPr="003C12E4">
              <w:rPr>
                <w:rFonts w:ascii="Times New Roman" w:hAnsi="Times New Roman" w:cs="Times New Roman"/>
                <w:sz w:val="22"/>
                <w:szCs w:val="22"/>
              </w:rPr>
              <w:t xml:space="preserve"> </w:t>
            </w:r>
            <w:r w:rsidRPr="003C12E4">
              <w:rPr>
                <w:rFonts w:ascii="Times New Roman" w:hAnsi="Times New Roman" w:cs="Times New Roman"/>
                <w:sz w:val="22"/>
                <w:szCs w:val="22"/>
                <w:lang w:val="en-US"/>
              </w:rPr>
              <w:t>Pay</w:t>
            </w:r>
            <w:r w:rsidRPr="003C12E4">
              <w:rPr>
                <w:rFonts w:ascii="Times New Roman" w:hAnsi="Times New Roman" w:cs="Times New Roman"/>
                <w:sz w:val="22"/>
                <w:szCs w:val="22"/>
              </w:rPr>
              <w:t xml:space="preserve">, </w:t>
            </w:r>
            <w:r w:rsidRPr="003C12E4">
              <w:rPr>
                <w:rFonts w:ascii="Times New Roman" w:hAnsi="Times New Roman" w:cs="Times New Roman"/>
                <w:sz w:val="22"/>
                <w:szCs w:val="22"/>
                <w:lang w:val="en-US"/>
              </w:rPr>
              <w:t>Android</w:t>
            </w:r>
            <w:r w:rsidRPr="003C12E4">
              <w:rPr>
                <w:rFonts w:ascii="Times New Roman" w:hAnsi="Times New Roman" w:cs="Times New Roman"/>
                <w:sz w:val="22"/>
                <w:szCs w:val="22"/>
              </w:rPr>
              <w:t xml:space="preserve"> </w:t>
            </w:r>
            <w:r w:rsidRPr="003C12E4">
              <w:rPr>
                <w:rFonts w:ascii="Times New Roman" w:hAnsi="Times New Roman" w:cs="Times New Roman"/>
                <w:sz w:val="22"/>
                <w:szCs w:val="22"/>
                <w:lang w:val="en-US"/>
              </w:rPr>
              <w:t>Pay</w:t>
            </w:r>
            <w:r w:rsidRPr="003C12E4">
              <w:rPr>
                <w:rFonts w:ascii="Times New Roman" w:hAnsi="Times New Roman" w:cs="Times New Roman"/>
                <w:sz w:val="22"/>
                <w:szCs w:val="22"/>
              </w:rPr>
              <w:t xml:space="preserve"> достиг 1,6 </w:t>
            </w:r>
            <w:proofErr w:type="gramStart"/>
            <w:r w:rsidRPr="003C12E4">
              <w:rPr>
                <w:rFonts w:ascii="Times New Roman" w:hAnsi="Times New Roman" w:cs="Times New Roman"/>
                <w:sz w:val="22"/>
                <w:szCs w:val="22"/>
              </w:rPr>
              <w:t>млрд</w:t>
            </w:r>
            <w:proofErr w:type="gramEnd"/>
            <w:r w:rsidRPr="003C12E4">
              <w:rPr>
                <w:rFonts w:ascii="Times New Roman" w:hAnsi="Times New Roman" w:cs="Times New Roman"/>
                <w:sz w:val="22"/>
                <w:szCs w:val="22"/>
              </w:rPr>
              <w:t xml:space="preserve"> руб.;</w:t>
            </w:r>
          </w:p>
          <w:p w:rsidR="003C12E4" w:rsidRPr="003C12E4" w:rsidRDefault="003C12E4" w:rsidP="003C12E4">
            <w:pPr>
              <w:pStyle w:val="aff0"/>
              <w:numPr>
                <w:ilvl w:val="0"/>
                <w:numId w:val="36"/>
              </w:numPr>
              <w:contextualSpacing w:val="0"/>
              <w:jc w:val="both"/>
              <w:rPr>
                <w:rFonts w:ascii="Times New Roman" w:hAnsi="Times New Roman" w:cs="Times New Roman"/>
                <w:sz w:val="22"/>
                <w:szCs w:val="22"/>
              </w:rPr>
            </w:pPr>
            <w:r w:rsidRPr="003C12E4">
              <w:rPr>
                <w:rFonts w:ascii="Times New Roman" w:hAnsi="Times New Roman" w:cs="Times New Roman"/>
                <w:sz w:val="22"/>
                <w:szCs w:val="22"/>
              </w:rPr>
              <w:t xml:space="preserve">Количество клиентов МТС Банка, которые использовали для оплаты сервисы </w:t>
            </w:r>
            <w:r w:rsidRPr="003C12E4">
              <w:rPr>
                <w:rFonts w:ascii="Times New Roman" w:hAnsi="Times New Roman" w:cs="Times New Roman"/>
                <w:sz w:val="22"/>
                <w:szCs w:val="22"/>
                <w:lang w:val="en-US"/>
              </w:rPr>
              <w:t>Samsung</w:t>
            </w:r>
            <w:r w:rsidRPr="003C12E4">
              <w:rPr>
                <w:rFonts w:ascii="Times New Roman" w:hAnsi="Times New Roman" w:cs="Times New Roman"/>
                <w:sz w:val="22"/>
                <w:szCs w:val="22"/>
              </w:rPr>
              <w:t xml:space="preserve"> </w:t>
            </w:r>
            <w:r w:rsidRPr="003C12E4">
              <w:rPr>
                <w:rFonts w:ascii="Times New Roman" w:hAnsi="Times New Roman" w:cs="Times New Roman"/>
                <w:sz w:val="22"/>
                <w:szCs w:val="22"/>
                <w:lang w:val="en-US"/>
              </w:rPr>
              <w:t>Pay</w:t>
            </w:r>
            <w:r w:rsidRPr="003C12E4">
              <w:rPr>
                <w:rFonts w:ascii="Times New Roman" w:hAnsi="Times New Roman" w:cs="Times New Roman"/>
                <w:sz w:val="22"/>
                <w:szCs w:val="22"/>
              </w:rPr>
              <w:t xml:space="preserve">, </w:t>
            </w:r>
            <w:r w:rsidRPr="003C12E4">
              <w:rPr>
                <w:rFonts w:ascii="Times New Roman" w:hAnsi="Times New Roman" w:cs="Times New Roman"/>
                <w:sz w:val="22"/>
                <w:szCs w:val="22"/>
                <w:lang w:val="en-US"/>
              </w:rPr>
              <w:t>Apple</w:t>
            </w:r>
            <w:r w:rsidRPr="003C12E4">
              <w:rPr>
                <w:rFonts w:ascii="Times New Roman" w:hAnsi="Times New Roman" w:cs="Times New Roman"/>
                <w:sz w:val="22"/>
                <w:szCs w:val="22"/>
              </w:rPr>
              <w:t xml:space="preserve"> </w:t>
            </w:r>
            <w:r w:rsidRPr="003C12E4">
              <w:rPr>
                <w:rFonts w:ascii="Times New Roman" w:hAnsi="Times New Roman" w:cs="Times New Roman"/>
                <w:sz w:val="22"/>
                <w:szCs w:val="22"/>
                <w:lang w:val="en-US"/>
              </w:rPr>
              <w:t>Pay</w:t>
            </w:r>
            <w:r w:rsidRPr="003C12E4">
              <w:rPr>
                <w:rFonts w:ascii="Times New Roman" w:hAnsi="Times New Roman" w:cs="Times New Roman"/>
                <w:sz w:val="22"/>
                <w:szCs w:val="22"/>
              </w:rPr>
              <w:t xml:space="preserve">, </w:t>
            </w:r>
            <w:r w:rsidRPr="003C12E4">
              <w:rPr>
                <w:rFonts w:ascii="Times New Roman" w:hAnsi="Times New Roman" w:cs="Times New Roman"/>
                <w:sz w:val="22"/>
                <w:szCs w:val="22"/>
                <w:lang w:val="en-US"/>
              </w:rPr>
              <w:t>Android</w:t>
            </w:r>
            <w:r w:rsidRPr="003C12E4">
              <w:rPr>
                <w:rFonts w:ascii="Times New Roman" w:hAnsi="Times New Roman" w:cs="Times New Roman"/>
                <w:sz w:val="22"/>
                <w:szCs w:val="22"/>
              </w:rPr>
              <w:t xml:space="preserve"> </w:t>
            </w:r>
            <w:r w:rsidRPr="003C12E4">
              <w:rPr>
                <w:rFonts w:ascii="Times New Roman" w:hAnsi="Times New Roman" w:cs="Times New Roman"/>
                <w:sz w:val="22"/>
                <w:szCs w:val="22"/>
                <w:lang w:val="en-US"/>
              </w:rPr>
              <w:t>Pay</w:t>
            </w:r>
            <w:r w:rsidRPr="003C12E4">
              <w:rPr>
                <w:rFonts w:ascii="Times New Roman" w:hAnsi="Times New Roman" w:cs="Times New Roman"/>
                <w:sz w:val="22"/>
                <w:szCs w:val="22"/>
              </w:rPr>
              <w:t>, достигло 70 тыс. человек.</w:t>
            </w:r>
          </w:p>
          <w:p w:rsidR="00C66018" w:rsidRPr="003C12E4" w:rsidRDefault="00C66018" w:rsidP="00DD7C05">
            <w:pPr>
              <w:spacing w:after="150"/>
              <w:ind w:firstLine="708"/>
              <w:jc w:val="both"/>
              <w:rPr>
                <w:sz w:val="22"/>
                <w:szCs w:val="22"/>
              </w:rPr>
            </w:pPr>
          </w:p>
          <w:p w:rsidR="003C12E4" w:rsidRPr="003C12E4" w:rsidRDefault="003C12E4" w:rsidP="003C12E4">
            <w:pPr>
              <w:ind w:firstLine="567"/>
              <w:jc w:val="both"/>
              <w:rPr>
                <w:sz w:val="22"/>
                <w:szCs w:val="22"/>
              </w:rPr>
            </w:pPr>
            <w:r w:rsidRPr="003C12E4">
              <w:rPr>
                <w:sz w:val="22"/>
                <w:szCs w:val="22"/>
              </w:rPr>
              <w:t xml:space="preserve">Банк выступает в качестве </w:t>
            </w:r>
            <w:proofErr w:type="spellStart"/>
            <w:r w:rsidRPr="003C12E4">
              <w:rPr>
                <w:sz w:val="22"/>
                <w:szCs w:val="22"/>
              </w:rPr>
              <w:t>агрегатора</w:t>
            </w:r>
            <w:proofErr w:type="spellEnd"/>
            <w:r w:rsidRPr="003C12E4">
              <w:rPr>
                <w:sz w:val="22"/>
                <w:szCs w:val="22"/>
              </w:rPr>
              <w:t xml:space="preserve"> сервисов мобильной коммерции, заключая прямые договоры с торгово-сервисными предприятиями (ТСП) на расчеты и информационно-технологическое взаимоде</w:t>
            </w:r>
            <w:r w:rsidRPr="003C12E4">
              <w:rPr>
                <w:sz w:val="22"/>
                <w:szCs w:val="22"/>
              </w:rPr>
              <w:t>й</w:t>
            </w:r>
            <w:r w:rsidRPr="003C12E4">
              <w:rPr>
                <w:sz w:val="22"/>
                <w:szCs w:val="22"/>
              </w:rPr>
              <w:t>ствие. Подписаны и запущены 8 прямых договоров с ТСП, среди которых такие крупные сервисы, как:</w:t>
            </w:r>
          </w:p>
          <w:p w:rsidR="003C12E4" w:rsidRPr="003C12E4" w:rsidRDefault="003C12E4" w:rsidP="003C12E4">
            <w:pPr>
              <w:pStyle w:val="aff0"/>
              <w:numPr>
                <w:ilvl w:val="0"/>
                <w:numId w:val="37"/>
              </w:numPr>
              <w:jc w:val="both"/>
              <w:rPr>
                <w:rFonts w:ascii="Times New Roman" w:hAnsi="Times New Roman" w:cs="Times New Roman"/>
                <w:sz w:val="22"/>
                <w:szCs w:val="22"/>
              </w:rPr>
            </w:pPr>
            <w:proofErr w:type="spellStart"/>
            <w:r w:rsidRPr="003C12E4">
              <w:rPr>
                <w:rFonts w:ascii="Times New Roman" w:hAnsi="Times New Roman" w:cs="Times New Roman"/>
                <w:sz w:val="22"/>
                <w:szCs w:val="22"/>
              </w:rPr>
              <w:t>Google</w:t>
            </w:r>
            <w:proofErr w:type="spellEnd"/>
            <w:r w:rsidRPr="003C12E4">
              <w:rPr>
                <w:rFonts w:ascii="Times New Roman" w:hAnsi="Times New Roman" w:cs="Times New Roman"/>
                <w:sz w:val="22"/>
                <w:szCs w:val="22"/>
              </w:rPr>
              <w:t xml:space="preserve"> – прием платежей в магазине приложений </w:t>
            </w:r>
            <w:proofErr w:type="spellStart"/>
            <w:r w:rsidRPr="003C12E4">
              <w:rPr>
                <w:rFonts w:ascii="Times New Roman" w:hAnsi="Times New Roman" w:cs="Times New Roman"/>
                <w:sz w:val="22"/>
                <w:szCs w:val="22"/>
              </w:rPr>
              <w:t>Play</w:t>
            </w:r>
            <w:proofErr w:type="spellEnd"/>
            <w:r w:rsidRPr="003C12E4">
              <w:rPr>
                <w:rFonts w:ascii="Times New Roman" w:hAnsi="Times New Roman" w:cs="Times New Roman"/>
                <w:sz w:val="22"/>
                <w:szCs w:val="22"/>
              </w:rPr>
              <w:t xml:space="preserve"> </w:t>
            </w:r>
            <w:proofErr w:type="spellStart"/>
            <w:r w:rsidRPr="003C12E4">
              <w:rPr>
                <w:rFonts w:ascii="Times New Roman" w:hAnsi="Times New Roman" w:cs="Times New Roman"/>
                <w:sz w:val="22"/>
                <w:szCs w:val="22"/>
              </w:rPr>
              <w:t>Market</w:t>
            </w:r>
            <w:proofErr w:type="spellEnd"/>
            <w:r w:rsidRPr="003C12E4">
              <w:rPr>
                <w:rFonts w:ascii="Times New Roman" w:hAnsi="Times New Roman" w:cs="Times New Roman"/>
                <w:sz w:val="22"/>
                <w:szCs w:val="22"/>
              </w:rPr>
              <w:t>;</w:t>
            </w:r>
          </w:p>
          <w:p w:rsidR="003C12E4" w:rsidRPr="003C12E4" w:rsidRDefault="003C12E4" w:rsidP="003C12E4">
            <w:pPr>
              <w:pStyle w:val="aff0"/>
              <w:numPr>
                <w:ilvl w:val="0"/>
                <w:numId w:val="37"/>
              </w:numPr>
              <w:jc w:val="both"/>
              <w:rPr>
                <w:rFonts w:ascii="Times New Roman" w:hAnsi="Times New Roman" w:cs="Times New Roman"/>
                <w:sz w:val="22"/>
                <w:szCs w:val="22"/>
              </w:rPr>
            </w:pPr>
            <w:proofErr w:type="spellStart"/>
            <w:r w:rsidRPr="003C12E4">
              <w:rPr>
                <w:rFonts w:ascii="Times New Roman" w:hAnsi="Times New Roman" w:cs="Times New Roman"/>
                <w:sz w:val="22"/>
                <w:szCs w:val="22"/>
              </w:rPr>
              <w:t>Apple</w:t>
            </w:r>
            <w:proofErr w:type="spellEnd"/>
            <w:r w:rsidRPr="003C12E4">
              <w:rPr>
                <w:rFonts w:ascii="Times New Roman" w:hAnsi="Times New Roman" w:cs="Times New Roman"/>
                <w:sz w:val="22"/>
                <w:szCs w:val="22"/>
              </w:rPr>
              <w:t xml:space="preserve"> − прием платежей в магазине приложений </w:t>
            </w:r>
            <w:proofErr w:type="spellStart"/>
            <w:r w:rsidRPr="003C12E4">
              <w:rPr>
                <w:rFonts w:ascii="Times New Roman" w:hAnsi="Times New Roman" w:cs="Times New Roman"/>
                <w:sz w:val="22"/>
                <w:szCs w:val="22"/>
              </w:rPr>
              <w:t>AppStore</w:t>
            </w:r>
            <w:proofErr w:type="spellEnd"/>
            <w:r w:rsidRPr="003C12E4">
              <w:rPr>
                <w:rFonts w:ascii="Times New Roman" w:hAnsi="Times New Roman" w:cs="Times New Roman"/>
                <w:sz w:val="22"/>
                <w:szCs w:val="22"/>
              </w:rPr>
              <w:t>;</w:t>
            </w:r>
          </w:p>
          <w:p w:rsidR="003C12E4" w:rsidRPr="003C12E4" w:rsidRDefault="003C12E4" w:rsidP="003C12E4">
            <w:pPr>
              <w:pStyle w:val="aff0"/>
              <w:numPr>
                <w:ilvl w:val="0"/>
                <w:numId w:val="37"/>
              </w:numPr>
              <w:jc w:val="both"/>
              <w:rPr>
                <w:rFonts w:ascii="Times New Roman" w:hAnsi="Times New Roman" w:cs="Times New Roman"/>
                <w:sz w:val="22"/>
                <w:szCs w:val="22"/>
              </w:rPr>
            </w:pPr>
            <w:proofErr w:type="spellStart"/>
            <w:r w:rsidRPr="003C12E4">
              <w:rPr>
                <w:rFonts w:ascii="Times New Roman" w:hAnsi="Times New Roman" w:cs="Times New Roman"/>
                <w:sz w:val="22"/>
                <w:szCs w:val="22"/>
              </w:rPr>
              <w:t>Моспаркинг</w:t>
            </w:r>
            <w:proofErr w:type="spellEnd"/>
            <w:r w:rsidRPr="003C12E4">
              <w:rPr>
                <w:rFonts w:ascii="Times New Roman" w:hAnsi="Times New Roman" w:cs="Times New Roman"/>
                <w:sz w:val="22"/>
                <w:szCs w:val="22"/>
              </w:rPr>
              <w:t xml:space="preserve"> − прием платежей в счет оплаты парковочного пространства г. Москвы.</w:t>
            </w:r>
          </w:p>
          <w:p w:rsidR="003C12E4" w:rsidRPr="003C12E4" w:rsidRDefault="003C12E4" w:rsidP="003C12E4">
            <w:pPr>
              <w:spacing w:after="150"/>
              <w:ind w:firstLine="708"/>
              <w:jc w:val="both"/>
              <w:rPr>
                <w:sz w:val="22"/>
                <w:szCs w:val="22"/>
              </w:rPr>
            </w:pPr>
            <w:r w:rsidRPr="003C12E4">
              <w:rPr>
                <w:sz w:val="22"/>
                <w:szCs w:val="22"/>
              </w:rPr>
              <w:t xml:space="preserve">За 5 месяцев оборот составил 620 </w:t>
            </w:r>
            <w:proofErr w:type="gramStart"/>
            <w:r w:rsidRPr="003C12E4">
              <w:rPr>
                <w:sz w:val="22"/>
                <w:szCs w:val="22"/>
              </w:rPr>
              <w:t>млн</w:t>
            </w:r>
            <w:proofErr w:type="gramEnd"/>
            <w:r w:rsidRPr="003C12E4">
              <w:rPr>
                <w:sz w:val="22"/>
                <w:szCs w:val="22"/>
              </w:rPr>
              <w:t xml:space="preserve"> </w:t>
            </w:r>
            <w:proofErr w:type="spellStart"/>
            <w:r w:rsidRPr="003C12E4">
              <w:rPr>
                <w:sz w:val="22"/>
                <w:szCs w:val="22"/>
              </w:rPr>
              <w:t>руб</w:t>
            </w:r>
            <w:proofErr w:type="spellEnd"/>
          </w:p>
        </w:tc>
      </w:tr>
      <w:tr w:rsidR="002607E7" w:rsidRPr="00412DDB" w:rsidTr="00587D1E">
        <w:tc>
          <w:tcPr>
            <w:tcW w:w="10173" w:type="dxa"/>
          </w:tcPr>
          <w:p w:rsidR="002607E7" w:rsidRPr="00412DDB" w:rsidRDefault="002607E7" w:rsidP="002607E7">
            <w:pPr>
              <w:pStyle w:val="em-6"/>
            </w:pPr>
            <w:r w:rsidRPr="00412DDB">
              <w:t>(Указываются цели создания, миссия (при наличии) и иная информация о деятельности кредитной организации – эмитента, имеющая значение для принятии решения о приобретении ценных бумаг кредитной организации – эмитента)</w:t>
            </w:r>
          </w:p>
        </w:tc>
      </w:tr>
    </w:tbl>
    <w:p w:rsidR="002607E7" w:rsidRPr="00412DDB" w:rsidRDefault="002607E7" w:rsidP="00DD2A1C">
      <w:pPr>
        <w:pStyle w:val="em-4"/>
      </w:pPr>
    </w:p>
    <w:p w:rsidR="00B37CA9" w:rsidRPr="00412DDB" w:rsidRDefault="00B37CA9" w:rsidP="002607E7">
      <w:pPr>
        <w:pStyle w:val="em-7"/>
        <w:rPr>
          <w:sz w:val="20"/>
          <w:szCs w:val="20"/>
        </w:rPr>
      </w:pPr>
      <w:bookmarkStart w:id="359" w:name="_Toc482611692"/>
      <w:r w:rsidRPr="00412DDB">
        <w:t>3.1.4. Контактная информация</w:t>
      </w:r>
      <w:bookmarkEnd w:id="359"/>
    </w:p>
    <w:p w:rsidR="002607E7" w:rsidRPr="00412DDB" w:rsidRDefault="002607E7" w:rsidP="002607E7">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2607E7" w:rsidRPr="00412DDB" w:rsidTr="00F237F6">
        <w:tc>
          <w:tcPr>
            <w:tcW w:w="4785" w:type="dxa"/>
          </w:tcPr>
          <w:p w:rsidR="002607E7" w:rsidRPr="00412DDB" w:rsidRDefault="002607E7" w:rsidP="00F237F6">
            <w:pPr>
              <w:pStyle w:val="em-4"/>
              <w:ind w:firstLine="0"/>
            </w:pPr>
            <w:r w:rsidRPr="00412DDB">
              <w:t>Место нахождения кредитной организации – эмитента:</w:t>
            </w:r>
          </w:p>
        </w:tc>
        <w:tc>
          <w:tcPr>
            <w:tcW w:w="4785" w:type="dxa"/>
            <w:vAlign w:val="center"/>
          </w:tcPr>
          <w:p w:rsidR="007435DC" w:rsidRPr="00412DDB" w:rsidRDefault="007435DC" w:rsidP="007435DC">
            <w:pPr>
              <w:rPr>
                <w:sz w:val="20"/>
                <w:szCs w:val="20"/>
              </w:rPr>
            </w:pPr>
            <w:r w:rsidRPr="00412DDB">
              <w:rPr>
                <w:sz w:val="20"/>
                <w:szCs w:val="20"/>
              </w:rPr>
              <w:t>115</w:t>
            </w:r>
            <w:r w:rsidRPr="00BA640A">
              <w:rPr>
                <w:sz w:val="20"/>
                <w:szCs w:val="20"/>
              </w:rPr>
              <w:t>432</w:t>
            </w:r>
            <w:r w:rsidRPr="00412DDB">
              <w:rPr>
                <w:sz w:val="20"/>
                <w:szCs w:val="20"/>
              </w:rPr>
              <w:t xml:space="preserve">, г. Москва, </w:t>
            </w:r>
            <w:r>
              <w:rPr>
                <w:sz w:val="20"/>
                <w:szCs w:val="20"/>
              </w:rPr>
              <w:t>пр-т Андропова</w:t>
            </w:r>
            <w:r w:rsidRPr="00412DDB">
              <w:rPr>
                <w:sz w:val="20"/>
                <w:szCs w:val="20"/>
              </w:rPr>
              <w:t>, д.</w:t>
            </w:r>
            <w:r>
              <w:rPr>
                <w:sz w:val="20"/>
                <w:szCs w:val="20"/>
              </w:rPr>
              <w:t>18, корп. 1</w:t>
            </w:r>
            <w:r w:rsidRPr="00412DDB">
              <w:rPr>
                <w:sz w:val="20"/>
                <w:szCs w:val="20"/>
              </w:rPr>
              <w:t> </w:t>
            </w:r>
          </w:p>
          <w:p w:rsidR="002607E7" w:rsidRPr="00412DDB" w:rsidRDefault="002607E7" w:rsidP="00F237F6">
            <w:pPr>
              <w:pStyle w:val="em-4"/>
              <w:ind w:firstLine="0"/>
              <w:jc w:val="center"/>
            </w:pPr>
          </w:p>
        </w:tc>
      </w:tr>
      <w:tr w:rsidR="0062217E" w:rsidRPr="00412DDB" w:rsidTr="00F237F6">
        <w:tc>
          <w:tcPr>
            <w:tcW w:w="4785" w:type="dxa"/>
          </w:tcPr>
          <w:p w:rsidR="0062217E" w:rsidRPr="00412DDB" w:rsidRDefault="0062217E" w:rsidP="00F237F6">
            <w:pPr>
              <w:pStyle w:val="em-4"/>
              <w:ind w:firstLine="0"/>
            </w:pPr>
            <w:r w:rsidRPr="00412DDB">
              <w:t>Адрес для направления почтовой корреспо</w:t>
            </w:r>
            <w:r w:rsidRPr="00412DDB">
              <w:t>н</w:t>
            </w:r>
            <w:r w:rsidRPr="00412DDB">
              <w:t>денции:</w:t>
            </w:r>
          </w:p>
        </w:tc>
        <w:tc>
          <w:tcPr>
            <w:tcW w:w="4785" w:type="dxa"/>
            <w:vAlign w:val="center"/>
          </w:tcPr>
          <w:p w:rsidR="0062217E" w:rsidRPr="00412DDB" w:rsidRDefault="0062217E" w:rsidP="0062217E">
            <w:pPr>
              <w:rPr>
                <w:sz w:val="20"/>
                <w:szCs w:val="20"/>
              </w:rPr>
            </w:pPr>
            <w:r w:rsidRPr="00412DDB">
              <w:rPr>
                <w:sz w:val="20"/>
                <w:szCs w:val="20"/>
              </w:rPr>
              <w:t>115</w:t>
            </w:r>
            <w:r w:rsidR="00BA640A" w:rsidRPr="00BA640A">
              <w:rPr>
                <w:sz w:val="20"/>
                <w:szCs w:val="20"/>
              </w:rPr>
              <w:t>432</w:t>
            </w:r>
            <w:r w:rsidRPr="00412DDB">
              <w:rPr>
                <w:sz w:val="20"/>
                <w:szCs w:val="20"/>
              </w:rPr>
              <w:t xml:space="preserve">, г. Москва, </w:t>
            </w:r>
            <w:r w:rsidR="00BE2710">
              <w:rPr>
                <w:sz w:val="20"/>
                <w:szCs w:val="20"/>
              </w:rPr>
              <w:t>пр-</w:t>
            </w:r>
            <w:r w:rsidR="00BA640A">
              <w:rPr>
                <w:sz w:val="20"/>
                <w:szCs w:val="20"/>
              </w:rPr>
              <w:t>т Андропова</w:t>
            </w:r>
            <w:r w:rsidRPr="00412DDB">
              <w:rPr>
                <w:sz w:val="20"/>
                <w:szCs w:val="20"/>
              </w:rPr>
              <w:t>, д.</w:t>
            </w:r>
            <w:r w:rsidR="00BA640A">
              <w:rPr>
                <w:sz w:val="20"/>
                <w:szCs w:val="20"/>
              </w:rPr>
              <w:t>18, корп. 1</w:t>
            </w:r>
            <w:r w:rsidRPr="00412DDB">
              <w:rPr>
                <w:sz w:val="20"/>
                <w:szCs w:val="20"/>
              </w:rPr>
              <w:t> </w:t>
            </w:r>
          </w:p>
          <w:p w:rsidR="0062217E" w:rsidRPr="00412DDB" w:rsidRDefault="0062217E" w:rsidP="0062217E">
            <w:pPr>
              <w:pStyle w:val="em-4"/>
              <w:ind w:firstLine="0"/>
              <w:jc w:val="center"/>
            </w:pPr>
          </w:p>
        </w:tc>
      </w:tr>
      <w:tr w:rsidR="0062217E" w:rsidRPr="00412DDB" w:rsidTr="00F237F6">
        <w:tc>
          <w:tcPr>
            <w:tcW w:w="4785" w:type="dxa"/>
          </w:tcPr>
          <w:p w:rsidR="0062217E" w:rsidRPr="00412DDB" w:rsidRDefault="0062217E" w:rsidP="00F237F6">
            <w:pPr>
              <w:pStyle w:val="em-4"/>
              <w:ind w:firstLine="0"/>
            </w:pPr>
            <w:r w:rsidRPr="00412DDB">
              <w:t>Номер телефона, факса:</w:t>
            </w:r>
          </w:p>
        </w:tc>
        <w:tc>
          <w:tcPr>
            <w:tcW w:w="4785" w:type="dxa"/>
            <w:vAlign w:val="center"/>
          </w:tcPr>
          <w:p w:rsidR="0062217E" w:rsidRPr="00412DDB" w:rsidRDefault="0062217E" w:rsidP="000312CA">
            <w:pPr>
              <w:rPr>
                <w:sz w:val="20"/>
                <w:szCs w:val="20"/>
              </w:rPr>
            </w:pPr>
            <w:r w:rsidRPr="00412DDB">
              <w:rPr>
                <w:sz w:val="20"/>
                <w:szCs w:val="20"/>
              </w:rPr>
              <w:t> +7 (495) 921</w:t>
            </w:r>
            <w:r w:rsidR="00B140EC">
              <w:rPr>
                <w:sz w:val="20"/>
                <w:szCs w:val="20"/>
              </w:rPr>
              <w:t>–</w:t>
            </w:r>
            <w:r w:rsidRPr="00412DDB">
              <w:rPr>
                <w:sz w:val="20"/>
                <w:szCs w:val="20"/>
              </w:rPr>
              <w:t>28</w:t>
            </w:r>
            <w:r w:rsidR="00B140EC">
              <w:rPr>
                <w:sz w:val="20"/>
                <w:szCs w:val="20"/>
              </w:rPr>
              <w:t>–</w:t>
            </w:r>
            <w:r w:rsidRPr="00412DDB">
              <w:rPr>
                <w:sz w:val="20"/>
                <w:szCs w:val="20"/>
              </w:rPr>
              <w:t>00</w:t>
            </w:r>
          </w:p>
        </w:tc>
      </w:tr>
      <w:tr w:rsidR="0062217E" w:rsidRPr="00412DDB" w:rsidTr="00C66018">
        <w:trPr>
          <w:trHeight w:val="471"/>
        </w:trPr>
        <w:tc>
          <w:tcPr>
            <w:tcW w:w="4785" w:type="dxa"/>
          </w:tcPr>
          <w:p w:rsidR="0062217E" w:rsidRPr="00412DDB" w:rsidRDefault="0062217E" w:rsidP="00F237F6">
            <w:pPr>
              <w:pStyle w:val="em-4"/>
              <w:ind w:firstLine="0"/>
            </w:pPr>
            <w:r w:rsidRPr="00412DDB">
              <w:t>Адрес электронной почты:</w:t>
            </w:r>
          </w:p>
        </w:tc>
        <w:tc>
          <w:tcPr>
            <w:tcW w:w="4785" w:type="dxa"/>
            <w:vAlign w:val="center"/>
          </w:tcPr>
          <w:p w:rsidR="0062217E" w:rsidRPr="00412DDB" w:rsidRDefault="0062217E" w:rsidP="0046547E">
            <w:pPr>
              <w:rPr>
                <w:sz w:val="20"/>
                <w:szCs w:val="20"/>
              </w:rPr>
            </w:pPr>
            <w:r w:rsidRPr="00412DDB">
              <w:rPr>
                <w:sz w:val="20"/>
                <w:szCs w:val="20"/>
              </w:rPr>
              <w:t> </w:t>
            </w:r>
            <w:hyperlink r:id="rId19" w:history="1">
              <w:r w:rsidR="00EF20C3" w:rsidRPr="00490C11">
                <w:rPr>
                  <w:rStyle w:val="af4"/>
                  <w:sz w:val="20"/>
                  <w:szCs w:val="20"/>
                  <w:lang w:val="en-US"/>
                </w:rPr>
                <w:t>info</w:t>
              </w:r>
              <w:r w:rsidR="00EF20C3" w:rsidRPr="00490C11">
                <w:rPr>
                  <w:rStyle w:val="af4"/>
                  <w:sz w:val="20"/>
                  <w:szCs w:val="20"/>
                </w:rPr>
                <w:t>@</w:t>
              </w:r>
              <w:r w:rsidR="00EF20C3" w:rsidRPr="00490C11">
                <w:rPr>
                  <w:rStyle w:val="af4"/>
                  <w:sz w:val="20"/>
                  <w:szCs w:val="20"/>
                  <w:lang w:val="en-US"/>
                </w:rPr>
                <w:t>mtsbank.ru</w:t>
              </w:r>
            </w:hyperlink>
          </w:p>
        </w:tc>
      </w:tr>
      <w:tr w:rsidR="0062217E" w:rsidRPr="00412DDB" w:rsidTr="00F237F6">
        <w:tc>
          <w:tcPr>
            <w:tcW w:w="4785" w:type="dxa"/>
          </w:tcPr>
          <w:p w:rsidR="0062217E" w:rsidRPr="00412DDB" w:rsidRDefault="0062217E" w:rsidP="00F237F6">
            <w:pPr>
              <w:pStyle w:val="em-4"/>
              <w:ind w:firstLine="0"/>
            </w:pPr>
            <w:proofErr w:type="gramStart"/>
            <w:r w:rsidRPr="00412DDB">
              <w:t xml:space="preserve">Адрес страницы (страниц) в сети Интернет, на которой (на которых) доступна информация о кредитной организации </w:t>
            </w:r>
            <w:r w:rsidR="00B140EC">
              <w:t>–</w:t>
            </w:r>
            <w:r w:rsidRPr="00412DDB">
              <w:t xml:space="preserve"> эмитенте, выпуще</w:t>
            </w:r>
            <w:r w:rsidRPr="00412DDB">
              <w:t>н</w:t>
            </w:r>
            <w:r w:rsidRPr="00412DDB">
              <w:t>ных и (или) выпускаемых ею ценных бумагах</w:t>
            </w:r>
            <w:proofErr w:type="gramEnd"/>
          </w:p>
        </w:tc>
        <w:tc>
          <w:tcPr>
            <w:tcW w:w="4785" w:type="dxa"/>
            <w:vAlign w:val="center"/>
          </w:tcPr>
          <w:p w:rsidR="0062217E" w:rsidRPr="00412DDB" w:rsidRDefault="008C2612" w:rsidP="000312CA">
            <w:pPr>
              <w:rPr>
                <w:sz w:val="20"/>
                <w:szCs w:val="20"/>
              </w:rPr>
            </w:pPr>
            <w:hyperlink r:id="rId20" w:history="1">
              <w:r w:rsidR="0062217E" w:rsidRPr="00412DDB">
                <w:rPr>
                  <w:rStyle w:val="af4"/>
                  <w:sz w:val="20"/>
                  <w:szCs w:val="20"/>
                  <w:lang w:val="en-US"/>
                </w:rPr>
                <w:t>www</w:t>
              </w:r>
              <w:r w:rsidR="0062217E" w:rsidRPr="00412DDB">
                <w:rPr>
                  <w:rStyle w:val="af4"/>
                  <w:sz w:val="20"/>
                  <w:szCs w:val="20"/>
                </w:rPr>
                <w:t>.</w:t>
              </w:r>
              <w:proofErr w:type="spellStart"/>
              <w:r w:rsidR="0062217E" w:rsidRPr="00412DDB">
                <w:rPr>
                  <w:rStyle w:val="af4"/>
                  <w:sz w:val="20"/>
                  <w:szCs w:val="20"/>
                  <w:lang w:val="en-US"/>
                </w:rPr>
                <w:t>mtsbank</w:t>
              </w:r>
              <w:proofErr w:type="spellEnd"/>
              <w:r w:rsidR="0062217E" w:rsidRPr="00412DDB">
                <w:rPr>
                  <w:rStyle w:val="af4"/>
                  <w:sz w:val="20"/>
                  <w:szCs w:val="20"/>
                </w:rPr>
                <w:t>.</w:t>
              </w:r>
              <w:proofErr w:type="spellStart"/>
              <w:r w:rsidR="0062217E" w:rsidRPr="00412DDB">
                <w:rPr>
                  <w:rStyle w:val="af4"/>
                  <w:sz w:val="20"/>
                  <w:szCs w:val="20"/>
                  <w:lang w:val="en-US"/>
                </w:rPr>
                <w:t>ru</w:t>
              </w:r>
              <w:proofErr w:type="spellEnd"/>
            </w:hyperlink>
          </w:p>
        </w:tc>
      </w:tr>
    </w:tbl>
    <w:p w:rsidR="002607E7" w:rsidRPr="00412DDB" w:rsidRDefault="002607E7" w:rsidP="002607E7">
      <w:pPr>
        <w:pStyle w:val="em-4"/>
      </w:pPr>
    </w:p>
    <w:p w:rsidR="002607E7" w:rsidRPr="00412DDB" w:rsidRDefault="002607E7" w:rsidP="002607E7">
      <w:pPr>
        <w:pStyle w:val="em-4"/>
      </w:pPr>
      <w:r w:rsidRPr="00412DDB">
        <w:t xml:space="preserve">Сведения о специальном подразделении кредитной организации </w:t>
      </w:r>
      <w:r w:rsidR="00B140EC">
        <w:t>–</w:t>
      </w:r>
      <w:r w:rsidRPr="00412DDB">
        <w:t xml:space="preserve"> эмитента (третьего лица) по работе с акционерами и инвесторами кредитной организации – эмитента</w:t>
      </w:r>
      <w:r w:rsidRPr="00412DDB">
        <w:rPr>
          <w:rStyle w:val="af0"/>
          <w:vanish/>
        </w:rPr>
        <w:footnoteReference w:id="28"/>
      </w:r>
      <w:r w:rsidRPr="00412DDB">
        <w:t>:</w:t>
      </w:r>
    </w:p>
    <w:p w:rsidR="002607E7" w:rsidRPr="00412DDB" w:rsidRDefault="002607E7" w:rsidP="002607E7">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2607E7" w:rsidRPr="00412DDB" w:rsidTr="00F237F6">
        <w:tc>
          <w:tcPr>
            <w:tcW w:w="4785" w:type="dxa"/>
          </w:tcPr>
          <w:p w:rsidR="002607E7" w:rsidRPr="00412DDB" w:rsidRDefault="005A5FC3" w:rsidP="00F237F6">
            <w:pPr>
              <w:pStyle w:val="em-4"/>
              <w:ind w:firstLine="0"/>
              <w:rPr>
                <w:sz w:val="20"/>
                <w:szCs w:val="20"/>
              </w:rPr>
            </w:pPr>
            <w:r w:rsidRPr="00412DDB">
              <w:rPr>
                <w:sz w:val="20"/>
                <w:szCs w:val="20"/>
              </w:rPr>
              <w:t>Место нахождения:</w:t>
            </w:r>
          </w:p>
        </w:tc>
        <w:tc>
          <w:tcPr>
            <w:tcW w:w="4785" w:type="dxa"/>
          </w:tcPr>
          <w:p w:rsidR="002607E7" w:rsidRPr="00412DDB" w:rsidRDefault="000312CA" w:rsidP="00F237F6">
            <w:pPr>
              <w:pStyle w:val="em-4"/>
              <w:ind w:firstLine="0"/>
              <w:rPr>
                <w:sz w:val="20"/>
                <w:szCs w:val="20"/>
              </w:rPr>
            </w:pPr>
            <w:r w:rsidRPr="00412DDB">
              <w:rPr>
                <w:sz w:val="20"/>
                <w:szCs w:val="20"/>
              </w:rPr>
              <w:t>Специальное подразделение по работе с акционер</w:t>
            </w:r>
            <w:r w:rsidRPr="00412DDB">
              <w:rPr>
                <w:sz w:val="20"/>
                <w:szCs w:val="20"/>
              </w:rPr>
              <w:t>а</w:t>
            </w:r>
            <w:r w:rsidRPr="00412DDB">
              <w:rPr>
                <w:sz w:val="20"/>
                <w:szCs w:val="20"/>
              </w:rPr>
              <w:t>ми отсутствует</w:t>
            </w:r>
          </w:p>
        </w:tc>
      </w:tr>
      <w:tr w:rsidR="002607E7" w:rsidRPr="00412DDB" w:rsidTr="00F237F6">
        <w:tc>
          <w:tcPr>
            <w:tcW w:w="4785" w:type="dxa"/>
          </w:tcPr>
          <w:p w:rsidR="002607E7" w:rsidRPr="00412DDB" w:rsidRDefault="005A5FC3" w:rsidP="00F237F6">
            <w:pPr>
              <w:pStyle w:val="em-4"/>
              <w:ind w:firstLine="0"/>
              <w:rPr>
                <w:sz w:val="20"/>
                <w:szCs w:val="20"/>
              </w:rPr>
            </w:pPr>
            <w:r w:rsidRPr="00412DDB">
              <w:rPr>
                <w:sz w:val="20"/>
                <w:szCs w:val="20"/>
              </w:rPr>
              <w:t>Номер телефона, факса:</w:t>
            </w:r>
          </w:p>
        </w:tc>
        <w:tc>
          <w:tcPr>
            <w:tcW w:w="4785" w:type="dxa"/>
          </w:tcPr>
          <w:p w:rsidR="002607E7" w:rsidRPr="00412DDB" w:rsidRDefault="00B140EC" w:rsidP="00F237F6">
            <w:pPr>
              <w:pStyle w:val="em-4"/>
              <w:ind w:firstLine="0"/>
              <w:rPr>
                <w:sz w:val="20"/>
                <w:szCs w:val="20"/>
              </w:rPr>
            </w:pPr>
            <w:r>
              <w:rPr>
                <w:sz w:val="20"/>
                <w:szCs w:val="20"/>
              </w:rPr>
              <w:t>–</w:t>
            </w:r>
          </w:p>
        </w:tc>
      </w:tr>
      <w:tr w:rsidR="002607E7" w:rsidRPr="00412DDB" w:rsidTr="00F237F6">
        <w:tc>
          <w:tcPr>
            <w:tcW w:w="4785" w:type="dxa"/>
          </w:tcPr>
          <w:p w:rsidR="002607E7" w:rsidRPr="00412DDB" w:rsidRDefault="005A5FC3" w:rsidP="00F237F6">
            <w:pPr>
              <w:pStyle w:val="em-4"/>
              <w:ind w:firstLine="0"/>
              <w:rPr>
                <w:sz w:val="20"/>
                <w:szCs w:val="20"/>
              </w:rPr>
            </w:pPr>
            <w:r w:rsidRPr="00412DDB">
              <w:rPr>
                <w:sz w:val="20"/>
                <w:szCs w:val="20"/>
              </w:rPr>
              <w:t>Адрес электронной почты:</w:t>
            </w:r>
          </w:p>
        </w:tc>
        <w:tc>
          <w:tcPr>
            <w:tcW w:w="4785" w:type="dxa"/>
          </w:tcPr>
          <w:p w:rsidR="002607E7" w:rsidRPr="00412DDB" w:rsidRDefault="00B140EC" w:rsidP="00F237F6">
            <w:pPr>
              <w:pStyle w:val="em-4"/>
              <w:ind w:firstLine="0"/>
              <w:rPr>
                <w:sz w:val="20"/>
                <w:szCs w:val="20"/>
              </w:rPr>
            </w:pPr>
            <w:r>
              <w:rPr>
                <w:sz w:val="20"/>
                <w:szCs w:val="20"/>
              </w:rPr>
              <w:t>–</w:t>
            </w:r>
          </w:p>
        </w:tc>
      </w:tr>
      <w:tr w:rsidR="005A5FC3" w:rsidRPr="00412DDB" w:rsidTr="00F237F6">
        <w:tc>
          <w:tcPr>
            <w:tcW w:w="4785" w:type="dxa"/>
          </w:tcPr>
          <w:p w:rsidR="005A5FC3" w:rsidRPr="00412DDB" w:rsidRDefault="005A5FC3" w:rsidP="00F237F6">
            <w:pPr>
              <w:pStyle w:val="em-4"/>
              <w:ind w:firstLine="0"/>
              <w:rPr>
                <w:sz w:val="20"/>
                <w:szCs w:val="20"/>
              </w:rPr>
            </w:pPr>
            <w:r w:rsidRPr="00412DDB">
              <w:rPr>
                <w:sz w:val="20"/>
                <w:szCs w:val="20"/>
              </w:rPr>
              <w:t>Адрес страницы в сети Интернет:</w:t>
            </w:r>
          </w:p>
        </w:tc>
        <w:tc>
          <w:tcPr>
            <w:tcW w:w="4785" w:type="dxa"/>
          </w:tcPr>
          <w:p w:rsidR="005A5FC3" w:rsidRPr="00412DDB" w:rsidRDefault="00B140EC" w:rsidP="00F237F6">
            <w:pPr>
              <w:pStyle w:val="em-4"/>
              <w:ind w:firstLine="0"/>
              <w:rPr>
                <w:sz w:val="20"/>
                <w:szCs w:val="20"/>
              </w:rPr>
            </w:pPr>
            <w:r>
              <w:rPr>
                <w:sz w:val="20"/>
                <w:szCs w:val="20"/>
              </w:rPr>
              <w:t>–</w:t>
            </w:r>
          </w:p>
        </w:tc>
      </w:tr>
    </w:tbl>
    <w:p w:rsidR="002607E7" w:rsidRDefault="002607E7" w:rsidP="002607E7">
      <w:pPr>
        <w:pStyle w:val="em-4"/>
      </w:pPr>
    </w:p>
    <w:p w:rsidR="004E4439" w:rsidRPr="00412DDB" w:rsidRDefault="004E4439" w:rsidP="002607E7">
      <w:pPr>
        <w:pStyle w:val="em-4"/>
      </w:pPr>
    </w:p>
    <w:p w:rsidR="00B37CA9" w:rsidRPr="00412DDB" w:rsidRDefault="00B37CA9" w:rsidP="00237042">
      <w:pPr>
        <w:pStyle w:val="em-7"/>
      </w:pPr>
      <w:bookmarkStart w:id="360" w:name="_Toc482611693"/>
      <w:r w:rsidRPr="00412DDB">
        <w:t>3.1.5. Идентификационный номер налогоплательщика</w:t>
      </w:r>
      <w:bookmarkEnd w:id="360"/>
      <w:r w:rsidRPr="00412DDB">
        <w:t xml:space="preserve"> </w:t>
      </w:r>
    </w:p>
    <w:p w:rsidR="00237042" w:rsidRPr="00412DDB" w:rsidRDefault="00237042" w:rsidP="00237042">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662"/>
      </w:tblGrid>
      <w:tr w:rsidR="00237042" w:rsidRPr="00412DDB" w:rsidTr="00F237F6">
        <w:tc>
          <w:tcPr>
            <w:tcW w:w="1908" w:type="dxa"/>
          </w:tcPr>
          <w:p w:rsidR="00237042" w:rsidRPr="00412DDB" w:rsidRDefault="00237042" w:rsidP="00F237F6">
            <w:pPr>
              <w:pStyle w:val="em-4"/>
              <w:ind w:firstLine="0"/>
            </w:pPr>
            <w:r w:rsidRPr="00412DDB">
              <w:t>ИНН:</w:t>
            </w:r>
          </w:p>
        </w:tc>
        <w:tc>
          <w:tcPr>
            <w:tcW w:w="7662" w:type="dxa"/>
          </w:tcPr>
          <w:p w:rsidR="00237042" w:rsidRPr="00412DDB" w:rsidRDefault="000312CA" w:rsidP="00F237F6">
            <w:pPr>
              <w:pStyle w:val="em-4"/>
              <w:ind w:firstLine="0"/>
            </w:pPr>
            <w:r w:rsidRPr="00412DDB">
              <w:t>7702045051</w:t>
            </w:r>
          </w:p>
        </w:tc>
      </w:tr>
    </w:tbl>
    <w:p w:rsidR="00237042" w:rsidRPr="00412DDB" w:rsidRDefault="00237042" w:rsidP="00237042">
      <w:pPr>
        <w:pStyle w:val="em-4"/>
        <w:rPr>
          <w:lang w:val="en-US"/>
        </w:rPr>
      </w:pPr>
    </w:p>
    <w:p w:rsidR="005A3580" w:rsidRDefault="005A3580" w:rsidP="005A3580">
      <w:pPr>
        <w:pStyle w:val="em-7"/>
      </w:pPr>
      <w:bookmarkStart w:id="361" w:name="_Toc324785334"/>
      <w:bookmarkStart w:id="362" w:name="_Toc482611694"/>
      <w:r w:rsidRPr="007435DC">
        <w:t>3.1.6. Филиалы и представительства кредитной организации – эмитента</w:t>
      </w:r>
      <w:bookmarkEnd w:id="361"/>
      <w:bookmarkEnd w:id="362"/>
    </w:p>
    <w:p w:rsidR="00CB5D75" w:rsidRDefault="00CB5D75" w:rsidP="005A3580">
      <w:pPr>
        <w:pStyle w:val="em-7"/>
      </w:pPr>
    </w:p>
    <w:p w:rsidR="004E4439" w:rsidRDefault="004E4439" w:rsidP="005A3580">
      <w:pPr>
        <w:pStyle w:val="em-7"/>
        <w:rPr>
          <w:b w:val="0"/>
        </w:rPr>
      </w:pPr>
      <w:r w:rsidRPr="009D6AA8">
        <w:rPr>
          <w:b w:val="0"/>
        </w:rPr>
        <w:t xml:space="preserve">Во </w:t>
      </w:r>
      <w:r>
        <w:rPr>
          <w:b w:val="0"/>
        </w:rPr>
        <w:t>2-м квартале произошли изменения в руководстве Уральского и Новосибирского филиалов.</w:t>
      </w:r>
    </w:p>
    <w:p w:rsidR="004E4439" w:rsidRPr="009D6AA8" w:rsidRDefault="004E4439" w:rsidP="005A3580">
      <w:pPr>
        <w:pStyle w:val="em-7"/>
        <w:rPr>
          <w:b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7435DC" w:rsidRPr="00412DDB" w:rsidTr="009D1DE2">
        <w:tc>
          <w:tcPr>
            <w:tcW w:w="4785" w:type="dxa"/>
            <w:vAlign w:val="center"/>
          </w:tcPr>
          <w:p w:rsidR="007435DC" w:rsidRPr="00412DDB" w:rsidRDefault="007435DC" w:rsidP="009D1DE2">
            <w:pPr>
              <w:jc w:val="both"/>
              <w:rPr>
                <w:sz w:val="20"/>
                <w:szCs w:val="20"/>
              </w:rPr>
            </w:pPr>
            <w:r w:rsidRPr="00412DDB">
              <w:rPr>
                <w:sz w:val="20"/>
                <w:szCs w:val="20"/>
              </w:rPr>
              <w:t>Наименование</w:t>
            </w:r>
          </w:p>
        </w:tc>
        <w:tc>
          <w:tcPr>
            <w:tcW w:w="4785" w:type="dxa"/>
            <w:vAlign w:val="center"/>
          </w:tcPr>
          <w:p w:rsidR="007435DC" w:rsidRPr="00412DDB" w:rsidRDefault="007435DC" w:rsidP="00CE4F5B">
            <w:pPr>
              <w:jc w:val="both"/>
              <w:rPr>
                <w:b/>
                <w:sz w:val="20"/>
                <w:szCs w:val="20"/>
              </w:rPr>
            </w:pPr>
            <w:r w:rsidRPr="00412DDB">
              <w:rPr>
                <w:b/>
                <w:sz w:val="20"/>
                <w:szCs w:val="20"/>
              </w:rPr>
              <w:t xml:space="preserve">Уральский филиал </w:t>
            </w:r>
            <w:r w:rsidR="00CE4F5B">
              <w:rPr>
                <w:b/>
                <w:sz w:val="20"/>
                <w:szCs w:val="20"/>
              </w:rPr>
              <w:t>Публичного</w:t>
            </w:r>
            <w:r w:rsidRPr="00412DDB">
              <w:rPr>
                <w:b/>
                <w:sz w:val="20"/>
                <w:szCs w:val="20"/>
              </w:rPr>
              <w:t xml:space="preserve"> акционерного общества «МТС-Банк» (сокращенное наименов</w:t>
            </w:r>
            <w:r w:rsidRPr="00412DDB">
              <w:rPr>
                <w:b/>
                <w:sz w:val="20"/>
                <w:szCs w:val="20"/>
              </w:rPr>
              <w:t>а</w:t>
            </w:r>
            <w:r w:rsidRPr="00412DDB">
              <w:rPr>
                <w:b/>
                <w:sz w:val="20"/>
                <w:szCs w:val="20"/>
              </w:rPr>
              <w:t xml:space="preserve">ние – Уральский филиал </w:t>
            </w:r>
            <w:r w:rsidR="00CE4F5B">
              <w:rPr>
                <w:b/>
                <w:sz w:val="20"/>
                <w:szCs w:val="20"/>
              </w:rPr>
              <w:t>П</w:t>
            </w:r>
            <w:r w:rsidRPr="00412DDB">
              <w:rPr>
                <w:b/>
                <w:sz w:val="20"/>
                <w:szCs w:val="20"/>
              </w:rPr>
              <w:t>АО «МТС-Банк»)</w:t>
            </w:r>
          </w:p>
        </w:tc>
      </w:tr>
      <w:tr w:rsidR="007435DC" w:rsidRPr="00412DDB" w:rsidTr="009D1DE2">
        <w:tc>
          <w:tcPr>
            <w:tcW w:w="4785" w:type="dxa"/>
            <w:vAlign w:val="center"/>
          </w:tcPr>
          <w:p w:rsidR="007435DC" w:rsidRPr="00412DDB" w:rsidRDefault="007435DC" w:rsidP="009D1DE2">
            <w:pPr>
              <w:jc w:val="both"/>
              <w:rPr>
                <w:sz w:val="20"/>
                <w:szCs w:val="20"/>
              </w:rPr>
            </w:pPr>
            <w:r w:rsidRPr="00412DDB">
              <w:rPr>
                <w:sz w:val="20"/>
                <w:szCs w:val="20"/>
              </w:rPr>
              <w:t>Дата открытия</w:t>
            </w:r>
          </w:p>
        </w:tc>
        <w:tc>
          <w:tcPr>
            <w:tcW w:w="4785" w:type="dxa"/>
            <w:vAlign w:val="center"/>
          </w:tcPr>
          <w:p w:rsidR="007435DC" w:rsidRPr="00412DDB" w:rsidRDefault="007435DC" w:rsidP="009D1DE2">
            <w:pPr>
              <w:jc w:val="both"/>
              <w:rPr>
                <w:sz w:val="20"/>
                <w:szCs w:val="20"/>
              </w:rPr>
            </w:pPr>
            <w:r w:rsidRPr="00412DDB">
              <w:rPr>
                <w:sz w:val="20"/>
                <w:szCs w:val="20"/>
              </w:rPr>
              <w:t>20.12.2004 г.</w:t>
            </w:r>
          </w:p>
        </w:tc>
      </w:tr>
      <w:tr w:rsidR="007435DC" w:rsidRPr="00412DDB" w:rsidTr="009D1DE2">
        <w:tc>
          <w:tcPr>
            <w:tcW w:w="4785" w:type="dxa"/>
            <w:vAlign w:val="center"/>
          </w:tcPr>
          <w:p w:rsidR="007435DC" w:rsidRPr="00412DDB" w:rsidRDefault="007435DC" w:rsidP="009D1DE2">
            <w:pPr>
              <w:rPr>
                <w:sz w:val="20"/>
                <w:szCs w:val="20"/>
              </w:rPr>
            </w:pPr>
            <w:r w:rsidRPr="00412DDB">
              <w:rPr>
                <w:sz w:val="20"/>
                <w:szCs w:val="20"/>
              </w:rPr>
              <w:t>Место нахождения в соответствии с Уставом (учр</w:t>
            </w:r>
            <w:r w:rsidRPr="00412DDB">
              <w:rPr>
                <w:sz w:val="20"/>
                <w:szCs w:val="20"/>
              </w:rPr>
              <w:t>е</w:t>
            </w:r>
            <w:r w:rsidRPr="00412DDB">
              <w:rPr>
                <w:sz w:val="20"/>
                <w:szCs w:val="20"/>
              </w:rPr>
              <w:t xml:space="preserve">дительными документами) </w:t>
            </w:r>
          </w:p>
        </w:tc>
        <w:tc>
          <w:tcPr>
            <w:tcW w:w="4785" w:type="dxa"/>
            <w:vAlign w:val="center"/>
          </w:tcPr>
          <w:p w:rsidR="007435DC" w:rsidRPr="00412DDB" w:rsidRDefault="007435DC" w:rsidP="009D1DE2">
            <w:pPr>
              <w:pStyle w:val="37"/>
              <w:keepNext w:val="0"/>
              <w:widowControl/>
              <w:autoSpaceDE/>
              <w:autoSpaceDN/>
              <w:adjustRightInd/>
              <w:ind w:right="-2"/>
              <w:rPr>
                <w:sz w:val="20"/>
                <w:szCs w:val="20"/>
              </w:rPr>
            </w:pPr>
            <w:r w:rsidRPr="00412DDB">
              <w:rPr>
                <w:sz w:val="20"/>
                <w:szCs w:val="20"/>
              </w:rPr>
              <w:t>620000, г. Екатеринбург, ул. Энгельса, д.36</w:t>
            </w:r>
          </w:p>
          <w:p w:rsidR="007435DC" w:rsidRPr="00412DDB" w:rsidRDefault="007435DC" w:rsidP="009D1DE2">
            <w:pPr>
              <w:jc w:val="both"/>
              <w:rPr>
                <w:sz w:val="20"/>
                <w:szCs w:val="20"/>
              </w:rPr>
            </w:pPr>
          </w:p>
        </w:tc>
      </w:tr>
      <w:tr w:rsidR="007435DC" w:rsidRPr="00412DDB" w:rsidTr="009D1DE2">
        <w:tc>
          <w:tcPr>
            <w:tcW w:w="4785" w:type="dxa"/>
            <w:vAlign w:val="center"/>
          </w:tcPr>
          <w:p w:rsidR="007435DC" w:rsidRPr="00412DDB" w:rsidRDefault="007435DC" w:rsidP="009D1DE2">
            <w:pPr>
              <w:jc w:val="both"/>
              <w:rPr>
                <w:sz w:val="20"/>
                <w:szCs w:val="20"/>
              </w:rPr>
            </w:pPr>
            <w:r w:rsidRPr="00412DDB">
              <w:rPr>
                <w:sz w:val="20"/>
                <w:szCs w:val="20"/>
              </w:rPr>
              <w:t>Телефон</w:t>
            </w:r>
          </w:p>
        </w:tc>
        <w:tc>
          <w:tcPr>
            <w:tcW w:w="4785" w:type="dxa"/>
            <w:vAlign w:val="center"/>
          </w:tcPr>
          <w:p w:rsidR="007435DC" w:rsidRPr="00412DDB" w:rsidRDefault="007435DC">
            <w:pPr>
              <w:jc w:val="both"/>
              <w:rPr>
                <w:sz w:val="20"/>
                <w:szCs w:val="20"/>
              </w:rPr>
            </w:pPr>
            <w:r w:rsidRPr="00412DDB">
              <w:rPr>
                <w:sz w:val="20"/>
                <w:szCs w:val="20"/>
              </w:rPr>
              <w:t>(343) 216-05-10</w:t>
            </w:r>
          </w:p>
        </w:tc>
      </w:tr>
      <w:tr w:rsidR="007435DC" w:rsidRPr="00412DDB" w:rsidTr="009D1DE2">
        <w:tc>
          <w:tcPr>
            <w:tcW w:w="4785" w:type="dxa"/>
            <w:vAlign w:val="center"/>
          </w:tcPr>
          <w:p w:rsidR="007435DC" w:rsidRPr="00412DDB" w:rsidRDefault="007435DC" w:rsidP="009D1DE2">
            <w:pPr>
              <w:jc w:val="both"/>
              <w:rPr>
                <w:sz w:val="20"/>
                <w:szCs w:val="20"/>
              </w:rPr>
            </w:pPr>
            <w:r w:rsidRPr="00412DDB">
              <w:rPr>
                <w:sz w:val="20"/>
                <w:szCs w:val="20"/>
              </w:rPr>
              <w:t>ФИО руководителя</w:t>
            </w:r>
          </w:p>
        </w:tc>
        <w:tc>
          <w:tcPr>
            <w:tcW w:w="4785" w:type="dxa"/>
            <w:vAlign w:val="center"/>
          </w:tcPr>
          <w:p w:rsidR="007435DC" w:rsidRPr="00412DDB" w:rsidRDefault="004E4439" w:rsidP="009D1DE2">
            <w:pPr>
              <w:jc w:val="both"/>
              <w:rPr>
                <w:sz w:val="20"/>
                <w:szCs w:val="20"/>
              </w:rPr>
            </w:pPr>
            <w:r w:rsidRPr="009D6AA8">
              <w:rPr>
                <w:bCs/>
                <w:color w:val="000000"/>
                <w:sz w:val="20"/>
                <w:szCs w:val="30"/>
              </w:rPr>
              <w:t>Гриценко Олег Николаевич</w:t>
            </w:r>
          </w:p>
        </w:tc>
      </w:tr>
      <w:tr w:rsidR="007435DC" w:rsidRPr="00412DDB" w:rsidTr="009D1DE2">
        <w:tc>
          <w:tcPr>
            <w:tcW w:w="4785" w:type="dxa"/>
            <w:vAlign w:val="center"/>
          </w:tcPr>
          <w:p w:rsidR="007435DC" w:rsidRPr="00412DDB" w:rsidRDefault="007435DC" w:rsidP="009D1DE2">
            <w:pPr>
              <w:rPr>
                <w:sz w:val="20"/>
                <w:szCs w:val="20"/>
              </w:rPr>
            </w:pPr>
            <w:r w:rsidRPr="00412DDB">
              <w:rPr>
                <w:sz w:val="20"/>
                <w:szCs w:val="20"/>
              </w:rPr>
              <w:t>Срок действия доверенности руководителя</w:t>
            </w:r>
          </w:p>
        </w:tc>
        <w:tc>
          <w:tcPr>
            <w:tcW w:w="4785" w:type="dxa"/>
            <w:vAlign w:val="center"/>
          </w:tcPr>
          <w:p w:rsidR="007435DC" w:rsidRPr="00226805" w:rsidRDefault="007435DC">
            <w:pPr>
              <w:jc w:val="both"/>
              <w:rPr>
                <w:sz w:val="20"/>
                <w:szCs w:val="20"/>
              </w:rPr>
            </w:pPr>
            <w:r w:rsidRPr="00412DDB">
              <w:rPr>
                <w:sz w:val="20"/>
                <w:szCs w:val="20"/>
              </w:rPr>
              <w:t>31.12.</w:t>
            </w:r>
            <w:r w:rsidR="001D1D12" w:rsidRPr="00412DDB">
              <w:rPr>
                <w:sz w:val="20"/>
                <w:szCs w:val="20"/>
              </w:rPr>
              <w:t>201</w:t>
            </w:r>
            <w:r w:rsidR="001D1D12">
              <w:rPr>
                <w:sz w:val="20"/>
                <w:szCs w:val="20"/>
              </w:rPr>
              <w:t>8</w:t>
            </w:r>
          </w:p>
        </w:tc>
      </w:tr>
      <w:tr w:rsidR="007435DC" w:rsidRPr="00412DDB" w:rsidTr="009D1DE2">
        <w:tc>
          <w:tcPr>
            <w:tcW w:w="4785" w:type="dxa"/>
            <w:vAlign w:val="center"/>
          </w:tcPr>
          <w:p w:rsidR="007435DC" w:rsidRPr="00412DDB" w:rsidRDefault="007435DC" w:rsidP="009D1DE2">
            <w:pPr>
              <w:rPr>
                <w:sz w:val="20"/>
                <w:szCs w:val="20"/>
              </w:rPr>
            </w:pPr>
          </w:p>
        </w:tc>
        <w:tc>
          <w:tcPr>
            <w:tcW w:w="4785" w:type="dxa"/>
            <w:vAlign w:val="center"/>
          </w:tcPr>
          <w:p w:rsidR="007435DC" w:rsidRPr="00412DDB" w:rsidRDefault="007435DC" w:rsidP="009D1DE2">
            <w:pPr>
              <w:jc w:val="both"/>
              <w:rPr>
                <w:sz w:val="20"/>
                <w:szCs w:val="20"/>
              </w:rPr>
            </w:pPr>
          </w:p>
        </w:tc>
      </w:tr>
      <w:tr w:rsidR="004800F1" w:rsidRPr="00412DDB" w:rsidTr="004800F1">
        <w:tc>
          <w:tcPr>
            <w:tcW w:w="4785" w:type="dxa"/>
            <w:tcBorders>
              <w:top w:val="single" w:sz="4" w:space="0" w:color="auto"/>
              <w:left w:val="single" w:sz="4" w:space="0" w:color="auto"/>
              <w:bottom w:val="single" w:sz="4" w:space="0" w:color="auto"/>
              <w:right w:val="single" w:sz="4" w:space="0" w:color="auto"/>
            </w:tcBorders>
            <w:vAlign w:val="center"/>
          </w:tcPr>
          <w:p w:rsidR="004800F1" w:rsidRPr="00412DDB" w:rsidRDefault="004800F1" w:rsidP="004800F1">
            <w:pPr>
              <w:rPr>
                <w:sz w:val="20"/>
                <w:szCs w:val="20"/>
              </w:rPr>
            </w:pPr>
            <w:r w:rsidRPr="00412DDB">
              <w:rPr>
                <w:sz w:val="20"/>
                <w:szCs w:val="20"/>
              </w:rPr>
              <w:t>Наименование</w:t>
            </w:r>
          </w:p>
        </w:tc>
        <w:tc>
          <w:tcPr>
            <w:tcW w:w="4785" w:type="dxa"/>
            <w:tcBorders>
              <w:top w:val="single" w:sz="4" w:space="0" w:color="auto"/>
              <w:left w:val="single" w:sz="4" w:space="0" w:color="auto"/>
              <w:bottom w:val="single" w:sz="4" w:space="0" w:color="auto"/>
              <w:right w:val="single" w:sz="4" w:space="0" w:color="auto"/>
            </w:tcBorders>
            <w:vAlign w:val="center"/>
          </w:tcPr>
          <w:p w:rsidR="004800F1" w:rsidRPr="004800F1" w:rsidRDefault="004800F1" w:rsidP="00BB315A">
            <w:pPr>
              <w:jc w:val="both"/>
              <w:rPr>
                <w:b/>
                <w:sz w:val="20"/>
                <w:szCs w:val="20"/>
              </w:rPr>
            </w:pPr>
            <w:r w:rsidRPr="004800F1">
              <w:rPr>
                <w:b/>
                <w:sz w:val="20"/>
                <w:szCs w:val="20"/>
              </w:rPr>
              <w:t>Новосибирский филиал Публичного акционерн</w:t>
            </w:r>
            <w:r w:rsidRPr="004800F1">
              <w:rPr>
                <w:b/>
                <w:sz w:val="20"/>
                <w:szCs w:val="20"/>
              </w:rPr>
              <w:t>о</w:t>
            </w:r>
            <w:r w:rsidRPr="004800F1">
              <w:rPr>
                <w:b/>
                <w:sz w:val="20"/>
                <w:szCs w:val="20"/>
              </w:rPr>
              <w:t>го общества «МТС-Банк» (сокращенное наим</w:t>
            </w:r>
            <w:r w:rsidRPr="004800F1">
              <w:rPr>
                <w:b/>
                <w:sz w:val="20"/>
                <w:szCs w:val="20"/>
              </w:rPr>
              <w:t>е</w:t>
            </w:r>
            <w:r w:rsidRPr="004800F1">
              <w:rPr>
                <w:b/>
                <w:sz w:val="20"/>
                <w:szCs w:val="20"/>
              </w:rPr>
              <w:t>нование – Новосибирский филиал ПАО «МТС-Банк»)</w:t>
            </w:r>
          </w:p>
        </w:tc>
      </w:tr>
      <w:tr w:rsidR="004800F1" w:rsidRPr="00412DDB" w:rsidTr="004800F1">
        <w:tc>
          <w:tcPr>
            <w:tcW w:w="4785" w:type="dxa"/>
            <w:tcBorders>
              <w:top w:val="single" w:sz="4" w:space="0" w:color="auto"/>
              <w:left w:val="single" w:sz="4" w:space="0" w:color="auto"/>
              <w:bottom w:val="single" w:sz="4" w:space="0" w:color="auto"/>
              <w:right w:val="single" w:sz="4" w:space="0" w:color="auto"/>
            </w:tcBorders>
            <w:vAlign w:val="center"/>
          </w:tcPr>
          <w:p w:rsidR="004800F1" w:rsidRPr="00412DDB" w:rsidRDefault="004800F1" w:rsidP="004800F1">
            <w:pPr>
              <w:rPr>
                <w:sz w:val="20"/>
                <w:szCs w:val="20"/>
              </w:rPr>
            </w:pPr>
            <w:r w:rsidRPr="00412DDB">
              <w:rPr>
                <w:sz w:val="20"/>
                <w:szCs w:val="20"/>
              </w:rPr>
              <w:t>Дата открытия</w:t>
            </w:r>
          </w:p>
        </w:tc>
        <w:tc>
          <w:tcPr>
            <w:tcW w:w="4785" w:type="dxa"/>
            <w:tcBorders>
              <w:top w:val="single" w:sz="4" w:space="0" w:color="auto"/>
              <w:left w:val="single" w:sz="4" w:space="0" w:color="auto"/>
              <w:bottom w:val="single" w:sz="4" w:space="0" w:color="auto"/>
              <w:right w:val="single" w:sz="4" w:space="0" w:color="auto"/>
            </w:tcBorders>
            <w:vAlign w:val="center"/>
          </w:tcPr>
          <w:p w:rsidR="004800F1" w:rsidRPr="00412DDB" w:rsidRDefault="004800F1" w:rsidP="00BB315A">
            <w:pPr>
              <w:jc w:val="both"/>
              <w:rPr>
                <w:sz w:val="20"/>
                <w:szCs w:val="20"/>
              </w:rPr>
            </w:pPr>
            <w:r w:rsidRPr="00412DDB">
              <w:rPr>
                <w:sz w:val="20"/>
                <w:szCs w:val="20"/>
              </w:rPr>
              <w:t>19.01.2009</w:t>
            </w:r>
          </w:p>
        </w:tc>
      </w:tr>
      <w:tr w:rsidR="004800F1" w:rsidRPr="00412DDB" w:rsidTr="004800F1">
        <w:tc>
          <w:tcPr>
            <w:tcW w:w="4785" w:type="dxa"/>
            <w:tcBorders>
              <w:top w:val="single" w:sz="4" w:space="0" w:color="auto"/>
              <w:left w:val="single" w:sz="4" w:space="0" w:color="auto"/>
              <w:bottom w:val="single" w:sz="4" w:space="0" w:color="auto"/>
              <w:right w:val="single" w:sz="4" w:space="0" w:color="auto"/>
            </w:tcBorders>
            <w:vAlign w:val="center"/>
          </w:tcPr>
          <w:p w:rsidR="004800F1" w:rsidRPr="00412DDB" w:rsidRDefault="004800F1" w:rsidP="00BB315A">
            <w:pPr>
              <w:rPr>
                <w:sz w:val="20"/>
                <w:szCs w:val="20"/>
              </w:rPr>
            </w:pPr>
            <w:r w:rsidRPr="00412DDB">
              <w:rPr>
                <w:sz w:val="20"/>
                <w:szCs w:val="20"/>
              </w:rPr>
              <w:t>Место нахождения в соответствии с Уставом (учр</w:t>
            </w:r>
            <w:r w:rsidRPr="00412DDB">
              <w:rPr>
                <w:sz w:val="20"/>
                <w:szCs w:val="20"/>
              </w:rPr>
              <w:t>е</w:t>
            </w:r>
            <w:r w:rsidRPr="00412DDB">
              <w:rPr>
                <w:sz w:val="20"/>
                <w:szCs w:val="20"/>
              </w:rPr>
              <w:t xml:space="preserve">дительными документами) </w:t>
            </w:r>
          </w:p>
        </w:tc>
        <w:tc>
          <w:tcPr>
            <w:tcW w:w="4785" w:type="dxa"/>
            <w:tcBorders>
              <w:top w:val="single" w:sz="4" w:space="0" w:color="auto"/>
              <w:left w:val="single" w:sz="4" w:space="0" w:color="auto"/>
              <w:bottom w:val="single" w:sz="4" w:space="0" w:color="auto"/>
              <w:right w:val="single" w:sz="4" w:space="0" w:color="auto"/>
            </w:tcBorders>
            <w:vAlign w:val="center"/>
          </w:tcPr>
          <w:p w:rsidR="004800F1" w:rsidRPr="004800F1" w:rsidRDefault="00501885" w:rsidP="004800F1">
            <w:pPr>
              <w:rPr>
                <w:sz w:val="20"/>
                <w:szCs w:val="20"/>
              </w:rPr>
            </w:pPr>
            <w:r>
              <w:rPr>
                <w:sz w:val="20"/>
                <w:szCs w:val="20"/>
              </w:rPr>
              <w:t xml:space="preserve">630102, </w:t>
            </w:r>
            <w:proofErr w:type="spellStart"/>
            <w:r>
              <w:rPr>
                <w:sz w:val="20"/>
                <w:szCs w:val="20"/>
              </w:rPr>
              <w:t>г</w:t>
            </w:r>
            <w:proofErr w:type="gramStart"/>
            <w:r>
              <w:rPr>
                <w:sz w:val="20"/>
                <w:szCs w:val="20"/>
              </w:rPr>
              <w:t>.Н</w:t>
            </w:r>
            <w:proofErr w:type="gramEnd"/>
            <w:r>
              <w:rPr>
                <w:sz w:val="20"/>
                <w:szCs w:val="20"/>
              </w:rPr>
              <w:t>овосибирск</w:t>
            </w:r>
            <w:proofErr w:type="spellEnd"/>
            <w:r>
              <w:rPr>
                <w:sz w:val="20"/>
                <w:szCs w:val="20"/>
              </w:rPr>
              <w:t xml:space="preserve">, </w:t>
            </w:r>
            <w:proofErr w:type="spellStart"/>
            <w:r>
              <w:rPr>
                <w:sz w:val="20"/>
                <w:szCs w:val="20"/>
              </w:rPr>
              <w:t>ул.Нижегородская</w:t>
            </w:r>
            <w:proofErr w:type="spellEnd"/>
            <w:r>
              <w:rPr>
                <w:sz w:val="20"/>
                <w:szCs w:val="20"/>
              </w:rPr>
              <w:t>, 4</w:t>
            </w:r>
          </w:p>
        </w:tc>
      </w:tr>
      <w:tr w:rsidR="004800F1" w:rsidRPr="00412DDB" w:rsidTr="004800F1">
        <w:tc>
          <w:tcPr>
            <w:tcW w:w="4785" w:type="dxa"/>
            <w:tcBorders>
              <w:top w:val="single" w:sz="4" w:space="0" w:color="auto"/>
              <w:left w:val="single" w:sz="4" w:space="0" w:color="auto"/>
              <w:bottom w:val="single" w:sz="4" w:space="0" w:color="auto"/>
              <w:right w:val="single" w:sz="4" w:space="0" w:color="auto"/>
            </w:tcBorders>
            <w:vAlign w:val="center"/>
          </w:tcPr>
          <w:p w:rsidR="004800F1" w:rsidRPr="00412DDB" w:rsidRDefault="004800F1" w:rsidP="004800F1">
            <w:pPr>
              <w:rPr>
                <w:sz w:val="20"/>
                <w:szCs w:val="20"/>
              </w:rPr>
            </w:pPr>
            <w:r w:rsidRPr="00412DDB">
              <w:rPr>
                <w:sz w:val="20"/>
                <w:szCs w:val="20"/>
              </w:rPr>
              <w:t>Телефон</w:t>
            </w:r>
          </w:p>
        </w:tc>
        <w:tc>
          <w:tcPr>
            <w:tcW w:w="4785" w:type="dxa"/>
            <w:tcBorders>
              <w:top w:val="single" w:sz="4" w:space="0" w:color="auto"/>
              <w:left w:val="single" w:sz="4" w:space="0" w:color="auto"/>
              <w:bottom w:val="single" w:sz="4" w:space="0" w:color="auto"/>
              <w:right w:val="single" w:sz="4" w:space="0" w:color="auto"/>
            </w:tcBorders>
            <w:vAlign w:val="center"/>
          </w:tcPr>
          <w:p w:rsidR="004800F1" w:rsidRPr="00412DDB" w:rsidRDefault="004800F1" w:rsidP="00BB315A">
            <w:pPr>
              <w:jc w:val="both"/>
              <w:rPr>
                <w:sz w:val="20"/>
                <w:szCs w:val="20"/>
              </w:rPr>
            </w:pPr>
            <w:r w:rsidRPr="00412DDB">
              <w:rPr>
                <w:sz w:val="20"/>
                <w:szCs w:val="20"/>
              </w:rPr>
              <w:t>(383) 325-17-80</w:t>
            </w:r>
          </w:p>
        </w:tc>
      </w:tr>
      <w:tr w:rsidR="004800F1" w:rsidRPr="00412DDB" w:rsidTr="004800F1">
        <w:tc>
          <w:tcPr>
            <w:tcW w:w="4785" w:type="dxa"/>
            <w:tcBorders>
              <w:top w:val="single" w:sz="4" w:space="0" w:color="auto"/>
              <w:left w:val="single" w:sz="4" w:space="0" w:color="auto"/>
              <w:bottom w:val="single" w:sz="4" w:space="0" w:color="auto"/>
              <w:right w:val="single" w:sz="4" w:space="0" w:color="auto"/>
            </w:tcBorders>
            <w:vAlign w:val="center"/>
          </w:tcPr>
          <w:p w:rsidR="004800F1" w:rsidRPr="00412DDB" w:rsidRDefault="004800F1" w:rsidP="004800F1">
            <w:pPr>
              <w:rPr>
                <w:sz w:val="20"/>
                <w:szCs w:val="20"/>
              </w:rPr>
            </w:pPr>
            <w:r w:rsidRPr="00412DDB">
              <w:rPr>
                <w:sz w:val="20"/>
                <w:szCs w:val="20"/>
              </w:rPr>
              <w:t>ФИО руководителя</w:t>
            </w:r>
          </w:p>
        </w:tc>
        <w:tc>
          <w:tcPr>
            <w:tcW w:w="4785" w:type="dxa"/>
            <w:tcBorders>
              <w:top w:val="single" w:sz="4" w:space="0" w:color="auto"/>
              <w:left w:val="single" w:sz="4" w:space="0" w:color="auto"/>
              <w:bottom w:val="single" w:sz="4" w:space="0" w:color="auto"/>
              <w:right w:val="single" w:sz="4" w:space="0" w:color="auto"/>
            </w:tcBorders>
            <w:vAlign w:val="center"/>
          </w:tcPr>
          <w:p w:rsidR="004800F1" w:rsidRPr="00637766" w:rsidRDefault="004E4439" w:rsidP="00BB315A">
            <w:pPr>
              <w:jc w:val="both"/>
              <w:rPr>
                <w:sz w:val="20"/>
                <w:szCs w:val="20"/>
              </w:rPr>
            </w:pPr>
            <w:proofErr w:type="spellStart"/>
            <w:r>
              <w:rPr>
                <w:sz w:val="20"/>
                <w:szCs w:val="20"/>
              </w:rPr>
              <w:t>Разумцева</w:t>
            </w:r>
            <w:proofErr w:type="spellEnd"/>
            <w:r>
              <w:rPr>
                <w:sz w:val="20"/>
                <w:szCs w:val="20"/>
              </w:rPr>
              <w:t xml:space="preserve"> Светлана Геннадьевна</w:t>
            </w:r>
          </w:p>
        </w:tc>
      </w:tr>
      <w:tr w:rsidR="004800F1" w:rsidRPr="00412DDB" w:rsidTr="004800F1">
        <w:tc>
          <w:tcPr>
            <w:tcW w:w="4785" w:type="dxa"/>
            <w:tcBorders>
              <w:top w:val="single" w:sz="4" w:space="0" w:color="auto"/>
              <w:left w:val="single" w:sz="4" w:space="0" w:color="auto"/>
              <w:bottom w:val="single" w:sz="4" w:space="0" w:color="auto"/>
              <w:right w:val="single" w:sz="4" w:space="0" w:color="auto"/>
            </w:tcBorders>
            <w:vAlign w:val="center"/>
          </w:tcPr>
          <w:p w:rsidR="004800F1" w:rsidRPr="00412DDB" w:rsidRDefault="004800F1" w:rsidP="00BB315A">
            <w:pPr>
              <w:rPr>
                <w:sz w:val="20"/>
                <w:szCs w:val="20"/>
              </w:rPr>
            </w:pPr>
            <w:r w:rsidRPr="00412DDB">
              <w:rPr>
                <w:sz w:val="20"/>
                <w:szCs w:val="20"/>
              </w:rPr>
              <w:t>Срок действия доверенности руководителя</w:t>
            </w:r>
          </w:p>
        </w:tc>
        <w:tc>
          <w:tcPr>
            <w:tcW w:w="4785" w:type="dxa"/>
            <w:tcBorders>
              <w:top w:val="single" w:sz="4" w:space="0" w:color="auto"/>
              <w:left w:val="single" w:sz="4" w:space="0" w:color="auto"/>
              <w:bottom w:val="single" w:sz="4" w:space="0" w:color="auto"/>
              <w:right w:val="single" w:sz="4" w:space="0" w:color="auto"/>
            </w:tcBorders>
            <w:vAlign w:val="center"/>
          </w:tcPr>
          <w:p w:rsidR="004800F1" w:rsidRPr="004800F1" w:rsidRDefault="004800F1">
            <w:pPr>
              <w:jc w:val="both"/>
              <w:rPr>
                <w:sz w:val="20"/>
                <w:szCs w:val="20"/>
              </w:rPr>
            </w:pPr>
            <w:r w:rsidRPr="00412DDB">
              <w:rPr>
                <w:sz w:val="20"/>
                <w:szCs w:val="20"/>
              </w:rPr>
              <w:t> 31.12.</w:t>
            </w:r>
            <w:r w:rsidR="00501885" w:rsidRPr="00412DDB">
              <w:rPr>
                <w:sz w:val="20"/>
                <w:szCs w:val="20"/>
              </w:rPr>
              <w:t>201</w:t>
            </w:r>
            <w:r w:rsidR="00501885">
              <w:rPr>
                <w:sz w:val="20"/>
                <w:szCs w:val="20"/>
              </w:rPr>
              <w:t>8</w:t>
            </w:r>
          </w:p>
        </w:tc>
      </w:tr>
      <w:tr w:rsidR="004800F1" w:rsidRPr="00412DDB" w:rsidTr="004800F1">
        <w:tc>
          <w:tcPr>
            <w:tcW w:w="4785" w:type="dxa"/>
            <w:tcBorders>
              <w:top w:val="single" w:sz="4" w:space="0" w:color="auto"/>
              <w:left w:val="single" w:sz="4" w:space="0" w:color="auto"/>
              <w:bottom w:val="single" w:sz="4" w:space="0" w:color="auto"/>
              <w:right w:val="single" w:sz="4" w:space="0" w:color="auto"/>
            </w:tcBorders>
            <w:vAlign w:val="center"/>
          </w:tcPr>
          <w:p w:rsidR="004800F1" w:rsidRPr="00412DDB" w:rsidRDefault="004800F1" w:rsidP="00BB315A">
            <w:pPr>
              <w:rPr>
                <w:sz w:val="20"/>
                <w:szCs w:val="20"/>
              </w:rPr>
            </w:pPr>
          </w:p>
        </w:tc>
        <w:tc>
          <w:tcPr>
            <w:tcW w:w="4785" w:type="dxa"/>
            <w:tcBorders>
              <w:top w:val="single" w:sz="4" w:space="0" w:color="auto"/>
              <w:left w:val="single" w:sz="4" w:space="0" w:color="auto"/>
              <w:bottom w:val="single" w:sz="4" w:space="0" w:color="auto"/>
              <w:right w:val="single" w:sz="4" w:space="0" w:color="auto"/>
            </w:tcBorders>
            <w:vAlign w:val="center"/>
          </w:tcPr>
          <w:p w:rsidR="004800F1" w:rsidRPr="00412DDB" w:rsidRDefault="004800F1" w:rsidP="00BB315A">
            <w:pPr>
              <w:jc w:val="both"/>
              <w:rPr>
                <w:sz w:val="20"/>
                <w:szCs w:val="20"/>
              </w:rPr>
            </w:pPr>
          </w:p>
        </w:tc>
      </w:tr>
    </w:tbl>
    <w:p w:rsidR="005A3580" w:rsidRPr="00412DDB" w:rsidRDefault="005A3580" w:rsidP="005A3580">
      <w:pPr>
        <w:pStyle w:val="em-4"/>
        <w:rPr>
          <w:lang w:val="en-US"/>
        </w:rPr>
      </w:pPr>
    </w:p>
    <w:p w:rsidR="006C1AFC" w:rsidRPr="00412DDB" w:rsidRDefault="006C1AFC" w:rsidP="00237042">
      <w:pPr>
        <w:pStyle w:val="em-4"/>
      </w:pPr>
    </w:p>
    <w:p w:rsidR="00B37CA9" w:rsidRPr="00412DDB" w:rsidRDefault="00B37CA9" w:rsidP="00237042">
      <w:pPr>
        <w:pStyle w:val="em-1"/>
      </w:pPr>
      <w:bookmarkStart w:id="363" w:name="_Toc482611695"/>
      <w:r w:rsidRPr="00412DDB">
        <w:t xml:space="preserve">3.2. Основная хозяйственная деятельность кредитной организации </w:t>
      </w:r>
      <w:r w:rsidR="00B140EC">
        <w:t>–</w:t>
      </w:r>
      <w:r w:rsidRPr="00412DDB">
        <w:t xml:space="preserve"> эмитента</w:t>
      </w:r>
      <w:bookmarkEnd w:id="363"/>
    </w:p>
    <w:p w:rsidR="00B37CA9" w:rsidRPr="00412DDB" w:rsidRDefault="00B37CA9" w:rsidP="00237042">
      <w:pPr>
        <w:pStyle w:val="em-4"/>
      </w:pPr>
    </w:p>
    <w:p w:rsidR="00B37CA9" w:rsidRPr="00412DDB" w:rsidRDefault="00B37CA9" w:rsidP="00237042">
      <w:pPr>
        <w:pStyle w:val="em-7"/>
      </w:pPr>
      <w:bookmarkStart w:id="364" w:name="_Toc482611696"/>
      <w:r w:rsidRPr="00412DDB">
        <w:t xml:space="preserve">3.2.1. </w:t>
      </w:r>
      <w:r w:rsidR="00E51F07">
        <w:t>Основные виды экономической деятельности</w:t>
      </w:r>
      <w:r w:rsidRPr="00412DDB">
        <w:t xml:space="preserve"> кредитной организации – эмитента</w:t>
      </w:r>
      <w:bookmarkEnd w:id="364"/>
    </w:p>
    <w:p w:rsidR="00237042" w:rsidRPr="00412DDB" w:rsidRDefault="00237042" w:rsidP="00237042">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662"/>
      </w:tblGrid>
      <w:tr w:rsidR="00237042" w:rsidRPr="00412DDB" w:rsidTr="00F237F6">
        <w:tc>
          <w:tcPr>
            <w:tcW w:w="1908" w:type="dxa"/>
          </w:tcPr>
          <w:p w:rsidR="00237042" w:rsidRPr="00412DDB" w:rsidRDefault="00237042" w:rsidP="00F237F6">
            <w:pPr>
              <w:pStyle w:val="em-4"/>
              <w:ind w:firstLine="0"/>
            </w:pPr>
            <w:r w:rsidRPr="00412DDB">
              <w:t>ОКВЭД:</w:t>
            </w:r>
          </w:p>
        </w:tc>
        <w:tc>
          <w:tcPr>
            <w:tcW w:w="7662" w:type="dxa"/>
          </w:tcPr>
          <w:p w:rsidR="00237042" w:rsidRPr="00E70363" w:rsidRDefault="00D1222A" w:rsidP="00E70363">
            <w:pPr>
              <w:pStyle w:val="em-4"/>
              <w:ind w:firstLine="0"/>
              <w:rPr>
                <w:lang w:val="en-US"/>
              </w:rPr>
            </w:pPr>
            <w:r w:rsidRPr="00412DDB">
              <w:t>6</w:t>
            </w:r>
            <w:r w:rsidR="00E70363">
              <w:rPr>
                <w:lang w:val="en-US"/>
              </w:rPr>
              <w:t>4</w:t>
            </w:r>
            <w:r w:rsidRPr="00412DDB">
              <w:t>.1</w:t>
            </w:r>
            <w:r w:rsidR="00E70363">
              <w:rPr>
                <w:lang w:val="en-US"/>
              </w:rPr>
              <w:t>9</w:t>
            </w:r>
          </w:p>
        </w:tc>
      </w:tr>
    </w:tbl>
    <w:p w:rsidR="00237042" w:rsidRPr="00412DDB" w:rsidRDefault="00237042" w:rsidP="00237042">
      <w:pPr>
        <w:pStyle w:val="em-4"/>
      </w:pPr>
    </w:p>
    <w:p w:rsidR="007C2E2A" w:rsidRPr="00412DDB" w:rsidRDefault="007C2E2A" w:rsidP="007C2E2A">
      <w:pPr>
        <w:pStyle w:val="em-7"/>
      </w:pPr>
      <w:bookmarkStart w:id="365" w:name="_Toc482611697"/>
      <w:r>
        <w:t xml:space="preserve">3.2.2. </w:t>
      </w:r>
      <w:r w:rsidRPr="00412DDB">
        <w:t xml:space="preserve">Сведения о наличии у кредитной организации </w:t>
      </w:r>
      <w:r>
        <w:t>–</w:t>
      </w:r>
      <w:r w:rsidRPr="00412DDB">
        <w:t xml:space="preserve"> эмитента</w:t>
      </w:r>
      <w:r>
        <w:t xml:space="preserve"> разрешений (</w:t>
      </w:r>
      <w:r w:rsidRPr="00412DDB">
        <w:t>лицензий</w:t>
      </w:r>
      <w:r>
        <w:t>)</w:t>
      </w:r>
      <w:r w:rsidRPr="00412DDB">
        <w:t>, допу</w:t>
      </w:r>
      <w:r w:rsidRPr="00412DDB">
        <w:t>с</w:t>
      </w:r>
      <w:r w:rsidRPr="00412DDB">
        <w:t>ков к отдельным вида</w:t>
      </w:r>
      <w:r>
        <w:t>м работ</w:t>
      </w:r>
      <w:bookmarkEnd w:id="365"/>
      <w:r w:rsidRPr="00412DDB">
        <w:rPr>
          <w:rStyle w:val="af0"/>
          <w:vanish/>
        </w:rPr>
        <w:footnoteReference w:id="29"/>
      </w:r>
    </w:p>
    <w:p w:rsidR="007C2E2A" w:rsidRPr="00412DDB" w:rsidRDefault="007C2E2A" w:rsidP="007C2E2A">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8"/>
        <w:gridCol w:w="4500"/>
      </w:tblGrid>
      <w:tr w:rsidR="007C2E2A" w:rsidRPr="00412DDB" w:rsidTr="009D1DE2">
        <w:tc>
          <w:tcPr>
            <w:tcW w:w="4968" w:type="dxa"/>
          </w:tcPr>
          <w:p w:rsidR="007C2E2A" w:rsidRPr="00412DDB" w:rsidRDefault="007C2E2A" w:rsidP="009D1DE2">
            <w:pPr>
              <w:jc w:val="both"/>
              <w:rPr>
                <w:sz w:val="22"/>
                <w:szCs w:val="22"/>
              </w:rPr>
            </w:pPr>
            <w:r w:rsidRPr="00412DDB">
              <w:rPr>
                <w:sz w:val="22"/>
                <w:szCs w:val="22"/>
              </w:rPr>
              <w:t xml:space="preserve">Вид лицензии (деятельности, работ) </w:t>
            </w:r>
          </w:p>
        </w:tc>
        <w:tc>
          <w:tcPr>
            <w:tcW w:w="4500" w:type="dxa"/>
            <w:vAlign w:val="center"/>
          </w:tcPr>
          <w:p w:rsidR="007C2E2A" w:rsidRPr="00412DDB" w:rsidRDefault="007C2E2A" w:rsidP="009D1DE2">
            <w:pPr>
              <w:spacing w:before="60"/>
              <w:rPr>
                <w:b/>
                <w:bCs/>
                <w:sz w:val="22"/>
                <w:szCs w:val="22"/>
                <w:lang w:val="en-US"/>
              </w:rPr>
            </w:pPr>
            <w:r w:rsidRPr="00412DDB">
              <w:rPr>
                <w:b/>
                <w:bCs/>
                <w:sz w:val="22"/>
                <w:szCs w:val="22"/>
              </w:rPr>
              <w:t>Генеральная лицензия</w:t>
            </w:r>
          </w:p>
        </w:tc>
      </w:tr>
      <w:tr w:rsidR="007C2E2A" w:rsidRPr="00412DDB" w:rsidTr="009D1DE2">
        <w:tc>
          <w:tcPr>
            <w:tcW w:w="4968" w:type="dxa"/>
          </w:tcPr>
          <w:p w:rsidR="007C2E2A" w:rsidRPr="00412DDB" w:rsidRDefault="007C2E2A" w:rsidP="009D1DE2">
            <w:pPr>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vAlign w:val="center"/>
          </w:tcPr>
          <w:p w:rsidR="007C2E2A" w:rsidRPr="00412DDB" w:rsidRDefault="007C2E2A" w:rsidP="009D1DE2">
            <w:pPr>
              <w:spacing w:before="60"/>
              <w:rPr>
                <w:sz w:val="22"/>
                <w:szCs w:val="22"/>
                <w:lang w:val="en-US"/>
              </w:rPr>
            </w:pPr>
            <w:r w:rsidRPr="00412DDB">
              <w:rPr>
                <w:sz w:val="22"/>
                <w:szCs w:val="22"/>
              </w:rPr>
              <w:t xml:space="preserve">№2268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Дата выдачи лицензии (разрешения, допуска)</w:t>
            </w:r>
          </w:p>
        </w:tc>
        <w:tc>
          <w:tcPr>
            <w:tcW w:w="4500" w:type="dxa"/>
            <w:vAlign w:val="center"/>
          </w:tcPr>
          <w:p w:rsidR="007C2E2A" w:rsidRPr="00412DDB" w:rsidRDefault="007C2E2A" w:rsidP="00300F49">
            <w:pPr>
              <w:rPr>
                <w:sz w:val="22"/>
                <w:szCs w:val="22"/>
              </w:rPr>
            </w:pPr>
            <w:r w:rsidRPr="00412DDB">
              <w:rPr>
                <w:sz w:val="22"/>
                <w:szCs w:val="22"/>
              </w:rPr>
              <w:t>1</w:t>
            </w:r>
            <w:r w:rsidR="00300F49">
              <w:rPr>
                <w:sz w:val="22"/>
                <w:szCs w:val="22"/>
              </w:rPr>
              <w:t>7</w:t>
            </w:r>
            <w:r w:rsidRPr="00412DDB">
              <w:rPr>
                <w:sz w:val="22"/>
                <w:szCs w:val="22"/>
              </w:rPr>
              <w:t>.</w:t>
            </w:r>
            <w:r w:rsidR="00300F49">
              <w:rPr>
                <w:sz w:val="22"/>
                <w:szCs w:val="22"/>
              </w:rPr>
              <w:t>1</w:t>
            </w:r>
            <w:r w:rsidRPr="00412DDB">
              <w:rPr>
                <w:sz w:val="22"/>
                <w:szCs w:val="22"/>
              </w:rPr>
              <w:t>2.201</w:t>
            </w:r>
            <w:r w:rsidR="00300F49">
              <w:rPr>
                <w:sz w:val="22"/>
                <w:szCs w:val="22"/>
              </w:rPr>
              <w:t>4</w:t>
            </w:r>
            <w:r w:rsidRPr="00412DDB">
              <w:rPr>
                <w:sz w:val="22"/>
                <w:szCs w:val="22"/>
              </w:rPr>
              <w:t>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Орган, выдавший лицензию (разрешение, допуск)</w:t>
            </w:r>
          </w:p>
        </w:tc>
        <w:tc>
          <w:tcPr>
            <w:tcW w:w="4500" w:type="dxa"/>
            <w:vAlign w:val="center"/>
          </w:tcPr>
          <w:p w:rsidR="007C2E2A" w:rsidRPr="00412DDB" w:rsidRDefault="007C2E2A" w:rsidP="009D1DE2">
            <w:pPr>
              <w:rPr>
                <w:sz w:val="22"/>
                <w:szCs w:val="22"/>
              </w:rPr>
            </w:pPr>
            <w:r w:rsidRPr="00412DDB">
              <w:rPr>
                <w:sz w:val="22"/>
                <w:szCs w:val="22"/>
              </w:rPr>
              <w:t>Центральный банк Российской Федерации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Срок действия лицензии (разрешения, допуска)</w:t>
            </w:r>
          </w:p>
        </w:tc>
        <w:tc>
          <w:tcPr>
            <w:tcW w:w="4500" w:type="dxa"/>
            <w:vAlign w:val="center"/>
          </w:tcPr>
          <w:p w:rsidR="007C2E2A" w:rsidRPr="00412DDB" w:rsidRDefault="007C2E2A" w:rsidP="009D1DE2">
            <w:pPr>
              <w:rPr>
                <w:sz w:val="22"/>
                <w:szCs w:val="22"/>
              </w:rPr>
            </w:pPr>
            <w:r w:rsidRPr="00412DDB">
              <w:rPr>
                <w:sz w:val="22"/>
                <w:szCs w:val="22"/>
              </w:rPr>
              <w:t>бессрочная </w:t>
            </w:r>
          </w:p>
        </w:tc>
      </w:tr>
      <w:tr w:rsidR="007C2E2A" w:rsidRPr="00412DDB" w:rsidTr="009D1DE2">
        <w:tc>
          <w:tcPr>
            <w:tcW w:w="4968" w:type="dxa"/>
          </w:tcPr>
          <w:p w:rsidR="007C2E2A" w:rsidRPr="00412DDB" w:rsidRDefault="007C2E2A" w:rsidP="009D1DE2">
            <w:pPr>
              <w:jc w:val="both"/>
              <w:rPr>
                <w:sz w:val="22"/>
                <w:szCs w:val="22"/>
              </w:rPr>
            </w:pPr>
          </w:p>
        </w:tc>
        <w:tc>
          <w:tcPr>
            <w:tcW w:w="4500" w:type="dxa"/>
            <w:vAlign w:val="center"/>
          </w:tcPr>
          <w:p w:rsidR="007C2E2A" w:rsidRPr="00412DDB" w:rsidRDefault="007C2E2A" w:rsidP="009D1DE2">
            <w:pPr>
              <w:spacing w:before="60"/>
              <w:rPr>
                <w:b/>
                <w:bCs/>
                <w:sz w:val="22"/>
                <w:szCs w:val="22"/>
              </w:rPr>
            </w:pP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 xml:space="preserve">Вид лицензии (деятельности, работ) </w:t>
            </w:r>
          </w:p>
        </w:tc>
        <w:tc>
          <w:tcPr>
            <w:tcW w:w="4500" w:type="dxa"/>
            <w:vAlign w:val="center"/>
          </w:tcPr>
          <w:p w:rsidR="007C2E2A" w:rsidRPr="00412DDB" w:rsidRDefault="007C2E2A" w:rsidP="009D1DE2">
            <w:pPr>
              <w:spacing w:before="60"/>
              <w:rPr>
                <w:b/>
                <w:bCs/>
                <w:sz w:val="22"/>
                <w:szCs w:val="22"/>
              </w:rPr>
            </w:pPr>
            <w:r w:rsidRPr="00412DDB">
              <w:rPr>
                <w:b/>
                <w:bCs/>
                <w:sz w:val="22"/>
                <w:szCs w:val="22"/>
              </w:rPr>
              <w:t>Лицензия на совершение банковских оп</w:t>
            </w:r>
            <w:r w:rsidRPr="00412DDB">
              <w:rPr>
                <w:b/>
                <w:bCs/>
                <w:sz w:val="22"/>
                <w:szCs w:val="22"/>
              </w:rPr>
              <w:t>е</w:t>
            </w:r>
            <w:r w:rsidRPr="00412DDB">
              <w:rPr>
                <w:b/>
                <w:bCs/>
                <w:sz w:val="22"/>
                <w:szCs w:val="22"/>
              </w:rPr>
              <w:t>раций с драгоценными металлами</w:t>
            </w:r>
          </w:p>
        </w:tc>
      </w:tr>
      <w:tr w:rsidR="007C2E2A" w:rsidRPr="00412DDB" w:rsidTr="009D1DE2">
        <w:tc>
          <w:tcPr>
            <w:tcW w:w="4968" w:type="dxa"/>
          </w:tcPr>
          <w:p w:rsidR="007C2E2A" w:rsidRPr="00412DDB" w:rsidRDefault="007C2E2A" w:rsidP="009D1DE2">
            <w:pPr>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vAlign w:val="center"/>
          </w:tcPr>
          <w:p w:rsidR="007C2E2A" w:rsidRPr="00412DDB" w:rsidRDefault="007C2E2A" w:rsidP="009D1DE2">
            <w:pPr>
              <w:spacing w:before="60"/>
              <w:rPr>
                <w:sz w:val="22"/>
                <w:szCs w:val="22"/>
                <w:lang w:val="en-US"/>
              </w:rPr>
            </w:pPr>
            <w:r w:rsidRPr="00412DDB">
              <w:rPr>
                <w:sz w:val="22"/>
                <w:szCs w:val="22"/>
              </w:rPr>
              <w:t xml:space="preserve">№2268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Дата выдачи лицензии (разрешения, допуска)</w:t>
            </w:r>
          </w:p>
        </w:tc>
        <w:tc>
          <w:tcPr>
            <w:tcW w:w="4500" w:type="dxa"/>
            <w:vAlign w:val="center"/>
          </w:tcPr>
          <w:p w:rsidR="007C2E2A" w:rsidRPr="00412DDB" w:rsidRDefault="006878F8" w:rsidP="004676A7">
            <w:pPr>
              <w:rPr>
                <w:sz w:val="22"/>
                <w:szCs w:val="22"/>
              </w:rPr>
            </w:pPr>
            <w:r>
              <w:rPr>
                <w:sz w:val="22"/>
                <w:szCs w:val="22"/>
              </w:rPr>
              <w:t>17.12.2014</w:t>
            </w:r>
            <w:r w:rsidR="007C2E2A" w:rsidRPr="00412DDB">
              <w:rPr>
                <w:sz w:val="22"/>
                <w:szCs w:val="22"/>
              </w:rPr>
              <w:t>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Орган, выдавший лицензию (разрешение, допуск)</w:t>
            </w:r>
          </w:p>
        </w:tc>
        <w:tc>
          <w:tcPr>
            <w:tcW w:w="4500" w:type="dxa"/>
            <w:vAlign w:val="center"/>
          </w:tcPr>
          <w:p w:rsidR="007C2E2A" w:rsidRPr="00412DDB" w:rsidRDefault="007C2E2A" w:rsidP="009D1DE2">
            <w:pPr>
              <w:rPr>
                <w:sz w:val="22"/>
                <w:szCs w:val="22"/>
              </w:rPr>
            </w:pPr>
            <w:r w:rsidRPr="00412DDB">
              <w:rPr>
                <w:sz w:val="22"/>
                <w:szCs w:val="22"/>
              </w:rPr>
              <w:t>Центральный банк Российской Федерации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Срок действия лицензии (разрешения, допуска)</w:t>
            </w:r>
          </w:p>
        </w:tc>
        <w:tc>
          <w:tcPr>
            <w:tcW w:w="4500" w:type="dxa"/>
            <w:vAlign w:val="center"/>
          </w:tcPr>
          <w:p w:rsidR="007C2E2A" w:rsidRPr="00412DDB" w:rsidRDefault="007C2E2A" w:rsidP="009D1DE2">
            <w:pPr>
              <w:rPr>
                <w:sz w:val="22"/>
                <w:szCs w:val="22"/>
              </w:rPr>
            </w:pPr>
            <w:r w:rsidRPr="00412DDB">
              <w:rPr>
                <w:sz w:val="22"/>
                <w:szCs w:val="22"/>
              </w:rPr>
              <w:t>бессрочная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 xml:space="preserve">Вид лицензии (деятельности, работ) </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spacing w:before="60"/>
              <w:jc w:val="both"/>
              <w:rPr>
                <w:b/>
                <w:bCs/>
                <w:sz w:val="22"/>
                <w:szCs w:val="22"/>
                <w:lang w:val="en-US"/>
              </w:rPr>
            </w:pPr>
            <w:r w:rsidRPr="00412DDB">
              <w:rPr>
                <w:b/>
                <w:bCs/>
                <w:sz w:val="22"/>
                <w:szCs w:val="22"/>
              </w:rPr>
              <w:t>Лицензия на депозитарную деятельность</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 177</w:t>
            </w:r>
            <w:r>
              <w:rPr>
                <w:sz w:val="22"/>
                <w:szCs w:val="22"/>
              </w:rPr>
              <w:t>–</w:t>
            </w:r>
            <w:r w:rsidRPr="00412DDB">
              <w:rPr>
                <w:sz w:val="22"/>
                <w:szCs w:val="22"/>
              </w:rPr>
              <w:t>04660</w:t>
            </w:r>
            <w:r>
              <w:rPr>
                <w:sz w:val="22"/>
                <w:szCs w:val="22"/>
              </w:rPr>
              <w:t>–</w:t>
            </w:r>
            <w:r w:rsidRPr="00412DDB">
              <w:rPr>
                <w:sz w:val="22"/>
                <w:szCs w:val="22"/>
              </w:rPr>
              <w:t>000100 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Дата выдачи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4676A7">
            <w:pPr>
              <w:rPr>
                <w:sz w:val="22"/>
                <w:szCs w:val="22"/>
              </w:rPr>
            </w:pPr>
            <w:r w:rsidRPr="00412DDB">
              <w:rPr>
                <w:sz w:val="22"/>
                <w:szCs w:val="22"/>
              </w:rPr>
              <w:t>24.01.2001 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Орган, выдавший лицензию (разрешение, допуск)</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Федеральная комиссия по рынку ценных б</w:t>
            </w:r>
            <w:r w:rsidRPr="00412DDB">
              <w:rPr>
                <w:sz w:val="22"/>
                <w:szCs w:val="22"/>
              </w:rPr>
              <w:t>у</w:t>
            </w:r>
            <w:r w:rsidRPr="00412DDB">
              <w:rPr>
                <w:sz w:val="22"/>
                <w:szCs w:val="22"/>
              </w:rPr>
              <w:t>маг</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Срок действия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без ограничения срока действия</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 xml:space="preserve">Вид лицензии (деятельности, работ) </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spacing w:before="60"/>
              <w:jc w:val="both"/>
              <w:rPr>
                <w:b/>
                <w:bCs/>
                <w:sz w:val="22"/>
                <w:szCs w:val="22"/>
                <w:lang w:val="en-US"/>
              </w:rPr>
            </w:pPr>
            <w:r w:rsidRPr="00412DDB">
              <w:rPr>
                <w:b/>
                <w:bCs/>
                <w:sz w:val="22"/>
                <w:szCs w:val="22"/>
              </w:rPr>
              <w:t>Лицензия на дилерскую деятельность</w:t>
            </w: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rPr>
                <w:sz w:val="22"/>
                <w:szCs w:val="22"/>
              </w:rPr>
            </w:pPr>
            <w:r w:rsidRPr="00412DDB">
              <w:rPr>
                <w:sz w:val="22"/>
                <w:szCs w:val="22"/>
              </w:rPr>
              <w:t>№ 177</w:t>
            </w:r>
            <w:r>
              <w:rPr>
                <w:sz w:val="22"/>
                <w:szCs w:val="22"/>
              </w:rPr>
              <w:t>–</w:t>
            </w:r>
            <w:r w:rsidRPr="00412DDB">
              <w:rPr>
                <w:sz w:val="22"/>
                <w:szCs w:val="22"/>
              </w:rPr>
              <w:t>04635</w:t>
            </w:r>
            <w:r>
              <w:rPr>
                <w:sz w:val="22"/>
                <w:szCs w:val="22"/>
              </w:rPr>
              <w:t>–</w:t>
            </w:r>
            <w:r w:rsidRPr="00412DDB">
              <w:rPr>
                <w:sz w:val="22"/>
                <w:szCs w:val="22"/>
              </w:rPr>
              <w:t>010000 </w:t>
            </w: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Дата выдачи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rPr>
                <w:sz w:val="22"/>
                <w:szCs w:val="22"/>
              </w:rPr>
            </w:pPr>
            <w:r w:rsidRPr="00412DDB">
              <w:rPr>
                <w:sz w:val="22"/>
                <w:szCs w:val="22"/>
              </w:rPr>
              <w:t>24.01.2001г. </w:t>
            </w: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Орган, выдавший лицензию (разрешение, допуск)</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rPr>
                <w:sz w:val="22"/>
                <w:szCs w:val="22"/>
              </w:rPr>
            </w:pPr>
            <w:r w:rsidRPr="00412DDB">
              <w:rPr>
                <w:sz w:val="22"/>
                <w:szCs w:val="22"/>
              </w:rPr>
              <w:t>Федеральная комиссия по рынку ценных б</w:t>
            </w:r>
            <w:r w:rsidRPr="00412DDB">
              <w:rPr>
                <w:sz w:val="22"/>
                <w:szCs w:val="22"/>
              </w:rPr>
              <w:t>у</w:t>
            </w:r>
            <w:r w:rsidRPr="00412DDB">
              <w:rPr>
                <w:sz w:val="22"/>
                <w:szCs w:val="22"/>
              </w:rPr>
              <w:t xml:space="preserve">маг </w:t>
            </w: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Срок действия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rPr>
                <w:sz w:val="22"/>
                <w:szCs w:val="22"/>
              </w:rPr>
            </w:pPr>
            <w:r w:rsidRPr="00412DDB">
              <w:rPr>
                <w:sz w:val="22"/>
                <w:szCs w:val="22"/>
              </w:rPr>
              <w:t>без ограничения срока действия</w:t>
            </w:r>
          </w:p>
        </w:tc>
      </w:tr>
      <w:tr w:rsidR="006C0EF4" w:rsidRPr="00412DDB" w:rsidTr="00300F49">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9D1DE2">
            <w:pPr>
              <w:jc w:val="both"/>
              <w:rPr>
                <w:sz w:val="22"/>
                <w:szCs w:val="22"/>
              </w:rPr>
            </w:pPr>
          </w:p>
        </w:tc>
        <w:tc>
          <w:tcPr>
            <w:tcW w:w="4500" w:type="dxa"/>
            <w:tcBorders>
              <w:top w:val="single" w:sz="4" w:space="0" w:color="auto"/>
              <w:left w:val="single" w:sz="4" w:space="0" w:color="auto"/>
              <w:bottom w:val="single" w:sz="4" w:space="0" w:color="auto"/>
              <w:right w:val="single" w:sz="4" w:space="0" w:color="auto"/>
            </w:tcBorders>
          </w:tcPr>
          <w:p w:rsidR="006C0EF4" w:rsidRPr="00412DDB" w:rsidRDefault="006C0EF4" w:rsidP="00300F49">
            <w:pPr>
              <w:spacing w:before="60"/>
              <w:jc w:val="center"/>
              <w:rPr>
                <w:b/>
                <w:bCs/>
                <w:sz w:val="22"/>
                <w:szCs w:val="22"/>
              </w:rPr>
            </w:pPr>
          </w:p>
        </w:tc>
      </w:tr>
      <w:tr w:rsidR="007C2E2A" w:rsidRPr="00412DDB" w:rsidTr="00300F49">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 xml:space="preserve">Вид лицензии (деятельности, работ) </w:t>
            </w:r>
          </w:p>
        </w:tc>
        <w:tc>
          <w:tcPr>
            <w:tcW w:w="4500" w:type="dxa"/>
            <w:tcBorders>
              <w:top w:val="single" w:sz="4" w:space="0" w:color="auto"/>
              <w:left w:val="single" w:sz="4" w:space="0" w:color="auto"/>
              <w:bottom w:val="single" w:sz="4" w:space="0" w:color="auto"/>
              <w:right w:val="single" w:sz="4" w:space="0" w:color="auto"/>
            </w:tcBorders>
          </w:tcPr>
          <w:p w:rsidR="007C2E2A" w:rsidRPr="00412DDB" w:rsidRDefault="007C2E2A" w:rsidP="00300F49">
            <w:pPr>
              <w:spacing w:before="60"/>
              <w:jc w:val="center"/>
              <w:rPr>
                <w:b/>
                <w:bCs/>
                <w:sz w:val="22"/>
                <w:szCs w:val="22"/>
                <w:lang w:val="en-US"/>
              </w:rPr>
            </w:pPr>
            <w:r w:rsidRPr="00412DDB">
              <w:rPr>
                <w:b/>
                <w:bCs/>
                <w:sz w:val="22"/>
                <w:szCs w:val="22"/>
              </w:rPr>
              <w:t>Лицензия на брокерскую деятельность</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 177</w:t>
            </w:r>
            <w:r>
              <w:rPr>
                <w:sz w:val="22"/>
                <w:szCs w:val="22"/>
              </w:rPr>
              <w:t>–</w:t>
            </w:r>
            <w:r w:rsidRPr="00412DDB">
              <w:rPr>
                <w:sz w:val="22"/>
                <w:szCs w:val="22"/>
              </w:rPr>
              <w:t>04613</w:t>
            </w:r>
            <w:r>
              <w:rPr>
                <w:sz w:val="22"/>
                <w:szCs w:val="22"/>
              </w:rPr>
              <w:t>–</w:t>
            </w:r>
            <w:r w:rsidRPr="00412DDB">
              <w:rPr>
                <w:sz w:val="22"/>
                <w:szCs w:val="22"/>
              </w:rPr>
              <w:t>100000</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Дата выдачи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4676A7">
            <w:pPr>
              <w:rPr>
                <w:sz w:val="22"/>
                <w:szCs w:val="22"/>
              </w:rPr>
            </w:pPr>
            <w:r w:rsidRPr="00412DDB">
              <w:rPr>
                <w:sz w:val="22"/>
                <w:szCs w:val="22"/>
              </w:rPr>
              <w:t>24.01.2001 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Орган, выдавший лицензию (разрешение, допуск)</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jc w:val="both"/>
              <w:rPr>
                <w:sz w:val="22"/>
                <w:szCs w:val="22"/>
              </w:rPr>
            </w:pPr>
            <w:r w:rsidRPr="00412DDB">
              <w:rPr>
                <w:sz w:val="22"/>
                <w:szCs w:val="22"/>
              </w:rPr>
              <w:t>Федеральная комиссия по рынку ценных б</w:t>
            </w:r>
            <w:r w:rsidRPr="00412DDB">
              <w:rPr>
                <w:sz w:val="22"/>
                <w:szCs w:val="22"/>
              </w:rPr>
              <w:t>у</w:t>
            </w:r>
            <w:r w:rsidRPr="00412DDB">
              <w:rPr>
                <w:sz w:val="22"/>
                <w:szCs w:val="22"/>
              </w:rPr>
              <w:t xml:space="preserve">маг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Срок действия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без ограничения срока действия</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spacing w:before="60"/>
              <w:jc w:val="both"/>
              <w:rPr>
                <w:b/>
                <w:bCs/>
                <w:sz w:val="22"/>
                <w:szCs w:val="22"/>
              </w:rPr>
            </w:pPr>
          </w:p>
        </w:tc>
      </w:tr>
    </w:tbl>
    <w:p w:rsidR="007C2E2A" w:rsidRPr="00412DDB" w:rsidRDefault="007C2E2A" w:rsidP="007C2E2A">
      <w:pPr>
        <w:pStyle w:val="em-7"/>
      </w:pPr>
    </w:p>
    <w:p w:rsidR="007C2E2A" w:rsidRDefault="007C2E2A" w:rsidP="00237042">
      <w:pPr>
        <w:pStyle w:val="em-7"/>
      </w:pPr>
    </w:p>
    <w:p w:rsidR="007C2E2A" w:rsidRDefault="007C2E2A" w:rsidP="00237042">
      <w:pPr>
        <w:pStyle w:val="em-7"/>
      </w:pPr>
    </w:p>
    <w:p w:rsidR="00B37CA9" w:rsidRPr="00412DDB" w:rsidRDefault="00B37CA9" w:rsidP="00237042">
      <w:pPr>
        <w:pStyle w:val="em-7"/>
      </w:pPr>
      <w:bookmarkStart w:id="366" w:name="_Toc482611698"/>
      <w:r w:rsidRPr="00412DDB">
        <w:t>3.2.</w:t>
      </w:r>
      <w:r w:rsidR="007C2E2A">
        <w:t>3</w:t>
      </w:r>
      <w:r w:rsidRPr="00412DDB">
        <w:t>. Основная хозяйственная деятельность кредитной организации – эмитента</w:t>
      </w:r>
      <w:bookmarkEnd w:id="366"/>
      <w:r w:rsidRPr="00412DDB">
        <w:rPr>
          <w:rStyle w:val="af0"/>
          <w:b w:val="0"/>
          <w:bCs/>
          <w:vanish/>
        </w:rPr>
        <w:footnoteReference w:id="30"/>
      </w:r>
    </w:p>
    <w:p w:rsidR="006771A8" w:rsidRPr="00412DDB" w:rsidRDefault="006771A8" w:rsidP="00237042">
      <w:pPr>
        <w:pStyle w:val="em-7"/>
      </w:pPr>
    </w:p>
    <w:p w:rsidR="00503241" w:rsidRPr="00412DDB" w:rsidRDefault="00503241" w:rsidP="00503241">
      <w:pPr>
        <w:pStyle w:val="em-4"/>
      </w:pPr>
      <w:r w:rsidRPr="00412DDB">
        <w:t>Основная, а именно преобладающая и имеющая приоритетное значение для кредитной организации – эмитента, деятельность  (виды деятельности, виды банковских операций)</w:t>
      </w:r>
      <w:r w:rsidR="00587D1E">
        <w:t>.</w:t>
      </w:r>
    </w:p>
    <w:p w:rsidR="00503241" w:rsidRPr="00412DDB" w:rsidRDefault="00503241" w:rsidP="00503241">
      <w:pPr>
        <w:pStyle w:val="em-4"/>
      </w:pPr>
    </w:p>
    <w:tbl>
      <w:tblPr>
        <w:tblW w:w="0" w:type="auto"/>
        <w:tblLook w:val="01E0" w:firstRow="1" w:lastRow="1" w:firstColumn="1" w:lastColumn="1" w:noHBand="0" w:noVBand="0"/>
      </w:tblPr>
      <w:tblGrid>
        <w:gridCol w:w="10173"/>
      </w:tblGrid>
      <w:tr w:rsidR="00503241" w:rsidRPr="00412DDB" w:rsidTr="00587D1E">
        <w:tc>
          <w:tcPr>
            <w:tcW w:w="10173" w:type="dxa"/>
          </w:tcPr>
          <w:p w:rsidR="00503241" w:rsidRPr="00587D1E" w:rsidRDefault="00503241" w:rsidP="00503241">
            <w:pPr>
              <w:ind w:firstLine="567"/>
              <w:jc w:val="both"/>
              <w:rPr>
                <w:sz w:val="22"/>
                <w:szCs w:val="20"/>
              </w:rPr>
            </w:pPr>
            <w:r w:rsidRPr="00587D1E">
              <w:rPr>
                <w:sz w:val="22"/>
                <w:szCs w:val="20"/>
              </w:rPr>
              <w:t xml:space="preserve">В соответствии с законодательством Российской Федерации, Генеральной лицензией № 2268 от </w:t>
            </w:r>
            <w:r w:rsidR="00300F49">
              <w:rPr>
                <w:sz w:val="22"/>
                <w:szCs w:val="20"/>
              </w:rPr>
              <w:t>17</w:t>
            </w:r>
            <w:r w:rsidRPr="00587D1E">
              <w:rPr>
                <w:sz w:val="22"/>
                <w:szCs w:val="20"/>
              </w:rPr>
              <w:t>.</w:t>
            </w:r>
            <w:r w:rsidR="00300F49">
              <w:rPr>
                <w:sz w:val="22"/>
                <w:szCs w:val="20"/>
              </w:rPr>
              <w:t>12</w:t>
            </w:r>
            <w:r w:rsidRPr="00587D1E">
              <w:rPr>
                <w:sz w:val="22"/>
                <w:szCs w:val="20"/>
              </w:rPr>
              <w:t>.20</w:t>
            </w:r>
            <w:r w:rsidR="00320A53" w:rsidRPr="00587D1E">
              <w:rPr>
                <w:sz w:val="22"/>
                <w:szCs w:val="20"/>
              </w:rPr>
              <w:t>1</w:t>
            </w:r>
            <w:r w:rsidR="00300F49">
              <w:rPr>
                <w:sz w:val="22"/>
                <w:szCs w:val="20"/>
              </w:rPr>
              <w:t>4</w:t>
            </w:r>
            <w:r w:rsidRPr="00587D1E">
              <w:rPr>
                <w:sz w:val="22"/>
                <w:szCs w:val="20"/>
              </w:rPr>
              <w:t xml:space="preserve">, Лицензией на осуществление операций с драгоценными металлами № 2268 от </w:t>
            </w:r>
            <w:r w:rsidR="006878F8">
              <w:rPr>
                <w:sz w:val="22"/>
                <w:szCs w:val="20"/>
              </w:rPr>
              <w:t>17.12.2014</w:t>
            </w:r>
            <w:r w:rsidRPr="00587D1E">
              <w:rPr>
                <w:sz w:val="22"/>
                <w:szCs w:val="20"/>
              </w:rPr>
              <w:t xml:space="preserve">, выданными Банком России, </w:t>
            </w:r>
            <w:r w:rsidR="00D84AC9">
              <w:rPr>
                <w:sz w:val="22"/>
                <w:szCs w:val="20"/>
              </w:rPr>
              <w:t>П</w:t>
            </w:r>
            <w:r w:rsidRPr="00587D1E">
              <w:rPr>
                <w:sz w:val="22"/>
                <w:szCs w:val="20"/>
              </w:rPr>
              <w:t>АО «МТС</w:t>
            </w:r>
            <w:r w:rsidR="00B140EC" w:rsidRPr="00587D1E">
              <w:rPr>
                <w:sz w:val="22"/>
                <w:szCs w:val="20"/>
              </w:rPr>
              <w:t>–</w:t>
            </w:r>
            <w:r w:rsidRPr="00587D1E">
              <w:rPr>
                <w:sz w:val="22"/>
                <w:szCs w:val="20"/>
              </w:rPr>
              <w:t>Банк» может осуществлять следующие операции в рублях и иностранной валюте:</w:t>
            </w:r>
          </w:p>
          <w:p w:rsidR="00503241" w:rsidRPr="00587D1E" w:rsidRDefault="00503241" w:rsidP="00503241">
            <w:pPr>
              <w:numPr>
                <w:ilvl w:val="0"/>
                <w:numId w:val="4"/>
              </w:numPr>
              <w:ind w:left="851" w:hanging="284"/>
              <w:jc w:val="both"/>
              <w:rPr>
                <w:sz w:val="22"/>
                <w:szCs w:val="20"/>
              </w:rPr>
            </w:pPr>
            <w:r w:rsidRPr="00587D1E">
              <w:rPr>
                <w:sz w:val="22"/>
                <w:szCs w:val="20"/>
              </w:rPr>
              <w:t>привлекать денежные средства физических и юридических лиц во вклады (до востребования и на определенный срок);</w:t>
            </w:r>
          </w:p>
          <w:p w:rsidR="00503241" w:rsidRPr="00587D1E" w:rsidRDefault="00503241" w:rsidP="00503241">
            <w:pPr>
              <w:pStyle w:val="aa"/>
              <w:numPr>
                <w:ilvl w:val="0"/>
                <w:numId w:val="4"/>
              </w:numPr>
              <w:autoSpaceDE/>
              <w:autoSpaceDN/>
              <w:ind w:left="851" w:hanging="284"/>
              <w:rPr>
                <w:b w:val="0"/>
                <w:sz w:val="22"/>
              </w:rPr>
            </w:pPr>
            <w:r w:rsidRPr="00587D1E">
              <w:rPr>
                <w:b w:val="0"/>
                <w:sz w:val="22"/>
              </w:rPr>
              <w:t>размещать указанные в подпункте 1) настоящего пункта привлеченные средства от своего им</w:t>
            </w:r>
            <w:r w:rsidRPr="00587D1E">
              <w:rPr>
                <w:b w:val="0"/>
                <w:sz w:val="22"/>
              </w:rPr>
              <w:t>е</w:t>
            </w:r>
            <w:r w:rsidRPr="00587D1E">
              <w:rPr>
                <w:b w:val="0"/>
                <w:sz w:val="22"/>
              </w:rPr>
              <w:t>ни и за свой счет;</w:t>
            </w:r>
          </w:p>
          <w:p w:rsidR="00503241" w:rsidRPr="00587D1E" w:rsidRDefault="00503241" w:rsidP="00503241">
            <w:pPr>
              <w:numPr>
                <w:ilvl w:val="0"/>
                <w:numId w:val="4"/>
              </w:numPr>
              <w:ind w:left="851" w:hanging="284"/>
              <w:jc w:val="both"/>
              <w:rPr>
                <w:sz w:val="22"/>
                <w:szCs w:val="20"/>
              </w:rPr>
            </w:pPr>
            <w:r w:rsidRPr="00587D1E">
              <w:rPr>
                <w:sz w:val="22"/>
                <w:szCs w:val="20"/>
              </w:rPr>
              <w:t>открывать и вести банковские счета физических и юридических лиц;</w:t>
            </w:r>
          </w:p>
          <w:p w:rsidR="00503241" w:rsidRPr="00587D1E" w:rsidRDefault="00503241" w:rsidP="00503241">
            <w:pPr>
              <w:numPr>
                <w:ilvl w:val="0"/>
                <w:numId w:val="4"/>
              </w:numPr>
              <w:ind w:left="851" w:hanging="284"/>
              <w:jc w:val="both"/>
              <w:rPr>
                <w:sz w:val="22"/>
                <w:szCs w:val="20"/>
              </w:rPr>
            </w:pPr>
            <w:proofErr w:type="gramStart"/>
            <w:r w:rsidRPr="00587D1E">
              <w:rPr>
                <w:sz w:val="22"/>
                <w:szCs w:val="20"/>
              </w:rPr>
              <w:t>осуществлять расчеты по поручению физических и юридических лиц, в том числе банков</w:t>
            </w:r>
            <w:r w:rsidR="00B140EC" w:rsidRPr="00587D1E">
              <w:rPr>
                <w:sz w:val="22"/>
                <w:szCs w:val="20"/>
              </w:rPr>
              <w:t>–</w:t>
            </w:r>
            <w:r w:rsidRPr="00587D1E">
              <w:rPr>
                <w:sz w:val="22"/>
                <w:szCs w:val="20"/>
              </w:rPr>
              <w:t>корреспондентов, по их банковских счетам;</w:t>
            </w:r>
            <w:proofErr w:type="gramEnd"/>
          </w:p>
          <w:p w:rsidR="00503241" w:rsidRPr="00587D1E" w:rsidRDefault="00503241" w:rsidP="00503241">
            <w:pPr>
              <w:numPr>
                <w:ilvl w:val="0"/>
                <w:numId w:val="4"/>
              </w:numPr>
              <w:ind w:left="851" w:hanging="284"/>
              <w:jc w:val="both"/>
              <w:rPr>
                <w:sz w:val="22"/>
                <w:szCs w:val="20"/>
              </w:rPr>
            </w:pPr>
            <w:r w:rsidRPr="00587D1E">
              <w:rPr>
                <w:sz w:val="22"/>
                <w:szCs w:val="20"/>
              </w:rPr>
              <w:t>инкассировать денежные средства, векселя, платежные и расчетные документы и осуществлять кассовое обслуживание физических и юридических лиц;</w:t>
            </w:r>
          </w:p>
          <w:p w:rsidR="00503241" w:rsidRPr="00587D1E" w:rsidRDefault="00503241" w:rsidP="00503241">
            <w:pPr>
              <w:numPr>
                <w:ilvl w:val="0"/>
                <w:numId w:val="4"/>
              </w:numPr>
              <w:ind w:left="851" w:hanging="284"/>
              <w:jc w:val="both"/>
              <w:rPr>
                <w:sz w:val="22"/>
                <w:szCs w:val="20"/>
              </w:rPr>
            </w:pPr>
            <w:r w:rsidRPr="00587D1E">
              <w:rPr>
                <w:sz w:val="22"/>
                <w:szCs w:val="20"/>
              </w:rPr>
              <w:t>покупать и продавать иностранную валюту в наличной и безналичной формах;</w:t>
            </w:r>
          </w:p>
          <w:p w:rsidR="00503241" w:rsidRPr="00587D1E" w:rsidRDefault="00503241" w:rsidP="00503241">
            <w:pPr>
              <w:numPr>
                <w:ilvl w:val="0"/>
                <w:numId w:val="4"/>
              </w:numPr>
              <w:ind w:left="851" w:hanging="284"/>
              <w:jc w:val="both"/>
              <w:rPr>
                <w:sz w:val="22"/>
                <w:szCs w:val="20"/>
              </w:rPr>
            </w:pPr>
            <w:r w:rsidRPr="00587D1E">
              <w:rPr>
                <w:sz w:val="22"/>
                <w:szCs w:val="20"/>
              </w:rPr>
              <w:t>привлекать во вклады и размещать драгоценные металлы;</w:t>
            </w:r>
          </w:p>
          <w:p w:rsidR="00503241" w:rsidRPr="00587D1E" w:rsidRDefault="00503241" w:rsidP="00503241">
            <w:pPr>
              <w:numPr>
                <w:ilvl w:val="0"/>
                <w:numId w:val="4"/>
              </w:numPr>
              <w:ind w:left="851" w:hanging="284"/>
              <w:jc w:val="both"/>
              <w:rPr>
                <w:sz w:val="22"/>
                <w:szCs w:val="20"/>
              </w:rPr>
            </w:pPr>
            <w:r w:rsidRPr="00587D1E">
              <w:rPr>
                <w:sz w:val="22"/>
                <w:szCs w:val="20"/>
              </w:rPr>
              <w:t>выдавать банковские гарантии;</w:t>
            </w:r>
          </w:p>
          <w:p w:rsidR="00503241" w:rsidRPr="00587D1E" w:rsidRDefault="00503241" w:rsidP="00503241">
            <w:pPr>
              <w:numPr>
                <w:ilvl w:val="0"/>
                <w:numId w:val="4"/>
              </w:numPr>
              <w:ind w:left="851" w:hanging="284"/>
              <w:jc w:val="both"/>
              <w:rPr>
                <w:sz w:val="22"/>
                <w:szCs w:val="20"/>
              </w:rPr>
            </w:pPr>
            <w:r w:rsidRPr="00587D1E">
              <w:rPr>
                <w:sz w:val="22"/>
                <w:szCs w:val="20"/>
              </w:rPr>
              <w:t>осуществлять переводы денежных средств по поручению физических лиц без открытия банко</w:t>
            </w:r>
            <w:r w:rsidRPr="00587D1E">
              <w:rPr>
                <w:sz w:val="22"/>
                <w:szCs w:val="20"/>
              </w:rPr>
              <w:t>в</w:t>
            </w:r>
            <w:r w:rsidRPr="00587D1E">
              <w:rPr>
                <w:sz w:val="22"/>
                <w:szCs w:val="20"/>
              </w:rPr>
              <w:t>ских счетов (за исключением почтовых переводов).</w:t>
            </w:r>
          </w:p>
          <w:p w:rsidR="00503241" w:rsidRPr="00587D1E" w:rsidRDefault="00503241" w:rsidP="00503241">
            <w:pPr>
              <w:ind w:firstLine="567"/>
              <w:jc w:val="both"/>
              <w:rPr>
                <w:sz w:val="22"/>
                <w:szCs w:val="20"/>
              </w:rPr>
            </w:pPr>
            <w:r w:rsidRPr="00587D1E">
              <w:rPr>
                <w:sz w:val="22"/>
                <w:szCs w:val="20"/>
              </w:rPr>
              <w:t xml:space="preserve"> Помимо перечисленных выше банковских операций </w:t>
            </w:r>
            <w:r w:rsidR="00EF20C3">
              <w:rPr>
                <w:sz w:val="22"/>
                <w:szCs w:val="20"/>
              </w:rPr>
              <w:t>П</w:t>
            </w:r>
            <w:r w:rsidRPr="00587D1E">
              <w:rPr>
                <w:sz w:val="22"/>
                <w:szCs w:val="20"/>
              </w:rPr>
              <w:t>АО «МТС</w:t>
            </w:r>
            <w:r w:rsidR="00B140EC" w:rsidRPr="00587D1E">
              <w:rPr>
                <w:sz w:val="22"/>
                <w:szCs w:val="20"/>
              </w:rPr>
              <w:t>–</w:t>
            </w:r>
            <w:r w:rsidRPr="00587D1E">
              <w:rPr>
                <w:sz w:val="22"/>
                <w:szCs w:val="20"/>
              </w:rPr>
              <w:t>Б</w:t>
            </w:r>
            <w:r w:rsidR="00490771" w:rsidRPr="00587D1E">
              <w:rPr>
                <w:sz w:val="22"/>
                <w:szCs w:val="20"/>
              </w:rPr>
              <w:t>анк</w:t>
            </w:r>
            <w:r w:rsidRPr="00587D1E">
              <w:rPr>
                <w:sz w:val="22"/>
                <w:szCs w:val="20"/>
              </w:rPr>
              <w:t>» вправе совершать след</w:t>
            </w:r>
            <w:r w:rsidRPr="00587D1E">
              <w:rPr>
                <w:sz w:val="22"/>
                <w:szCs w:val="20"/>
              </w:rPr>
              <w:t>у</w:t>
            </w:r>
            <w:r w:rsidRPr="00587D1E">
              <w:rPr>
                <w:sz w:val="22"/>
                <w:szCs w:val="20"/>
              </w:rPr>
              <w:t>ющие сделки:</w:t>
            </w:r>
          </w:p>
          <w:p w:rsidR="00503241" w:rsidRPr="00587D1E" w:rsidRDefault="00503241" w:rsidP="00503241">
            <w:pPr>
              <w:numPr>
                <w:ilvl w:val="0"/>
                <w:numId w:val="5"/>
              </w:numPr>
              <w:ind w:left="851" w:hanging="284"/>
              <w:jc w:val="both"/>
              <w:rPr>
                <w:sz w:val="22"/>
                <w:szCs w:val="20"/>
              </w:rPr>
            </w:pPr>
            <w:r w:rsidRPr="00587D1E">
              <w:rPr>
                <w:sz w:val="22"/>
                <w:szCs w:val="20"/>
              </w:rPr>
              <w:t>выдавать поручительства за третьих лиц, предусматривающие исполнение обязательств в д</w:t>
            </w:r>
            <w:r w:rsidRPr="00587D1E">
              <w:rPr>
                <w:sz w:val="22"/>
                <w:szCs w:val="20"/>
              </w:rPr>
              <w:t>е</w:t>
            </w:r>
            <w:r w:rsidRPr="00587D1E">
              <w:rPr>
                <w:sz w:val="22"/>
                <w:szCs w:val="20"/>
              </w:rPr>
              <w:t>нежной форме;</w:t>
            </w:r>
          </w:p>
          <w:p w:rsidR="00503241" w:rsidRPr="00587D1E" w:rsidRDefault="00503241" w:rsidP="00503241">
            <w:pPr>
              <w:numPr>
                <w:ilvl w:val="0"/>
                <w:numId w:val="5"/>
              </w:numPr>
              <w:ind w:left="851" w:hanging="284"/>
              <w:jc w:val="both"/>
              <w:rPr>
                <w:sz w:val="22"/>
                <w:szCs w:val="20"/>
              </w:rPr>
            </w:pPr>
            <w:r w:rsidRPr="00587D1E">
              <w:rPr>
                <w:sz w:val="22"/>
                <w:szCs w:val="20"/>
              </w:rPr>
              <w:t>приобретать права требования от третьих лиц исполнения обязательств в денежной форме;</w:t>
            </w:r>
          </w:p>
          <w:p w:rsidR="00503241" w:rsidRPr="00587D1E" w:rsidRDefault="00503241" w:rsidP="00503241">
            <w:pPr>
              <w:numPr>
                <w:ilvl w:val="0"/>
                <w:numId w:val="5"/>
              </w:numPr>
              <w:ind w:left="851" w:hanging="284"/>
              <w:jc w:val="both"/>
              <w:rPr>
                <w:sz w:val="22"/>
                <w:szCs w:val="20"/>
              </w:rPr>
            </w:pPr>
            <w:r w:rsidRPr="00587D1E">
              <w:rPr>
                <w:sz w:val="22"/>
                <w:szCs w:val="20"/>
              </w:rPr>
              <w:t>осуществлять доверительное управление денежными средствами и иным имуществом по дог</w:t>
            </w:r>
            <w:r w:rsidRPr="00587D1E">
              <w:rPr>
                <w:sz w:val="22"/>
                <w:szCs w:val="20"/>
              </w:rPr>
              <w:t>о</w:t>
            </w:r>
            <w:r w:rsidRPr="00587D1E">
              <w:rPr>
                <w:sz w:val="22"/>
                <w:szCs w:val="20"/>
              </w:rPr>
              <w:t>вору с физическими и юридическими лицами;</w:t>
            </w:r>
          </w:p>
          <w:p w:rsidR="00503241" w:rsidRPr="00587D1E" w:rsidRDefault="00503241" w:rsidP="00503241">
            <w:pPr>
              <w:numPr>
                <w:ilvl w:val="0"/>
                <w:numId w:val="5"/>
              </w:numPr>
              <w:ind w:left="851" w:hanging="284"/>
              <w:jc w:val="both"/>
              <w:rPr>
                <w:sz w:val="22"/>
                <w:szCs w:val="20"/>
              </w:rPr>
            </w:pPr>
            <w:r w:rsidRPr="00587D1E">
              <w:rPr>
                <w:sz w:val="22"/>
                <w:szCs w:val="20"/>
              </w:rPr>
              <w:t>осуществлять операции с драгоценными металлами и драгоценными камнями в соответствии с законодательством Российской Федерации;</w:t>
            </w:r>
          </w:p>
          <w:p w:rsidR="00503241" w:rsidRPr="00587D1E" w:rsidRDefault="00503241" w:rsidP="00503241">
            <w:pPr>
              <w:numPr>
                <w:ilvl w:val="0"/>
                <w:numId w:val="5"/>
              </w:numPr>
              <w:ind w:left="851" w:hanging="284"/>
              <w:jc w:val="both"/>
              <w:rPr>
                <w:sz w:val="22"/>
                <w:szCs w:val="20"/>
              </w:rPr>
            </w:pPr>
            <w:r w:rsidRPr="00587D1E">
              <w:rPr>
                <w:sz w:val="22"/>
                <w:szCs w:val="20"/>
              </w:rPr>
              <w:t>предоставлять в аренду физическим и юридическим лицам специальные помещения или нах</w:t>
            </w:r>
            <w:r w:rsidRPr="00587D1E">
              <w:rPr>
                <w:sz w:val="22"/>
                <w:szCs w:val="20"/>
              </w:rPr>
              <w:t>о</w:t>
            </w:r>
            <w:r w:rsidRPr="00587D1E">
              <w:rPr>
                <w:sz w:val="22"/>
                <w:szCs w:val="20"/>
              </w:rPr>
              <w:t>дящиеся в них сейфы для хранения документов и ценностей;</w:t>
            </w:r>
          </w:p>
          <w:p w:rsidR="00503241" w:rsidRPr="00587D1E" w:rsidRDefault="00503241" w:rsidP="00503241">
            <w:pPr>
              <w:numPr>
                <w:ilvl w:val="0"/>
                <w:numId w:val="5"/>
              </w:numPr>
              <w:ind w:left="851" w:hanging="284"/>
              <w:jc w:val="both"/>
              <w:rPr>
                <w:sz w:val="22"/>
                <w:szCs w:val="20"/>
              </w:rPr>
            </w:pPr>
            <w:r w:rsidRPr="00587D1E">
              <w:rPr>
                <w:sz w:val="22"/>
                <w:szCs w:val="20"/>
              </w:rPr>
              <w:t>осуществлять лизинговые операции;</w:t>
            </w:r>
          </w:p>
          <w:p w:rsidR="00503241" w:rsidRPr="00587D1E" w:rsidRDefault="00503241" w:rsidP="00503241">
            <w:pPr>
              <w:numPr>
                <w:ilvl w:val="0"/>
                <w:numId w:val="5"/>
              </w:numPr>
              <w:ind w:left="851" w:hanging="284"/>
              <w:jc w:val="both"/>
              <w:rPr>
                <w:sz w:val="22"/>
                <w:szCs w:val="20"/>
              </w:rPr>
            </w:pPr>
            <w:r w:rsidRPr="00587D1E">
              <w:rPr>
                <w:sz w:val="22"/>
                <w:szCs w:val="20"/>
              </w:rPr>
              <w:t>оказывать консультационные и информационные услуги;</w:t>
            </w:r>
          </w:p>
          <w:p w:rsidR="00503241" w:rsidRPr="00587D1E" w:rsidRDefault="00503241" w:rsidP="00503241">
            <w:pPr>
              <w:numPr>
                <w:ilvl w:val="0"/>
                <w:numId w:val="5"/>
              </w:numPr>
              <w:ind w:left="851" w:hanging="284"/>
              <w:jc w:val="both"/>
              <w:rPr>
                <w:sz w:val="22"/>
                <w:szCs w:val="20"/>
              </w:rPr>
            </w:pPr>
            <w:r w:rsidRPr="00587D1E">
              <w:rPr>
                <w:sz w:val="22"/>
                <w:szCs w:val="20"/>
              </w:rPr>
              <w:t>осуществлять иные сделки в соответствии с законодательством Российской Федерации.</w:t>
            </w:r>
          </w:p>
          <w:p w:rsidR="00503241" w:rsidRPr="00587D1E" w:rsidRDefault="00503241" w:rsidP="00503241">
            <w:pPr>
              <w:ind w:firstLine="567"/>
              <w:jc w:val="both"/>
              <w:rPr>
                <w:sz w:val="22"/>
                <w:szCs w:val="20"/>
              </w:rPr>
            </w:pPr>
            <w:r w:rsidRPr="00587D1E">
              <w:rPr>
                <w:sz w:val="22"/>
                <w:szCs w:val="20"/>
              </w:rPr>
              <w:t>В соответствии с Федеральным законом от 02.12.</w:t>
            </w:r>
            <w:r w:rsidR="004676A7">
              <w:rPr>
                <w:sz w:val="22"/>
                <w:szCs w:val="20"/>
              </w:rPr>
              <w:t>19</w:t>
            </w:r>
            <w:r w:rsidRPr="00587D1E">
              <w:rPr>
                <w:sz w:val="22"/>
                <w:szCs w:val="20"/>
              </w:rPr>
              <w:t>90 №395</w:t>
            </w:r>
            <w:r w:rsidR="00B140EC" w:rsidRPr="00587D1E">
              <w:rPr>
                <w:sz w:val="22"/>
                <w:szCs w:val="20"/>
              </w:rPr>
              <w:t>–</w:t>
            </w:r>
            <w:r w:rsidRPr="00587D1E">
              <w:rPr>
                <w:sz w:val="22"/>
                <w:szCs w:val="20"/>
              </w:rPr>
              <w:t>1 «О банках и банковской деятельн</w:t>
            </w:r>
            <w:r w:rsidRPr="00587D1E">
              <w:rPr>
                <w:sz w:val="22"/>
                <w:szCs w:val="20"/>
              </w:rPr>
              <w:t>о</w:t>
            </w:r>
            <w:r w:rsidRPr="00587D1E">
              <w:rPr>
                <w:sz w:val="22"/>
                <w:szCs w:val="20"/>
              </w:rPr>
              <w:t>сти» банкам запрещено заниматься производственной, торговой и страховой деятельностью. Дополн</w:t>
            </w:r>
            <w:r w:rsidRPr="00587D1E">
              <w:rPr>
                <w:sz w:val="22"/>
                <w:szCs w:val="20"/>
              </w:rPr>
              <w:t>и</w:t>
            </w:r>
            <w:r w:rsidRPr="00587D1E">
              <w:rPr>
                <w:sz w:val="22"/>
                <w:szCs w:val="20"/>
              </w:rPr>
              <w:t xml:space="preserve">тельных запрещений и ограничений </w:t>
            </w:r>
            <w:r w:rsidR="004676A7">
              <w:rPr>
                <w:sz w:val="22"/>
                <w:szCs w:val="20"/>
              </w:rPr>
              <w:t>П</w:t>
            </w:r>
            <w:r w:rsidRPr="00587D1E">
              <w:rPr>
                <w:sz w:val="22"/>
                <w:szCs w:val="20"/>
              </w:rPr>
              <w:t>АО «МТС</w:t>
            </w:r>
            <w:r w:rsidR="00B140EC" w:rsidRPr="00587D1E">
              <w:rPr>
                <w:sz w:val="22"/>
                <w:szCs w:val="20"/>
              </w:rPr>
              <w:t>–</w:t>
            </w:r>
            <w:r w:rsidRPr="00587D1E">
              <w:rPr>
                <w:sz w:val="22"/>
                <w:szCs w:val="20"/>
              </w:rPr>
              <w:t>Б</w:t>
            </w:r>
            <w:r w:rsidR="00271801" w:rsidRPr="00587D1E">
              <w:rPr>
                <w:sz w:val="22"/>
                <w:szCs w:val="20"/>
              </w:rPr>
              <w:t>анк</w:t>
            </w:r>
            <w:r w:rsidRPr="00587D1E">
              <w:rPr>
                <w:sz w:val="22"/>
                <w:szCs w:val="20"/>
              </w:rPr>
              <w:t xml:space="preserve">» не имеет. </w:t>
            </w:r>
          </w:p>
          <w:p w:rsidR="00503241" w:rsidRPr="00412DDB" w:rsidRDefault="00503241" w:rsidP="00503241">
            <w:pPr>
              <w:pStyle w:val="em-4"/>
            </w:pPr>
          </w:p>
        </w:tc>
      </w:tr>
    </w:tbl>
    <w:p w:rsidR="00503241" w:rsidRPr="00412DDB" w:rsidRDefault="00503241" w:rsidP="00503241">
      <w:pPr>
        <w:pStyle w:val="em-4"/>
      </w:pPr>
    </w:p>
    <w:p w:rsidR="00503241" w:rsidRPr="00412DDB" w:rsidRDefault="00503241" w:rsidP="00503241">
      <w:pPr>
        <w:pStyle w:val="em-4"/>
      </w:pPr>
      <w:r w:rsidRPr="00412DDB">
        <w:t xml:space="preserve">Доля доходов кредитной организации </w:t>
      </w:r>
      <w:r w:rsidR="00B140EC">
        <w:t>–</w:t>
      </w:r>
      <w:r w:rsidRPr="00412DDB">
        <w:t xml:space="preserve"> эмитента от основной деятельности (видов деятельности, в</w:t>
      </w:r>
      <w:r w:rsidRPr="00412DDB">
        <w:t>и</w:t>
      </w:r>
      <w:r w:rsidRPr="00412DDB">
        <w:t xml:space="preserve">дов банковских операций) в общей </w:t>
      </w:r>
      <w:proofErr w:type="gramStart"/>
      <w:r w:rsidRPr="00412DDB">
        <w:t>сумме</w:t>
      </w:r>
      <w:proofErr w:type="gramEnd"/>
      <w:r w:rsidRPr="00412DDB">
        <w:t xml:space="preserve"> полученных за соответствующий отчетный период доходов кр</w:t>
      </w:r>
      <w:r w:rsidRPr="00412DDB">
        <w:t>е</w:t>
      </w:r>
      <w:r w:rsidRPr="00412DDB">
        <w:t xml:space="preserve">дитной организации </w:t>
      </w:r>
      <w:r w:rsidR="00B140EC">
        <w:t>–</w:t>
      </w:r>
      <w:r w:rsidRPr="00412DDB">
        <w:t xml:space="preserve"> эмитента за последний завершенный финансовый год и за отчетный квартал:</w:t>
      </w:r>
    </w:p>
    <w:p w:rsidR="00503241" w:rsidRPr="00412DDB" w:rsidRDefault="00503241" w:rsidP="00503241">
      <w:pPr>
        <w:pStyle w:val="em-4"/>
      </w:pPr>
    </w:p>
    <w:tbl>
      <w:tblPr>
        <w:tblW w:w="0" w:type="auto"/>
        <w:tblLook w:val="01E0" w:firstRow="1" w:lastRow="1" w:firstColumn="1" w:lastColumn="1" w:noHBand="0" w:noVBand="0"/>
      </w:tblPr>
      <w:tblGrid>
        <w:gridCol w:w="9570"/>
      </w:tblGrid>
      <w:tr w:rsidR="00503241" w:rsidRPr="00412DDB" w:rsidTr="00503241">
        <w:tc>
          <w:tcPr>
            <w:tcW w:w="9570"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2552"/>
              <w:gridCol w:w="2256"/>
            </w:tblGrid>
            <w:tr w:rsidR="00503241" w:rsidRPr="00412DDB" w:rsidTr="00DA359A">
              <w:tc>
                <w:tcPr>
                  <w:tcW w:w="4531" w:type="dxa"/>
                </w:tcPr>
                <w:p w:rsidR="00503241" w:rsidRPr="00412DDB" w:rsidRDefault="00503241" w:rsidP="00503241">
                  <w:pPr>
                    <w:pStyle w:val="em-4"/>
                    <w:ind w:firstLine="0"/>
                  </w:pPr>
                  <w:r w:rsidRPr="00412DDB">
                    <w:rPr>
                      <w:b/>
                      <w:bCs/>
                      <w:sz w:val="20"/>
                      <w:szCs w:val="20"/>
                    </w:rPr>
                    <w:t>Вид основной деятельности</w:t>
                  </w:r>
                </w:p>
              </w:tc>
              <w:tc>
                <w:tcPr>
                  <w:tcW w:w="2552" w:type="dxa"/>
                </w:tcPr>
                <w:p w:rsidR="00503241" w:rsidRPr="00412DDB" w:rsidRDefault="00EF068E">
                  <w:pPr>
                    <w:pStyle w:val="em-4"/>
                    <w:ind w:firstLine="0"/>
                    <w:jc w:val="center"/>
                  </w:pPr>
                  <w:r w:rsidRPr="00412DDB">
                    <w:t>201</w:t>
                  </w:r>
                  <w:r>
                    <w:t>7</w:t>
                  </w:r>
                  <w:r w:rsidRPr="00412DDB">
                    <w:t xml:space="preserve"> </w:t>
                  </w:r>
                  <w:r w:rsidR="00503241" w:rsidRPr="00412DDB">
                    <w:t>год</w:t>
                  </w:r>
                </w:p>
              </w:tc>
              <w:tc>
                <w:tcPr>
                  <w:tcW w:w="2256" w:type="dxa"/>
                </w:tcPr>
                <w:p w:rsidR="00503241" w:rsidRPr="00412DDB" w:rsidRDefault="004E4439">
                  <w:pPr>
                    <w:pStyle w:val="em-4"/>
                    <w:ind w:firstLine="0"/>
                    <w:jc w:val="center"/>
                  </w:pPr>
                  <w:r>
                    <w:t>2</w:t>
                  </w:r>
                  <w:r w:rsidRPr="00412DDB">
                    <w:t xml:space="preserve"> </w:t>
                  </w:r>
                  <w:r w:rsidR="00503241" w:rsidRPr="00412DDB">
                    <w:t xml:space="preserve">квартал </w:t>
                  </w:r>
                  <w:r w:rsidR="006B1134" w:rsidRPr="00412DDB">
                    <w:t>201</w:t>
                  </w:r>
                  <w:r w:rsidR="006B1134">
                    <w:t>8</w:t>
                  </w:r>
                  <w:r w:rsidR="006B1134" w:rsidRPr="00412DDB">
                    <w:t xml:space="preserve"> </w:t>
                  </w:r>
                  <w:r w:rsidR="00503241" w:rsidRPr="00412DDB">
                    <w:t>года</w:t>
                  </w:r>
                </w:p>
              </w:tc>
            </w:tr>
            <w:tr w:rsidR="00503241" w:rsidRPr="00412DDB" w:rsidTr="00DA359A">
              <w:tc>
                <w:tcPr>
                  <w:tcW w:w="4531" w:type="dxa"/>
                </w:tcPr>
                <w:p w:rsidR="00503241" w:rsidRPr="00412DDB" w:rsidRDefault="00503241" w:rsidP="00503241">
                  <w:pPr>
                    <w:pStyle w:val="em-4"/>
                    <w:ind w:firstLine="0"/>
                  </w:pPr>
                  <w:r w:rsidRPr="00412DDB">
                    <w:rPr>
                      <w:sz w:val="20"/>
                      <w:szCs w:val="20"/>
                    </w:rPr>
                    <w:t>Коммерческое кредитование, тыс. руб.</w:t>
                  </w:r>
                </w:p>
              </w:tc>
              <w:tc>
                <w:tcPr>
                  <w:tcW w:w="2552" w:type="dxa"/>
                </w:tcPr>
                <w:p w:rsidR="00503241" w:rsidRPr="00DA359A" w:rsidRDefault="00EF068E" w:rsidP="00234B9C">
                  <w:pPr>
                    <w:pStyle w:val="em-4"/>
                    <w:ind w:firstLine="0"/>
                    <w:jc w:val="right"/>
                    <w:rPr>
                      <w:sz w:val="20"/>
                      <w:szCs w:val="20"/>
                    </w:rPr>
                  </w:pPr>
                  <w:r w:rsidRPr="00DA359A">
                    <w:rPr>
                      <w:sz w:val="20"/>
                      <w:szCs w:val="20"/>
                    </w:rPr>
                    <w:t>8 316 558</w:t>
                  </w:r>
                </w:p>
              </w:tc>
              <w:tc>
                <w:tcPr>
                  <w:tcW w:w="2256" w:type="dxa"/>
                </w:tcPr>
                <w:p w:rsidR="00503241" w:rsidRPr="00DA359A" w:rsidRDefault="009C7317" w:rsidP="00234B9C">
                  <w:pPr>
                    <w:pStyle w:val="em-4"/>
                    <w:ind w:firstLine="0"/>
                    <w:jc w:val="right"/>
                    <w:rPr>
                      <w:sz w:val="20"/>
                      <w:szCs w:val="20"/>
                      <w:lang w:val="en-US"/>
                    </w:rPr>
                  </w:pPr>
                  <w:r>
                    <w:rPr>
                      <w:sz w:val="20"/>
                      <w:szCs w:val="20"/>
                    </w:rPr>
                    <w:t>4 782 359</w:t>
                  </w:r>
                </w:p>
              </w:tc>
            </w:tr>
            <w:tr w:rsidR="00503241" w:rsidRPr="00412DDB" w:rsidTr="00DA359A">
              <w:tc>
                <w:tcPr>
                  <w:tcW w:w="4531" w:type="dxa"/>
                </w:tcPr>
                <w:p w:rsidR="00503241" w:rsidRPr="00412DDB" w:rsidRDefault="00503241" w:rsidP="00503241">
                  <w:pPr>
                    <w:pStyle w:val="em-4"/>
                    <w:ind w:firstLine="0"/>
                  </w:pPr>
                  <w:r w:rsidRPr="00412DDB">
                    <w:rPr>
                      <w:sz w:val="20"/>
                      <w:szCs w:val="20"/>
                    </w:rPr>
                    <w:t>Коммерческое кредитование, %</w:t>
                  </w:r>
                </w:p>
              </w:tc>
              <w:tc>
                <w:tcPr>
                  <w:tcW w:w="2552" w:type="dxa"/>
                </w:tcPr>
                <w:p w:rsidR="00503241" w:rsidRPr="00DA359A" w:rsidRDefault="00EF068E">
                  <w:pPr>
                    <w:pStyle w:val="em-4"/>
                    <w:ind w:firstLine="0"/>
                    <w:jc w:val="right"/>
                    <w:rPr>
                      <w:sz w:val="20"/>
                      <w:szCs w:val="20"/>
                    </w:rPr>
                  </w:pPr>
                  <w:r w:rsidRPr="00DA359A">
                    <w:rPr>
                      <w:sz w:val="20"/>
                      <w:szCs w:val="20"/>
                    </w:rPr>
                    <w:t>41,20</w:t>
                  </w:r>
                  <w:r w:rsidR="00161C85" w:rsidRPr="00DA359A">
                    <w:rPr>
                      <w:sz w:val="20"/>
                      <w:szCs w:val="20"/>
                    </w:rPr>
                    <w:t>%</w:t>
                  </w:r>
                </w:p>
              </w:tc>
              <w:tc>
                <w:tcPr>
                  <w:tcW w:w="2256" w:type="dxa"/>
                </w:tcPr>
                <w:p w:rsidR="00503241" w:rsidRPr="00DA359A" w:rsidRDefault="009C7317">
                  <w:pPr>
                    <w:pStyle w:val="em-4"/>
                    <w:ind w:firstLine="0"/>
                    <w:jc w:val="right"/>
                    <w:rPr>
                      <w:sz w:val="20"/>
                      <w:szCs w:val="20"/>
                    </w:rPr>
                  </w:pPr>
                  <w:r>
                    <w:rPr>
                      <w:sz w:val="20"/>
                      <w:szCs w:val="20"/>
                    </w:rPr>
                    <w:t>39</w:t>
                  </w:r>
                  <w:r w:rsidR="006B1134" w:rsidRPr="00DA359A">
                    <w:rPr>
                      <w:sz w:val="20"/>
                      <w:szCs w:val="20"/>
                    </w:rPr>
                    <w:t>,</w:t>
                  </w:r>
                  <w:r>
                    <w:rPr>
                      <w:sz w:val="20"/>
                      <w:szCs w:val="20"/>
                    </w:rPr>
                    <w:t>98</w:t>
                  </w:r>
                  <w:r w:rsidR="00185934" w:rsidRPr="00DA359A">
                    <w:rPr>
                      <w:sz w:val="20"/>
                      <w:szCs w:val="20"/>
                    </w:rPr>
                    <w:t>%</w:t>
                  </w:r>
                </w:p>
              </w:tc>
            </w:tr>
            <w:tr w:rsidR="00503241" w:rsidRPr="00412DDB" w:rsidTr="00DA359A">
              <w:tc>
                <w:tcPr>
                  <w:tcW w:w="4531" w:type="dxa"/>
                </w:tcPr>
                <w:p w:rsidR="00503241" w:rsidRPr="00412DDB" w:rsidRDefault="00503241" w:rsidP="00503241">
                  <w:pPr>
                    <w:pStyle w:val="em-4"/>
                    <w:ind w:firstLine="0"/>
                  </w:pPr>
                  <w:r w:rsidRPr="00412DDB">
                    <w:rPr>
                      <w:sz w:val="20"/>
                      <w:szCs w:val="20"/>
                    </w:rPr>
                    <w:t>Операции на межбанковском рынке, тыс. руб</w:t>
                  </w:r>
                  <w:r w:rsidR="00B72DB7" w:rsidRPr="00412DDB">
                    <w:rPr>
                      <w:sz w:val="20"/>
                      <w:szCs w:val="20"/>
                    </w:rPr>
                    <w:t>.</w:t>
                  </w:r>
                </w:p>
              </w:tc>
              <w:tc>
                <w:tcPr>
                  <w:tcW w:w="2552" w:type="dxa"/>
                </w:tcPr>
                <w:p w:rsidR="00503241" w:rsidRPr="00DA359A" w:rsidRDefault="00EF068E" w:rsidP="00234B9C">
                  <w:pPr>
                    <w:pStyle w:val="em-4"/>
                    <w:ind w:firstLine="0"/>
                    <w:jc w:val="right"/>
                    <w:rPr>
                      <w:sz w:val="20"/>
                      <w:szCs w:val="20"/>
                    </w:rPr>
                  </w:pPr>
                  <w:r w:rsidRPr="00DA359A">
                    <w:rPr>
                      <w:sz w:val="20"/>
                      <w:szCs w:val="20"/>
                    </w:rPr>
                    <w:t>614 728</w:t>
                  </w:r>
                </w:p>
              </w:tc>
              <w:tc>
                <w:tcPr>
                  <w:tcW w:w="2256" w:type="dxa"/>
                </w:tcPr>
                <w:p w:rsidR="00503241" w:rsidRPr="00DA359A" w:rsidRDefault="009C7317" w:rsidP="00D27EE5">
                  <w:pPr>
                    <w:pStyle w:val="em-4"/>
                    <w:ind w:firstLine="0"/>
                    <w:jc w:val="right"/>
                    <w:rPr>
                      <w:sz w:val="20"/>
                      <w:szCs w:val="20"/>
                    </w:rPr>
                  </w:pPr>
                  <w:r>
                    <w:rPr>
                      <w:sz w:val="20"/>
                      <w:szCs w:val="20"/>
                    </w:rPr>
                    <w:t>691 442</w:t>
                  </w:r>
                </w:p>
              </w:tc>
            </w:tr>
            <w:tr w:rsidR="00503241" w:rsidRPr="00412DDB" w:rsidTr="00DA359A">
              <w:tc>
                <w:tcPr>
                  <w:tcW w:w="4531" w:type="dxa"/>
                </w:tcPr>
                <w:p w:rsidR="00503241" w:rsidRPr="00412DDB" w:rsidRDefault="00503241" w:rsidP="00503241">
                  <w:pPr>
                    <w:pStyle w:val="em-4"/>
                    <w:ind w:firstLine="0"/>
                  </w:pPr>
                  <w:r w:rsidRPr="00412DDB">
                    <w:rPr>
                      <w:sz w:val="20"/>
                      <w:szCs w:val="20"/>
                    </w:rPr>
                    <w:t>Операции на межбанковском рынке, %</w:t>
                  </w:r>
                </w:p>
              </w:tc>
              <w:tc>
                <w:tcPr>
                  <w:tcW w:w="2552" w:type="dxa"/>
                </w:tcPr>
                <w:p w:rsidR="00503241" w:rsidRPr="00DA359A" w:rsidRDefault="00EF068E" w:rsidP="00185934">
                  <w:pPr>
                    <w:pStyle w:val="em-4"/>
                    <w:ind w:firstLine="0"/>
                    <w:jc w:val="right"/>
                    <w:rPr>
                      <w:sz w:val="20"/>
                      <w:szCs w:val="20"/>
                    </w:rPr>
                  </w:pPr>
                  <w:r w:rsidRPr="00DA359A">
                    <w:rPr>
                      <w:sz w:val="20"/>
                      <w:szCs w:val="20"/>
                    </w:rPr>
                    <w:t>3,05</w:t>
                  </w:r>
                  <w:r w:rsidR="00503241" w:rsidRPr="00DA359A">
                    <w:rPr>
                      <w:sz w:val="20"/>
                      <w:szCs w:val="20"/>
                    </w:rPr>
                    <w:t>%</w:t>
                  </w:r>
                </w:p>
              </w:tc>
              <w:tc>
                <w:tcPr>
                  <w:tcW w:w="2256" w:type="dxa"/>
                </w:tcPr>
                <w:p w:rsidR="00503241" w:rsidRPr="00DA359A" w:rsidRDefault="009C7317">
                  <w:pPr>
                    <w:pStyle w:val="em-4"/>
                    <w:ind w:firstLine="0"/>
                    <w:jc w:val="right"/>
                    <w:rPr>
                      <w:sz w:val="20"/>
                      <w:szCs w:val="20"/>
                    </w:rPr>
                  </w:pPr>
                  <w:r>
                    <w:rPr>
                      <w:sz w:val="20"/>
                      <w:szCs w:val="20"/>
                    </w:rPr>
                    <w:t>5</w:t>
                  </w:r>
                  <w:r w:rsidR="006B1134" w:rsidRPr="00DA359A">
                    <w:rPr>
                      <w:sz w:val="20"/>
                      <w:szCs w:val="20"/>
                    </w:rPr>
                    <w:t>,</w:t>
                  </w:r>
                  <w:r>
                    <w:rPr>
                      <w:sz w:val="20"/>
                      <w:szCs w:val="20"/>
                    </w:rPr>
                    <w:t>7</w:t>
                  </w:r>
                  <w:r w:rsidR="006B1134" w:rsidRPr="00DA359A">
                    <w:rPr>
                      <w:sz w:val="20"/>
                      <w:szCs w:val="20"/>
                    </w:rPr>
                    <w:t>8</w:t>
                  </w:r>
                  <w:r w:rsidR="00185934" w:rsidRPr="00DA359A">
                    <w:rPr>
                      <w:sz w:val="20"/>
                      <w:szCs w:val="20"/>
                    </w:rPr>
                    <w:t>%</w:t>
                  </w:r>
                </w:p>
              </w:tc>
            </w:tr>
            <w:tr w:rsidR="00503241" w:rsidRPr="00412DDB" w:rsidTr="00DA359A">
              <w:tc>
                <w:tcPr>
                  <w:tcW w:w="4531" w:type="dxa"/>
                </w:tcPr>
                <w:p w:rsidR="00503241" w:rsidRPr="00412DDB" w:rsidRDefault="00503241" w:rsidP="00503241">
                  <w:pPr>
                    <w:pStyle w:val="em-4"/>
                    <w:ind w:firstLine="0"/>
                  </w:pPr>
                  <w:r w:rsidRPr="00412DDB">
                    <w:rPr>
                      <w:sz w:val="20"/>
                      <w:szCs w:val="20"/>
                    </w:rPr>
                    <w:t>Операции с ценными бумагами, тыс. руб</w:t>
                  </w:r>
                  <w:r w:rsidR="00B72DB7" w:rsidRPr="00412DDB">
                    <w:rPr>
                      <w:sz w:val="20"/>
                      <w:szCs w:val="20"/>
                    </w:rPr>
                    <w:t>.</w:t>
                  </w:r>
                </w:p>
              </w:tc>
              <w:tc>
                <w:tcPr>
                  <w:tcW w:w="2552" w:type="dxa"/>
                </w:tcPr>
                <w:p w:rsidR="00503241" w:rsidRPr="00DA359A" w:rsidRDefault="00EF068E" w:rsidP="00234B9C">
                  <w:pPr>
                    <w:pStyle w:val="em-4"/>
                    <w:ind w:firstLine="0"/>
                    <w:jc w:val="right"/>
                    <w:rPr>
                      <w:sz w:val="20"/>
                      <w:szCs w:val="20"/>
                    </w:rPr>
                  </w:pPr>
                  <w:r w:rsidRPr="00DA359A">
                    <w:rPr>
                      <w:sz w:val="20"/>
                      <w:szCs w:val="20"/>
                    </w:rPr>
                    <w:t>4 125 154</w:t>
                  </w:r>
                </w:p>
              </w:tc>
              <w:tc>
                <w:tcPr>
                  <w:tcW w:w="2256" w:type="dxa"/>
                </w:tcPr>
                <w:p w:rsidR="00503241" w:rsidRPr="00DA359A" w:rsidRDefault="009C7317" w:rsidP="00D27EE5">
                  <w:pPr>
                    <w:pStyle w:val="em-4"/>
                    <w:ind w:firstLine="0"/>
                    <w:jc w:val="right"/>
                    <w:rPr>
                      <w:sz w:val="20"/>
                      <w:szCs w:val="20"/>
                    </w:rPr>
                  </w:pPr>
                  <w:r>
                    <w:rPr>
                      <w:sz w:val="20"/>
                      <w:szCs w:val="20"/>
                    </w:rPr>
                    <w:t>2 642 345</w:t>
                  </w:r>
                </w:p>
              </w:tc>
            </w:tr>
            <w:tr w:rsidR="00503241" w:rsidRPr="00412DDB" w:rsidTr="00DA359A">
              <w:tc>
                <w:tcPr>
                  <w:tcW w:w="4531" w:type="dxa"/>
                </w:tcPr>
                <w:p w:rsidR="00503241" w:rsidRPr="00412DDB" w:rsidRDefault="00503241" w:rsidP="00503241">
                  <w:pPr>
                    <w:pStyle w:val="em-4"/>
                    <w:ind w:firstLine="0"/>
                  </w:pPr>
                  <w:r w:rsidRPr="00412DDB">
                    <w:rPr>
                      <w:sz w:val="20"/>
                      <w:szCs w:val="20"/>
                    </w:rPr>
                    <w:t>Операции с ценными бумагами, %</w:t>
                  </w:r>
                </w:p>
              </w:tc>
              <w:tc>
                <w:tcPr>
                  <w:tcW w:w="2552" w:type="dxa"/>
                </w:tcPr>
                <w:p w:rsidR="00503241" w:rsidRPr="00DA359A" w:rsidRDefault="00EF068E" w:rsidP="00185934">
                  <w:pPr>
                    <w:pStyle w:val="em-4"/>
                    <w:ind w:firstLine="0"/>
                    <w:jc w:val="right"/>
                    <w:rPr>
                      <w:sz w:val="20"/>
                      <w:szCs w:val="20"/>
                    </w:rPr>
                  </w:pPr>
                  <w:r w:rsidRPr="00DA359A">
                    <w:rPr>
                      <w:sz w:val="20"/>
                      <w:szCs w:val="20"/>
                    </w:rPr>
                    <w:t>20,44</w:t>
                  </w:r>
                  <w:r w:rsidR="00503241" w:rsidRPr="00DA359A">
                    <w:rPr>
                      <w:sz w:val="20"/>
                      <w:szCs w:val="20"/>
                    </w:rPr>
                    <w:t>%</w:t>
                  </w:r>
                </w:p>
              </w:tc>
              <w:tc>
                <w:tcPr>
                  <w:tcW w:w="2256" w:type="dxa"/>
                </w:tcPr>
                <w:p w:rsidR="00503241" w:rsidRPr="00DA359A" w:rsidRDefault="009C7317">
                  <w:pPr>
                    <w:pStyle w:val="em-4"/>
                    <w:ind w:firstLine="0"/>
                    <w:jc w:val="right"/>
                    <w:rPr>
                      <w:sz w:val="20"/>
                      <w:szCs w:val="20"/>
                    </w:rPr>
                  </w:pPr>
                  <w:r>
                    <w:rPr>
                      <w:sz w:val="20"/>
                      <w:szCs w:val="20"/>
                    </w:rPr>
                    <w:t>22</w:t>
                  </w:r>
                  <w:r w:rsidR="006B1134" w:rsidRPr="00DA359A">
                    <w:rPr>
                      <w:sz w:val="20"/>
                      <w:szCs w:val="20"/>
                    </w:rPr>
                    <w:t>,</w:t>
                  </w:r>
                  <w:r>
                    <w:rPr>
                      <w:sz w:val="20"/>
                      <w:szCs w:val="20"/>
                    </w:rPr>
                    <w:t>09</w:t>
                  </w:r>
                  <w:r w:rsidR="00185934" w:rsidRPr="00DA359A">
                    <w:rPr>
                      <w:sz w:val="20"/>
                      <w:szCs w:val="20"/>
                    </w:rPr>
                    <w:t>%</w:t>
                  </w:r>
                </w:p>
              </w:tc>
            </w:tr>
            <w:tr w:rsidR="00503241" w:rsidRPr="00412DDB" w:rsidTr="00DA359A">
              <w:tc>
                <w:tcPr>
                  <w:tcW w:w="4531" w:type="dxa"/>
                </w:tcPr>
                <w:p w:rsidR="00503241" w:rsidRPr="00412DDB" w:rsidRDefault="00503241" w:rsidP="00503241">
                  <w:pPr>
                    <w:pStyle w:val="em-4"/>
                    <w:ind w:firstLine="0"/>
                  </w:pPr>
                  <w:r w:rsidRPr="00412DDB">
                    <w:rPr>
                      <w:sz w:val="20"/>
                      <w:szCs w:val="20"/>
                    </w:rPr>
                    <w:t>Прочие, тыс. руб</w:t>
                  </w:r>
                  <w:r w:rsidR="00B72DB7" w:rsidRPr="00412DDB">
                    <w:rPr>
                      <w:sz w:val="20"/>
                      <w:szCs w:val="20"/>
                    </w:rPr>
                    <w:t>.</w:t>
                  </w:r>
                </w:p>
              </w:tc>
              <w:tc>
                <w:tcPr>
                  <w:tcW w:w="2552" w:type="dxa"/>
                </w:tcPr>
                <w:p w:rsidR="00503241" w:rsidRPr="00DA359A" w:rsidRDefault="00EF068E" w:rsidP="00234B9C">
                  <w:pPr>
                    <w:pStyle w:val="em-4"/>
                    <w:ind w:firstLine="0"/>
                    <w:jc w:val="right"/>
                    <w:rPr>
                      <w:sz w:val="20"/>
                      <w:szCs w:val="20"/>
                    </w:rPr>
                  </w:pPr>
                  <w:r w:rsidRPr="00DA359A">
                    <w:rPr>
                      <w:sz w:val="20"/>
                      <w:szCs w:val="20"/>
                    </w:rPr>
                    <w:t>7 128 114</w:t>
                  </w:r>
                </w:p>
              </w:tc>
              <w:tc>
                <w:tcPr>
                  <w:tcW w:w="2256" w:type="dxa"/>
                </w:tcPr>
                <w:p w:rsidR="00503241" w:rsidRPr="00DA359A" w:rsidRDefault="009C7317" w:rsidP="00234B9C">
                  <w:pPr>
                    <w:pStyle w:val="em-4"/>
                    <w:ind w:firstLine="0"/>
                    <w:jc w:val="right"/>
                    <w:rPr>
                      <w:sz w:val="20"/>
                      <w:szCs w:val="20"/>
                    </w:rPr>
                  </w:pPr>
                  <w:r>
                    <w:rPr>
                      <w:sz w:val="20"/>
                      <w:szCs w:val="20"/>
                    </w:rPr>
                    <w:t>3 845 433</w:t>
                  </w:r>
                </w:p>
              </w:tc>
            </w:tr>
            <w:tr w:rsidR="00503241" w:rsidRPr="00412DDB" w:rsidTr="00DA359A">
              <w:tc>
                <w:tcPr>
                  <w:tcW w:w="4531" w:type="dxa"/>
                </w:tcPr>
                <w:p w:rsidR="00503241" w:rsidRPr="00412DDB" w:rsidRDefault="00503241" w:rsidP="00503241">
                  <w:pPr>
                    <w:pStyle w:val="em-4"/>
                    <w:ind w:firstLine="0"/>
                  </w:pPr>
                  <w:r w:rsidRPr="00412DDB">
                    <w:rPr>
                      <w:sz w:val="20"/>
                      <w:szCs w:val="20"/>
                    </w:rPr>
                    <w:t>Прочие, %</w:t>
                  </w:r>
                </w:p>
              </w:tc>
              <w:tc>
                <w:tcPr>
                  <w:tcW w:w="2552" w:type="dxa"/>
                </w:tcPr>
                <w:p w:rsidR="00503241" w:rsidRPr="00DA359A" w:rsidRDefault="00EF068E" w:rsidP="00185934">
                  <w:pPr>
                    <w:pStyle w:val="em-4"/>
                    <w:ind w:firstLine="0"/>
                    <w:jc w:val="right"/>
                    <w:rPr>
                      <w:sz w:val="20"/>
                      <w:szCs w:val="20"/>
                    </w:rPr>
                  </w:pPr>
                  <w:r w:rsidRPr="00DA359A">
                    <w:rPr>
                      <w:sz w:val="20"/>
                      <w:szCs w:val="20"/>
                    </w:rPr>
                    <w:t>35,31</w:t>
                  </w:r>
                  <w:r w:rsidR="00503241" w:rsidRPr="00DA359A">
                    <w:rPr>
                      <w:sz w:val="20"/>
                      <w:szCs w:val="20"/>
                    </w:rPr>
                    <w:t>%</w:t>
                  </w:r>
                </w:p>
              </w:tc>
              <w:tc>
                <w:tcPr>
                  <w:tcW w:w="2256" w:type="dxa"/>
                </w:tcPr>
                <w:p w:rsidR="00503241" w:rsidRPr="00DA359A" w:rsidRDefault="006B1134">
                  <w:pPr>
                    <w:pStyle w:val="em-4"/>
                    <w:ind w:firstLine="0"/>
                    <w:jc w:val="right"/>
                    <w:rPr>
                      <w:sz w:val="20"/>
                      <w:szCs w:val="20"/>
                    </w:rPr>
                  </w:pPr>
                  <w:r w:rsidRPr="00DA359A">
                    <w:rPr>
                      <w:sz w:val="20"/>
                      <w:szCs w:val="20"/>
                    </w:rPr>
                    <w:t>32,</w:t>
                  </w:r>
                  <w:r w:rsidR="009C7317">
                    <w:rPr>
                      <w:sz w:val="20"/>
                      <w:szCs w:val="20"/>
                    </w:rPr>
                    <w:t>15</w:t>
                  </w:r>
                  <w:r w:rsidR="00185934" w:rsidRPr="00DA359A">
                    <w:rPr>
                      <w:sz w:val="20"/>
                      <w:szCs w:val="20"/>
                    </w:rPr>
                    <w:t>%</w:t>
                  </w:r>
                </w:p>
              </w:tc>
            </w:tr>
            <w:tr w:rsidR="00503241" w:rsidRPr="00412DDB" w:rsidTr="00DA359A">
              <w:tc>
                <w:tcPr>
                  <w:tcW w:w="4531" w:type="dxa"/>
                </w:tcPr>
                <w:p w:rsidR="00503241" w:rsidRPr="00412DDB" w:rsidRDefault="00503241" w:rsidP="00503241">
                  <w:pPr>
                    <w:pStyle w:val="em-4"/>
                    <w:ind w:firstLine="0"/>
                  </w:pPr>
                  <w:r w:rsidRPr="00412DDB">
                    <w:rPr>
                      <w:sz w:val="20"/>
                      <w:szCs w:val="20"/>
                    </w:rPr>
                    <w:t>Итого, тыс. руб.</w:t>
                  </w:r>
                </w:p>
              </w:tc>
              <w:tc>
                <w:tcPr>
                  <w:tcW w:w="2552" w:type="dxa"/>
                </w:tcPr>
                <w:p w:rsidR="00503241" w:rsidRPr="00DA359A" w:rsidRDefault="00EF068E" w:rsidP="00234B9C">
                  <w:pPr>
                    <w:pStyle w:val="em-4"/>
                    <w:ind w:firstLine="0"/>
                    <w:jc w:val="right"/>
                    <w:rPr>
                      <w:sz w:val="20"/>
                      <w:szCs w:val="20"/>
                    </w:rPr>
                  </w:pPr>
                  <w:r w:rsidRPr="00DA359A">
                    <w:rPr>
                      <w:sz w:val="20"/>
                      <w:szCs w:val="20"/>
                    </w:rPr>
                    <w:t>20 184 554</w:t>
                  </w:r>
                </w:p>
              </w:tc>
              <w:tc>
                <w:tcPr>
                  <w:tcW w:w="2256" w:type="dxa"/>
                </w:tcPr>
                <w:p w:rsidR="00503241" w:rsidRPr="00DA359A" w:rsidRDefault="009C7317" w:rsidP="00234B9C">
                  <w:pPr>
                    <w:pStyle w:val="em-4"/>
                    <w:ind w:firstLine="0"/>
                    <w:jc w:val="right"/>
                    <w:rPr>
                      <w:sz w:val="20"/>
                      <w:szCs w:val="20"/>
                    </w:rPr>
                  </w:pPr>
                  <w:r>
                    <w:rPr>
                      <w:sz w:val="20"/>
                      <w:szCs w:val="20"/>
                    </w:rPr>
                    <w:t>11 961 580</w:t>
                  </w:r>
                </w:p>
              </w:tc>
            </w:tr>
            <w:tr w:rsidR="00503241" w:rsidRPr="00412DDB" w:rsidTr="00DA359A">
              <w:tc>
                <w:tcPr>
                  <w:tcW w:w="4531" w:type="dxa"/>
                </w:tcPr>
                <w:p w:rsidR="00503241" w:rsidRPr="00412DDB" w:rsidRDefault="00503241" w:rsidP="00503241">
                  <w:pPr>
                    <w:pStyle w:val="em-4"/>
                    <w:ind w:firstLine="0"/>
                  </w:pPr>
                  <w:r w:rsidRPr="00412DDB">
                    <w:rPr>
                      <w:sz w:val="20"/>
                      <w:szCs w:val="20"/>
                    </w:rPr>
                    <w:t>Итого, %</w:t>
                  </w:r>
                </w:p>
              </w:tc>
              <w:tc>
                <w:tcPr>
                  <w:tcW w:w="2552" w:type="dxa"/>
                </w:tcPr>
                <w:p w:rsidR="00503241" w:rsidRPr="00DA359A" w:rsidRDefault="00503241" w:rsidP="00234B9C">
                  <w:pPr>
                    <w:pStyle w:val="em-4"/>
                    <w:ind w:firstLine="0"/>
                    <w:jc w:val="right"/>
                    <w:rPr>
                      <w:sz w:val="20"/>
                      <w:szCs w:val="20"/>
                    </w:rPr>
                  </w:pPr>
                  <w:r w:rsidRPr="00DA359A">
                    <w:rPr>
                      <w:sz w:val="20"/>
                      <w:szCs w:val="20"/>
                    </w:rPr>
                    <w:t>100%</w:t>
                  </w:r>
                </w:p>
              </w:tc>
              <w:tc>
                <w:tcPr>
                  <w:tcW w:w="2256" w:type="dxa"/>
                </w:tcPr>
                <w:p w:rsidR="00503241" w:rsidRPr="00DA359A" w:rsidRDefault="00503241" w:rsidP="00234B9C">
                  <w:pPr>
                    <w:pStyle w:val="em-4"/>
                    <w:ind w:firstLine="0"/>
                    <w:jc w:val="right"/>
                    <w:rPr>
                      <w:sz w:val="20"/>
                      <w:szCs w:val="20"/>
                    </w:rPr>
                  </w:pPr>
                  <w:r w:rsidRPr="00DA359A">
                    <w:rPr>
                      <w:sz w:val="20"/>
                      <w:szCs w:val="20"/>
                    </w:rPr>
                    <w:t>100%</w:t>
                  </w:r>
                </w:p>
              </w:tc>
            </w:tr>
          </w:tbl>
          <w:p w:rsidR="00503241" w:rsidRPr="00412DDB" w:rsidRDefault="00503241" w:rsidP="00503241">
            <w:pPr>
              <w:pStyle w:val="em-4"/>
            </w:pPr>
          </w:p>
        </w:tc>
      </w:tr>
    </w:tbl>
    <w:p w:rsidR="00503241" w:rsidRPr="00412DDB" w:rsidRDefault="00503241" w:rsidP="00503241">
      <w:pPr>
        <w:pStyle w:val="em-4"/>
      </w:pPr>
    </w:p>
    <w:p w:rsidR="00503241" w:rsidRPr="00412DDB" w:rsidRDefault="00503241" w:rsidP="00503241">
      <w:pPr>
        <w:pStyle w:val="em-4"/>
        <w:rPr>
          <w:b/>
          <w:i/>
        </w:rPr>
      </w:pPr>
      <w:r w:rsidRPr="00412DDB">
        <w:rPr>
          <w:b/>
          <w:i/>
        </w:rPr>
        <w:t xml:space="preserve">Изменения размера доходов кредитной организации </w:t>
      </w:r>
      <w:r w:rsidR="00B140EC">
        <w:rPr>
          <w:b/>
          <w:i/>
        </w:rPr>
        <w:t>–</w:t>
      </w:r>
      <w:r w:rsidRPr="00412DDB">
        <w:rPr>
          <w:b/>
          <w:i/>
        </w:rPr>
        <w:t xml:space="preserve"> эмитента от основной деятельности (в</w:t>
      </w:r>
      <w:r w:rsidRPr="00412DDB">
        <w:rPr>
          <w:b/>
          <w:i/>
        </w:rPr>
        <w:t>и</w:t>
      </w:r>
      <w:r w:rsidRPr="00412DDB">
        <w:rPr>
          <w:b/>
          <w:i/>
        </w:rPr>
        <w:t>дов деятельности, видов банковских операций) на 10 и более процентов по сравнению с соответств</w:t>
      </w:r>
      <w:r w:rsidRPr="00412DDB">
        <w:rPr>
          <w:b/>
          <w:i/>
        </w:rPr>
        <w:t>у</w:t>
      </w:r>
      <w:r w:rsidRPr="00412DDB">
        <w:rPr>
          <w:b/>
          <w:i/>
        </w:rPr>
        <w:t>ющим предыдущим отчетным периодом и причины таких изменений</w:t>
      </w:r>
    </w:p>
    <w:p w:rsidR="00503241" w:rsidRPr="00412DDB" w:rsidRDefault="00503241" w:rsidP="00503241">
      <w:pPr>
        <w:pStyle w:val="em-4"/>
      </w:pPr>
    </w:p>
    <w:tbl>
      <w:tblPr>
        <w:tblW w:w="0" w:type="auto"/>
        <w:tblLook w:val="01E0" w:firstRow="1" w:lastRow="1" w:firstColumn="1" w:lastColumn="1" w:noHBand="0" w:noVBand="0"/>
      </w:tblPr>
      <w:tblGrid>
        <w:gridCol w:w="10173"/>
      </w:tblGrid>
      <w:tr w:rsidR="00503241" w:rsidRPr="00412DDB" w:rsidTr="00587D1E">
        <w:tc>
          <w:tcPr>
            <w:tcW w:w="10173" w:type="dxa"/>
          </w:tcPr>
          <w:p w:rsidR="003D1FDA" w:rsidRPr="00412DDB" w:rsidRDefault="00503241" w:rsidP="003D1FDA">
            <w:pPr>
              <w:pStyle w:val="22"/>
              <w:jc w:val="both"/>
              <w:rPr>
                <w:sz w:val="20"/>
              </w:rPr>
            </w:pPr>
            <w:proofErr w:type="gramStart"/>
            <w:r w:rsidRPr="00412DDB">
              <w:rPr>
                <w:sz w:val="20"/>
              </w:rPr>
              <w:t xml:space="preserve">За </w:t>
            </w:r>
            <w:r w:rsidR="009C7317">
              <w:rPr>
                <w:sz w:val="20"/>
              </w:rPr>
              <w:t xml:space="preserve">2 </w:t>
            </w:r>
            <w:r w:rsidR="00185934">
              <w:rPr>
                <w:sz w:val="20"/>
              </w:rPr>
              <w:t>квартал</w:t>
            </w:r>
            <w:r w:rsidRPr="00412DDB">
              <w:rPr>
                <w:sz w:val="20"/>
              </w:rPr>
              <w:t xml:space="preserve"> </w:t>
            </w:r>
            <w:r w:rsidR="006B1134" w:rsidRPr="00412DDB">
              <w:rPr>
                <w:sz w:val="20"/>
              </w:rPr>
              <w:t>201</w:t>
            </w:r>
            <w:r w:rsidR="006B1134">
              <w:rPr>
                <w:sz w:val="20"/>
              </w:rPr>
              <w:t>8</w:t>
            </w:r>
            <w:r w:rsidR="006B1134" w:rsidRPr="00412DDB">
              <w:rPr>
                <w:sz w:val="20"/>
              </w:rPr>
              <w:t xml:space="preserve"> </w:t>
            </w:r>
            <w:r w:rsidRPr="00412DDB">
              <w:rPr>
                <w:sz w:val="20"/>
              </w:rPr>
              <w:t xml:space="preserve">г. Банк получил процентные доходы в размере </w:t>
            </w:r>
            <w:r w:rsidR="009C7317">
              <w:rPr>
                <w:sz w:val="20"/>
              </w:rPr>
              <w:t>8 116 147</w:t>
            </w:r>
            <w:r w:rsidRPr="00412DDB">
              <w:rPr>
                <w:bCs/>
                <w:sz w:val="20"/>
              </w:rPr>
              <w:t xml:space="preserve"> </w:t>
            </w:r>
            <w:r w:rsidRPr="00412DDB">
              <w:rPr>
                <w:sz w:val="20"/>
              </w:rPr>
              <w:t xml:space="preserve">тыс. руб., в </w:t>
            </w:r>
            <w:proofErr w:type="spellStart"/>
            <w:r w:rsidRPr="00412DDB">
              <w:rPr>
                <w:sz w:val="20"/>
              </w:rPr>
              <w:t>т.ч</w:t>
            </w:r>
            <w:proofErr w:type="spellEnd"/>
            <w:r w:rsidRPr="00412DDB">
              <w:rPr>
                <w:sz w:val="20"/>
              </w:rPr>
              <w:t xml:space="preserve">.  </w:t>
            </w:r>
            <w:r w:rsidR="009C7317">
              <w:rPr>
                <w:sz w:val="20"/>
              </w:rPr>
              <w:t>39</w:t>
            </w:r>
            <w:r w:rsidR="00936925">
              <w:rPr>
                <w:sz w:val="20"/>
              </w:rPr>
              <w:t>,</w:t>
            </w:r>
            <w:r w:rsidR="009C7317">
              <w:rPr>
                <w:sz w:val="20"/>
              </w:rPr>
              <w:t>98</w:t>
            </w:r>
            <w:r w:rsidRPr="00412DDB">
              <w:rPr>
                <w:sz w:val="20"/>
              </w:rPr>
              <w:t>% (</w:t>
            </w:r>
            <w:r w:rsidR="009C7317">
              <w:rPr>
                <w:sz w:val="20"/>
              </w:rPr>
              <w:t>4 782 359</w:t>
            </w:r>
            <w:r w:rsidR="00783165" w:rsidRPr="00412DDB">
              <w:rPr>
                <w:sz w:val="20"/>
              </w:rPr>
              <w:t xml:space="preserve"> </w:t>
            </w:r>
            <w:r w:rsidRPr="00412DDB">
              <w:rPr>
                <w:sz w:val="20"/>
              </w:rPr>
              <w:t xml:space="preserve">тыс. руб.) </w:t>
            </w:r>
            <w:r w:rsidR="00B140EC">
              <w:rPr>
                <w:sz w:val="20"/>
              </w:rPr>
              <w:t>–</w:t>
            </w:r>
            <w:r w:rsidRPr="00412DDB">
              <w:rPr>
                <w:sz w:val="20"/>
              </w:rPr>
              <w:t xml:space="preserve"> за счет доходов от  коммерческого кредитования, </w:t>
            </w:r>
            <w:r w:rsidR="009C7317">
              <w:rPr>
                <w:sz w:val="20"/>
              </w:rPr>
              <w:t>5</w:t>
            </w:r>
            <w:r w:rsidR="00936925">
              <w:rPr>
                <w:sz w:val="20"/>
              </w:rPr>
              <w:t>,</w:t>
            </w:r>
            <w:r w:rsidR="009C7317">
              <w:rPr>
                <w:sz w:val="20"/>
              </w:rPr>
              <w:t>7</w:t>
            </w:r>
            <w:r w:rsidR="00936925">
              <w:rPr>
                <w:sz w:val="20"/>
              </w:rPr>
              <w:t>8</w:t>
            </w:r>
            <w:r w:rsidRPr="00412DDB">
              <w:rPr>
                <w:sz w:val="20"/>
              </w:rPr>
              <w:t>%</w:t>
            </w:r>
            <w:r w:rsidR="00EC126C" w:rsidRPr="00412DDB">
              <w:rPr>
                <w:sz w:val="20"/>
              </w:rPr>
              <w:t xml:space="preserve"> </w:t>
            </w:r>
            <w:r w:rsidRPr="00412DDB">
              <w:rPr>
                <w:sz w:val="20"/>
              </w:rPr>
              <w:t>(</w:t>
            </w:r>
            <w:r w:rsidR="009C7317">
              <w:rPr>
                <w:sz w:val="20"/>
              </w:rPr>
              <w:t>691 442</w:t>
            </w:r>
            <w:r w:rsidR="003D1FDA" w:rsidRPr="00412DDB">
              <w:rPr>
                <w:sz w:val="20"/>
              </w:rPr>
              <w:t xml:space="preserve"> тыс.</w:t>
            </w:r>
            <w:r w:rsidR="00023910" w:rsidRPr="00412DDB">
              <w:rPr>
                <w:sz w:val="20"/>
              </w:rPr>
              <w:t xml:space="preserve"> </w:t>
            </w:r>
            <w:r w:rsidR="003D1FDA" w:rsidRPr="00412DDB">
              <w:rPr>
                <w:sz w:val="20"/>
              </w:rPr>
              <w:t xml:space="preserve">руб.) </w:t>
            </w:r>
            <w:r w:rsidR="00B140EC">
              <w:rPr>
                <w:sz w:val="20"/>
              </w:rPr>
              <w:t>–</w:t>
            </w:r>
            <w:r w:rsidR="003D1FDA" w:rsidRPr="00412DDB">
              <w:rPr>
                <w:sz w:val="20"/>
              </w:rPr>
              <w:t xml:space="preserve"> за счет доходов по </w:t>
            </w:r>
            <w:r w:rsidR="00023910" w:rsidRPr="00412DDB">
              <w:rPr>
                <w:sz w:val="20"/>
              </w:rPr>
              <w:t xml:space="preserve">МБК, </w:t>
            </w:r>
            <w:r w:rsidR="009C7317">
              <w:rPr>
                <w:sz w:val="20"/>
              </w:rPr>
              <w:t>22</w:t>
            </w:r>
            <w:r w:rsidR="00936925">
              <w:rPr>
                <w:sz w:val="20"/>
              </w:rPr>
              <w:t>,</w:t>
            </w:r>
            <w:r w:rsidR="009C7317">
              <w:rPr>
                <w:sz w:val="20"/>
              </w:rPr>
              <w:t>09</w:t>
            </w:r>
            <w:r w:rsidR="00D020FF">
              <w:rPr>
                <w:sz w:val="20"/>
              </w:rPr>
              <w:t>% (</w:t>
            </w:r>
            <w:r w:rsidR="009C7317">
              <w:rPr>
                <w:sz w:val="20"/>
              </w:rPr>
              <w:t>2 642 345</w:t>
            </w:r>
            <w:r w:rsidR="00D020FF">
              <w:rPr>
                <w:sz w:val="20"/>
              </w:rPr>
              <w:t xml:space="preserve"> тыс. руб.) –</w:t>
            </w:r>
            <w:r w:rsidR="00D020FF" w:rsidRPr="00412DDB">
              <w:rPr>
                <w:sz w:val="20"/>
              </w:rPr>
              <w:t xml:space="preserve"> за счет доходов </w:t>
            </w:r>
            <w:r w:rsidRPr="00412DDB">
              <w:rPr>
                <w:sz w:val="20"/>
              </w:rPr>
              <w:t xml:space="preserve">по операциям с ценными бумагами. </w:t>
            </w:r>
            <w:proofErr w:type="gramEnd"/>
          </w:p>
          <w:p w:rsidR="00503241" w:rsidRPr="00412DDB" w:rsidRDefault="00503241">
            <w:pPr>
              <w:pStyle w:val="22"/>
              <w:jc w:val="both"/>
            </w:pPr>
            <w:r w:rsidRPr="00412DDB">
              <w:rPr>
                <w:sz w:val="20"/>
              </w:rPr>
              <w:t xml:space="preserve">По сравнению с таким же периодом прошлого года процентные доходы </w:t>
            </w:r>
            <w:r w:rsidR="0023274E">
              <w:rPr>
                <w:sz w:val="20"/>
              </w:rPr>
              <w:t xml:space="preserve">от </w:t>
            </w:r>
            <w:r w:rsidR="0023274E" w:rsidRPr="00412DDB">
              <w:rPr>
                <w:sz w:val="20"/>
              </w:rPr>
              <w:t>межбанковского кредитования</w:t>
            </w:r>
            <w:r w:rsidR="008A715E">
              <w:rPr>
                <w:sz w:val="20"/>
              </w:rPr>
              <w:t xml:space="preserve"> увелич</w:t>
            </w:r>
            <w:r w:rsidR="008A715E">
              <w:rPr>
                <w:sz w:val="20"/>
              </w:rPr>
              <w:t>и</w:t>
            </w:r>
            <w:r w:rsidR="008A715E">
              <w:rPr>
                <w:sz w:val="20"/>
              </w:rPr>
              <w:t xml:space="preserve">лись в </w:t>
            </w:r>
            <w:r w:rsidR="00725E33">
              <w:rPr>
                <w:sz w:val="20"/>
              </w:rPr>
              <w:t>4</w:t>
            </w:r>
            <w:r w:rsidR="008A715E">
              <w:rPr>
                <w:sz w:val="20"/>
              </w:rPr>
              <w:t xml:space="preserve"> раз</w:t>
            </w:r>
            <w:r w:rsidR="00725E33">
              <w:rPr>
                <w:sz w:val="20"/>
              </w:rPr>
              <w:t>а</w:t>
            </w:r>
            <w:r w:rsidR="008A715E">
              <w:rPr>
                <w:sz w:val="20"/>
              </w:rPr>
              <w:t xml:space="preserve"> (разница составила </w:t>
            </w:r>
            <w:r w:rsidR="00725E33">
              <w:rPr>
                <w:sz w:val="20"/>
              </w:rPr>
              <w:t>523 534</w:t>
            </w:r>
            <w:r w:rsidR="008A715E">
              <w:rPr>
                <w:sz w:val="20"/>
              </w:rPr>
              <w:t xml:space="preserve"> тыс. руб.),</w:t>
            </w:r>
            <w:r w:rsidR="0023274E" w:rsidRPr="00412DDB">
              <w:rPr>
                <w:sz w:val="20"/>
              </w:rPr>
              <w:t xml:space="preserve"> </w:t>
            </w:r>
            <w:r w:rsidR="00BF7A55" w:rsidRPr="00412DDB">
              <w:rPr>
                <w:sz w:val="20"/>
              </w:rPr>
              <w:t xml:space="preserve">доходы </w:t>
            </w:r>
            <w:r w:rsidR="00BF7A55">
              <w:rPr>
                <w:sz w:val="20"/>
              </w:rPr>
              <w:t xml:space="preserve">от </w:t>
            </w:r>
            <w:r w:rsidR="00BF7A55" w:rsidRPr="00412DDB">
              <w:rPr>
                <w:sz w:val="20"/>
              </w:rPr>
              <w:t xml:space="preserve">коммерческого </w:t>
            </w:r>
            <w:r w:rsidR="00BF7A55">
              <w:rPr>
                <w:sz w:val="20"/>
              </w:rPr>
              <w:t>кредитования</w:t>
            </w:r>
            <w:r w:rsidR="008A715E">
              <w:rPr>
                <w:sz w:val="20"/>
              </w:rPr>
              <w:t xml:space="preserve"> и</w:t>
            </w:r>
            <w:r w:rsidR="00BF7A55" w:rsidRPr="00412DDB">
              <w:rPr>
                <w:sz w:val="20"/>
              </w:rPr>
              <w:t xml:space="preserve"> </w:t>
            </w:r>
            <w:r w:rsidR="008A715E" w:rsidRPr="00412DDB">
              <w:rPr>
                <w:sz w:val="20"/>
              </w:rPr>
              <w:t>доходы по операц</w:t>
            </w:r>
            <w:r w:rsidR="008A715E" w:rsidRPr="00412DDB">
              <w:rPr>
                <w:sz w:val="20"/>
              </w:rPr>
              <w:t>и</w:t>
            </w:r>
            <w:r w:rsidR="008A715E" w:rsidRPr="00412DDB">
              <w:rPr>
                <w:sz w:val="20"/>
              </w:rPr>
              <w:t>ям с ценными бумагами</w:t>
            </w:r>
            <w:r w:rsidR="008A715E">
              <w:rPr>
                <w:sz w:val="20"/>
              </w:rPr>
              <w:t xml:space="preserve"> увеличились</w:t>
            </w:r>
            <w:r w:rsidR="008A715E" w:rsidRPr="00412DDB">
              <w:rPr>
                <w:sz w:val="20"/>
              </w:rPr>
              <w:t xml:space="preserve"> на</w:t>
            </w:r>
            <w:r w:rsidR="008A715E">
              <w:rPr>
                <w:sz w:val="20"/>
              </w:rPr>
              <w:t xml:space="preserve"> </w:t>
            </w:r>
            <w:r w:rsidRPr="00412DDB">
              <w:rPr>
                <w:sz w:val="20"/>
              </w:rPr>
              <w:t xml:space="preserve"> </w:t>
            </w:r>
            <w:r w:rsidR="00725E33">
              <w:rPr>
                <w:sz w:val="20"/>
              </w:rPr>
              <w:t>11</w:t>
            </w:r>
            <w:r w:rsidR="0023274E">
              <w:rPr>
                <w:sz w:val="20"/>
              </w:rPr>
              <w:t>,</w:t>
            </w:r>
            <w:r w:rsidR="00725E33">
              <w:rPr>
                <w:sz w:val="20"/>
              </w:rPr>
              <w:t>87</w:t>
            </w:r>
            <w:r w:rsidRPr="00412DDB">
              <w:rPr>
                <w:sz w:val="20"/>
              </w:rPr>
              <w:t>% (</w:t>
            </w:r>
            <w:r w:rsidR="00725E33">
              <w:rPr>
                <w:sz w:val="20"/>
              </w:rPr>
              <w:t>582 668</w:t>
            </w:r>
            <w:r w:rsidR="008A715E">
              <w:rPr>
                <w:sz w:val="20"/>
              </w:rPr>
              <w:t xml:space="preserve"> </w:t>
            </w:r>
            <w:r w:rsidRPr="00412DDB">
              <w:rPr>
                <w:sz w:val="20"/>
              </w:rPr>
              <w:t>тыс.</w:t>
            </w:r>
            <w:r w:rsidR="00EC126C" w:rsidRPr="00412DDB">
              <w:rPr>
                <w:sz w:val="20"/>
              </w:rPr>
              <w:t xml:space="preserve"> </w:t>
            </w:r>
            <w:r w:rsidRPr="00412DDB">
              <w:rPr>
                <w:sz w:val="20"/>
              </w:rPr>
              <w:t>руб</w:t>
            </w:r>
            <w:r w:rsidR="00B72DB7" w:rsidRPr="00412DDB">
              <w:rPr>
                <w:sz w:val="20"/>
              </w:rPr>
              <w:t>.</w:t>
            </w:r>
            <w:r w:rsidRPr="00412DDB">
              <w:rPr>
                <w:sz w:val="20"/>
              </w:rPr>
              <w:t xml:space="preserve">) </w:t>
            </w:r>
            <w:r w:rsidR="0023274E" w:rsidRPr="00412DDB">
              <w:rPr>
                <w:sz w:val="20"/>
              </w:rPr>
              <w:t xml:space="preserve">и </w:t>
            </w:r>
            <w:r w:rsidR="008A715E">
              <w:rPr>
                <w:sz w:val="20"/>
              </w:rPr>
              <w:t>7</w:t>
            </w:r>
            <w:r w:rsidR="0023274E">
              <w:rPr>
                <w:sz w:val="20"/>
              </w:rPr>
              <w:t>,</w:t>
            </w:r>
            <w:r w:rsidR="00725E33">
              <w:rPr>
                <w:sz w:val="20"/>
              </w:rPr>
              <w:t>67</w:t>
            </w:r>
            <w:r w:rsidR="0023274E" w:rsidRPr="00412DDB">
              <w:rPr>
                <w:sz w:val="20"/>
              </w:rPr>
              <w:t>% (</w:t>
            </w:r>
            <w:r w:rsidR="00725E33">
              <w:rPr>
                <w:sz w:val="20"/>
              </w:rPr>
              <w:t>123 244</w:t>
            </w:r>
            <w:r w:rsidR="00783165">
              <w:rPr>
                <w:sz w:val="20"/>
              </w:rPr>
              <w:t xml:space="preserve"> </w:t>
            </w:r>
            <w:r w:rsidR="0023274E" w:rsidRPr="00412DDB">
              <w:rPr>
                <w:sz w:val="20"/>
              </w:rPr>
              <w:t xml:space="preserve">тыс. </w:t>
            </w:r>
            <w:r w:rsidR="0023274E">
              <w:rPr>
                <w:sz w:val="20"/>
              </w:rPr>
              <w:t xml:space="preserve">руб.) </w:t>
            </w:r>
            <w:r w:rsidR="0023274E" w:rsidRPr="00412DDB">
              <w:rPr>
                <w:sz w:val="20"/>
              </w:rPr>
              <w:t xml:space="preserve"> соответственно</w:t>
            </w:r>
            <w:r w:rsidR="00571C08">
              <w:rPr>
                <w:sz w:val="20"/>
              </w:rPr>
              <w:t>.</w:t>
            </w:r>
          </w:p>
        </w:tc>
      </w:tr>
    </w:tbl>
    <w:p w:rsidR="00503241" w:rsidRPr="00412DDB" w:rsidRDefault="00503241" w:rsidP="00503241">
      <w:pPr>
        <w:pStyle w:val="em-4"/>
      </w:pPr>
    </w:p>
    <w:p w:rsidR="00503241" w:rsidRPr="00412DDB" w:rsidRDefault="00503241" w:rsidP="00503241">
      <w:pPr>
        <w:pStyle w:val="em-4"/>
        <w:rPr>
          <w:b/>
          <w:i/>
        </w:rPr>
      </w:pPr>
      <w:proofErr w:type="gramStart"/>
      <w:r w:rsidRPr="00412DDB">
        <w:rPr>
          <w:b/>
          <w:i/>
        </w:rPr>
        <w:t xml:space="preserve">Наименование географических областей (стран), в которых  кредитная организация </w:t>
      </w:r>
      <w:r w:rsidR="00B140EC">
        <w:rPr>
          <w:b/>
          <w:i/>
        </w:rPr>
        <w:t>–</w:t>
      </w:r>
      <w:r w:rsidRPr="00412DDB">
        <w:rPr>
          <w:b/>
          <w:i/>
        </w:rPr>
        <w:t xml:space="preserve"> эмитент ведет свою основную деятельность и которые приносят ей 10 и более процентов доходов за каждый отчетный период, и описываются изменения размера доходов кредитной организации </w:t>
      </w:r>
      <w:r w:rsidR="00B140EC">
        <w:rPr>
          <w:b/>
          <w:i/>
        </w:rPr>
        <w:t>–</w:t>
      </w:r>
      <w:r w:rsidRPr="00412DDB">
        <w:rPr>
          <w:b/>
          <w:i/>
        </w:rPr>
        <w:t xml:space="preserve"> эмитента, приходящиеся на указанные географические области, на 10 и более процентов по сравнению с соо</w:t>
      </w:r>
      <w:r w:rsidRPr="00412DDB">
        <w:rPr>
          <w:b/>
          <w:i/>
        </w:rPr>
        <w:t>т</w:t>
      </w:r>
      <w:r w:rsidRPr="00412DDB">
        <w:rPr>
          <w:b/>
          <w:i/>
        </w:rPr>
        <w:t>ветствующим предыдущим отчетным периодом и причины таких изменений</w:t>
      </w:r>
      <w:proofErr w:type="gramEnd"/>
    </w:p>
    <w:p w:rsidR="00503241" w:rsidRPr="00412DDB" w:rsidRDefault="00503241" w:rsidP="00503241">
      <w:pPr>
        <w:pStyle w:val="em-4"/>
      </w:pPr>
    </w:p>
    <w:tbl>
      <w:tblPr>
        <w:tblW w:w="0" w:type="auto"/>
        <w:tblLook w:val="01E0" w:firstRow="1" w:lastRow="1" w:firstColumn="1" w:lastColumn="1" w:noHBand="0" w:noVBand="0"/>
      </w:tblPr>
      <w:tblGrid>
        <w:gridCol w:w="10173"/>
      </w:tblGrid>
      <w:tr w:rsidR="00503241" w:rsidRPr="00412DDB" w:rsidTr="00587D1E">
        <w:tc>
          <w:tcPr>
            <w:tcW w:w="10173" w:type="dxa"/>
          </w:tcPr>
          <w:p w:rsidR="00503241" w:rsidRPr="00BF7A55" w:rsidRDefault="00503241">
            <w:pPr>
              <w:pStyle w:val="em-4"/>
              <w:rPr>
                <w:highlight w:val="yellow"/>
              </w:rPr>
            </w:pPr>
            <w:r w:rsidRPr="00BB315A">
              <w:t xml:space="preserve">Основную деятельность </w:t>
            </w:r>
            <w:r w:rsidR="0023274E" w:rsidRPr="00BB315A">
              <w:t>П</w:t>
            </w:r>
            <w:r w:rsidRPr="00BB315A">
              <w:t>АО «МТС</w:t>
            </w:r>
            <w:r w:rsidR="00B140EC" w:rsidRPr="00BB315A">
              <w:t>–</w:t>
            </w:r>
            <w:r w:rsidRPr="00BB315A">
              <w:t xml:space="preserve">Банк» ведет в Московском регионе, на который приходится </w:t>
            </w:r>
            <w:r w:rsidR="00255D5A">
              <w:t>90</w:t>
            </w:r>
            <w:r w:rsidR="00603C85">
              <w:t>,</w:t>
            </w:r>
            <w:r w:rsidR="00255D5A">
              <w:t>30</w:t>
            </w:r>
            <w:r w:rsidRPr="00BB315A">
              <w:t xml:space="preserve">% полученных доходов за </w:t>
            </w:r>
            <w:r w:rsidR="00725E33">
              <w:t>2</w:t>
            </w:r>
            <w:r w:rsidR="00725E33" w:rsidRPr="00BB315A">
              <w:t xml:space="preserve"> </w:t>
            </w:r>
            <w:r w:rsidR="00BF7A55" w:rsidRPr="00BB315A">
              <w:t>квартал</w:t>
            </w:r>
            <w:r w:rsidRPr="00BB315A">
              <w:t xml:space="preserve"> </w:t>
            </w:r>
            <w:r w:rsidR="00603C85" w:rsidRPr="00BB315A">
              <w:t>201</w:t>
            </w:r>
            <w:r w:rsidR="00603C85">
              <w:t>8</w:t>
            </w:r>
            <w:r w:rsidR="00603C85" w:rsidRPr="00BB315A">
              <w:t xml:space="preserve"> </w:t>
            </w:r>
            <w:r w:rsidRPr="00BB315A">
              <w:t xml:space="preserve">года. </w:t>
            </w:r>
            <w:r w:rsidR="00255D5A">
              <w:t>Увеличение</w:t>
            </w:r>
            <w:r w:rsidR="00255D5A" w:rsidRPr="00BB315A">
              <w:t xml:space="preserve"> </w:t>
            </w:r>
            <w:r w:rsidRPr="00BB315A">
              <w:t>размера доходов по Московскому ре</w:t>
            </w:r>
            <w:r w:rsidR="000A3CB4" w:rsidRPr="00BB315A">
              <w:t>г</w:t>
            </w:r>
            <w:r w:rsidR="000A3CB4" w:rsidRPr="00BB315A">
              <w:t>и</w:t>
            </w:r>
            <w:r w:rsidR="000A3CB4" w:rsidRPr="00BB315A">
              <w:t xml:space="preserve">ону по сравнению с </w:t>
            </w:r>
            <w:r w:rsidR="00725E33">
              <w:t>2</w:t>
            </w:r>
            <w:r w:rsidR="00B140EC" w:rsidRPr="00BB315A">
              <w:t>–</w:t>
            </w:r>
            <w:r w:rsidR="000A3CB4" w:rsidRPr="00BB315A">
              <w:t xml:space="preserve">м </w:t>
            </w:r>
            <w:r w:rsidR="000F295A" w:rsidRPr="00BB315A">
              <w:t>кварталом</w:t>
            </w:r>
            <w:r w:rsidRPr="00BB315A">
              <w:t xml:space="preserve"> </w:t>
            </w:r>
            <w:r w:rsidR="00603C85" w:rsidRPr="00BB315A">
              <w:t>201</w:t>
            </w:r>
            <w:r w:rsidR="00603C85">
              <w:t>7</w:t>
            </w:r>
            <w:r w:rsidR="00603C85" w:rsidRPr="00BB315A">
              <w:t xml:space="preserve"> </w:t>
            </w:r>
            <w:r w:rsidRPr="00BB315A">
              <w:t xml:space="preserve">года </w:t>
            </w:r>
            <w:r w:rsidR="00B10F7C" w:rsidRPr="00BB315A">
              <w:t>составил</w:t>
            </w:r>
            <w:r w:rsidR="008A6C5D" w:rsidRPr="00BB315A">
              <w:t>о</w:t>
            </w:r>
            <w:r w:rsidR="00B10F7C" w:rsidRPr="00BB315A">
              <w:t xml:space="preserve"> </w:t>
            </w:r>
            <w:r w:rsidR="00255D5A">
              <w:t>17</w:t>
            </w:r>
            <w:r w:rsidR="00DA0AF6" w:rsidRPr="00BB315A">
              <w:rPr>
                <w:color w:val="000000" w:themeColor="text1"/>
              </w:rPr>
              <w:t>,</w:t>
            </w:r>
            <w:r w:rsidR="00255D5A">
              <w:rPr>
                <w:color w:val="000000" w:themeColor="text1"/>
              </w:rPr>
              <w:t>53</w:t>
            </w:r>
            <w:r w:rsidRPr="00BB315A">
              <w:rPr>
                <w:color w:val="000000" w:themeColor="text1"/>
              </w:rPr>
              <w:t>%</w:t>
            </w:r>
            <w:r w:rsidR="00B10F7C" w:rsidRPr="00BB315A">
              <w:rPr>
                <w:color w:val="000000" w:themeColor="text1"/>
              </w:rPr>
              <w:t xml:space="preserve">, </w:t>
            </w:r>
            <w:r w:rsidR="00B10F7C" w:rsidRPr="00BB315A">
              <w:t xml:space="preserve">в основном, за счет </w:t>
            </w:r>
            <w:r w:rsidR="00255D5A">
              <w:t>увеличения</w:t>
            </w:r>
            <w:r w:rsidR="00255D5A" w:rsidRPr="00BB315A">
              <w:t xml:space="preserve"> </w:t>
            </w:r>
            <w:r w:rsidR="00B10F7C" w:rsidRPr="00BB315A">
              <w:t>пр</w:t>
            </w:r>
            <w:r w:rsidR="00B10F7C" w:rsidRPr="00BB315A">
              <w:t>о</w:t>
            </w:r>
            <w:r w:rsidR="00B10F7C" w:rsidRPr="00BB315A">
              <w:t>центных доходов по коммерческому кредитованию</w:t>
            </w:r>
            <w:r w:rsidRPr="00BB315A">
              <w:t xml:space="preserve">. </w:t>
            </w:r>
          </w:p>
        </w:tc>
      </w:tr>
    </w:tbl>
    <w:p w:rsidR="00503241" w:rsidRPr="00412DDB" w:rsidRDefault="00503241" w:rsidP="00503241">
      <w:pPr>
        <w:pStyle w:val="em-4"/>
      </w:pPr>
    </w:p>
    <w:p w:rsidR="00503241" w:rsidRPr="00412DDB" w:rsidRDefault="00503241" w:rsidP="00503241">
      <w:pPr>
        <w:pStyle w:val="em-4"/>
      </w:pPr>
      <w:r w:rsidRPr="00412DDB">
        <w:t xml:space="preserve">Краткое описание общих тенденций на рынке ипотечного кредитования и недвижимости, в том числе наиболее важных для кредитной организации </w:t>
      </w:r>
      <w:r w:rsidR="00B140EC">
        <w:t>–</w:t>
      </w:r>
      <w:r w:rsidRPr="00412DDB">
        <w:t xml:space="preserve"> эмитента, прогноз в отношении будущего развития событий на рынке ипотечного кредитования</w:t>
      </w:r>
      <w:r w:rsidR="00587D1E">
        <w:t>:</w:t>
      </w:r>
      <w:r w:rsidRPr="00412DDB">
        <w:rPr>
          <w:rStyle w:val="af0"/>
          <w:rFonts w:ascii="Times New Roman CYR" w:hAnsi="Times New Roman CYR" w:cs="Times New Roman CYR"/>
          <w:vanish/>
        </w:rPr>
        <w:footnoteReference w:id="31"/>
      </w:r>
    </w:p>
    <w:p w:rsidR="00503241" w:rsidRPr="00412DDB" w:rsidRDefault="00503241" w:rsidP="00503241">
      <w:pPr>
        <w:pStyle w:val="em-4"/>
      </w:pPr>
    </w:p>
    <w:tbl>
      <w:tblPr>
        <w:tblW w:w="0" w:type="auto"/>
        <w:tblLook w:val="01E0" w:firstRow="1" w:lastRow="1" w:firstColumn="1" w:lastColumn="1" w:noHBand="0" w:noVBand="0"/>
      </w:tblPr>
      <w:tblGrid>
        <w:gridCol w:w="9570"/>
      </w:tblGrid>
      <w:tr w:rsidR="00503241" w:rsidRPr="00412DDB" w:rsidTr="00503241">
        <w:tc>
          <w:tcPr>
            <w:tcW w:w="9570" w:type="dxa"/>
          </w:tcPr>
          <w:p w:rsidR="00503241" w:rsidRPr="00412DDB" w:rsidRDefault="00503241" w:rsidP="00503241">
            <w:pPr>
              <w:pStyle w:val="em-4"/>
            </w:pPr>
            <w:r w:rsidRPr="00412DDB">
              <w:t>Кредитная организация не выпускает облигаций с ипотечным покрытием.</w:t>
            </w:r>
          </w:p>
        </w:tc>
      </w:tr>
    </w:tbl>
    <w:p w:rsidR="00F0390C" w:rsidRPr="00412DDB" w:rsidRDefault="00F0390C" w:rsidP="00503241">
      <w:pPr>
        <w:pStyle w:val="em-4"/>
        <w:ind w:firstLine="0"/>
      </w:pPr>
    </w:p>
    <w:p w:rsidR="00B37CA9" w:rsidRPr="00412DDB" w:rsidRDefault="00B37CA9" w:rsidP="00993862">
      <w:pPr>
        <w:pStyle w:val="em-1"/>
      </w:pPr>
      <w:bookmarkStart w:id="367" w:name="_Toc482611699"/>
      <w:r w:rsidRPr="00412DDB">
        <w:t>3.3. Планы будущей деятельности кредитной организации – эмитента</w:t>
      </w:r>
      <w:bookmarkEnd w:id="367"/>
      <w:r w:rsidRPr="00412DDB">
        <w:rPr>
          <w:rStyle w:val="af0"/>
          <w:b w:val="0"/>
          <w:bCs/>
          <w:vanish/>
        </w:rPr>
        <w:footnoteReference w:id="32"/>
      </w:r>
    </w:p>
    <w:p w:rsidR="00B37CA9" w:rsidRPr="00412DDB" w:rsidRDefault="00B37CA9" w:rsidP="00993862">
      <w:pPr>
        <w:pStyle w:val="em-4"/>
      </w:pPr>
    </w:p>
    <w:p w:rsidR="00503241" w:rsidRPr="00412DDB" w:rsidRDefault="00503241" w:rsidP="00503241">
      <w:pPr>
        <w:pStyle w:val="em-4"/>
      </w:pPr>
      <w:r w:rsidRPr="00412DDB">
        <w:t xml:space="preserve">Краткое описание планов кредитной организации </w:t>
      </w:r>
      <w:r w:rsidR="00B140EC">
        <w:t>–</w:t>
      </w:r>
      <w:r w:rsidRPr="00412DDB">
        <w:t xml:space="preserve"> эмитента в отношении будущей деятельности и источников будущих доходов</w:t>
      </w:r>
    </w:p>
    <w:p w:rsidR="00503241" w:rsidRPr="00412DDB" w:rsidRDefault="00503241" w:rsidP="00503241">
      <w:pPr>
        <w:pStyle w:val="em-4"/>
      </w:pPr>
    </w:p>
    <w:tbl>
      <w:tblPr>
        <w:tblW w:w="0" w:type="auto"/>
        <w:tblLook w:val="01E0" w:firstRow="1" w:lastRow="1" w:firstColumn="1" w:lastColumn="1" w:noHBand="0" w:noVBand="0"/>
      </w:tblPr>
      <w:tblGrid>
        <w:gridCol w:w="10173"/>
      </w:tblGrid>
      <w:tr w:rsidR="00503241" w:rsidRPr="00412DDB" w:rsidTr="00587D1E">
        <w:tc>
          <w:tcPr>
            <w:tcW w:w="10173" w:type="dxa"/>
          </w:tcPr>
          <w:p w:rsidR="00C7141C" w:rsidRPr="0094101F" w:rsidRDefault="00C7141C" w:rsidP="0094101F">
            <w:pPr>
              <w:ind w:firstLine="567"/>
              <w:jc w:val="both"/>
              <w:rPr>
                <w:b/>
                <w:sz w:val="22"/>
                <w:szCs w:val="22"/>
              </w:rPr>
            </w:pPr>
            <w:r w:rsidRPr="0094101F">
              <w:rPr>
                <w:b/>
                <w:sz w:val="22"/>
                <w:szCs w:val="22"/>
              </w:rPr>
              <w:t>Перспективы развития организации</w:t>
            </w:r>
            <w:r w:rsidR="00EF20C3" w:rsidRPr="0094101F">
              <w:rPr>
                <w:b/>
                <w:sz w:val="22"/>
                <w:szCs w:val="22"/>
              </w:rPr>
              <w:t>.</w:t>
            </w:r>
          </w:p>
          <w:p w:rsidR="00C7141C" w:rsidRPr="0094101F" w:rsidRDefault="00C7141C" w:rsidP="0094101F">
            <w:pPr>
              <w:ind w:firstLine="567"/>
              <w:jc w:val="both"/>
              <w:rPr>
                <w:sz w:val="22"/>
                <w:szCs w:val="22"/>
              </w:rPr>
            </w:pPr>
          </w:p>
          <w:p w:rsidR="0094101F" w:rsidRPr="0094101F" w:rsidRDefault="0094101F" w:rsidP="0094101F">
            <w:pPr>
              <w:pStyle w:val="22"/>
              <w:jc w:val="both"/>
              <w:rPr>
                <w:spacing w:val="-2"/>
                <w:sz w:val="22"/>
                <w:szCs w:val="22"/>
              </w:rPr>
            </w:pPr>
            <w:r w:rsidRPr="0094101F">
              <w:rPr>
                <w:spacing w:val="-2"/>
                <w:sz w:val="22"/>
                <w:szCs w:val="22"/>
              </w:rPr>
              <w:t xml:space="preserve">В соответствии с утвержденной Стратегией развития, в </w:t>
            </w:r>
            <w:r w:rsidR="00603C85" w:rsidRPr="0094101F">
              <w:rPr>
                <w:spacing w:val="-2"/>
                <w:sz w:val="22"/>
                <w:szCs w:val="22"/>
              </w:rPr>
              <w:t>201</w:t>
            </w:r>
            <w:r w:rsidR="00603C85">
              <w:rPr>
                <w:spacing w:val="-2"/>
                <w:sz w:val="22"/>
                <w:szCs w:val="22"/>
              </w:rPr>
              <w:t>8</w:t>
            </w:r>
            <w:r w:rsidR="00603C85" w:rsidRPr="0094101F">
              <w:rPr>
                <w:spacing w:val="-2"/>
                <w:sz w:val="22"/>
                <w:szCs w:val="22"/>
              </w:rPr>
              <w:t xml:space="preserve"> </w:t>
            </w:r>
            <w:r w:rsidRPr="0094101F">
              <w:rPr>
                <w:spacing w:val="-2"/>
                <w:sz w:val="22"/>
                <w:szCs w:val="22"/>
              </w:rPr>
              <w:t>году МТС-Банк планирует экспансию и ра</w:t>
            </w:r>
            <w:r w:rsidRPr="0094101F">
              <w:rPr>
                <w:spacing w:val="-2"/>
                <w:sz w:val="22"/>
                <w:szCs w:val="22"/>
              </w:rPr>
              <w:t>с</w:t>
            </w:r>
            <w:r w:rsidRPr="0094101F">
              <w:rPr>
                <w:spacing w:val="-2"/>
                <w:sz w:val="22"/>
                <w:szCs w:val="22"/>
              </w:rPr>
              <w:t>ширение продаж в целом ряде новых для себя каналов.</w:t>
            </w:r>
          </w:p>
          <w:p w:rsidR="0094101F" w:rsidRPr="0094101F" w:rsidRDefault="0094101F" w:rsidP="0094101F">
            <w:pPr>
              <w:pStyle w:val="22"/>
              <w:jc w:val="both"/>
              <w:rPr>
                <w:spacing w:val="-2"/>
                <w:sz w:val="22"/>
                <w:szCs w:val="22"/>
              </w:rPr>
            </w:pPr>
          </w:p>
          <w:p w:rsidR="00D955A9" w:rsidRPr="00D955A9" w:rsidRDefault="00D955A9" w:rsidP="00D955A9">
            <w:pPr>
              <w:pStyle w:val="22"/>
              <w:jc w:val="both"/>
              <w:rPr>
                <w:spacing w:val="-2"/>
                <w:sz w:val="22"/>
                <w:szCs w:val="22"/>
              </w:rPr>
            </w:pPr>
            <w:r w:rsidRPr="00D955A9">
              <w:rPr>
                <w:spacing w:val="-2"/>
                <w:sz w:val="22"/>
                <w:szCs w:val="22"/>
              </w:rPr>
              <w:t xml:space="preserve">Основная цель Банка в 2018 году – дальнейший опережающий рост активной розничной клиентской базы за счет развития модели «цифрового банка», а также построение «цифрового» транзакционного банка для обслуживания малого и микро бизнеса. </w:t>
            </w:r>
          </w:p>
          <w:p w:rsidR="00D955A9" w:rsidRPr="00D955A9" w:rsidRDefault="00D955A9" w:rsidP="00D955A9">
            <w:pPr>
              <w:pStyle w:val="22"/>
              <w:jc w:val="both"/>
              <w:rPr>
                <w:spacing w:val="-2"/>
                <w:sz w:val="22"/>
                <w:szCs w:val="22"/>
              </w:rPr>
            </w:pPr>
            <w:r w:rsidRPr="00D955A9">
              <w:rPr>
                <w:spacing w:val="-2"/>
                <w:sz w:val="22"/>
                <w:szCs w:val="22"/>
              </w:rPr>
              <w:t xml:space="preserve">Для достижения этой цели Банком масштабируются успешные практики, накопленные за год реализации программы цифровой трансформации. </w:t>
            </w:r>
          </w:p>
          <w:p w:rsidR="00D955A9" w:rsidRPr="00D955A9" w:rsidRDefault="00D955A9" w:rsidP="00D955A9">
            <w:pPr>
              <w:pStyle w:val="22"/>
              <w:jc w:val="both"/>
              <w:rPr>
                <w:spacing w:val="-2"/>
                <w:sz w:val="22"/>
                <w:szCs w:val="22"/>
              </w:rPr>
            </w:pPr>
          </w:p>
          <w:p w:rsidR="00D955A9" w:rsidRPr="00D955A9" w:rsidRDefault="00D955A9" w:rsidP="00D955A9">
            <w:pPr>
              <w:pStyle w:val="22"/>
              <w:jc w:val="both"/>
              <w:rPr>
                <w:spacing w:val="-2"/>
                <w:sz w:val="22"/>
                <w:szCs w:val="22"/>
              </w:rPr>
            </w:pPr>
            <w:proofErr w:type="gramStart"/>
            <w:r w:rsidRPr="00D955A9">
              <w:rPr>
                <w:spacing w:val="-2"/>
                <w:sz w:val="22"/>
                <w:szCs w:val="22"/>
              </w:rPr>
              <w:t>В планах Банка рост числа активных клиентов до 2,5 млн. человек, в привлечении которых доля цифровых продаж составит не менее 20%. Рост цифровых продаж будет реализован как средствами цифрового ма</w:t>
            </w:r>
            <w:r w:rsidRPr="00D955A9">
              <w:rPr>
                <w:spacing w:val="-2"/>
                <w:sz w:val="22"/>
                <w:szCs w:val="22"/>
              </w:rPr>
              <w:t>р</w:t>
            </w:r>
            <w:r w:rsidRPr="00D955A9">
              <w:rPr>
                <w:spacing w:val="-2"/>
                <w:sz w:val="22"/>
                <w:szCs w:val="22"/>
              </w:rPr>
              <w:t>кетинга (</w:t>
            </w:r>
            <w:proofErr w:type="spellStart"/>
            <w:r w:rsidRPr="00D955A9">
              <w:rPr>
                <w:spacing w:val="-2"/>
                <w:sz w:val="22"/>
                <w:szCs w:val="22"/>
              </w:rPr>
              <w:t>таргетированная</w:t>
            </w:r>
            <w:proofErr w:type="spellEnd"/>
            <w:r w:rsidRPr="00D955A9">
              <w:rPr>
                <w:spacing w:val="-2"/>
                <w:sz w:val="22"/>
                <w:szCs w:val="22"/>
              </w:rPr>
              <w:t xml:space="preserve"> </w:t>
            </w:r>
            <w:proofErr w:type="spellStart"/>
            <w:r w:rsidRPr="00D955A9">
              <w:rPr>
                <w:spacing w:val="-2"/>
                <w:sz w:val="22"/>
                <w:szCs w:val="22"/>
              </w:rPr>
              <w:t>лидогенерация</w:t>
            </w:r>
            <w:proofErr w:type="spellEnd"/>
            <w:r w:rsidRPr="00D955A9">
              <w:rPr>
                <w:spacing w:val="-2"/>
                <w:sz w:val="22"/>
                <w:szCs w:val="22"/>
              </w:rPr>
              <w:t xml:space="preserve">, сеть </w:t>
            </w:r>
            <w:proofErr w:type="spellStart"/>
            <w:r w:rsidRPr="00D955A9">
              <w:rPr>
                <w:spacing w:val="-2"/>
                <w:sz w:val="22"/>
                <w:szCs w:val="22"/>
              </w:rPr>
              <w:t>виджетов</w:t>
            </w:r>
            <w:proofErr w:type="spellEnd"/>
            <w:r w:rsidRPr="00D955A9">
              <w:rPr>
                <w:spacing w:val="-2"/>
                <w:sz w:val="22"/>
                <w:szCs w:val="22"/>
              </w:rPr>
              <w:t>, масштабные промо компании в цифровых средах МТС) так и за счёт внедрения продуктов Банка в цифровые приложения крупнейшей торговой сети тов</w:t>
            </w:r>
            <w:r w:rsidRPr="00D955A9">
              <w:rPr>
                <w:spacing w:val="-2"/>
                <w:sz w:val="22"/>
                <w:szCs w:val="22"/>
              </w:rPr>
              <w:t>а</w:t>
            </w:r>
            <w:r w:rsidRPr="00D955A9">
              <w:rPr>
                <w:spacing w:val="-2"/>
                <w:sz w:val="22"/>
                <w:szCs w:val="22"/>
              </w:rPr>
              <w:t xml:space="preserve">ров для детей «Детский мир». </w:t>
            </w:r>
            <w:proofErr w:type="gramEnd"/>
          </w:p>
          <w:p w:rsidR="00D955A9" w:rsidRPr="00D955A9" w:rsidRDefault="00D955A9" w:rsidP="00D955A9">
            <w:pPr>
              <w:pStyle w:val="22"/>
              <w:jc w:val="both"/>
              <w:rPr>
                <w:spacing w:val="-2"/>
                <w:sz w:val="22"/>
                <w:szCs w:val="22"/>
              </w:rPr>
            </w:pPr>
          </w:p>
          <w:p w:rsidR="00D955A9" w:rsidRPr="00D955A9" w:rsidRDefault="00D955A9" w:rsidP="00D955A9">
            <w:pPr>
              <w:pStyle w:val="22"/>
              <w:jc w:val="both"/>
              <w:rPr>
                <w:spacing w:val="-2"/>
                <w:sz w:val="22"/>
                <w:szCs w:val="22"/>
              </w:rPr>
            </w:pPr>
            <w:r w:rsidRPr="00D955A9">
              <w:rPr>
                <w:spacing w:val="-2"/>
                <w:sz w:val="22"/>
                <w:szCs w:val="22"/>
              </w:rPr>
              <w:t>В 2018 году продолжится всё более глубокое проникновение в цифровую экосистему МТС, потенциал к</w:t>
            </w:r>
            <w:r w:rsidRPr="00D955A9">
              <w:rPr>
                <w:spacing w:val="-2"/>
                <w:sz w:val="22"/>
                <w:szCs w:val="22"/>
              </w:rPr>
              <w:t>о</w:t>
            </w:r>
            <w:r w:rsidRPr="00D955A9">
              <w:rPr>
                <w:spacing w:val="-2"/>
                <w:sz w:val="22"/>
                <w:szCs w:val="22"/>
              </w:rPr>
              <w:t xml:space="preserve">торой будет усилен финансово-расчётными возможностями Банка. </w:t>
            </w:r>
          </w:p>
          <w:p w:rsidR="00D955A9" w:rsidRDefault="00D955A9" w:rsidP="00D955A9">
            <w:pPr>
              <w:pStyle w:val="22"/>
              <w:jc w:val="both"/>
              <w:rPr>
                <w:spacing w:val="-2"/>
                <w:sz w:val="22"/>
                <w:szCs w:val="22"/>
              </w:rPr>
            </w:pPr>
          </w:p>
          <w:p w:rsidR="00D955A9" w:rsidRPr="00D955A9" w:rsidRDefault="00D955A9" w:rsidP="00D955A9">
            <w:pPr>
              <w:pStyle w:val="22"/>
              <w:jc w:val="both"/>
              <w:rPr>
                <w:spacing w:val="-2"/>
                <w:sz w:val="22"/>
                <w:szCs w:val="22"/>
              </w:rPr>
            </w:pPr>
            <w:r w:rsidRPr="00D955A9">
              <w:rPr>
                <w:spacing w:val="-2"/>
                <w:sz w:val="22"/>
                <w:szCs w:val="22"/>
              </w:rPr>
              <w:t>Стратегическ</w:t>
            </w:r>
            <w:r>
              <w:rPr>
                <w:spacing w:val="-2"/>
                <w:sz w:val="22"/>
                <w:szCs w:val="22"/>
              </w:rPr>
              <w:t>и</w:t>
            </w:r>
            <w:r w:rsidRPr="00D955A9">
              <w:rPr>
                <w:spacing w:val="-2"/>
                <w:sz w:val="22"/>
                <w:szCs w:val="22"/>
              </w:rPr>
              <w:t>е цели МТС-Банка:</w:t>
            </w:r>
          </w:p>
          <w:p w:rsidR="00D955A9" w:rsidRPr="00D955A9" w:rsidRDefault="00D955A9" w:rsidP="00D955A9">
            <w:pPr>
              <w:pStyle w:val="22"/>
              <w:jc w:val="both"/>
              <w:rPr>
                <w:spacing w:val="-2"/>
                <w:sz w:val="22"/>
                <w:szCs w:val="22"/>
              </w:rPr>
            </w:pPr>
          </w:p>
          <w:p w:rsidR="00D955A9" w:rsidRPr="00D955A9" w:rsidRDefault="00D955A9" w:rsidP="009D6AA8">
            <w:pPr>
              <w:pStyle w:val="22"/>
              <w:tabs>
                <w:tab w:val="left" w:pos="284"/>
                <w:tab w:val="left" w:pos="825"/>
              </w:tabs>
              <w:ind w:firstLine="567"/>
              <w:jc w:val="both"/>
              <w:rPr>
                <w:spacing w:val="-2"/>
                <w:sz w:val="22"/>
                <w:szCs w:val="22"/>
              </w:rPr>
            </w:pPr>
            <w:r w:rsidRPr="00D955A9">
              <w:rPr>
                <w:spacing w:val="-2"/>
                <w:sz w:val="22"/>
                <w:szCs w:val="22"/>
              </w:rPr>
              <w:t>1.</w:t>
            </w:r>
            <w:r w:rsidRPr="00D955A9">
              <w:rPr>
                <w:spacing w:val="-2"/>
                <w:sz w:val="22"/>
                <w:szCs w:val="22"/>
              </w:rPr>
              <w:tab/>
              <w:t>Опережающий рост розницы (30-40% в год к портфелю) за счет участия в экосистеме МТС и ра</w:t>
            </w:r>
            <w:r w:rsidRPr="00D955A9">
              <w:rPr>
                <w:spacing w:val="-2"/>
                <w:sz w:val="22"/>
                <w:szCs w:val="22"/>
              </w:rPr>
              <w:t>з</w:t>
            </w:r>
            <w:r w:rsidRPr="00D955A9">
              <w:rPr>
                <w:spacing w:val="-2"/>
                <w:sz w:val="22"/>
                <w:szCs w:val="22"/>
              </w:rPr>
              <w:t>вития собственной сети партне</w:t>
            </w:r>
            <w:proofErr w:type="gramStart"/>
            <w:r w:rsidRPr="00D955A9">
              <w:rPr>
                <w:spacing w:val="-2"/>
                <w:sz w:val="22"/>
                <w:szCs w:val="22"/>
              </w:rPr>
              <w:t>рств дл</w:t>
            </w:r>
            <w:proofErr w:type="gramEnd"/>
            <w:r w:rsidRPr="00D955A9">
              <w:rPr>
                <w:spacing w:val="-2"/>
                <w:sz w:val="22"/>
                <w:szCs w:val="22"/>
              </w:rPr>
              <w:t>я достижения цели в 5 млн. клиентов с вхождением в топ-10 по кр</w:t>
            </w:r>
            <w:r w:rsidRPr="00D955A9">
              <w:rPr>
                <w:spacing w:val="-2"/>
                <w:sz w:val="22"/>
                <w:szCs w:val="22"/>
              </w:rPr>
              <w:t>е</w:t>
            </w:r>
            <w:r w:rsidRPr="00D955A9">
              <w:rPr>
                <w:spacing w:val="-2"/>
                <w:sz w:val="22"/>
                <w:szCs w:val="22"/>
              </w:rPr>
              <w:t>дитным картам и топ-5 игроков POS-рынка по итогам 2020 года.</w:t>
            </w:r>
          </w:p>
          <w:p w:rsidR="00D955A9" w:rsidRPr="00D955A9" w:rsidRDefault="00D955A9" w:rsidP="009D6AA8">
            <w:pPr>
              <w:pStyle w:val="22"/>
              <w:tabs>
                <w:tab w:val="left" w:pos="284"/>
                <w:tab w:val="left" w:pos="825"/>
              </w:tabs>
              <w:ind w:firstLine="567"/>
              <w:jc w:val="both"/>
              <w:rPr>
                <w:spacing w:val="-2"/>
                <w:sz w:val="22"/>
                <w:szCs w:val="22"/>
              </w:rPr>
            </w:pPr>
            <w:r w:rsidRPr="00D955A9">
              <w:rPr>
                <w:spacing w:val="-2"/>
                <w:sz w:val="22"/>
                <w:szCs w:val="22"/>
              </w:rPr>
              <w:t>2.</w:t>
            </w:r>
            <w:r w:rsidRPr="00D955A9">
              <w:rPr>
                <w:spacing w:val="-2"/>
                <w:sz w:val="22"/>
                <w:szCs w:val="22"/>
              </w:rPr>
              <w:tab/>
              <w:t xml:space="preserve">Консервативный рост корпоративного бизнеса на уровне рынка с оптимизацией </w:t>
            </w:r>
            <w:proofErr w:type="gramStart"/>
            <w:r w:rsidRPr="00D955A9">
              <w:rPr>
                <w:spacing w:val="-2"/>
                <w:sz w:val="22"/>
                <w:szCs w:val="22"/>
              </w:rPr>
              <w:t>кросс-продаж</w:t>
            </w:r>
            <w:proofErr w:type="gramEnd"/>
            <w:r w:rsidRPr="00D955A9">
              <w:rPr>
                <w:spacing w:val="-2"/>
                <w:sz w:val="22"/>
                <w:szCs w:val="22"/>
              </w:rPr>
              <w:t xml:space="preserve"> и операционной модели.</w:t>
            </w:r>
          </w:p>
          <w:p w:rsidR="00D955A9" w:rsidRPr="00D955A9" w:rsidRDefault="00D955A9" w:rsidP="009D6AA8">
            <w:pPr>
              <w:pStyle w:val="22"/>
              <w:tabs>
                <w:tab w:val="left" w:pos="284"/>
                <w:tab w:val="left" w:pos="825"/>
              </w:tabs>
              <w:ind w:firstLine="567"/>
              <w:jc w:val="both"/>
              <w:rPr>
                <w:spacing w:val="-2"/>
                <w:sz w:val="22"/>
                <w:szCs w:val="22"/>
              </w:rPr>
            </w:pPr>
            <w:r w:rsidRPr="00D955A9">
              <w:rPr>
                <w:spacing w:val="-2"/>
                <w:sz w:val="22"/>
                <w:szCs w:val="22"/>
              </w:rPr>
              <w:t>3.</w:t>
            </w:r>
            <w:r w:rsidRPr="00D955A9">
              <w:rPr>
                <w:spacing w:val="-2"/>
                <w:sz w:val="22"/>
                <w:szCs w:val="22"/>
              </w:rPr>
              <w:tab/>
              <w:t>Перезапуск работы с малым и микро бизнесом на модель «</w:t>
            </w:r>
            <w:proofErr w:type="spellStart"/>
            <w:r w:rsidRPr="00D955A9">
              <w:rPr>
                <w:spacing w:val="-2"/>
                <w:sz w:val="22"/>
                <w:szCs w:val="22"/>
              </w:rPr>
              <w:t>директ</w:t>
            </w:r>
            <w:proofErr w:type="spellEnd"/>
            <w:r w:rsidRPr="00D955A9">
              <w:rPr>
                <w:spacing w:val="-2"/>
                <w:sz w:val="22"/>
                <w:szCs w:val="22"/>
              </w:rPr>
              <w:t>-банка» с фокусом на транза</w:t>
            </w:r>
            <w:r w:rsidRPr="00D955A9">
              <w:rPr>
                <w:spacing w:val="-2"/>
                <w:sz w:val="22"/>
                <w:szCs w:val="22"/>
              </w:rPr>
              <w:t>к</w:t>
            </w:r>
            <w:r w:rsidRPr="00D955A9">
              <w:rPr>
                <w:spacing w:val="-2"/>
                <w:sz w:val="22"/>
                <w:szCs w:val="22"/>
              </w:rPr>
              <w:t>ционные операции в дистанционных каналах с целью роста количества клиентов с 13 до 50-60 тысяч к 2020 году.</w:t>
            </w:r>
          </w:p>
          <w:p w:rsidR="00CE134E" w:rsidRPr="009D6AA8" w:rsidRDefault="00D955A9" w:rsidP="009D6AA8">
            <w:pPr>
              <w:pStyle w:val="22"/>
              <w:tabs>
                <w:tab w:val="left" w:pos="284"/>
                <w:tab w:val="left" w:pos="825"/>
              </w:tabs>
              <w:ind w:firstLine="567"/>
              <w:jc w:val="both"/>
              <w:rPr>
                <w:spacing w:val="-2"/>
                <w:sz w:val="22"/>
                <w:szCs w:val="22"/>
              </w:rPr>
            </w:pPr>
            <w:r w:rsidRPr="00D955A9">
              <w:rPr>
                <w:spacing w:val="-2"/>
                <w:sz w:val="22"/>
                <w:szCs w:val="22"/>
              </w:rPr>
              <w:t>4.</w:t>
            </w:r>
            <w:r w:rsidRPr="00D955A9">
              <w:rPr>
                <w:spacing w:val="-2"/>
                <w:sz w:val="22"/>
                <w:szCs w:val="22"/>
              </w:rPr>
              <w:tab/>
              <w:t>При умеренном темпе роста общих активов Банка активы розничного бизнеса будут расти заме</w:t>
            </w:r>
            <w:r w:rsidRPr="00D955A9">
              <w:rPr>
                <w:spacing w:val="-2"/>
                <w:sz w:val="22"/>
                <w:szCs w:val="22"/>
              </w:rPr>
              <w:t>т</w:t>
            </w:r>
            <w:r w:rsidRPr="00D955A9">
              <w:rPr>
                <w:spacing w:val="-2"/>
                <w:sz w:val="22"/>
                <w:szCs w:val="22"/>
              </w:rPr>
              <w:t>но быстрее 2020 году при достижении клиентской базы в 5 млн. человек.</w:t>
            </w:r>
          </w:p>
          <w:p w:rsidR="00255D5A" w:rsidRDefault="00255D5A" w:rsidP="0094101F">
            <w:pPr>
              <w:ind w:firstLine="567"/>
              <w:jc w:val="both"/>
              <w:rPr>
                <w:b/>
                <w:bCs/>
                <w:sz w:val="22"/>
                <w:szCs w:val="22"/>
              </w:rPr>
            </w:pPr>
          </w:p>
          <w:p w:rsidR="00503241" w:rsidRPr="0094101F" w:rsidRDefault="00503241" w:rsidP="0094101F">
            <w:pPr>
              <w:ind w:firstLine="567"/>
              <w:jc w:val="both"/>
              <w:rPr>
                <w:sz w:val="22"/>
                <w:szCs w:val="22"/>
              </w:rPr>
            </w:pPr>
            <w:r w:rsidRPr="0094101F">
              <w:rPr>
                <w:b/>
                <w:bCs/>
                <w:sz w:val="22"/>
                <w:szCs w:val="22"/>
              </w:rPr>
              <w:t xml:space="preserve">Планы в отношении источников будущих доходов: </w:t>
            </w:r>
          </w:p>
          <w:p w:rsidR="00503241" w:rsidRPr="0094101F" w:rsidRDefault="00503241" w:rsidP="0094101F">
            <w:pPr>
              <w:pStyle w:val="em-4"/>
            </w:pPr>
            <w:r w:rsidRPr="0094101F">
              <w:t>В ближайший период развития Банк в качестве основных источников доходов рассматривает д</w:t>
            </w:r>
            <w:r w:rsidRPr="0094101F">
              <w:t>о</w:t>
            </w:r>
            <w:r w:rsidRPr="0094101F">
              <w:t>ходы от кредитования корпоративного сектора и населения.</w:t>
            </w:r>
          </w:p>
        </w:tc>
      </w:tr>
    </w:tbl>
    <w:p w:rsidR="00993862" w:rsidRPr="00412DDB" w:rsidRDefault="00993862" w:rsidP="00993862">
      <w:pPr>
        <w:pStyle w:val="em-4"/>
      </w:pPr>
    </w:p>
    <w:p w:rsidR="007F5165" w:rsidRPr="005913C9" w:rsidRDefault="00B37CA9" w:rsidP="00993862">
      <w:pPr>
        <w:pStyle w:val="em-1"/>
      </w:pPr>
      <w:bookmarkStart w:id="368" w:name="_Toc482611700"/>
      <w:r w:rsidRPr="00412DDB">
        <w:t xml:space="preserve">3.4. Участие кредитной организации </w:t>
      </w:r>
      <w:r w:rsidR="00B140EC">
        <w:t>–</w:t>
      </w:r>
      <w:r w:rsidRPr="00412DDB">
        <w:t xml:space="preserve"> эмитента в промышленных, банковских и финансовых группах, холдингах, концернах и ассоциациях</w:t>
      </w:r>
      <w:bookmarkEnd w:id="368"/>
    </w:p>
    <w:p w:rsidR="007F5165" w:rsidRPr="005913C9" w:rsidRDefault="007F5165" w:rsidP="00993862">
      <w:pPr>
        <w:pStyle w:val="em-1"/>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322"/>
      </w:tblGrid>
      <w:tr w:rsidR="001A3D39" w:rsidRPr="00412DDB" w:rsidTr="009D1DE2">
        <w:tc>
          <w:tcPr>
            <w:tcW w:w="3780" w:type="dxa"/>
          </w:tcPr>
          <w:p w:rsidR="001A3D39" w:rsidRPr="00412DDB" w:rsidRDefault="001A3D39" w:rsidP="009D1DE2">
            <w:pPr>
              <w:pStyle w:val="em-4"/>
              <w:ind w:firstLine="0"/>
            </w:pPr>
            <w:r w:rsidRPr="00412DDB">
              <w:rPr>
                <w:szCs w:val="20"/>
              </w:rPr>
              <w:t>Наименование организации:</w:t>
            </w:r>
          </w:p>
        </w:tc>
        <w:tc>
          <w:tcPr>
            <w:tcW w:w="5322" w:type="dxa"/>
          </w:tcPr>
          <w:p w:rsidR="001A3D39" w:rsidRPr="00412DDB" w:rsidRDefault="001A3D39" w:rsidP="009D1DE2">
            <w:pPr>
              <w:pStyle w:val="em-4"/>
              <w:ind w:firstLine="0"/>
            </w:pPr>
            <w:r w:rsidRPr="00412DDB">
              <w:rPr>
                <w:b/>
                <w:bCs/>
                <w:sz w:val="20"/>
                <w:szCs w:val="20"/>
              </w:rPr>
              <w:t>Некоммерческая организация «Ассоциация Российских Банков</w:t>
            </w:r>
          </w:p>
        </w:tc>
      </w:tr>
      <w:tr w:rsidR="001A3D39" w:rsidRPr="00412DDB" w:rsidTr="009D1DE2">
        <w:tc>
          <w:tcPr>
            <w:tcW w:w="3780" w:type="dxa"/>
          </w:tcPr>
          <w:p w:rsidR="001A3D39" w:rsidRPr="00412DDB" w:rsidRDefault="001A3D39" w:rsidP="009D1DE2">
            <w:pPr>
              <w:pStyle w:val="em-6"/>
            </w:pPr>
          </w:p>
        </w:tc>
        <w:tc>
          <w:tcPr>
            <w:tcW w:w="5322" w:type="dxa"/>
          </w:tcPr>
          <w:p w:rsidR="001A3D39" w:rsidRPr="00412DDB" w:rsidRDefault="001A3D39" w:rsidP="009D1DE2">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1A3D39" w:rsidRPr="00412DDB" w:rsidTr="009D1DE2">
        <w:tc>
          <w:tcPr>
            <w:tcW w:w="3780" w:type="dxa"/>
          </w:tcPr>
          <w:p w:rsidR="001A3D39" w:rsidRPr="00412DDB" w:rsidRDefault="001A3D39" w:rsidP="009D1DE2">
            <w:pPr>
              <w:pStyle w:val="em-4"/>
              <w:ind w:firstLine="0"/>
            </w:pPr>
            <w:r w:rsidRPr="00412DDB">
              <w:t>Роль (место) кредитной организации - эмитента в организации:</w:t>
            </w:r>
          </w:p>
        </w:tc>
        <w:tc>
          <w:tcPr>
            <w:tcW w:w="5322" w:type="dxa"/>
          </w:tcPr>
          <w:p w:rsidR="001A3D39" w:rsidRPr="00412DDB" w:rsidRDefault="001A3D39" w:rsidP="009D1DE2">
            <w:pPr>
              <w:pStyle w:val="em-4"/>
              <w:ind w:firstLine="0"/>
            </w:pPr>
            <w:r w:rsidRPr="00412DDB">
              <w:t>членство</w:t>
            </w:r>
          </w:p>
        </w:tc>
      </w:tr>
      <w:tr w:rsidR="001A3D39" w:rsidRPr="00412DDB" w:rsidTr="009D1DE2">
        <w:tc>
          <w:tcPr>
            <w:tcW w:w="3780" w:type="dxa"/>
          </w:tcPr>
          <w:p w:rsidR="001A3D39" w:rsidRPr="00412DDB" w:rsidRDefault="001A3D39" w:rsidP="009D1DE2">
            <w:pPr>
              <w:pStyle w:val="em-4"/>
              <w:ind w:firstLine="0"/>
            </w:pPr>
            <w:r w:rsidRPr="00412DDB">
              <w:t>Функции кредитной организации - эмитента в организации:</w:t>
            </w:r>
          </w:p>
        </w:tc>
        <w:tc>
          <w:tcPr>
            <w:tcW w:w="5322" w:type="dxa"/>
          </w:tcPr>
          <w:p w:rsidR="001A3D39" w:rsidRPr="00412DDB" w:rsidRDefault="001A3D39" w:rsidP="009D1DE2">
            <w:pPr>
              <w:autoSpaceDE w:val="0"/>
              <w:autoSpaceDN w:val="0"/>
              <w:adjustRightInd w:val="0"/>
              <w:jc w:val="both"/>
              <w:rPr>
                <w:sz w:val="20"/>
                <w:szCs w:val="20"/>
              </w:rPr>
            </w:pPr>
            <w:r w:rsidRPr="00412DDB">
              <w:rPr>
                <w:sz w:val="20"/>
                <w:szCs w:val="20"/>
              </w:rPr>
              <w:t>1. Участие в интеграционных процессах, происходящих в российской банковской системе;</w:t>
            </w:r>
          </w:p>
          <w:p w:rsidR="001A3D39" w:rsidRPr="00412DDB" w:rsidRDefault="001A3D39" w:rsidP="009D1DE2">
            <w:pPr>
              <w:autoSpaceDE w:val="0"/>
              <w:autoSpaceDN w:val="0"/>
              <w:adjustRightInd w:val="0"/>
              <w:jc w:val="both"/>
              <w:rPr>
                <w:sz w:val="20"/>
                <w:szCs w:val="20"/>
              </w:rPr>
            </w:pPr>
            <w:r w:rsidRPr="00412DDB">
              <w:rPr>
                <w:sz w:val="20"/>
                <w:szCs w:val="20"/>
              </w:rPr>
              <w:t>2. Получение оперативной информации обо всех измен</w:t>
            </w:r>
            <w:r w:rsidRPr="00412DDB">
              <w:rPr>
                <w:sz w:val="20"/>
                <w:szCs w:val="20"/>
              </w:rPr>
              <w:t>е</w:t>
            </w:r>
            <w:r w:rsidRPr="00412DDB">
              <w:rPr>
                <w:sz w:val="20"/>
                <w:szCs w:val="20"/>
              </w:rPr>
              <w:t>ниях, касающихся законодательной и административных сфер, финансовой деятельности банков и регионов;</w:t>
            </w:r>
          </w:p>
          <w:p w:rsidR="001A3D39" w:rsidRPr="00412DDB" w:rsidRDefault="001A3D39" w:rsidP="009D1DE2">
            <w:pPr>
              <w:autoSpaceDE w:val="0"/>
              <w:autoSpaceDN w:val="0"/>
              <w:adjustRightInd w:val="0"/>
              <w:jc w:val="both"/>
              <w:rPr>
                <w:sz w:val="20"/>
                <w:szCs w:val="20"/>
              </w:rPr>
            </w:pPr>
            <w:r w:rsidRPr="00412DDB">
              <w:rPr>
                <w:sz w:val="20"/>
                <w:szCs w:val="20"/>
              </w:rPr>
              <w:t>3. Участие в семинарах, форумах и консультациях, пров</w:t>
            </w:r>
            <w:r w:rsidRPr="00412DDB">
              <w:rPr>
                <w:sz w:val="20"/>
                <w:szCs w:val="20"/>
              </w:rPr>
              <w:t>о</w:t>
            </w:r>
            <w:r w:rsidRPr="00412DDB">
              <w:rPr>
                <w:sz w:val="20"/>
                <w:szCs w:val="20"/>
              </w:rPr>
              <w:t>димых различными комитетами, существующими при а</w:t>
            </w:r>
            <w:r w:rsidRPr="00412DDB">
              <w:rPr>
                <w:sz w:val="20"/>
                <w:szCs w:val="20"/>
              </w:rPr>
              <w:t>с</w:t>
            </w:r>
            <w:r w:rsidRPr="00412DDB">
              <w:rPr>
                <w:sz w:val="20"/>
                <w:szCs w:val="20"/>
              </w:rPr>
              <w:t>социации;</w:t>
            </w:r>
          </w:p>
          <w:p w:rsidR="001A3D39" w:rsidRPr="00412DDB" w:rsidRDefault="001A3D39" w:rsidP="009D1DE2">
            <w:pPr>
              <w:autoSpaceDE w:val="0"/>
              <w:autoSpaceDN w:val="0"/>
              <w:adjustRightInd w:val="0"/>
              <w:jc w:val="both"/>
              <w:rPr>
                <w:sz w:val="20"/>
                <w:szCs w:val="20"/>
              </w:rPr>
            </w:pPr>
            <w:r w:rsidRPr="00412DDB">
              <w:rPr>
                <w:sz w:val="20"/>
                <w:szCs w:val="20"/>
              </w:rPr>
              <w:t xml:space="preserve">4. </w:t>
            </w:r>
            <w:proofErr w:type="gramStart"/>
            <w:r w:rsidRPr="00412DDB">
              <w:rPr>
                <w:sz w:val="20"/>
                <w:szCs w:val="20"/>
              </w:rPr>
              <w:t>Использование представляемой Ассоциацией защиты и отстаивания интересов кредитных организаций в законод</w:t>
            </w:r>
            <w:r w:rsidRPr="00412DDB">
              <w:rPr>
                <w:sz w:val="20"/>
                <w:szCs w:val="20"/>
              </w:rPr>
              <w:t>а</w:t>
            </w:r>
            <w:r w:rsidRPr="00412DDB">
              <w:rPr>
                <w:sz w:val="20"/>
                <w:szCs w:val="20"/>
              </w:rPr>
              <w:t>тельных и исполнительных органах власти и управления, ЦБ РФ, судебных, правоохранительных, налоговых и др</w:t>
            </w:r>
            <w:r w:rsidRPr="00412DDB">
              <w:rPr>
                <w:sz w:val="20"/>
                <w:szCs w:val="20"/>
              </w:rPr>
              <w:t>у</w:t>
            </w:r>
            <w:r w:rsidRPr="00412DDB">
              <w:rPr>
                <w:sz w:val="20"/>
                <w:szCs w:val="20"/>
              </w:rPr>
              <w:t>гих государственных органах;</w:t>
            </w:r>
            <w:proofErr w:type="gramEnd"/>
          </w:p>
          <w:p w:rsidR="001A3D39" w:rsidRPr="00412DDB" w:rsidRDefault="001A3D39" w:rsidP="009D1DE2">
            <w:pPr>
              <w:pStyle w:val="Level2"/>
              <w:adjustRightInd w:val="0"/>
              <w:rPr>
                <w:rFonts w:cs="Times New Roman"/>
                <w:sz w:val="20"/>
                <w:szCs w:val="20"/>
              </w:rPr>
            </w:pPr>
            <w:r w:rsidRPr="00412DDB">
              <w:rPr>
                <w:rFonts w:cs="Times New Roman"/>
                <w:sz w:val="20"/>
                <w:szCs w:val="20"/>
              </w:rPr>
              <w:t>5. Получение организационной, информационно-аналитической, методической, правовой и иной помощи в их работе по обслуживанию юридических лиц и населения в условиях рыночной экономики на основе изучения зар</w:t>
            </w:r>
            <w:r w:rsidRPr="00412DDB">
              <w:rPr>
                <w:rFonts w:cs="Times New Roman"/>
                <w:sz w:val="20"/>
                <w:szCs w:val="20"/>
              </w:rPr>
              <w:t>у</w:t>
            </w:r>
            <w:r w:rsidRPr="00412DDB">
              <w:rPr>
                <w:rFonts w:cs="Times New Roman"/>
                <w:sz w:val="20"/>
                <w:szCs w:val="20"/>
              </w:rPr>
              <w:t>бежного и отечественного опыта;</w:t>
            </w:r>
          </w:p>
          <w:p w:rsidR="001A3D39" w:rsidRPr="00412DDB" w:rsidRDefault="001A3D39" w:rsidP="009D1DE2">
            <w:pPr>
              <w:autoSpaceDE w:val="0"/>
              <w:autoSpaceDN w:val="0"/>
              <w:adjustRightInd w:val="0"/>
              <w:jc w:val="both"/>
              <w:rPr>
                <w:sz w:val="20"/>
                <w:szCs w:val="20"/>
              </w:rPr>
            </w:pPr>
            <w:r w:rsidRPr="00412DDB">
              <w:rPr>
                <w:sz w:val="20"/>
                <w:szCs w:val="20"/>
              </w:rPr>
              <w:t>6. Поддержка взаимного доверия, престижа кредитных организаций, контактов их руководителей и специалистов, надежности и добропорядочности, делового партнерства во взаимоотношениях кредитных организаций между с</w:t>
            </w:r>
            <w:r w:rsidRPr="00412DDB">
              <w:rPr>
                <w:sz w:val="20"/>
                <w:szCs w:val="20"/>
              </w:rPr>
              <w:t>о</w:t>
            </w:r>
            <w:r w:rsidRPr="00412DDB">
              <w:rPr>
                <w:sz w:val="20"/>
                <w:szCs w:val="20"/>
              </w:rPr>
              <w:t>бой и клиентами;</w:t>
            </w:r>
          </w:p>
          <w:p w:rsidR="001A3D39" w:rsidRPr="00412DDB" w:rsidRDefault="001A3D39" w:rsidP="009D1DE2">
            <w:pPr>
              <w:pStyle w:val="em-4"/>
              <w:ind w:firstLine="0"/>
            </w:pPr>
            <w:r w:rsidRPr="00412DDB">
              <w:rPr>
                <w:sz w:val="20"/>
                <w:szCs w:val="20"/>
              </w:rPr>
              <w:t>7. Участие в развитии сотрудничества российских креди</w:t>
            </w:r>
            <w:r w:rsidRPr="00412DDB">
              <w:rPr>
                <w:sz w:val="20"/>
                <w:szCs w:val="20"/>
              </w:rPr>
              <w:t>т</w:t>
            </w:r>
            <w:r w:rsidRPr="00412DDB">
              <w:rPr>
                <w:sz w:val="20"/>
                <w:szCs w:val="20"/>
              </w:rPr>
              <w:t>ных организаций с зарубежными банками, их союзами и ассоциациями, международными финансовыми организ</w:t>
            </w:r>
            <w:r w:rsidRPr="00412DDB">
              <w:rPr>
                <w:sz w:val="20"/>
                <w:szCs w:val="20"/>
              </w:rPr>
              <w:t>а</w:t>
            </w:r>
            <w:r w:rsidRPr="00412DDB">
              <w:rPr>
                <w:sz w:val="20"/>
                <w:szCs w:val="20"/>
              </w:rPr>
              <w:t>циями.</w:t>
            </w:r>
          </w:p>
        </w:tc>
      </w:tr>
      <w:tr w:rsidR="001A3D39" w:rsidRPr="00412DDB" w:rsidTr="009D1DE2">
        <w:tc>
          <w:tcPr>
            <w:tcW w:w="3780" w:type="dxa"/>
          </w:tcPr>
          <w:p w:rsidR="001A3D39" w:rsidRPr="00412DDB" w:rsidRDefault="001A3D39" w:rsidP="009D1DE2">
            <w:pPr>
              <w:pStyle w:val="em-4"/>
              <w:ind w:firstLine="0"/>
            </w:pPr>
            <w:r w:rsidRPr="00412DDB">
              <w:t>Срок участия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С 09.06.1994 г., срок членства не ограничен</w:t>
            </w:r>
          </w:p>
        </w:tc>
      </w:tr>
    </w:tbl>
    <w:p w:rsidR="001A3D39" w:rsidRPr="00412DDB" w:rsidRDefault="001A3D39" w:rsidP="001A3D39">
      <w:pPr>
        <w:pStyle w:val="em-4"/>
      </w:pPr>
    </w:p>
    <w:p w:rsidR="001A3D39" w:rsidRPr="00412DDB" w:rsidRDefault="001A3D39" w:rsidP="001A3D39">
      <w:pPr>
        <w:pStyle w:val="em-4"/>
      </w:pPr>
      <w:r w:rsidRPr="00412DDB">
        <w:t>Описание характера зависимости результатов финансово-хозяйственной деятельности кредитной о</w:t>
      </w:r>
      <w:r w:rsidRPr="00412DDB">
        <w:t>р</w:t>
      </w:r>
      <w:r w:rsidRPr="00412DDB">
        <w:t>ганизации - эмитента от иных членов организации: информация не приводится.</w:t>
      </w:r>
    </w:p>
    <w:p w:rsidR="001A3D39" w:rsidRPr="001E1D20" w:rsidRDefault="001A3D39" w:rsidP="001A3D39">
      <w:pPr>
        <w:pStyle w:val="em-4"/>
        <w:rPr>
          <w:sz w:val="24"/>
        </w:rPr>
      </w:pPr>
      <w:r w:rsidRPr="001E1D20">
        <w:rPr>
          <w:szCs w:val="20"/>
        </w:rPr>
        <w:t>Результаты финансово-хозяйственной деятельности Банка не зависят от деятельности вышеуказанной организации</w:t>
      </w:r>
      <w:r w:rsidR="001E1D20">
        <w:rPr>
          <w:szCs w:val="20"/>
        </w:rPr>
        <w:t>.</w:t>
      </w:r>
    </w:p>
    <w:p w:rsidR="001A3D39" w:rsidRPr="00412DDB" w:rsidRDefault="001A3D39" w:rsidP="001A3D39">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rPr>
                <w:szCs w:val="20"/>
              </w:rPr>
              <w:t>Наименование организации:</w:t>
            </w:r>
          </w:p>
        </w:tc>
        <w:tc>
          <w:tcPr>
            <w:tcW w:w="5322" w:type="dxa"/>
          </w:tcPr>
          <w:p w:rsidR="001A3D39" w:rsidRPr="00412DDB" w:rsidRDefault="00764516" w:rsidP="009D1DE2">
            <w:pPr>
              <w:pStyle w:val="em-4"/>
              <w:ind w:firstLine="0"/>
            </w:pPr>
            <w:r>
              <w:rPr>
                <w:b/>
                <w:bCs/>
                <w:sz w:val="20"/>
                <w:szCs w:val="20"/>
              </w:rPr>
              <w:t xml:space="preserve">Ассоциация участников </w:t>
            </w:r>
            <w:proofErr w:type="spellStart"/>
            <w:r>
              <w:rPr>
                <w:b/>
                <w:bCs/>
                <w:sz w:val="20"/>
                <w:szCs w:val="20"/>
              </w:rPr>
              <w:t>МастерКард</w:t>
            </w:r>
            <w:proofErr w:type="spellEnd"/>
            <w:r>
              <w:rPr>
                <w:b/>
                <w:bCs/>
                <w:sz w:val="20"/>
                <w:szCs w:val="20"/>
              </w:rPr>
              <w:t xml:space="preserve"> (некоммерческая организация)</w:t>
            </w:r>
          </w:p>
        </w:tc>
      </w:tr>
      <w:tr w:rsidR="001A3D39" w:rsidRPr="00412DDB" w:rsidTr="009D1DE2">
        <w:trPr>
          <w:gridBefore w:val="1"/>
          <w:wBefore w:w="468" w:type="dxa"/>
        </w:trPr>
        <w:tc>
          <w:tcPr>
            <w:tcW w:w="3780" w:type="dxa"/>
          </w:tcPr>
          <w:p w:rsidR="001A3D39" w:rsidRPr="00412DDB" w:rsidRDefault="001A3D39" w:rsidP="009D1DE2">
            <w:pPr>
              <w:pStyle w:val="em-6"/>
            </w:pPr>
          </w:p>
        </w:tc>
        <w:tc>
          <w:tcPr>
            <w:tcW w:w="5322" w:type="dxa"/>
          </w:tcPr>
          <w:p w:rsidR="001A3D39" w:rsidRPr="00412DDB" w:rsidRDefault="001A3D39" w:rsidP="009D1DE2">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Роль (место) кредитной организации - эмитента в организации:</w:t>
            </w:r>
          </w:p>
        </w:tc>
        <w:tc>
          <w:tcPr>
            <w:tcW w:w="5322" w:type="dxa"/>
          </w:tcPr>
          <w:p w:rsidR="001A3D39" w:rsidRPr="00412DDB" w:rsidRDefault="001A3D39" w:rsidP="009D1DE2">
            <w:pPr>
              <w:pStyle w:val="em-4"/>
              <w:ind w:firstLine="0"/>
            </w:pPr>
            <w:r w:rsidRPr="00412DDB">
              <w:t>членство</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Функции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 xml:space="preserve"> Участие в деятельности Ассоциации, в том числе в фо</w:t>
            </w:r>
            <w:r w:rsidRPr="00412DDB">
              <w:rPr>
                <w:sz w:val="20"/>
                <w:szCs w:val="20"/>
              </w:rPr>
              <w:t>р</w:t>
            </w:r>
            <w:r w:rsidRPr="00412DDB">
              <w:rPr>
                <w:sz w:val="20"/>
                <w:szCs w:val="20"/>
              </w:rPr>
              <w:t>мировании документов, определяющих основные напра</w:t>
            </w:r>
            <w:r w:rsidRPr="00412DDB">
              <w:rPr>
                <w:sz w:val="20"/>
                <w:szCs w:val="20"/>
              </w:rPr>
              <w:t>в</w:t>
            </w:r>
            <w:r w:rsidRPr="00412DDB">
              <w:rPr>
                <w:sz w:val="20"/>
                <w:szCs w:val="20"/>
              </w:rPr>
              <w:t>ления ее деятельности, в реализации планов и проектов Ассоциации, участие в выборах в руководящие органы и Ревизионную комиссию Ассоциации.</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Срок участия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С 2003 г., срок членства не ограничен</w:t>
            </w:r>
          </w:p>
        </w:tc>
      </w:tr>
      <w:tr w:rsidR="001A3D39" w:rsidRPr="00412DDB" w:rsidTr="009D1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1A3D39" w:rsidRPr="00412DDB" w:rsidRDefault="001A3D39" w:rsidP="009D1DE2">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1A3D39" w:rsidRPr="00412DDB" w:rsidRDefault="001A3D39" w:rsidP="009D1DE2">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sidR="001E1D20">
              <w:rPr>
                <w:szCs w:val="20"/>
              </w:rPr>
              <w:t>.</w:t>
            </w:r>
          </w:p>
        </w:tc>
      </w:tr>
    </w:tbl>
    <w:p w:rsidR="001A3D39" w:rsidRPr="00412DDB" w:rsidRDefault="001A3D39" w:rsidP="001A3D39">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rPr>
                <w:szCs w:val="20"/>
              </w:rPr>
              <w:t>Наименование организации:</w:t>
            </w:r>
          </w:p>
        </w:tc>
        <w:tc>
          <w:tcPr>
            <w:tcW w:w="5322" w:type="dxa"/>
          </w:tcPr>
          <w:p w:rsidR="001A3D39" w:rsidRPr="00412DDB" w:rsidRDefault="00764516" w:rsidP="009D1DE2">
            <w:pPr>
              <w:pStyle w:val="em-4"/>
              <w:ind w:firstLine="0"/>
            </w:pPr>
            <w:r>
              <w:rPr>
                <w:b/>
                <w:bCs/>
                <w:sz w:val="20"/>
                <w:szCs w:val="20"/>
              </w:rPr>
              <w:t>Саморегулируемая организация «Национальная ф</w:t>
            </w:r>
            <w:r>
              <w:rPr>
                <w:b/>
                <w:bCs/>
                <w:sz w:val="20"/>
                <w:szCs w:val="20"/>
              </w:rPr>
              <w:t>и</w:t>
            </w:r>
            <w:r>
              <w:rPr>
                <w:b/>
                <w:bCs/>
                <w:sz w:val="20"/>
                <w:szCs w:val="20"/>
              </w:rPr>
              <w:t>нансовая ассоциация» (СРО НФА)</w:t>
            </w:r>
          </w:p>
        </w:tc>
      </w:tr>
      <w:tr w:rsidR="001A3D39" w:rsidRPr="00412DDB" w:rsidTr="009D1DE2">
        <w:trPr>
          <w:gridBefore w:val="1"/>
          <w:wBefore w:w="468" w:type="dxa"/>
        </w:trPr>
        <w:tc>
          <w:tcPr>
            <w:tcW w:w="3780" w:type="dxa"/>
          </w:tcPr>
          <w:p w:rsidR="001A3D39" w:rsidRPr="00412DDB" w:rsidRDefault="001A3D39" w:rsidP="009D1DE2">
            <w:pPr>
              <w:pStyle w:val="em-6"/>
            </w:pPr>
          </w:p>
        </w:tc>
        <w:tc>
          <w:tcPr>
            <w:tcW w:w="5322" w:type="dxa"/>
          </w:tcPr>
          <w:p w:rsidR="001A3D39" w:rsidRPr="00412DDB" w:rsidRDefault="001A3D39" w:rsidP="009D1DE2">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Роль (место) кредитной организации - эмитента в организации:</w:t>
            </w:r>
          </w:p>
        </w:tc>
        <w:tc>
          <w:tcPr>
            <w:tcW w:w="5322" w:type="dxa"/>
          </w:tcPr>
          <w:p w:rsidR="001A3D39" w:rsidRPr="00412DDB" w:rsidRDefault="001A3D39" w:rsidP="009D1DE2">
            <w:pPr>
              <w:pStyle w:val="em-4"/>
              <w:ind w:firstLine="0"/>
            </w:pPr>
            <w:r w:rsidRPr="00412DDB">
              <w:t>Член Ассоциации</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Функции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Осуществление взаимодействия с органом исполнительной власти по рынку ценных бумаг и с другими професси</w:t>
            </w:r>
            <w:r w:rsidRPr="00412DDB">
              <w:rPr>
                <w:sz w:val="20"/>
                <w:szCs w:val="20"/>
              </w:rPr>
              <w:t>о</w:t>
            </w:r>
            <w:r w:rsidRPr="00412DDB">
              <w:rPr>
                <w:sz w:val="20"/>
                <w:szCs w:val="20"/>
              </w:rPr>
              <w:t>нальными участниками рынка ценных бумаг</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Срок участия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С 02.06.2000 г., срок членства не ограничен</w:t>
            </w:r>
          </w:p>
        </w:tc>
      </w:tr>
      <w:tr w:rsidR="001A3D39" w:rsidRPr="00412DDB" w:rsidTr="009D1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1A3D39" w:rsidRPr="00412DDB" w:rsidRDefault="001A3D39" w:rsidP="009D1DE2">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1A3D39" w:rsidRPr="00412DDB" w:rsidRDefault="001A3D39" w:rsidP="009D1DE2">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sidR="001E1D20">
              <w:rPr>
                <w:szCs w:val="20"/>
              </w:rPr>
              <w:t>.</w:t>
            </w:r>
          </w:p>
        </w:tc>
      </w:tr>
    </w:tbl>
    <w:p w:rsidR="001A3D39" w:rsidRPr="00412DDB" w:rsidRDefault="001A3D39" w:rsidP="001A3D39">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rPr>
                <w:szCs w:val="20"/>
              </w:rPr>
              <w:t>Наименование организации:</w:t>
            </w:r>
          </w:p>
        </w:tc>
        <w:tc>
          <w:tcPr>
            <w:tcW w:w="5322" w:type="dxa"/>
          </w:tcPr>
          <w:p w:rsidR="001A3D39" w:rsidRPr="00412DDB" w:rsidRDefault="00764516" w:rsidP="009D1DE2">
            <w:pPr>
              <w:pStyle w:val="em-4"/>
              <w:ind w:firstLine="0"/>
            </w:pPr>
            <w:r>
              <w:rPr>
                <w:b/>
                <w:bCs/>
                <w:sz w:val="20"/>
                <w:szCs w:val="20"/>
              </w:rPr>
              <w:t>Российская Национальная Ассоциация СВИФТ (РО</w:t>
            </w:r>
            <w:r>
              <w:rPr>
                <w:b/>
                <w:bCs/>
                <w:sz w:val="20"/>
                <w:szCs w:val="20"/>
              </w:rPr>
              <w:t>С</w:t>
            </w:r>
            <w:r>
              <w:rPr>
                <w:b/>
                <w:bCs/>
                <w:sz w:val="20"/>
                <w:szCs w:val="20"/>
              </w:rPr>
              <w:t>СВИФТ)</w:t>
            </w:r>
          </w:p>
        </w:tc>
      </w:tr>
      <w:tr w:rsidR="001A3D39" w:rsidRPr="00412DDB" w:rsidTr="009D1DE2">
        <w:trPr>
          <w:gridBefore w:val="1"/>
          <w:wBefore w:w="468" w:type="dxa"/>
        </w:trPr>
        <w:tc>
          <w:tcPr>
            <w:tcW w:w="3780" w:type="dxa"/>
          </w:tcPr>
          <w:p w:rsidR="001A3D39" w:rsidRPr="00412DDB" w:rsidRDefault="001A3D39" w:rsidP="009D1DE2">
            <w:pPr>
              <w:pStyle w:val="em-6"/>
            </w:pPr>
          </w:p>
        </w:tc>
        <w:tc>
          <w:tcPr>
            <w:tcW w:w="5322" w:type="dxa"/>
          </w:tcPr>
          <w:p w:rsidR="001A3D39" w:rsidRPr="00412DDB" w:rsidRDefault="001A3D39" w:rsidP="009D1DE2">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Роль (место) кредитной организации - эмитента в организации:</w:t>
            </w:r>
          </w:p>
        </w:tc>
        <w:tc>
          <w:tcPr>
            <w:tcW w:w="5322" w:type="dxa"/>
          </w:tcPr>
          <w:p w:rsidR="001A3D39" w:rsidRPr="00412DDB" w:rsidRDefault="001A3D39" w:rsidP="009D1DE2">
            <w:pPr>
              <w:pStyle w:val="em-4"/>
              <w:ind w:firstLine="0"/>
            </w:pPr>
            <w:r w:rsidRPr="00412DDB">
              <w:t>Член Ассоциации</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Функции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Отправка и прием платежей Банка, получение выписок по счетам банков-корреспондентов</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Срок участия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С 1993 г., срок членства не ограничен</w:t>
            </w:r>
          </w:p>
        </w:tc>
      </w:tr>
      <w:tr w:rsidR="001A3D39" w:rsidRPr="00412DDB" w:rsidTr="009D1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1A3D39" w:rsidRPr="00412DDB" w:rsidRDefault="001A3D39" w:rsidP="009D1DE2">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1A3D39" w:rsidRPr="00412DDB" w:rsidRDefault="001A3D39" w:rsidP="009D1DE2">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sidR="001E1D20">
              <w:rPr>
                <w:szCs w:val="20"/>
              </w:rPr>
              <w:t>.</w:t>
            </w:r>
          </w:p>
        </w:tc>
      </w:tr>
    </w:tbl>
    <w:p w:rsidR="001A3D39" w:rsidRPr="00412DDB" w:rsidRDefault="001A3D39" w:rsidP="001A3D39">
      <w:pPr>
        <w:pStyle w:val="em-1"/>
        <w:rPr>
          <w:bCs/>
        </w:rPr>
      </w:pPr>
    </w:p>
    <w:p w:rsidR="001A3D39" w:rsidRPr="00412DDB" w:rsidRDefault="001A3D39" w:rsidP="001A3D39">
      <w:pPr>
        <w:pStyle w:val="em-1"/>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rPr>
                <w:szCs w:val="20"/>
              </w:rPr>
              <w:t>Наименование организации:</w:t>
            </w:r>
          </w:p>
        </w:tc>
        <w:tc>
          <w:tcPr>
            <w:tcW w:w="5322" w:type="dxa"/>
            <w:vAlign w:val="center"/>
          </w:tcPr>
          <w:p w:rsidR="001A3D39" w:rsidRPr="00412DDB" w:rsidRDefault="001A3D39" w:rsidP="009D1DE2">
            <w:pPr>
              <w:jc w:val="both"/>
              <w:rPr>
                <w:sz w:val="20"/>
                <w:szCs w:val="20"/>
              </w:rPr>
            </w:pPr>
            <w:r w:rsidRPr="00412DDB">
              <w:rPr>
                <w:b/>
                <w:bCs/>
                <w:sz w:val="20"/>
                <w:szCs w:val="20"/>
                <w:lang w:val="en-US"/>
              </w:rPr>
              <w:t>Visa International Service Association</w:t>
            </w:r>
          </w:p>
        </w:tc>
      </w:tr>
      <w:tr w:rsidR="001A3D39" w:rsidRPr="00412DDB" w:rsidTr="009D1DE2">
        <w:trPr>
          <w:gridBefore w:val="1"/>
          <w:wBefore w:w="468" w:type="dxa"/>
        </w:trPr>
        <w:tc>
          <w:tcPr>
            <w:tcW w:w="3780" w:type="dxa"/>
          </w:tcPr>
          <w:p w:rsidR="001A3D39" w:rsidRPr="00412DDB" w:rsidRDefault="001A3D39" w:rsidP="009D1DE2">
            <w:pPr>
              <w:pStyle w:val="em-6"/>
            </w:pPr>
          </w:p>
        </w:tc>
        <w:tc>
          <w:tcPr>
            <w:tcW w:w="5322" w:type="dxa"/>
          </w:tcPr>
          <w:p w:rsidR="001A3D39" w:rsidRPr="00412DDB" w:rsidRDefault="001A3D39" w:rsidP="009D1DE2">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Роль (место)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Принципиальный (полный) Член</w:t>
            </w:r>
            <w:r w:rsidRPr="00412DDB">
              <w:rPr>
                <w:sz w:val="20"/>
                <w:szCs w:val="20"/>
                <w:lang w:val="en-US"/>
              </w:rPr>
              <w:t xml:space="preserve"> </w:t>
            </w:r>
            <w:r w:rsidRPr="00412DDB">
              <w:rPr>
                <w:sz w:val="20"/>
                <w:szCs w:val="20"/>
              </w:rPr>
              <w:t>Ассоциации</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Функции кредитной организации - эмитента в организации:</w:t>
            </w:r>
          </w:p>
        </w:tc>
        <w:tc>
          <w:tcPr>
            <w:tcW w:w="5322" w:type="dxa"/>
            <w:vAlign w:val="center"/>
          </w:tcPr>
          <w:p w:rsidR="001A3D39" w:rsidRPr="00412DDB" w:rsidRDefault="001A3D39" w:rsidP="009D1DE2">
            <w:pPr>
              <w:jc w:val="both"/>
              <w:rPr>
                <w:sz w:val="20"/>
                <w:szCs w:val="20"/>
              </w:rPr>
            </w:pPr>
            <w:r w:rsidRPr="00412DDB">
              <w:rPr>
                <w:sz w:val="20"/>
                <w:szCs w:val="20"/>
              </w:rPr>
              <w:t>Участие в деятельности Ассоциации, участник междун</w:t>
            </w:r>
            <w:r w:rsidRPr="00412DDB">
              <w:rPr>
                <w:sz w:val="20"/>
                <w:szCs w:val="20"/>
              </w:rPr>
              <w:t>а</w:t>
            </w:r>
            <w:r w:rsidRPr="00412DDB">
              <w:rPr>
                <w:sz w:val="20"/>
                <w:szCs w:val="20"/>
              </w:rPr>
              <w:t xml:space="preserve">родной платежной системы, осуществление операций эмиссии и </w:t>
            </w:r>
            <w:proofErr w:type="spellStart"/>
            <w:r w:rsidRPr="00412DDB">
              <w:rPr>
                <w:sz w:val="20"/>
                <w:szCs w:val="20"/>
              </w:rPr>
              <w:t>эквайринга</w:t>
            </w:r>
            <w:proofErr w:type="spellEnd"/>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Срок участия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С 2005 г., срок членства не ограничен</w:t>
            </w:r>
          </w:p>
        </w:tc>
      </w:tr>
      <w:tr w:rsidR="001A3D39" w:rsidRPr="00412DDB" w:rsidTr="009D1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1A3D39" w:rsidRPr="00412DDB" w:rsidRDefault="001A3D39" w:rsidP="009D1DE2">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1A3D39" w:rsidRPr="00412DDB" w:rsidRDefault="001A3D39" w:rsidP="009D1DE2">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sidR="001E1D20">
              <w:rPr>
                <w:szCs w:val="20"/>
              </w:rPr>
              <w:t>.</w:t>
            </w:r>
          </w:p>
        </w:tc>
      </w:tr>
    </w:tbl>
    <w:p w:rsidR="001A3D39" w:rsidRPr="00412DDB" w:rsidRDefault="001A3D39" w:rsidP="001A3D39">
      <w:pPr>
        <w:pStyle w:val="em-1"/>
        <w:rPr>
          <w:bCs/>
        </w:rPr>
      </w:pPr>
    </w:p>
    <w:p w:rsidR="001A3D39" w:rsidRPr="00412DDB" w:rsidRDefault="001A3D39" w:rsidP="001A3D39">
      <w:pPr>
        <w:pStyle w:val="em-1"/>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rPr>
                <w:szCs w:val="20"/>
              </w:rPr>
              <w:t>Наименование организации:</w:t>
            </w:r>
          </w:p>
        </w:tc>
        <w:tc>
          <w:tcPr>
            <w:tcW w:w="5322" w:type="dxa"/>
            <w:vAlign w:val="center"/>
          </w:tcPr>
          <w:p w:rsidR="001A3D39" w:rsidRPr="00412DDB" w:rsidRDefault="001A3D39" w:rsidP="009D1DE2">
            <w:pPr>
              <w:jc w:val="both"/>
              <w:rPr>
                <w:sz w:val="20"/>
                <w:szCs w:val="20"/>
              </w:rPr>
            </w:pPr>
            <w:r w:rsidRPr="00412DDB">
              <w:rPr>
                <w:b/>
                <w:bCs/>
                <w:sz w:val="20"/>
                <w:szCs w:val="20"/>
                <w:lang w:val="en-GB"/>
              </w:rPr>
              <w:t>MasterCard International Incorporated</w:t>
            </w:r>
          </w:p>
        </w:tc>
      </w:tr>
      <w:tr w:rsidR="001A3D39" w:rsidRPr="00412DDB" w:rsidTr="009D1DE2">
        <w:trPr>
          <w:gridBefore w:val="1"/>
          <w:wBefore w:w="468" w:type="dxa"/>
        </w:trPr>
        <w:tc>
          <w:tcPr>
            <w:tcW w:w="3780" w:type="dxa"/>
          </w:tcPr>
          <w:p w:rsidR="001A3D39" w:rsidRPr="00412DDB" w:rsidRDefault="001A3D39" w:rsidP="009D1DE2">
            <w:pPr>
              <w:pStyle w:val="em-6"/>
            </w:pPr>
          </w:p>
        </w:tc>
        <w:tc>
          <w:tcPr>
            <w:tcW w:w="5322" w:type="dxa"/>
          </w:tcPr>
          <w:p w:rsidR="001A3D39" w:rsidRPr="00412DDB" w:rsidRDefault="001A3D39" w:rsidP="009D1DE2">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Роль (место)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Принципиальный (полный) Член</w:t>
            </w:r>
            <w:r w:rsidRPr="00412DDB">
              <w:rPr>
                <w:sz w:val="20"/>
                <w:szCs w:val="20"/>
                <w:lang w:val="en-US"/>
              </w:rPr>
              <w:t xml:space="preserve"> </w:t>
            </w:r>
            <w:r w:rsidRPr="00412DDB">
              <w:rPr>
                <w:sz w:val="20"/>
                <w:szCs w:val="20"/>
              </w:rPr>
              <w:t>Ассоциации</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Функции кредитной организации - эмитента в организации:</w:t>
            </w:r>
          </w:p>
        </w:tc>
        <w:tc>
          <w:tcPr>
            <w:tcW w:w="5322" w:type="dxa"/>
            <w:vAlign w:val="center"/>
          </w:tcPr>
          <w:p w:rsidR="001A3D39" w:rsidRPr="00412DDB" w:rsidRDefault="001A3D39" w:rsidP="009D1DE2">
            <w:pPr>
              <w:jc w:val="both"/>
              <w:rPr>
                <w:sz w:val="20"/>
                <w:szCs w:val="20"/>
              </w:rPr>
            </w:pPr>
            <w:r w:rsidRPr="00412DDB">
              <w:rPr>
                <w:sz w:val="20"/>
                <w:szCs w:val="20"/>
              </w:rPr>
              <w:t>Участие в деятельности Ассоциации, участник междун</w:t>
            </w:r>
            <w:r w:rsidRPr="00412DDB">
              <w:rPr>
                <w:sz w:val="20"/>
                <w:szCs w:val="20"/>
              </w:rPr>
              <w:t>а</w:t>
            </w:r>
            <w:r w:rsidRPr="00412DDB">
              <w:rPr>
                <w:sz w:val="20"/>
                <w:szCs w:val="20"/>
              </w:rPr>
              <w:t xml:space="preserve">родной платежной системы, осуществление операций эмиссии и </w:t>
            </w:r>
            <w:proofErr w:type="spellStart"/>
            <w:r w:rsidRPr="00412DDB">
              <w:rPr>
                <w:sz w:val="20"/>
                <w:szCs w:val="20"/>
              </w:rPr>
              <w:t>эквайринга</w:t>
            </w:r>
            <w:proofErr w:type="spellEnd"/>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Срок участия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С 2002 г., срок членства не ограничен</w:t>
            </w:r>
          </w:p>
        </w:tc>
      </w:tr>
      <w:tr w:rsidR="001A3D39" w:rsidRPr="00412DDB" w:rsidTr="009D1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1A3D39" w:rsidRPr="00412DDB" w:rsidRDefault="001A3D39" w:rsidP="009D1DE2">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1A3D39" w:rsidRPr="00412DDB" w:rsidRDefault="001A3D39" w:rsidP="009D1DE2">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sidR="001E1D20">
              <w:rPr>
                <w:szCs w:val="20"/>
              </w:rPr>
              <w:t>.</w:t>
            </w:r>
          </w:p>
        </w:tc>
      </w:tr>
    </w:tbl>
    <w:p w:rsidR="001A3D39" w:rsidRPr="00412DDB" w:rsidRDefault="001A3D39" w:rsidP="001A3D39">
      <w:pPr>
        <w:pStyle w:val="em-1"/>
        <w:rPr>
          <w:bCs/>
        </w:rPr>
      </w:pPr>
    </w:p>
    <w:p w:rsidR="00B37CA9" w:rsidRPr="00412DDB" w:rsidRDefault="00B37CA9" w:rsidP="00993862">
      <w:pPr>
        <w:pStyle w:val="em-1"/>
      </w:pPr>
      <w:r w:rsidRPr="00412DDB">
        <w:rPr>
          <w:rStyle w:val="af0"/>
          <w:b w:val="0"/>
          <w:bCs/>
          <w:vanish/>
        </w:rPr>
        <w:footnoteReference w:id="33"/>
      </w:r>
    </w:p>
    <w:p w:rsidR="001E1D20" w:rsidRPr="00347EBD" w:rsidRDefault="001E1D20" w:rsidP="001E1D20">
      <w:pPr>
        <w:pStyle w:val="em-1"/>
      </w:pPr>
      <w:bookmarkStart w:id="369" w:name="_Toc442970105"/>
      <w:bookmarkStart w:id="370" w:name="_Toc482611701"/>
      <w:r w:rsidRPr="00347EBD">
        <w:rPr>
          <w:bCs/>
        </w:rPr>
        <w:t xml:space="preserve">3.5. </w:t>
      </w:r>
      <w:r w:rsidRPr="00347EBD">
        <w:t>Подконтрольные кредитной организации – эмитенту организации, имеющие для нее сущ</w:t>
      </w:r>
      <w:r w:rsidRPr="00347EBD">
        <w:t>е</w:t>
      </w:r>
      <w:r w:rsidRPr="00347EBD">
        <w:t>ственное значение</w:t>
      </w:r>
      <w:bookmarkEnd w:id="369"/>
      <w:bookmarkEnd w:id="370"/>
      <w:r w:rsidRPr="00347EBD">
        <w:rPr>
          <w:rStyle w:val="af0"/>
          <w:vanish/>
        </w:rPr>
        <w:footnoteReference w:id="34"/>
      </w:r>
    </w:p>
    <w:p w:rsidR="00503241" w:rsidRPr="00412DDB" w:rsidRDefault="00503241" w:rsidP="00503241">
      <w:pPr>
        <w:pStyle w:val="em-4"/>
      </w:pPr>
    </w:p>
    <w:p w:rsidR="007665FF" w:rsidRDefault="007665FF" w:rsidP="00503241">
      <w:pPr>
        <w:pStyle w:val="em-4"/>
      </w:pPr>
      <w:r w:rsidRPr="00347EBD">
        <w:t>Подконтрольные кредитной организации – эмитенту организации, имеющие для нее существенное значение</w:t>
      </w:r>
      <w:r>
        <w:t>, отсутствуют.</w:t>
      </w:r>
    </w:p>
    <w:p w:rsidR="00503241" w:rsidRPr="00412DDB" w:rsidRDefault="007665FF" w:rsidP="00503241">
      <w:pPr>
        <w:pStyle w:val="em-4"/>
      </w:pPr>
      <w:r>
        <w:t xml:space="preserve"> </w:t>
      </w:r>
    </w:p>
    <w:p w:rsidR="00B37CA9" w:rsidRPr="00412DDB" w:rsidRDefault="00B37CA9" w:rsidP="00603C00">
      <w:pPr>
        <w:pStyle w:val="em-1"/>
      </w:pPr>
      <w:bookmarkStart w:id="371" w:name="_Toc482611702"/>
      <w:r w:rsidRPr="00412DDB">
        <w:t>3.6. Состав, структура и стоимость основных сре</w:t>
      </w:r>
      <w:proofErr w:type="gramStart"/>
      <w:r w:rsidRPr="00412DDB">
        <w:t>дств кр</w:t>
      </w:r>
      <w:proofErr w:type="gramEnd"/>
      <w:r w:rsidRPr="00412DDB">
        <w:t xml:space="preserve">едитной организации </w:t>
      </w:r>
      <w:r w:rsidR="00B140EC">
        <w:t>–</w:t>
      </w:r>
      <w:r w:rsidRPr="00412DDB">
        <w:t xml:space="preserve"> эмитента, и</w:t>
      </w:r>
      <w:r w:rsidRPr="00412DDB">
        <w:t>н</w:t>
      </w:r>
      <w:r w:rsidRPr="00412DDB">
        <w:t>формация о планах по приобретению, замене, выбытию основных средств, а также обо всех фактах обременения основных средств кредитной организации – эмитента</w:t>
      </w:r>
      <w:bookmarkEnd w:id="371"/>
      <w:r w:rsidRPr="00412DDB">
        <w:rPr>
          <w:rStyle w:val="af0"/>
          <w:b w:val="0"/>
          <w:bCs/>
          <w:vanish/>
        </w:rPr>
        <w:footnoteReference w:id="35"/>
      </w:r>
    </w:p>
    <w:p w:rsidR="00B37CA9" w:rsidRPr="00412DDB" w:rsidRDefault="00B37CA9" w:rsidP="00603C00">
      <w:pPr>
        <w:pStyle w:val="em-4"/>
      </w:pPr>
    </w:p>
    <w:p w:rsidR="00B37CA9" w:rsidRPr="00412DDB" w:rsidRDefault="00B37CA9" w:rsidP="00603C00">
      <w:pPr>
        <w:pStyle w:val="em-7"/>
      </w:pPr>
      <w:bookmarkStart w:id="372" w:name="_Toc482611703"/>
      <w:r w:rsidRPr="00412DDB">
        <w:t>3.6.1. Основные средства</w:t>
      </w:r>
      <w:bookmarkEnd w:id="372"/>
    </w:p>
    <w:p w:rsidR="006B31E2" w:rsidRPr="00412DDB" w:rsidRDefault="006B31E2" w:rsidP="0011500C">
      <w:pPr>
        <w:pStyle w:val="em-4"/>
        <w:ind w:firstLine="0"/>
      </w:pPr>
    </w:p>
    <w:p w:rsidR="00503241" w:rsidRPr="00412DDB" w:rsidRDefault="00503241" w:rsidP="00503241">
      <w:pPr>
        <w:pStyle w:val="em-4"/>
      </w:pPr>
      <w:r w:rsidRPr="00412DDB">
        <w:t>Информация о первоначальной (восстановительной) стоимости основных средств и сумме начисле</w:t>
      </w:r>
      <w:r w:rsidRPr="00412DDB">
        <w:t>н</w:t>
      </w:r>
      <w:r w:rsidRPr="00412DDB">
        <w:t>ной амортизации:</w:t>
      </w:r>
    </w:p>
    <w:p w:rsidR="00503241" w:rsidRPr="00412DDB" w:rsidRDefault="00503241" w:rsidP="00503241">
      <w:pPr>
        <w:adjustRightInd w:val="0"/>
        <w:ind w:firstLine="709"/>
        <w:jc w:val="both"/>
        <w:rPr>
          <w:sz w:val="22"/>
          <w:szCs w:val="22"/>
        </w:rPr>
      </w:pPr>
    </w:p>
    <w:tbl>
      <w:tblPr>
        <w:tblW w:w="9540" w:type="dxa"/>
        <w:tblInd w:w="108" w:type="dxa"/>
        <w:tblLook w:val="0000" w:firstRow="0" w:lastRow="0" w:firstColumn="0" w:lastColumn="0" w:noHBand="0" w:noVBand="0"/>
      </w:tblPr>
      <w:tblGrid>
        <w:gridCol w:w="4860"/>
        <w:gridCol w:w="2310"/>
        <w:gridCol w:w="2370"/>
      </w:tblGrid>
      <w:tr w:rsidR="00503241" w:rsidRPr="00412DDB" w:rsidTr="00503241">
        <w:trPr>
          <w:trHeight w:val="971"/>
        </w:trPr>
        <w:tc>
          <w:tcPr>
            <w:tcW w:w="4860" w:type="dxa"/>
            <w:tcBorders>
              <w:top w:val="single" w:sz="4" w:space="0" w:color="auto"/>
              <w:left w:val="single" w:sz="4" w:space="0" w:color="auto"/>
              <w:bottom w:val="single" w:sz="4" w:space="0" w:color="auto"/>
              <w:right w:val="single" w:sz="4" w:space="0" w:color="000000"/>
            </w:tcBorders>
            <w:vAlign w:val="center"/>
          </w:tcPr>
          <w:p w:rsidR="00503241" w:rsidRPr="00412DDB" w:rsidRDefault="00503241" w:rsidP="00503241">
            <w:pPr>
              <w:jc w:val="center"/>
              <w:rPr>
                <w:sz w:val="22"/>
                <w:szCs w:val="22"/>
              </w:rPr>
            </w:pPr>
            <w:r w:rsidRPr="00412DDB">
              <w:rPr>
                <w:sz w:val="22"/>
                <w:szCs w:val="22"/>
              </w:rPr>
              <w:t>Наименование группы объектов основных средств</w:t>
            </w:r>
            <w:r w:rsidRPr="00412DDB">
              <w:rPr>
                <w:rStyle w:val="af0"/>
                <w:vanish/>
                <w:sz w:val="22"/>
                <w:szCs w:val="22"/>
              </w:rPr>
              <w:footnoteReference w:id="36"/>
            </w:r>
          </w:p>
        </w:tc>
        <w:tc>
          <w:tcPr>
            <w:tcW w:w="2310" w:type="dxa"/>
            <w:tcBorders>
              <w:top w:val="single" w:sz="4" w:space="0" w:color="auto"/>
              <w:left w:val="nil"/>
              <w:bottom w:val="single" w:sz="4" w:space="0" w:color="auto"/>
              <w:right w:val="single" w:sz="4" w:space="0" w:color="auto"/>
            </w:tcBorders>
            <w:vAlign w:val="center"/>
          </w:tcPr>
          <w:p w:rsidR="00503241" w:rsidRPr="00412DDB" w:rsidRDefault="00503241" w:rsidP="00503241">
            <w:pPr>
              <w:jc w:val="center"/>
              <w:rPr>
                <w:sz w:val="22"/>
                <w:szCs w:val="22"/>
              </w:rPr>
            </w:pPr>
            <w:r w:rsidRPr="00412DDB">
              <w:rPr>
                <w:sz w:val="22"/>
                <w:szCs w:val="22"/>
              </w:rPr>
              <w:t>Первоначальная (во</w:t>
            </w:r>
            <w:r w:rsidRPr="00412DDB">
              <w:rPr>
                <w:sz w:val="22"/>
                <w:szCs w:val="22"/>
              </w:rPr>
              <w:t>с</w:t>
            </w:r>
            <w:r w:rsidRPr="00412DDB">
              <w:rPr>
                <w:sz w:val="22"/>
                <w:szCs w:val="22"/>
              </w:rPr>
              <w:t>становительная) ст</w:t>
            </w:r>
            <w:r w:rsidRPr="00412DDB">
              <w:rPr>
                <w:sz w:val="22"/>
                <w:szCs w:val="22"/>
              </w:rPr>
              <w:t>о</w:t>
            </w:r>
            <w:r w:rsidRPr="00412DDB">
              <w:rPr>
                <w:sz w:val="22"/>
                <w:szCs w:val="22"/>
              </w:rPr>
              <w:t xml:space="preserve">имость, </w:t>
            </w:r>
            <w:r w:rsidR="009B22C6">
              <w:rPr>
                <w:sz w:val="22"/>
                <w:szCs w:val="22"/>
              </w:rPr>
              <w:t>тыс. руб.</w:t>
            </w:r>
          </w:p>
        </w:tc>
        <w:tc>
          <w:tcPr>
            <w:tcW w:w="2370" w:type="dxa"/>
            <w:tcBorders>
              <w:top w:val="single" w:sz="4" w:space="0" w:color="auto"/>
              <w:left w:val="nil"/>
              <w:bottom w:val="single" w:sz="4" w:space="0" w:color="auto"/>
              <w:right w:val="single" w:sz="4" w:space="0" w:color="auto"/>
            </w:tcBorders>
            <w:vAlign w:val="center"/>
          </w:tcPr>
          <w:p w:rsidR="00503241" w:rsidRPr="00412DDB" w:rsidRDefault="00503241" w:rsidP="00503241">
            <w:pPr>
              <w:jc w:val="center"/>
              <w:rPr>
                <w:sz w:val="22"/>
                <w:szCs w:val="22"/>
              </w:rPr>
            </w:pPr>
            <w:r w:rsidRPr="00412DDB">
              <w:rPr>
                <w:sz w:val="22"/>
                <w:szCs w:val="22"/>
              </w:rPr>
              <w:t xml:space="preserve">Сумма начисленной амортизации, </w:t>
            </w:r>
            <w:r w:rsidRPr="00412DDB">
              <w:rPr>
                <w:sz w:val="22"/>
                <w:szCs w:val="22"/>
              </w:rPr>
              <w:br/>
            </w:r>
            <w:r w:rsidR="009B22C6">
              <w:rPr>
                <w:sz w:val="22"/>
                <w:szCs w:val="22"/>
              </w:rPr>
              <w:t>тыс. руб.</w:t>
            </w:r>
          </w:p>
        </w:tc>
      </w:tr>
      <w:tr w:rsidR="00503241" w:rsidRPr="00412DDB" w:rsidTr="00503241">
        <w:trPr>
          <w:trHeight w:val="399"/>
        </w:trPr>
        <w:tc>
          <w:tcPr>
            <w:tcW w:w="4860" w:type="dxa"/>
            <w:tcBorders>
              <w:top w:val="single" w:sz="4" w:space="0" w:color="auto"/>
              <w:left w:val="single" w:sz="4" w:space="0" w:color="auto"/>
              <w:bottom w:val="single" w:sz="4" w:space="0" w:color="auto"/>
              <w:right w:val="single" w:sz="4" w:space="0" w:color="000000"/>
            </w:tcBorders>
            <w:vAlign w:val="center"/>
          </w:tcPr>
          <w:p w:rsidR="00503241" w:rsidRPr="005435E8" w:rsidRDefault="00503241" w:rsidP="00503241">
            <w:pPr>
              <w:jc w:val="center"/>
              <w:rPr>
                <w:sz w:val="20"/>
                <w:szCs w:val="22"/>
              </w:rPr>
            </w:pPr>
            <w:r w:rsidRPr="005435E8">
              <w:rPr>
                <w:sz w:val="20"/>
                <w:szCs w:val="22"/>
              </w:rPr>
              <w:t>1</w:t>
            </w:r>
          </w:p>
        </w:tc>
        <w:tc>
          <w:tcPr>
            <w:tcW w:w="2310" w:type="dxa"/>
            <w:tcBorders>
              <w:top w:val="single" w:sz="4" w:space="0" w:color="auto"/>
              <w:left w:val="nil"/>
              <w:bottom w:val="single" w:sz="4" w:space="0" w:color="auto"/>
              <w:right w:val="single" w:sz="4" w:space="0" w:color="auto"/>
            </w:tcBorders>
            <w:vAlign w:val="center"/>
          </w:tcPr>
          <w:p w:rsidR="00503241" w:rsidRPr="005435E8" w:rsidRDefault="00503241" w:rsidP="00503241">
            <w:pPr>
              <w:jc w:val="center"/>
              <w:rPr>
                <w:sz w:val="20"/>
                <w:szCs w:val="22"/>
              </w:rPr>
            </w:pPr>
            <w:r w:rsidRPr="005435E8">
              <w:rPr>
                <w:sz w:val="20"/>
                <w:szCs w:val="22"/>
              </w:rPr>
              <w:t>2</w:t>
            </w:r>
          </w:p>
        </w:tc>
        <w:tc>
          <w:tcPr>
            <w:tcW w:w="2370" w:type="dxa"/>
            <w:tcBorders>
              <w:top w:val="single" w:sz="4" w:space="0" w:color="auto"/>
              <w:left w:val="nil"/>
              <w:bottom w:val="single" w:sz="4" w:space="0" w:color="auto"/>
              <w:right w:val="single" w:sz="4" w:space="0" w:color="auto"/>
            </w:tcBorders>
            <w:vAlign w:val="center"/>
          </w:tcPr>
          <w:p w:rsidR="00503241" w:rsidRPr="005435E8" w:rsidRDefault="00503241" w:rsidP="00503241">
            <w:pPr>
              <w:jc w:val="center"/>
              <w:rPr>
                <w:sz w:val="20"/>
                <w:szCs w:val="22"/>
              </w:rPr>
            </w:pPr>
            <w:r w:rsidRPr="005435E8">
              <w:rPr>
                <w:sz w:val="20"/>
                <w:szCs w:val="22"/>
              </w:rPr>
              <w:t>3</w:t>
            </w:r>
          </w:p>
        </w:tc>
      </w:tr>
    </w:tbl>
    <w:p w:rsidR="00503241" w:rsidRPr="00412DDB" w:rsidRDefault="00503241" w:rsidP="00503241">
      <w:pPr>
        <w:adjustRightInd w:val="0"/>
        <w:ind w:firstLine="709"/>
        <w:jc w:val="both"/>
        <w:rPr>
          <w:sz w:val="22"/>
          <w:szCs w:val="22"/>
        </w:rPr>
      </w:pPr>
    </w:p>
    <w:p w:rsidR="00503241" w:rsidRPr="00412DDB" w:rsidRDefault="00503241" w:rsidP="00503241">
      <w:pPr>
        <w:pStyle w:val="em-4"/>
      </w:pPr>
      <w:r w:rsidRPr="00412DDB">
        <w:t xml:space="preserve">Отчетная дата: «01» января </w:t>
      </w:r>
      <w:r w:rsidR="00DD66DC" w:rsidRPr="00412DDB">
        <w:t>201</w:t>
      </w:r>
      <w:r w:rsidR="00DD66DC">
        <w:t>8</w:t>
      </w:r>
      <w:r w:rsidR="00DD66DC" w:rsidRPr="00412DDB">
        <w:t xml:space="preserve"> </w:t>
      </w:r>
      <w:r w:rsidRPr="00412DDB">
        <w:t>года</w:t>
      </w:r>
    </w:p>
    <w:p w:rsidR="00503241" w:rsidRPr="00412DDB" w:rsidRDefault="00503241" w:rsidP="00503241">
      <w:pPr>
        <w:pStyle w:val="em-4"/>
      </w:pPr>
    </w:p>
    <w:tbl>
      <w:tblPr>
        <w:tblW w:w="9540" w:type="dxa"/>
        <w:tblInd w:w="108" w:type="dxa"/>
        <w:tblLook w:val="0000" w:firstRow="0" w:lastRow="0" w:firstColumn="0" w:lastColumn="0" w:noHBand="0" w:noVBand="0"/>
      </w:tblPr>
      <w:tblGrid>
        <w:gridCol w:w="4860"/>
        <w:gridCol w:w="2340"/>
        <w:gridCol w:w="2340"/>
      </w:tblGrid>
      <w:tr w:rsidR="009E7E19" w:rsidRPr="00412DDB" w:rsidTr="009D6AA8">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9E7E19" w:rsidRPr="00412DDB" w:rsidRDefault="009E7E19" w:rsidP="00503241">
            <w:pPr>
              <w:rPr>
                <w:sz w:val="20"/>
                <w:szCs w:val="22"/>
              </w:rPr>
            </w:pPr>
            <w:proofErr w:type="gramStart"/>
            <w:r w:rsidRPr="00412DDB">
              <w:rPr>
                <w:sz w:val="20"/>
                <w:szCs w:val="22"/>
              </w:rPr>
              <w:t>Вычислительная техника и оборудование, использу</w:t>
            </w:r>
            <w:r w:rsidRPr="00412DDB">
              <w:rPr>
                <w:sz w:val="20"/>
                <w:szCs w:val="22"/>
              </w:rPr>
              <w:t>е</w:t>
            </w:r>
            <w:r w:rsidRPr="00412DDB">
              <w:rPr>
                <w:sz w:val="20"/>
                <w:szCs w:val="22"/>
              </w:rPr>
              <w:t>мые в банковской деятельности</w:t>
            </w:r>
            <w:proofErr w:type="gramEnd"/>
          </w:p>
        </w:tc>
        <w:tc>
          <w:tcPr>
            <w:tcW w:w="2340" w:type="dxa"/>
            <w:tcBorders>
              <w:top w:val="single" w:sz="4" w:space="0" w:color="auto"/>
              <w:left w:val="nil"/>
              <w:bottom w:val="single" w:sz="4" w:space="0" w:color="auto"/>
              <w:right w:val="single" w:sz="4" w:space="0" w:color="auto"/>
            </w:tcBorders>
            <w:vAlign w:val="center"/>
          </w:tcPr>
          <w:p w:rsidR="009E7E19" w:rsidRPr="009D6AA8" w:rsidRDefault="00E862A7" w:rsidP="005A71F2">
            <w:pPr>
              <w:jc w:val="right"/>
              <w:rPr>
                <w:bCs/>
                <w:sz w:val="20"/>
                <w:szCs w:val="20"/>
                <w:lang w:val="en-US"/>
              </w:rPr>
            </w:pPr>
            <w:r>
              <w:rPr>
                <w:bCs/>
                <w:sz w:val="20"/>
                <w:szCs w:val="20"/>
              </w:rPr>
              <w:t>963</w:t>
            </w:r>
            <w:r>
              <w:rPr>
                <w:bCs/>
                <w:sz w:val="20"/>
                <w:szCs w:val="20"/>
                <w:lang w:val="en-US"/>
              </w:rPr>
              <w:t xml:space="preserve"> </w:t>
            </w:r>
            <w:r>
              <w:rPr>
                <w:bCs/>
                <w:sz w:val="20"/>
                <w:szCs w:val="20"/>
              </w:rPr>
              <w:t>89</w:t>
            </w:r>
            <w:r>
              <w:rPr>
                <w:bCs/>
                <w:sz w:val="20"/>
                <w:szCs w:val="20"/>
                <w:lang w:val="en-US"/>
              </w:rPr>
              <w:t>2</w:t>
            </w:r>
          </w:p>
        </w:tc>
        <w:tc>
          <w:tcPr>
            <w:tcW w:w="2340" w:type="dxa"/>
            <w:tcBorders>
              <w:top w:val="single" w:sz="4" w:space="0" w:color="auto"/>
              <w:left w:val="nil"/>
              <w:bottom w:val="single" w:sz="4" w:space="0" w:color="auto"/>
              <w:right w:val="single" w:sz="4" w:space="0" w:color="auto"/>
            </w:tcBorders>
            <w:vAlign w:val="center"/>
          </w:tcPr>
          <w:p w:rsidR="009E7E19" w:rsidRPr="009E7E19" w:rsidRDefault="00E862A7">
            <w:pPr>
              <w:jc w:val="right"/>
              <w:rPr>
                <w:bCs/>
                <w:sz w:val="20"/>
                <w:szCs w:val="20"/>
              </w:rPr>
            </w:pPr>
            <w:r w:rsidRPr="00E862A7">
              <w:rPr>
                <w:bCs/>
                <w:sz w:val="20"/>
                <w:szCs w:val="20"/>
              </w:rPr>
              <w:t>495</w:t>
            </w:r>
            <w:r>
              <w:rPr>
                <w:bCs/>
                <w:sz w:val="20"/>
                <w:szCs w:val="20"/>
                <w:lang w:val="en-US"/>
              </w:rPr>
              <w:t xml:space="preserve"> </w:t>
            </w:r>
            <w:r w:rsidRPr="00E862A7">
              <w:rPr>
                <w:bCs/>
                <w:sz w:val="20"/>
                <w:szCs w:val="20"/>
              </w:rPr>
              <w:t>972</w:t>
            </w:r>
          </w:p>
        </w:tc>
      </w:tr>
      <w:tr w:rsidR="009E7E19" w:rsidRPr="00412DDB" w:rsidTr="009D6AA8">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9E7E19" w:rsidRPr="00412DDB" w:rsidRDefault="009E7E19" w:rsidP="00503241">
            <w:pPr>
              <w:rPr>
                <w:sz w:val="20"/>
                <w:szCs w:val="22"/>
              </w:rPr>
            </w:pPr>
            <w:r w:rsidRPr="00412DDB">
              <w:rPr>
                <w:sz w:val="20"/>
                <w:szCs w:val="22"/>
              </w:rPr>
              <w:t>Капитальные вложения в арендованные здания</w:t>
            </w:r>
          </w:p>
        </w:tc>
        <w:tc>
          <w:tcPr>
            <w:tcW w:w="2340" w:type="dxa"/>
            <w:tcBorders>
              <w:top w:val="nil"/>
              <w:left w:val="nil"/>
              <w:bottom w:val="single" w:sz="4" w:space="0" w:color="auto"/>
              <w:right w:val="single" w:sz="4" w:space="0" w:color="auto"/>
            </w:tcBorders>
            <w:vAlign w:val="center"/>
          </w:tcPr>
          <w:p w:rsidR="009E7E19" w:rsidRPr="009D6AA8" w:rsidRDefault="00E862A7" w:rsidP="005A71F2">
            <w:pPr>
              <w:jc w:val="right"/>
              <w:rPr>
                <w:bCs/>
                <w:sz w:val="20"/>
                <w:szCs w:val="20"/>
                <w:lang w:val="en-US"/>
              </w:rPr>
            </w:pPr>
            <w:r>
              <w:rPr>
                <w:bCs/>
                <w:sz w:val="20"/>
                <w:szCs w:val="20"/>
              </w:rPr>
              <w:t>31</w:t>
            </w:r>
            <w:r>
              <w:rPr>
                <w:bCs/>
                <w:sz w:val="20"/>
                <w:szCs w:val="20"/>
                <w:lang w:val="en-US"/>
              </w:rPr>
              <w:t xml:space="preserve"> </w:t>
            </w:r>
            <w:r>
              <w:rPr>
                <w:bCs/>
                <w:sz w:val="20"/>
                <w:szCs w:val="20"/>
              </w:rPr>
              <w:t>07</w:t>
            </w:r>
            <w:r>
              <w:rPr>
                <w:bCs/>
                <w:sz w:val="20"/>
                <w:szCs w:val="20"/>
                <w:lang w:val="en-US"/>
              </w:rPr>
              <w:t>3</w:t>
            </w:r>
          </w:p>
        </w:tc>
        <w:tc>
          <w:tcPr>
            <w:tcW w:w="2340" w:type="dxa"/>
            <w:tcBorders>
              <w:top w:val="nil"/>
              <w:left w:val="nil"/>
              <w:bottom w:val="single" w:sz="4" w:space="0" w:color="auto"/>
              <w:right w:val="single" w:sz="4" w:space="0" w:color="auto"/>
            </w:tcBorders>
            <w:vAlign w:val="center"/>
          </w:tcPr>
          <w:p w:rsidR="009E7E19" w:rsidRPr="009D6AA8" w:rsidRDefault="00E862A7" w:rsidP="005A71F2">
            <w:pPr>
              <w:jc w:val="right"/>
              <w:rPr>
                <w:bCs/>
                <w:sz w:val="20"/>
                <w:szCs w:val="20"/>
                <w:lang w:val="en-US"/>
              </w:rPr>
            </w:pPr>
            <w:r>
              <w:rPr>
                <w:bCs/>
                <w:sz w:val="20"/>
                <w:szCs w:val="20"/>
              </w:rPr>
              <w:t>13</w:t>
            </w:r>
            <w:r>
              <w:rPr>
                <w:bCs/>
                <w:sz w:val="20"/>
                <w:szCs w:val="20"/>
                <w:lang w:val="en-US"/>
              </w:rPr>
              <w:t xml:space="preserve"> </w:t>
            </w:r>
            <w:r>
              <w:rPr>
                <w:bCs/>
                <w:sz w:val="20"/>
                <w:szCs w:val="20"/>
              </w:rPr>
              <w:t>698</w:t>
            </w:r>
          </w:p>
        </w:tc>
      </w:tr>
      <w:tr w:rsidR="009E7E19" w:rsidRPr="00412DDB" w:rsidTr="009D6AA8">
        <w:trPr>
          <w:trHeight w:val="300"/>
        </w:trPr>
        <w:tc>
          <w:tcPr>
            <w:tcW w:w="4860" w:type="dxa"/>
            <w:tcBorders>
              <w:top w:val="single" w:sz="4" w:space="0" w:color="auto"/>
              <w:left w:val="single" w:sz="4" w:space="0" w:color="auto"/>
              <w:bottom w:val="single" w:sz="4" w:space="0" w:color="auto"/>
              <w:right w:val="single" w:sz="4" w:space="0" w:color="000000"/>
            </w:tcBorders>
          </w:tcPr>
          <w:p w:rsidR="009E7E19" w:rsidRPr="00412DDB" w:rsidRDefault="009E7E19" w:rsidP="00503241">
            <w:pPr>
              <w:rPr>
                <w:sz w:val="20"/>
                <w:szCs w:val="22"/>
              </w:rPr>
            </w:pPr>
            <w:r w:rsidRPr="00412DDB">
              <w:rPr>
                <w:sz w:val="20"/>
                <w:szCs w:val="22"/>
              </w:rPr>
              <w:t>Прочее оборудование</w:t>
            </w:r>
          </w:p>
        </w:tc>
        <w:tc>
          <w:tcPr>
            <w:tcW w:w="2340" w:type="dxa"/>
            <w:tcBorders>
              <w:top w:val="nil"/>
              <w:left w:val="nil"/>
              <w:bottom w:val="single" w:sz="4" w:space="0" w:color="auto"/>
              <w:right w:val="single" w:sz="4" w:space="0" w:color="auto"/>
            </w:tcBorders>
            <w:vAlign w:val="center"/>
          </w:tcPr>
          <w:p w:rsidR="009E7E19" w:rsidRPr="009D6AA8" w:rsidRDefault="00E862A7" w:rsidP="005A71F2">
            <w:pPr>
              <w:jc w:val="right"/>
              <w:rPr>
                <w:bCs/>
                <w:sz w:val="20"/>
                <w:szCs w:val="20"/>
                <w:lang w:val="en-US"/>
              </w:rPr>
            </w:pPr>
            <w:r>
              <w:rPr>
                <w:bCs/>
                <w:sz w:val="20"/>
                <w:szCs w:val="20"/>
              </w:rPr>
              <w:t>235</w:t>
            </w:r>
            <w:r>
              <w:rPr>
                <w:bCs/>
                <w:sz w:val="20"/>
                <w:szCs w:val="20"/>
                <w:lang w:val="en-US"/>
              </w:rPr>
              <w:t xml:space="preserve"> </w:t>
            </w:r>
            <w:r>
              <w:rPr>
                <w:bCs/>
                <w:sz w:val="20"/>
                <w:szCs w:val="20"/>
              </w:rPr>
              <w:t>414</w:t>
            </w:r>
          </w:p>
        </w:tc>
        <w:tc>
          <w:tcPr>
            <w:tcW w:w="2340" w:type="dxa"/>
            <w:tcBorders>
              <w:top w:val="nil"/>
              <w:left w:val="nil"/>
              <w:bottom w:val="single" w:sz="4" w:space="0" w:color="auto"/>
              <w:right w:val="single" w:sz="4" w:space="0" w:color="auto"/>
            </w:tcBorders>
            <w:vAlign w:val="center"/>
          </w:tcPr>
          <w:p w:rsidR="009E7E19" w:rsidRPr="009D6AA8" w:rsidRDefault="00E862A7" w:rsidP="005A71F2">
            <w:pPr>
              <w:jc w:val="right"/>
              <w:rPr>
                <w:bCs/>
                <w:sz w:val="20"/>
                <w:szCs w:val="20"/>
                <w:lang w:val="en-US"/>
              </w:rPr>
            </w:pPr>
            <w:r>
              <w:rPr>
                <w:bCs/>
                <w:sz w:val="20"/>
                <w:szCs w:val="20"/>
              </w:rPr>
              <w:t>100</w:t>
            </w:r>
            <w:r>
              <w:rPr>
                <w:bCs/>
                <w:sz w:val="20"/>
                <w:szCs w:val="20"/>
                <w:lang w:val="en-US"/>
              </w:rPr>
              <w:t xml:space="preserve"> </w:t>
            </w:r>
            <w:r>
              <w:rPr>
                <w:bCs/>
                <w:sz w:val="20"/>
                <w:szCs w:val="20"/>
              </w:rPr>
              <w:t>22</w:t>
            </w:r>
            <w:r>
              <w:rPr>
                <w:bCs/>
                <w:sz w:val="20"/>
                <w:szCs w:val="20"/>
                <w:lang w:val="en-US"/>
              </w:rPr>
              <w:t>3</w:t>
            </w:r>
          </w:p>
        </w:tc>
      </w:tr>
      <w:tr w:rsidR="009E7E19" w:rsidRPr="00412DDB" w:rsidTr="009D6AA8">
        <w:trPr>
          <w:trHeight w:val="300"/>
        </w:trPr>
        <w:tc>
          <w:tcPr>
            <w:tcW w:w="4860" w:type="dxa"/>
            <w:tcBorders>
              <w:top w:val="single" w:sz="4" w:space="0" w:color="auto"/>
              <w:left w:val="single" w:sz="4" w:space="0" w:color="auto"/>
              <w:bottom w:val="single" w:sz="4" w:space="0" w:color="auto"/>
              <w:right w:val="single" w:sz="4" w:space="0" w:color="000000"/>
            </w:tcBorders>
          </w:tcPr>
          <w:p w:rsidR="009E7E19" w:rsidRPr="00412DDB" w:rsidRDefault="009E7E19" w:rsidP="00503241">
            <w:pPr>
              <w:rPr>
                <w:sz w:val="20"/>
                <w:szCs w:val="22"/>
              </w:rPr>
            </w:pPr>
            <w:r w:rsidRPr="00412DDB">
              <w:rPr>
                <w:sz w:val="20"/>
                <w:szCs w:val="22"/>
              </w:rPr>
              <w:t>Транспортные средства</w:t>
            </w:r>
          </w:p>
        </w:tc>
        <w:tc>
          <w:tcPr>
            <w:tcW w:w="2340" w:type="dxa"/>
            <w:tcBorders>
              <w:top w:val="nil"/>
              <w:left w:val="nil"/>
              <w:bottom w:val="single" w:sz="4" w:space="0" w:color="auto"/>
              <w:right w:val="single" w:sz="4" w:space="0" w:color="auto"/>
            </w:tcBorders>
            <w:vAlign w:val="center"/>
          </w:tcPr>
          <w:p w:rsidR="009E7E19" w:rsidRPr="009D6AA8" w:rsidRDefault="00E862A7" w:rsidP="005A71F2">
            <w:pPr>
              <w:jc w:val="right"/>
              <w:rPr>
                <w:bCs/>
                <w:sz w:val="20"/>
                <w:szCs w:val="20"/>
                <w:lang w:val="en-US"/>
              </w:rPr>
            </w:pPr>
            <w:r>
              <w:rPr>
                <w:bCs/>
                <w:sz w:val="20"/>
                <w:szCs w:val="20"/>
              </w:rPr>
              <w:t>15</w:t>
            </w:r>
            <w:r>
              <w:rPr>
                <w:bCs/>
                <w:sz w:val="20"/>
                <w:szCs w:val="20"/>
                <w:lang w:val="en-US"/>
              </w:rPr>
              <w:t xml:space="preserve"> </w:t>
            </w:r>
            <w:r>
              <w:rPr>
                <w:bCs/>
                <w:sz w:val="20"/>
                <w:szCs w:val="20"/>
              </w:rPr>
              <w:t>746</w:t>
            </w:r>
          </w:p>
        </w:tc>
        <w:tc>
          <w:tcPr>
            <w:tcW w:w="2340" w:type="dxa"/>
            <w:tcBorders>
              <w:top w:val="nil"/>
              <w:left w:val="nil"/>
              <w:bottom w:val="single" w:sz="4" w:space="0" w:color="auto"/>
              <w:right w:val="single" w:sz="4" w:space="0" w:color="auto"/>
            </w:tcBorders>
            <w:vAlign w:val="center"/>
          </w:tcPr>
          <w:p w:rsidR="009E7E19" w:rsidRPr="009D6AA8" w:rsidRDefault="00E862A7" w:rsidP="005A71F2">
            <w:pPr>
              <w:jc w:val="right"/>
              <w:rPr>
                <w:bCs/>
                <w:sz w:val="20"/>
                <w:szCs w:val="20"/>
                <w:lang w:val="en-US"/>
              </w:rPr>
            </w:pPr>
            <w:r>
              <w:rPr>
                <w:bCs/>
                <w:sz w:val="20"/>
                <w:szCs w:val="20"/>
              </w:rPr>
              <w:t>9</w:t>
            </w:r>
            <w:r>
              <w:rPr>
                <w:bCs/>
                <w:sz w:val="20"/>
                <w:szCs w:val="20"/>
                <w:lang w:val="en-US"/>
              </w:rPr>
              <w:t xml:space="preserve"> </w:t>
            </w:r>
            <w:r>
              <w:rPr>
                <w:bCs/>
                <w:sz w:val="20"/>
                <w:szCs w:val="20"/>
              </w:rPr>
              <w:t>28</w:t>
            </w:r>
            <w:r>
              <w:rPr>
                <w:bCs/>
                <w:sz w:val="20"/>
                <w:szCs w:val="20"/>
                <w:lang w:val="en-US"/>
              </w:rPr>
              <w:t>4</w:t>
            </w:r>
          </w:p>
        </w:tc>
      </w:tr>
      <w:tr w:rsidR="009E7E19" w:rsidRPr="00412DDB" w:rsidTr="009D6AA8">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9E7E19" w:rsidRPr="00412DDB" w:rsidRDefault="009E7E19" w:rsidP="00503241">
            <w:pPr>
              <w:jc w:val="both"/>
              <w:rPr>
                <w:sz w:val="20"/>
                <w:szCs w:val="22"/>
              </w:rPr>
            </w:pPr>
            <w:r w:rsidRPr="00412DDB">
              <w:rPr>
                <w:sz w:val="20"/>
                <w:szCs w:val="22"/>
              </w:rPr>
              <w:t>Недвижимое имущество</w:t>
            </w:r>
          </w:p>
        </w:tc>
        <w:tc>
          <w:tcPr>
            <w:tcW w:w="2340" w:type="dxa"/>
            <w:tcBorders>
              <w:top w:val="nil"/>
              <w:left w:val="nil"/>
              <w:bottom w:val="single" w:sz="4" w:space="0" w:color="auto"/>
              <w:right w:val="single" w:sz="4" w:space="0" w:color="auto"/>
            </w:tcBorders>
            <w:vAlign w:val="center"/>
          </w:tcPr>
          <w:p w:rsidR="009E7E19" w:rsidRPr="009D6AA8" w:rsidRDefault="00E862A7" w:rsidP="005A71F2">
            <w:pPr>
              <w:jc w:val="right"/>
              <w:rPr>
                <w:bCs/>
                <w:sz w:val="20"/>
                <w:szCs w:val="20"/>
                <w:lang w:val="en-US"/>
              </w:rPr>
            </w:pPr>
            <w:r>
              <w:rPr>
                <w:bCs/>
                <w:sz w:val="20"/>
                <w:szCs w:val="20"/>
              </w:rPr>
              <w:t>1</w:t>
            </w:r>
            <w:r>
              <w:rPr>
                <w:bCs/>
                <w:sz w:val="20"/>
                <w:szCs w:val="20"/>
                <w:lang w:val="en-US"/>
              </w:rPr>
              <w:t xml:space="preserve"> </w:t>
            </w:r>
            <w:r>
              <w:rPr>
                <w:bCs/>
                <w:sz w:val="20"/>
                <w:szCs w:val="20"/>
              </w:rPr>
              <w:t>637</w:t>
            </w:r>
            <w:r>
              <w:rPr>
                <w:bCs/>
                <w:sz w:val="20"/>
                <w:szCs w:val="20"/>
                <w:lang w:val="en-US"/>
              </w:rPr>
              <w:t xml:space="preserve"> </w:t>
            </w:r>
            <w:r>
              <w:rPr>
                <w:bCs/>
                <w:sz w:val="20"/>
                <w:szCs w:val="20"/>
              </w:rPr>
              <w:t>30</w:t>
            </w:r>
            <w:r>
              <w:rPr>
                <w:bCs/>
                <w:sz w:val="20"/>
                <w:szCs w:val="20"/>
                <w:lang w:val="en-US"/>
              </w:rPr>
              <w:t>8</w:t>
            </w:r>
          </w:p>
        </w:tc>
        <w:tc>
          <w:tcPr>
            <w:tcW w:w="2340" w:type="dxa"/>
            <w:tcBorders>
              <w:top w:val="nil"/>
              <w:left w:val="nil"/>
              <w:bottom w:val="single" w:sz="4" w:space="0" w:color="auto"/>
              <w:right w:val="single" w:sz="4" w:space="0" w:color="auto"/>
            </w:tcBorders>
            <w:vAlign w:val="center"/>
          </w:tcPr>
          <w:p w:rsidR="009E7E19" w:rsidRPr="009D6AA8" w:rsidRDefault="00E862A7" w:rsidP="005A71F2">
            <w:pPr>
              <w:jc w:val="right"/>
              <w:rPr>
                <w:bCs/>
                <w:sz w:val="20"/>
                <w:szCs w:val="20"/>
                <w:lang w:val="en-US"/>
              </w:rPr>
            </w:pPr>
            <w:r>
              <w:rPr>
                <w:bCs/>
                <w:sz w:val="20"/>
                <w:szCs w:val="20"/>
              </w:rPr>
              <w:t>31</w:t>
            </w:r>
            <w:r>
              <w:rPr>
                <w:bCs/>
                <w:sz w:val="20"/>
                <w:szCs w:val="20"/>
                <w:lang w:val="en-US"/>
              </w:rPr>
              <w:t xml:space="preserve"> </w:t>
            </w:r>
            <w:r>
              <w:rPr>
                <w:bCs/>
                <w:sz w:val="20"/>
                <w:szCs w:val="20"/>
              </w:rPr>
              <w:t>37</w:t>
            </w:r>
            <w:r>
              <w:rPr>
                <w:bCs/>
                <w:sz w:val="20"/>
                <w:szCs w:val="20"/>
                <w:lang w:val="en-US"/>
              </w:rPr>
              <w:t>8</w:t>
            </w:r>
          </w:p>
        </w:tc>
      </w:tr>
      <w:tr w:rsidR="009E7E19" w:rsidRPr="00412DDB" w:rsidTr="009D6AA8">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9E7E19" w:rsidRPr="00412DDB" w:rsidRDefault="009E7E19" w:rsidP="00503241">
            <w:pPr>
              <w:jc w:val="both"/>
              <w:rPr>
                <w:sz w:val="20"/>
                <w:szCs w:val="22"/>
              </w:rPr>
            </w:pPr>
            <w:r w:rsidRPr="00412DDB">
              <w:rPr>
                <w:sz w:val="20"/>
                <w:szCs w:val="22"/>
              </w:rPr>
              <w:t>Итого:</w:t>
            </w:r>
          </w:p>
        </w:tc>
        <w:tc>
          <w:tcPr>
            <w:tcW w:w="2340" w:type="dxa"/>
            <w:tcBorders>
              <w:top w:val="nil"/>
              <w:left w:val="nil"/>
              <w:bottom w:val="single" w:sz="4" w:space="0" w:color="auto"/>
              <w:right w:val="single" w:sz="4" w:space="0" w:color="auto"/>
            </w:tcBorders>
            <w:vAlign w:val="center"/>
          </w:tcPr>
          <w:p w:rsidR="009E7E19" w:rsidRPr="009D6AA8" w:rsidRDefault="00E862A7" w:rsidP="005A71F2">
            <w:pPr>
              <w:jc w:val="right"/>
              <w:rPr>
                <w:bCs/>
                <w:sz w:val="20"/>
                <w:szCs w:val="20"/>
                <w:lang w:val="en-US"/>
              </w:rPr>
            </w:pPr>
            <w:r>
              <w:rPr>
                <w:bCs/>
                <w:sz w:val="20"/>
                <w:szCs w:val="20"/>
              </w:rPr>
              <w:t>2</w:t>
            </w:r>
            <w:r>
              <w:rPr>
                <w:bCs/>
                <w:sz w:val="20"/>
                <w:szCs w:val="20"/>
                <w:lang w:val="en-US"/>
              </w:rPr>
              <w:t xml:space="preserve"> </w:t>
            </w:r>
            <w:r>
              <w:rPr>
                <w:bCs/>
                <w:sz w:val="20"/>
                <w:szCs w:val="20"/>
              </w:rPr>
              <w:t>884</w:t>
            </w:r>
            <w:r>
              <w:rPr>
                <w:bCs/>
                <w:sz w:val="20"/>
                <w:szCs w:val="20"/>
                <w:lang w:val="en-US"/>
              </w:rPr>
              <w:t xml:space="preserve"> </w:t>
            </w:r>
            <w:r>
              <w:rPr>
                <w:bCs/>
                <w:sz w:val="20"/>
                <w:szCs w:val="20"/>
              </w:rPr>
              <w:t>43</w:t>
            </w:r>
            <w:r>
              <w:rPr>
                <w:bCs/>
                <w:sz w:val="20"/>
                <w:szCs w:val="20"/>
                <w:lang w:val="en-US"/>
              </w:rPr>
              <w:t>3</w:t>
            </w:r>
          </w:p>
        </w:tc>
        <w:tc>
          <w:tcPr>
            <w:tcW w:w="2340" w:type="dxa"/>
            <w:tcBorders>
              <w:top w:val="nil"/>
              <w:left w:val="nil"/>
              <w:bottom w:val="single" w:sz="4" w:space="0" w:color="auto"/>
              <w:right w:val="single" w:sz="4" w:space="0" w:color="auto"/>
            </w:tcBorders>
            <w:vAlign w:val="center"/>
          </w:tcPr>
          <w:p w:rsidR="009E7E19" w:rsidRPr="009D6AA8" w:rsidRDefault="00E862A7" w:rsidP="005A71F2">
            <w:pPr>
              <w:jc w:val="right"/>
              <w:rPr>
                <w:bCs/>
                <w:sz w:val="20"/>
                <w:szCs w:val="20"/>
                <w:lang w:val="en-US"/>
              </w:rPr>
            </w:pPr>
            <w:r>
              <w:rPr>
                <w:bCs/>
                <w:sz w:val="20"/>
                <w:szCs w:val="20"/>
              </w:rPr>
              <w:t>650</w:t>
            </w:r>
            <w:r>
              <w:rPr>
                <w:bCs/>
                <w:sz w:val="20"/>
                <w:szCs w:val="20"/>
                <w:lang w:val="en-US"/>
              </w:rPr>
              <w:t xml:space="preserve"> </w:t>
            </w:r>
            <w:r>
              <w:rPr>
                <w:bCs/>
                <w:sz w:val="20"/>
                <w:szCs w:val="20"/>
              </w:rPr>
              <w:t>55</w:t>
            </w:r>
            <w:r>
              <w:rPr>
                <w:bCs/>
                <w:sz w:val="20"/>
                <w:szCs w:val="20"/>
                <w:lang w:val="en-US"/>
              </w:rPr>
              <w:t>5</w:t>
            </w:r>
          </w:p>
        </w:tc>
      </w:tr>
    </w:tbl>
    <w:p w:rsidR="00503241" w:rsidRPr="00412DDB" w:rsidRDefault="00503241" w:rsidP="00503241">
      <w:pPr>
        <w:pStyle w:val="em-4"/>
      </w:pPr>
    </w:p>
    <w:p w:rsidR="00503241" w:rsidRPr="00412DDB" w:rsidRDefault="00503241" w:rsidP="00503241">
      <w:pPr>
        <w:pStyle w:val="em-4"/>
      </w:pPr>
      <w:r w:rsidRPr="00412DDB">
        <w:t xml:space="preserve">Отчетная дата: «01» </w:t>
      </w:r>
      <w:r w:rsidR="00713CC8">
        <w:t>июля</w:t>
      </w:r>
      <w:r w:rsidR="00713CC8" w:rsidRPr="00412DDB">
        <w:t xml:space="preserve"> </w:t>
      </w:r>
      <w:r w:rsidR="00DD66DC" w:rsidRPr="00412DDB">
        <w:t>201</w:t>
      </w:r>
      <w:r w:rsidR="00DD66DC">
        <w:t>8</w:t>
      </w:r>
      <w:r w:rsidR="00DD66DC" w:rsidRPr="00412DDB">
        <w:t xml:space="preserve"> </w:t>
      </w:r>
      <w:r w:rsidRPr="00412DDB">
        <w:t>года</w:t>
      </w:r>
    </w:p>
    <w:p w:rsidR="00503241" w:rsidRPr="00412DDB" w:rsidRDefault="00503241" w:rsidP="00503241">
      <w:pPr>
        <w:pStyle w:val="em-4"/>
      </w:pPr>
    </w:p>
    <w:tbl>
      <w:tblPr>
        <w:tblW w:w="9540" w:type="dxa"/>
        <w:tblInd w:w="108" w:type="dxa"/>
        <w:tblLook w:val="0000" w:firstRow="0" w:lastRow="0" w:firstColumn="0" w:lastColumn="0" w:noHBand="0" w:noVBand="0"/>
      </w:tblPr>
      <w:tblGrid>
        <w:gridCol w:w="4860"/>
        <w:gridCol w:w="2340"/>
        <w:gridCol w:w="2340"/>
      </w:tblGrid>
      <w:tr w:rsidR="00713CC8" w:rsidRPr="00C07E67" w:rsidTr="009D6AA8">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713CC8" w:rsidRPr="00C07E67" w:rsidRDefault="00713CC8" w:rsidP="00503241">
            <w:pPr>
              <w:rPr>
                <w:sz w:val="20"/>
                <w:szCs w:val="20"/>
              </w:rPr>
            </w:pPr>
            <w:proofErr w:type="gramStart"/>
            <w:r w:rsidRPr="00C07E67">
              <w:rPr>
                <w:sz w:val="20"/>
                <w:szCs w:val="20"/>
              </w:rPr>
              <w:t>Вычислительная техника и оборудование, использу</w:t>
            </w:r>
            <w:r w:rsidRPr="00C07E67">
              <w:rPr>
                <w:sz w:val="20"/>
                <w:szCs w:val="20"/>
              </w:rPr>
              <w:t>е</w:t>
            </w:r>
            <w:r w:rsidRPr="00C07E67">
              <w:rPr>
                <w:sz w:val="20"/>
                <w:szCs w:val="20"/>
              </w:rPr>
              <w:t>мые в банковской деятельности</w:t>
            </w:r>
            <w:proofErr w:type="gramEnd"/>
          </w:p>
        </w:tc>
        <w:tc>
          <w:tcPr>
            <w:tcW w:w="2340" w:type="dxa"/>
            <w:tcBorders>
              <w:top w:val="single" w:sz="4" w:space="0" w:color="auto"/>
              <w:left w:val="nil"/>
              <w:bottom w:val="single" w:sz="4" w:space="0" w:color="auto"/>
              <w:right w:val="single" w:sz="4" w:space="0" w:color="auto"/>
            </w:tcBorders>
            <w:vAlign w:val="center"/>
          </w:tcPr>
          <w:p w:rsidR="00713CC8" w:rsidRPr="00C07E67" w:rsidRDefault="00713CC8">
            <w:pPr>
              <w:jc w:val="right"/>
              <w:rPr>
                <w:bCs/>
                <w:sz w:val="20"/>
                <w:szCs w:val="20"/>
              </w:rPr>
            </w:pPr>
            <w:r>
              <w:rPr>
                <w:bCs/>
                <w:sz w:val="20"/>
                <w:szCs w:val="20"/>
              </w:rPr>
              <w:t xml:space="preserve">               986 </w:t>
            </w:r>
            <w:r w:rsidRPr="009D6AA8">
              <w:rPr>
                <w:bCs/>
                <w:sz w:val="20"/>
                <w:szCs w:val="20"/>
              </w:rPr>
              <w:t xml:space="preserve">439   </w:t>
            </w:r>
          </w:p>
        </w:tc>
        <w:tc>
          <w:tcPr>
            <w:tcW w:w="2340" w:type="dxa"/>
            <w:tcBorders>
              <w:top w:val="single" w:sz="4" w:space="0" w:color="auto"/>
              <w:left w:val="nil"/>
              <w:bottom w:val="single" w:sz="4" w:space="0" w:color="auto"/>
              <w:right w:val="single" w:sz="4" w:space="0" w:color="auto"/>
            </w:tcBorders>
            <w:vAlign w:val="center"/>
          </w:tcPr>
          <w:p w:rsidR="00713CC8" w:rsidRPr="00C07E67" w:rsidRDefault="00713CC8">
            <w:pPr>
              <w:jc w:val="right"/>
              <w:rPr>
                <w:bCs/>
                <w:sz w:val="20"/>
                <w:szCs w:val="20"/>
              </w:rPr>
            </w:pPr>
            <w:r>
              <w:rPr>
                <w:bCs/>
                <w:sz w:val="20"/>
                <w:szCs w:val="20"/>
              </w:rPr>
              <w:t xml:space="preserve">                547 </w:t>
            </w:r>
            <w:r w:rsidRPr="009D6AA8">
              <w:rPr>
                <w:bCs/>
                <w:sz w:val="20"/>
                <w:szCs w:val="20"/>
              </w:rPr>
              <w:t xml:space="preserve">265   </w:t>
            </w:r>
          </w:p>
        </w:tc>
      </w:tr>
      <w:tr w:rsidR="00713CC8" w:rsidRPr="00C07E67" w:rsidTr="009D6AA8">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713CC8" w:rsidRPr="00C07E67" w:rsidRDefault="00713CC8" w:rsidP="00503241">
            <w:pPr>
              <w:rPr>
                <w:sz w:val="20"/>
                <w:szCs w:val="20"/>
              </w:rPr>
            </w:pPr>
            <w:r w:rsidRPr="00C07E67">
              <w:rPr>
                <w:sz w:val="20"/>
                <w:szCs w:val="20"/>
              </w:rPr>
              <w:t>Капитальные вложения в арендованные здания</w:t>
            </w:r>
          </w:p>
        </w:tc>
        <w:tc>
          <w:tcPr>
            <w:tcW w:w="2340" w:type="dxa"/>
            <w:tcBorders>
              <w:top w:val="nil"/>
              <w:left w:val="nil"/>
              <w:bottom w:val="single" w:sz="4" w:space="0" w:color="auto"/>
              <w:right w:val="single" w:sz="4" w:space="0" w:color="auto"/>
            </w:tcBorders>
            <w:vAlign w:val="bottom"/>
          </w:tcPr>
          <w:p w:rsidR="00713CC8" w:rsidRPr="00C07E67" w:rsidRDefault="00713CC8" w:rsidP="00DA359A">
            <w:pPr>
              <w:jc w:val="right"/>
              <w:rPr>
                <w:bCs/>
                <w:sz w:val="20"/>
                <w:szCs w:val="20"/>
              </w:rPr>
            </w:pPr>
            <w:r>
              <w:rPr>
                <w:bCs/>
                <w:sz w:val="20"/>
                <w:szCs w:val="20"/>
              </w:rPr>
              <w:t xml:space="preserve">             30 </w:t>
            </w:r>
            <w:r w:rsidRPr="009D6AA8">
              <w:rPr>
                <w:bCs/>
                <w:sz w:val="20"/>
                <w:szCs w:val="20"/>
              </w:rPr>
              <w:t xml:space="preserve">458   </w:t>
            </w:r>
          </w:p>
        </w:tc>
        <w:tc>
          <w:tcPr>
            <w:tcW w:w="2340" w:type="dxa"/>
            <w:tcBorders>
              <w:top w:val="nil"/>
              <w:left w:val="nil"/>
              <w:bottom w:val="single" w:sz="4" w:space="0" w:color="auto"/>
              <w:right w:val="single" w:sz="4" w:space="0" w:color="auto"/>
            </w:tcBorders>
            <w:vAlign w:val="bottom"/>
          </w:tcPr>
          <w:p w:rsidR="00713CC8" w:rsidRPr="00C07E67" w:rsidRDefault="00713CC8" w:rsidP="00DA359A">
            <w:pPr>
              <w:jc w:val="right"/>
              <w:rPr>
                <w:bCs/>
                <w:sz w:val="20"/>
                <w:szCs w:val="20"/>
              </w:rPr>
            </w:pPr>
            <w:r w:rsidRPr="009D6AA8">
              <w:rPr>
                <w:bCs/>
                <w:sz w:val="20"/>
                <w:szCs w:val="20"/>
              </w:rPr>
              <w:t xml:space="preserve">             </w:t>
            </w:r>
            <w:r>
              <w:rPr>
                <w:bCs/>
                <w:sz w:val="20"/>
                <w:szCs w:val="20"/>
              </w:rPr>
              <w:t xml:space="preserve">    14 </w:t>
            </w:r>
            <w:r w:rsidRPr="009D6AA8">
              <w:rPr>
                <w:bCs/>
                <w:sz w:val="20"/>
                <w:szCs w:val="20"/>
              </w:rPr>
              <w:t xml:space="preserve">414   </w:t>
            </w:r>
          </w:p>
        </w:tc>
      </w:tr>
      <w:tr w:rsidR="00713CC8" w:rsidRPr="00C07E67" w:rsidTr="009D6AA8">
        <w:trPr>
          <w:trHeight w:val="300"/>
        </w:trPr>
        <w:tc>
          <w:tcPr>
            <w:tcW w:w="4860" w:type="dxa"/>
            <w:tcBorders>
              <w:top w:val="single" w:sz="4" w:space="0" w:color="auto"/>
              <w:left w:val="single" w:sz="4" w:space="0" w:color="auto"/>
              <w:bottom w:val="single" w:sz="4" w:space="0" w:color="auto"/>
              <w:right w:val="single" w:sz="4" w:space="0" w:color="000000"/>
            </w:tcBorders>
          </w:tcPr>
          <w:p w:rsidR="00713CC8" w:rsidRPr="00C07E67" w:rsidRDefault="00713CC8" w:rsidP="00503241">
            <w:pPr>
              <w:rPr>
                <w:sz w:val="20"/>
                <w:szCs w:val="20"/>
              </w:rPr>
            </w:pPr>
            <w:r w:rsidRPr="00C07E67">
              <w:rPr>
                <w:sz w:val="20"/>
                <w:szCs w:val="20"/>
              </w:rPr>
              <w:t>Прочее оборудование</w:t>
            </w:r>
          </w:p>
        </w:tc>
        <w:tc>
          <w:tcPr>
            <w:tcW w:w="2340" w:type="dxa"/>
            <w:tcBorders>
              <w:top w:val="nil"/>
              <w:left w:val="nil"/>
              <w:bottom w:val="single" w:sz="4" w:space="0" w:color="auto"/>
              <w:right w:val="single" w:sz="4" w:space="0" w:color="auto"/>
            </w:tcBorders>
            <w:vAlign w:val="bottom"/>
          </w:tcPr>
          <w:p w:rsidR="00713CC8" w:rsidRPr="009D6AA8" w:rsidRDefault="00713CC8" w:rsidP="00DA359A">
            <w:pPr>
              <w:jc w:val="right"/>
              <w:rPr>
                <w:bCs/>
                <w:sz w:val="20"/>
                <w:szCs w:val="20"/>
              </w:rPr>
            </w:pPr>
            <w:r>
              <w:rPr>
                <w:bCs/>
                <w:sz w:val="20"/>
                <w:szCs w:val="20"/>
              </w:rPr>
              <w:t xml:space="preserve">           226 </w:t>
            </w:r>
            <w:r w:rsidRPr="009D6AA8">
              <w:rPr>
                <w:bCs/>
                <w:sz w:val="20"/>
                <w:szCs w:val="20"/>
              </w:rPr>
              <w:t xml:space="preserve">479   </w:t>
            </w:r>
          </w:p>
        </w:tc>
        <w:tc>
          <w:tcPr>
            <w:tcW w:w="2340" w:type="dxa"/>
            <w:tcBorders>
              <w:top w:val="nil"/>
              <w:left w:val="nil"/>
              <w:bottom w:val="single" w:sz="4" w:space="0" w:color="auto"/>
              <w:right w:val="single" w:sz="4" w:space="0" w:color="auto"/>
            </w:tcBorders>
            <w:vAlign w:val="bottom"/>
          </w:tcPr>
          <w:p w:rsidR="00713CC8" w:rsidRPr="009D6AA8" w:rsidRDefault="00713CC8" w:rsidP="00DA359A">
            <w:pPr>
              <w:jc w:val="right"/>
              <w:rPr>
                <w:bCs/>
                <w:sz w:val="20"/>
                <w:szCs w:val="20"/>
              </w:rPr>
            </w:pPr>
            <w:r>
              <w:rPr>
                <w:bCs/>
                <w:sz w:val="20"/>
                <w:szCs w:val="20"/>
              </w:rPr>
              <w:t xml:space="preserve">                108 </w:t>
            </w:r>
            <w:r w:rsidRPr="009D6AA8">
              <w:rPr>
                <w:bCs/>
                <w:sz w:val="20"/>
                <w:szCs w:val="20"/>
              </w:rPr>
              <w:t xml:space="preserve">394   </w:t>
            </w:r>
          </w:p>
        </w:tc>
      </w:tr>
      <w:tr w:rsidR="00713CC8" w:rsidRPr="00C07E67" w:rsidTr="009D6AA8">
        <w:trPr>
          <w:trHeight w:val="300"/>
        </w:trPr>
        <w:tc>
          <w:tcPr>
            <w:tcW w:w="4860" w:type="dxa"/>
            <w:tcBorders>
              <w:top w:val="single" w:sz="4" w:space="0" w:color="auto"/>
              <w:left w:val="single" w:sz="4" w:space="0" w:color="auto"/>
              <w:bottom w:val="single" w:sz="4" w:space="0" w:color="auto"/>
              <w:right w:val="single" w:sz="4" w:space="0" w:color="000000"/>
            </w:tcBorders>
          </w:tcPr>
          <w:p w:rsidR="00713CC8" w:rsidRPr="00C07E67" w:rsidRDefault="00713CC8" w:rsidP="00503241">
            <w:pPr>
              <w:rPr>
                <w:sz w:val="20"/>
                <w:szCs w:val="20"/>
              </w:rPr>
            </w:pPr>
            <w:r w:rsidRPr="00C07E67">
              <w:rPr>
                <w:sz w:val="20"/>
                <w:szCs w:val="20"/>
              </w:rPr>
              <w:t>Транспортные средства</w:t>
            </w:r>
          </w:p>
        </w:tc>
        <w:tc>
          <w:tcPr>
            <w:tcW w:w="2340" w:type="dxa"/>
            <w:tcBorders>
              <w:top w:val="nil"/>
              <w:left w:val="nil"/>
              <w:bottom w:val="single" w:sz="4" w:space="0" w:color="auto"/>
              <w:right w:val="single" w:sz="4" w:space="0" w:color="auto"/>
            </w:tcBorders>
            <w:vAlign w:val="bottom"/>
          </w:tcPr>
          <w:p w:rsidR="00713CC8" w:rsidRPr="009D6AA8" w:rsidRDefault="00713CC8" w:rsidP="00DA359A">
            <w:pPr>
              <w:jc w:val="right"/>
              <w:rPr>
                <w:bCs/>
                <w:sz w:val="20"/>
                <w:szCs w:val="20"/>
              </w:rPr>
            </w:pPr>
            <w:r>
              <w:rPr>
                <w:bCs/>
                <w:sz w:val="20"/>
                <w:szCs w:val="20"/>
              </w:rPr>
              <w:t xml:space="preserve">             14 </w:t>
            </w:r>
            <w:r w:rsidRPr="009D6AA8">
              <w:rPr>
                <w:bCs/>
                <w:sz w:val="20"/>
                <w:szCs w:val="20"/>
              </w:rPr>
              <w:t xml:space="preserve">031   </w:t>
            </w:r>
          </w:p>
        </w:tc>
        <w:tc>
          <w:tcPr>
            <w:tcW w:w="2340" w:type="dxa"/>
            <w:tcBorders>
              <w:top w:val="nil"/>
              <w:left w:val="nil"/>
              <w:bottom w:val="single" w:sz="4" w:space="0" w:color="auto"/>
              <w:right w:val="single" w:sz="4" w:space="0" w:color="auto"/>
            </w:tcBorders>
            <w:vAlign w:val="bottom"/>
          </w:tcPr>
          <w:p w:rsidR="00713CC8" w:rsidRPr="009D6AA8" w:rsidRDefault="00713CC8" w:rsidP="00DA359A">
            <w:pPr>
              <w:jc w:val="right"/>
              <w:rPr>
                <w:bCs/>
                <w:sz w:val="20"/>
                <w:szCs w:val="20"/>
              </w:rPr>
            </w:pPr>
            <w:r>
              <w:rPr>
                <w:bCs/>
                <w:sz w:val="20"/>
                <w:szCs w:val="20"/>
              </w:rPr>
              <w:t xml:space="preserve">                   8 </w:t>
            </w:r>
            <w:r w:rsidRPr="009D6AA8">
              <w:rPr>
                <w:bCs/>
                <w:sz w:val="20"/>
                <w:szCs w:val="20"/>
              </w:rPr>
              <w:t xml:space="preserve">086   </w:t>
            </w:r>
          </w:p>
        </w:tc>
      </w:tr>
      <w:tr w:rsidR="00713CC8" w:rsidRPr="00C07E67" w:rsidTr="009D6AA8">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713CC8" w:rsidRPr="00C07E67" w:rsidRDefault="00713CC8" w:rsidP="00496F5E">
            <w:pPr>
              <w:jc w:val="both"/>
              <w:rPr>
                <w:sz w:val="20"/>
                <w:szCs w:val="20"/>
              </w:rPr>
            </w:pPr>
            <w:r w:rsidRPr="00C07E67">
              <w:rPr>
                <w:sz w:val="20"/>
                <w:szCs w:val="20"/>
              </w:rPr>
              <w:t>Недвижимое имущество</w:t>
            </w:r>
          </w:p>
        </w:tc>
        <w:tc>
          <w:tcPr>
            <w:tcW w:w="2340" w:type="dxa"/>
            <w:tcBorders>
              <w:top w:val="nil"/>
              <w:left w:val="nil"/>
              <w:bottom w:val="single" w:sz="4" w:space="0" w:color="auto"/>
              <w:right w:val="single" w:sz="4" w:space="0" w:color="auto"/>
            </w:tcBorders>
            <w:vAlign w:val="bottom"/>
          </w:tcPr>
          <w:p w:rsidR="00713CC8" w:rsidRPr="009D6AA8" w:rsidRDefault="00713CC8" w:rsidP="00DA359A">
            <w:pPr>
              <w:jc w:val="right"/>
              <w:rPr>
                <w:bCs/>
                <w:sz w:val="20"/>
                <w:szCs w:val="20"/>
              </w:rPr>
            </w:pPr>
            <w:r>
              <w:rPr>
                <w:bCs/>
                <w:sz w:val="20"/>
                <w:szCs w:val="20"/>
              </w:rPr>
              <w:t xml:space="preserve">        1 855 </w:t>
            </w:r>
            <w:r w:rsidRPr="009D6AA8">
              <w:rPr>
                <w:bCs/>
                <w:sz w:val="20"/>
                <w:szCs w:val="20"/>
              </w:rPr>
              <w:t xml:space="preserve">880   </w:t>
            </w:r>
          </w:p>
        </w:tc>
        <w:tc>
          <w:tcPr>
            <w:tcW w:w="2340" w:type="dxa"/>
            <w:tcBorders>
              <w:top w:val="nil"/>
              <w:left w:val="nil"/>
              <w:bottom w:val="single" w:sz="4" w:space="0" w:color="auto"/>
              <w:right w:val="single" w:sz="4" w:space="0" w:color="auto"/>
            </w:tcBorders>
            <w:vAlign w:val="bottom"/>
          </w:tcPr>
          <w:p w:rsidR="00713CC8" w:rsidRPr="009D6AA8" w:rsidRDefault="00713CC8" w:rsidP="00DA359A">
            <w:pPr>
              <w:jc w:val="right"/>
              <w:rPr>
                <w:bCs/>
                <w:sz w:val="20"/>
                <w:szCs w:val="20"/>
              </w:rPr>
            </w:pPr>
            <w:r>
              <w:rPr>
                <w:bCs/>
                <w:sz w:val="20"/>
                <w:szCs w:val="20"/>
              </w:rPr>
              <w:t xml:space="preserve">                 17 </w:t>
            </w:r>
            <w:r w:rsidRPr="009D6AA8">
              <w:rPr>
                <w:bCs/>
                <w:sz w:val="20"/>
                <w:szCs w:val="20"/>
              </w:rPr>
              <w:t xml:space="preserve">774   </w:t>
            </w:r>
          </w:p>
        </w:tc>
      </w:tr>
      <w:tr w:rsidR="00713CC8" w:rsidRPr="00C07E67" w:rsidTr="009D6AA8">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713CC8" w:rsidRPr="00C07E67" w:rsidRDefault="00713CC8" w:rsidP="00503241">
            <w:pPr>
              <w:jc w:val="both"/>
              <w:rPr>
                <w:sz w:val="20"/>
                <w:szCs w:val="20"/>
              </w:rPr>
            </w:pPr>
            <w:r w:rsidRPr="00C07E67">
              <w:rPr>
                <w:sz w:val="20"/>
                <w:szCs w:val="20"/>
              </w:rPr>
              <w:t>Итого:</w:t>
            </w:r>
          </w:p>
        </w:tc>
        <w:tc>
          <w:tcPr>
            <w:tcW w:w="2340" w:type="dxa"/>
            <w:tcBorders>
              <w:top w:val="nil"/>
              <w:left w:val="nil"/>
              <w:bottom w:val="single" w:sz="4" w:space="0" w:color="auto"/>
              <w:right w:val="single" w:sz="4" w:space="0" w:color="auto"/>
            </w:tcBorders>
            <w:vAlign w:val="bottom"/>
          </w:tcPr>
          <w:p w:rsidR="00713CC8" w:rsidRPr="009D6AA8" w:rsidRDefault="00713CC8" w:rsidP="00DA359A">
            <w:pPr>
              <w:jc w:val="right"/>
              <w:rPr>
                <w:bCs/>
                <w:sz w:val="20"/>
                <w:szCs w:val="20"/>
              </w:rPr>
            </w:pPr>
            <w:r w:rsidRPr="009D6AA8">
              <w:rPr>
                <w:bCs/>
                <w:sz w:val="20"/>
                <w:szCs w:val="20"/>
              </w:rPr>
              <w:t xml:space="preserve">    </w:t>
            </w:r>
            <w:r>
              <w:rPr>
                <w:bCs/>
                <w:sz w:val="20"/>
                <w:szCs w:val="20"/>
              </w:rPr>
              <w:t xml:space="preserve">    3 113 </w:t>
            </w:r>
            <w:r w:rsidRPr="009D6AA8">
              <w:rPr>
                <w:bCs/>
                <w:sz w:val="20"/>
                <w:szCs w:val="20"/>
              </w:rPr>
              <w:t xml:space="preserve">288   </w:t>
            </w:r>
          </w:p>
        </w:tc>
        <w:tc>
          <w:tcPr>
            <w:tcW w:w="2340" w:type="dxa"/>
            <w:tcBorders>
              <w:top w:val="nil"/>
              <w:left w:val="nil"/>
              <w:bottom w:val="single" w:sz="4" w:space="0" w:color="auto"/>
              <w:right w:val="single" w:sz="4" w:space="0" w:color="auto"/>
            </w:tcBorders>
            <w:vAlign w:val="bottom"/>
          </w:tcPr>
          <w:p w:rsidR="00713CC8" w:rsidRPr="009D6AA8" w:rsidRDefault="00713CC8" w:rsidP="00DA359A">
            <w:pPr>
              <w:jc w:val="right"/>
              <w:rPr>
                <w:bCs/>
                <w:sz w:val="20"/>
                <w:szCs w:val="20"/>
              </w:rPr>
            </w:pPr>
            <w:r>
              <w:rPr>
                <w:bCs/>
                <w:sz w:val="20"/>
                <w:szCs w:val="20"/>
              </w:rPr>
              <w:t xml:space="preserve">                695 </w:t>
            </w:r>
            <w:r w:rsidRPr="009D6AA8">
              <w:rPr>
                <w:bCs/>
                <w:sz w:val="20"/>
                <w:szCs w:val="20"/>
              </w:rPr>
              <w:t xml:space="preserve">933   </w:t>
            </w:r>
          </w:p>
        </w:tc>
      </w:tr>
    </w:tbl>
    <w:p w:rsidR="00503241" w:rsidRPr="00412DDB" w:rsidRDefault="00503241" w:rsidP="00503241">
      <w:pPr>
        <w:pStyle w:val="em-4"/>
      </w:pPr>
    </w:p>
    <w:p w:rsidR="00503241" w:rsidRPr="00412DDB" w:rsidRDefault="00503241" w:rsidP="00503241">
      <w:pPr>
        <w:pStyle w:val="em-4"/>
      </w:pPr>
      <w:r w:rsidRPr="00412DDB">
        <w:t>Сведения о способах начисления амортизационных отчислений по группам объектов основных средств</w:t>
      </w:r>
    </w:p>
    <w:tbl>
      <w:tblPr>
        <w:tblW w:w="0" w:type="auto"/>
        <w:tblLook w:val="01E0" w:firstRow="1" w:lastRow="1" w:firstColumn="1" w:lastColumn="1" w:noHBand="0" w:noVBand="0"/>
      </w:tblPr>
      <w:tblGrid>
        <w:gridCol w:w="10173"/>
      </w:tblGrid>
      <w:tr w:rsidR="00503241" w:rsidRPr="00412DDB" w:rsidTr="00D45796">
        <w:tc>
          <w:tcPr>
            <w:tcW w:w="10173" w:type="dxa"/>
          </w:tcPr>
          <w:p w:rsidR="00503241" w:rsidRPr="00D45796" w:rsidRDefault="00503241" w:rsidP="00D45796">
            <w:pPr>
              <w:pStyle w:val="28"/>
              <w:ind w:firstLine="567"/>
              <w:rPr>
                <w:b w:val="0"/>
                <w:szCs w:val="20"/>
              </w:rPr>
            </w:pPr>
            <w:r w:rsidRPr="00D45796">
              <w:rPr>
                <w:b w:val="0"/>
                <w:szCs w:val="20"/>
              </w:rPr>
              <w:t>Метод начисления амортизации – линейный по всем группам основных средств.</w:t>
            </w:r>
          </w:p>
          <w:p w:rsidR="00503241" w:rsidRPr="00D45796" w:rsidRDefault="00503241" w:rsidP="00D45796">
            <w:pPr>
              <w:pStyle w:val="28"/>
              <w:ind w:firstLine="567"/>
              <w:rPr>
                <w:b w:val="0"/>
                <w:szCs w:val="20"/>
              </w:rPr>
            </w:pPr>
            <w:r w:rsidRPr="00D45796">
              <w:rPr>
                <w:b w:val="0"/>
                <w:szCs w:val="20"/>
              </w:rPr>
              <w:t>Применение данного метода начисления амортизации производится в течение всего срока испол</w:t>
            </w:r>
            <w:r w:rsidRPr="00D45796">
              <w:rPr>
                <w:b w:val="0"/>
                <w:szCs w:val="20"/>
              </w:rPr>
              <w:t>ь</w:t>
            </w:r>
            <w:r w:rsidRPr="00D45796">
              <w:rPr>
                <w:b w:val="0"/>
                <w:szCs w:val="20"/>
              </w:rPr>
              <w:t>зования основных средств.</w:t>
            </w:r>
          </w:p>
          <w:p w:rsidR="00503241" w:rsidRPr="00D45796" w:rsidRDefault="00503241" w:rsidP="00020BD4">
            <w:pPr>
              <w:pStyle w:val="em-4"/>
            </w:pPr>
          </w:p>
        </w:tc>
      </w:tr>
    </w:tbl>
    <w:p w:rsidR="0011500C" w:rsidRPr="00412DDB" w:rsidRDefault="0011500C" w:rsidP="004729DE">
      <w:pPr>
        <w:pStyle w:val="em-4"/>
      </w:pPr>
    </w:p>
    <w:p w:rsidR="0065434D" w:rsidRPr="00412DDB" w:rsidRDefault="00B37CA9" w:rsidP="0090611F">
      <w:pPr>
        <w:pStyle w:val="em-4"/>
        <w:rPr>
          <w:b/>
          <w:i/>
        </w:rPr>
      </w:pPr>
      <w:r w:rsidRPr="00412DDB">
        <w:rPr>
          <w:b/>
          <w:i/>
        </w:rPr>
        <w:t>Результаты последней переоценки основных средств и долгосрочно арендуемых основных средств, осуществленной в течение последнего завершенного финансового года:</w:t>
      </w:r>
    </w:p>
    <w:p w:rsidR="00B37CA9" w:rsidRPr="00412DDB" w:rsidRDefault="00B37CA9" w:rsidP="00B37CA9">
      <w:pPr>
        <w:adjustRightInd w:val="0"/>
        <w:ind w:firstLine="709"/>
        <w:jc w:val="both"/>
        <w:rPr>
          <w:sz w:val="22"/>
          <w:szCs w:val="22"/>
        </w:rPr>
      </w:pPr>
    </w:p>
    <w:p w:rsidR="005A2335" w:rsidRPr="009D6AA8" w:rsidRDefault="00BB6228" w:rsidP="00B37CA9">
      <w:pPr>
        <w:adjustRightInd w:val="0"/>
        <w:ind w:firstLine="709"/>
        <w:jc w:val="both"/>
        <w:rPr>
          <w:sz w:val="22"/>
          <w:szCs w:val="20"/>
        </w:rPr>
      </w:pPr>
      <w:r w:rsidRPr="009D6AA8">
        <w:rPr>
          <w:sz w:val="22"/>
          <w:szCs w:val="20"/>
        </w:rPr>
        <w:t>Произведена переоценка недвижимого имущества по состоянию на 01.01.201</w:t>
      </w:r>
      <w:r w:rsidR="00C07E67" w:rsidRPr="009D6AA8">
        <w:rPr>
          <w:sz w:val="22"/>
          <w:szCs w:val="20"/>
        </w:rPr>
        <w:t>8</w:t>
      </w:r>
      <w:r w:rsidRPr="009D6AA8">
        <w:rPr>
          <w:sz w:val="22"/>
          <w:szCs w:val="20"/>
        </w:rPr>
        <w:t>г.</w:t>
      </w:r>
    </w:p>
    <w:p w:rsidR="00503241" w:rsidRPr="009D6AA8" w:rsidRDefault="00503241" w:rsidP="00B37CA9">
      <w:pPr>
        <w:adjustRightInd w:val="0"/>
        <w:ind w:firstLine="709"/>
        <w:jc w:val="both"/>
        <w:rPr>
          <w:sz w:val="22"/>
          <w:szCs w:val="22"/>
        </w:rPr>
      </w:pPr>
    </w:p>
    <w:tbl>
      <w:tblPr>
        <w:tblW w:w="10065" w:type="dxa"/>
        <w:tblInd w:w="108" w:type="dxa"/>
        <w:tblLook w:val="0000" w:firstRow="0" w:lastRow="0" w:firstColumn="0" w:lastColumn="0" w:noHBand="0" w:noVBand="0"/>
      </w:tblPr>
      <w:tblGrid>
        <w:gridCol w:w="2063"/>
        <w:gridCol w:w="1594"/>
        <w:gridCol w:w="1588"/>
        <w:gridCol w:w="1559"/>
        <w:gridCol w:w="1560"/>
        <w:gridCol w:w="1701"/>
      </w:tblGrid>
      <w:tr w:rsidR="00CC1CF7" w:rsidRPr="00CC1CF7" w:rsidTr="00412053">
        <w:trPr>
          <w:cantSplit/>
          <w:trHeight w:val="889"/>
        </w:trPr>
        <w:tc>
          <w:tcPr>
            <w:tcW w:w="2063" w:type="dxa"/>
            <w:vMerge w:val="restart"/>
            <w:tcBorders>
              <w:top w:val="single" w:sz="4" w:space="0" w:color="auto"/>
              <w:left w:val="single" w:sz="4" w:space="0" w:color="auto"/>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Наименование группы объектов основных средств</w:t>
            </w:r>
          </w:p>
        </w:tc>
        <w:tc>
          <w:tcPr>
            <w:tcW w:w="3182" w:type="dxa"/>
            <w:gridSpan w:val="2"/>
            <w:tcBorders>
              <w:top w:val="single" w:sz="4" w:space="0" w:color="auto"/>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Балансовая стоимость осно</w:t>
            </w:r>
            <w:r w:rsidRPr="009D6AA8">
              <w:rPr>
                <w:sz w:val="22"/>
                <w:szCs w:val="22"/>
              </w:rPr>
              <w:t>в</w:t>
            </w:r>
            <w:r w:rsidRPr="009D6AA8">
              <w:rPr>
                <w:sz w:val="22"/>
                <w:szCs w:val="22"/>
              </w:rPr>
              <w:t>ных средств до переоценки,  руб.</w:t>
            </w:r>
          </w:p>
        </w:tc>
        <w:tc>
          <w:tcPr>
            <w:tcW w:w="3119" w:type="dxa"/>
            <w:gridSpan w:val="2"/>
            <w:tcBorders>
              <w:top w:val="single" w:sz="4" w:space="0" w:color="auto"/>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Восстановительная стоимость основных средств после пер</w:t>
            </w:r>
            <w:r w:rsidRPr="009D6AA8">
              <w:rPr>
                <w:sz w:val="22"/>
                <w:szCs w:val="22"/>
              </w:rPr>
              <w:t>е</w:t>
            </w:r>
            <w:r w:rsidRPr="009D6AA8">
              <w:rPr>
                <w:sz w:val="22"/>
                <w:szCs w:val="22"/>
              </w:rPr>
              <w:t>оценки,  руб.</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B37CA9" w:rsidRPr="009D6AA8" w:rsidRDefault="00B37CA9">
            <w:pPr>
              <w:jc w:val="center"/>
              <w:rPr>
                <w:sz w:val="22"/>
                <w:szCs w:val="22"/>
              </w:rPr>
            </w:pPr>
            <w:r w:rsidRPr="009D6AA8">
              <w:rPr>
                <w:sz w:val="22"/>
                <w:szCs w:val="22"/>
              </w:rPr>
              <w:t>Дата переоце</w:t>
            </w:r>
            <w:r w:rsidRPr="009D6AA8">
              <w:rPr>
                <w:sz w:val="22"/>
                <w:szCs w:val="22"/>
              </w:rPr>
              <w:t>н</w:t>
            </w:r>
            <w:r w:rsidRPr="009D6AA8">
              <w:rPr>
                <w:sz w:val="22"/>
                <w:szCs w:val="22"/>
              </w:rPr>
              <w:t xml:space="preserve">ки </w:t>
            </w:r>
          </w:p>
        </w:tc>
      </w:tr>
      <w:tr w:rsidR="00CC1CF7" w:rsidRPr="00CC1CF7" w:rsidTr="00412053">
        <w:trPr>
          <w:cantSplit/>
          <w:trHeight w:val="390"/>
        </w:trPr>
        <w:tc>
          <w:tcPr>
            <w:tcW w:w="2063" w:type="dxa"/>
            <w:vMerge/>
            <w:tcBorders>
              <w:top w:val="single" w:sz="4" w:space="0" w:color="auto"/>
              <w:left w:val="single" w:sz="4" w:space="0" w:color="auto"/>
              <w:bottom w:val="single" w:sz="4" w:space="0" w:color="auto"/>
              <w:right w:val="single" w:sz="4" w:space="0" w:color="auto"/>
            </w:tcBorders>
            <w:vAlign w:val="center"/>
          </w:tcPr>
          <w:p w:rsidR="00B37CA9" w:rsidRPr="009D6AA8" w:rsidRDefault="00B37CA9" w:rsidP="00B37CA9">
            <w:pPr>
              <w:rPr>
                <w:sz w:val="22"/>
                <w:szCs w:val="22"/>
              </w:rPr>
            </w:pPr>
          </w:p>
        </w:tc>
        <w:tc>
          <w:tcPr>
            <w:tcW w:w="1594"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 xml:space="preserve">полная </w:t>
            </w:r>
          </w:p>
        </w:tc>
        <w:tc>
          <w:tcPr>
            <w:tcW w:w="1588"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остаточная</w:t>
            </w:r>
          </w:p>
        </w:tc>
        <w:tc>
          <w:tcPr>
            <w:tcW w:w="1559"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 xml:space="preserve">полная </w:t>
            </w:r>
          </w:p>
        </w:tc>
        <w:tc>
          <w:tcPr>
            <w:tcW w:w="1560"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остаточная</w:t>
            </w:r>
          </w:p>
        </w:tc>
        <w:tc>
          <w:tcPr>
            <w:tcW w:w="1701" w:type="dxa"/>
            <w:vMerge/>
            <w:tcBorders>
              <w:top w:val="single" w:sz="4" w:space="0" w:color="auto"/>
              <w:left w:val="single" w:sz="4" w:space="0" w:color="auto"/>
              <w:bottom w:val="single" w:sz="4" w:space="0" w:color="auto"/>
              <w:right w:val="single" w:sz="4" w:space="0" w:color="auto"/>
            </w:tcBorders>
            <w:vAlign w:val="center"/>
          </w:tcPr>
          <w:p w:rsidR="00B37CA9" w:rsidRPr="009D6AA8" w:rsidRDefault="00B37CA9" w:rsidP="00B37CA9">
            <w:pPr>
              <w:rPr>
                <w:sz w:val="22"/>
                <w:szCs w:val="22"/>
              </w:rPr>
            </w:pPr>
          </w:p>
        </w:tc>
      </w:tr>
      <w:tr w:rsidR="00CC1CF7" w:rsidRPr="00CC1CF7" w:rsidTr="00412053">
        <w:trPr>
          <w:trHeight w:val="270"/>
        </w:trPr>
        <w:tc>
          <w:tcPr>
            <w:tcW w:w="2063" w:type="dxa"/>
            <w:tcBorders>
              <w:top w:val="nil"/>
              <w:left w:val="single" w:sz="4" w:space="0" w:color="auto"/>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1</w:t>
            </w:r>
          </w:p>
        </w:tc>
        <w:tc>
          <w:tcPr>
            <w:tcW w:w="1594"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2</w:t>
            </w:r>
          </w:p>
        </w:tc>
        <w:tc>
          <w:tcPr>
            <w:tcW w:w="1588"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3</w:t>
            </w:r>
          </w:p>
        </w:tc>
        <w:tc>
          <w:tcPr>
            <w:tcW w:w="1559"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4</w:t>
            </w:r>
          </w:p>
        </w:tc>
        <w:tc>
          <w:tcPr>
            <w:tcW w:w="1560"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5</w:t>
            </w:r>
          </w:p>
        </w:tc>
        <w:tc>
          <w:tcPr>
            <w:tcW w:w="1701"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6</w:t>
            </w:r>
          </w:p>
        </w:tc>
      </w:tr>
    </w:tbl>
    <w:p w:rsidR="00B37CA9" w:rsidRPr="009D6AA8" w:rsidRDefault="00B37CA9" w:rsidP="00B37CA9">
      <w:pPr>
        <w:adjustRightInd w:val="0"/>
        <w:ind w:firstLine="709"/>
        <w:jc w:val="both"/>
        <w:rPr>
          <w:sz w:val="22"/>
          <w:szCs w:val="22"/>
        </w:rPr>
      </w:pPr>
      <w:r w:rsidRPr="009D6AA8">
        <w:rPr>
          <w:sz w:val="22"/>
          <w:szCs w:val="22"/>
        </w:rPr>
        <w:t xml:space="preserve">Отчетная дата: </w:t>
      </w:r>
      <w:r w:rsidR="00BB6228" w:rsidRPr="009D6AA8">
        <w:rPr>
          <w:sz w:val="22"/>
          <w:szCs w:val="22"/>
        </w:rPr>
        <w:t>«01</w:t>
      </w:r>
      <w:r w:rsidRPr="009D6AA8">
        <w:rPr>
          <w:sz w:val="22"/>
          <w:szCs w:val="22"/>
        </w:rPr>
        <w:t>»</w:t>
      </w:r>
      <w:r w:rsidR="00BB6228" w:rsidRPr="009D6AA8">
        <w:rPr>
          <w:sz w:val="22"/>
          <w:szCs w:val="22"/>
        </w:rPr>
        <w:t xml:space="preserve"> </w:t>
      </w:r>
      <w:r w:rsidR="00C07E67" w:rsidRPr="009D6AA8">
        <w:rPr>
          <w:sz w:val="22"/>
          <w:szCs w:val="22"/>
        </w:rPr>
        <w:t xml:space="preserve">января </w:t>
      </w:r>
      <w:r w:rsidR="00BB6228" w:rsidRPr="009D6AA8">
        <w:rPr>
          <w:sz w:val="22"/>
          <w:szCs w:val="22"/>
        </w:rPr>
        <w:t>201</w:t>
      </w:r>
      <w:r w:rsidR="00C07E67" w:rsidRPr="009D6AA8">
        <w:rPr>
          <w:sz w:val="22"/>
          <w:szCs w:val="22"/>
        </w:rPr>
        <w:t>8</w:t>
      </w:r>
      <w:r w:rsidRPr="009D6AA8">
        <w:rPr>
          <w:sz w:val="22"/>
          <w:szCs w:val="22"/>
        </w:rPr>
        <w:t xml:space="preserve">  года</w:t>
      </w:r>
    </w:p>
    <w:tbl>
      <w:tblPr>
        <w:tblW w:w="10065" w:type="dxa"/>
        <w:tblInd w:w="108" w:type="dxa"/>
        <w:tblLayout w:type="fixed"/>
        <w:tblLook w:val="0000" w:firstRow="0" w:lastRow="0" w:firstColumn="0" w:lastColumn="0" w:noHBand="0" w:noVBand="0"/>
      </w:tblPr>
      <w:tblGrid>
        <w:gridCol w:w="1701"/>
        <w:gridCol w:w="1843"/>
        <w:gridCol w:w="1843"/>
        <w:gridCol w:w="1701"/>
        <w:gridCol w:w="1701"/>
        <w:gridCol w:w="1276"/>
      </w:tblGrid>
      <w:tr w:rsidR="00CC1CF7" w:rsidRPr="00CC1CF7" w:rsidTr="009D6AA8">
        <w:trPr>
          <w:trHeight w:val="300"/>
        </w:trPr>
        <w:tc>
          <w:tcPr>
            <w:tcW w:w="1701" w:type="dxa"/>
            <w:tcBorders>
              <w:top w:val="single" w:sz="4" w:space="0" w:color="auto"/>
              <w:left w:val="single" w:sz="4" w:space="0" w:color="auto"/>
              <w:bottom w:val="single" w:sz="4" w:space="0" w:color="auto"/>
              <w:right w:val="single" w:sz="4" w:space="0" w:color="auto"/>
            </w:tcBorders>
            <w:vAlign w:val="center"/>
          </w:tcPr>
          <w:p w:rsidR="00BB6228" w:rsidRPr="009D6AA8" w:rsidRDefault="006C01E6" w:rsidP="00BB6228">
            <w:pPr>
              <w:rPr>
                <w:sz w:val="20"/>
                <w:szCs w:val="22"/>
              </w:rPr>
            </w:pPr>
            <w:r w:rsidRPr="009D6AA8">
              <w:rPr>
                <w:sz w:val="20"/>
                <w:szCs w:val="22"/>
              </w:rPr>
              <w:t>недвижимость</w:t>
            </w:r>
          </w:p>
        </w:tc>
        <w:tc>
          <w:tcPr>
            <w:tcW w:w="1843" w:type="dxa"/>
            <w:tcBorders>
              <w:top w:val="single" w:sz="4" w:space="0" w:color="auto"/>
              <w:left w:val="nil"/>
              <w:bottom w:val="single" w:sz="4" w:space="0" w:color="auto"/>
              <w:right w:val="single" w:sz="4" w:space="0" w:color="auto"/>
            </w:tcBorders>
            <w:vAlign w:val="center"/>
          </w:tcPr>
          <w:p w:rsidR="00BB6228" w:rsidRPr="009D6AA8" w:rsidDel="00BB6228" w:rsidRDefault="00CC1CF7">
            <w:pPr>
              <w:jc w:val="center"/>
              <w:rPr>
                <w:sz w:val="18"/>
                <w:szCs w:val="22"/>
              </w:rPr>
            </w:pPr>
            <w:r w:rsidRPr="009D6AA8">
              <w:rPr>
                <w:bCs/>
                <w:sz w:val="18"/>
                <w:szCs w:val="22"/>
              </w:rPr>
              <w:t>1</w:t>
            </w:r>
            <w:r w:rsidRPr="009D6AA8">
              <w:rPr>
                <w:bCs/>
                <w:sz w:val="18"/>
                <w:szCs w:val="22"/>
                <w:lang w:val="en-US"/>
              </w:rPr>
              <w:t xml:space="preserve"> </w:t>
            </w:r>
            <w:r w:rsidRPr="009D6AA8">
              <w:rPr>
                <w:bCs/>
                <w:sz w:val="18"/>
                <w:szCs w:val="22"/>
              </w:rPr>
              <w:t>637</w:t>
            </w:r>
            <w:r>
              <w:rPr>
                <w:bCs/>
                <w:sz w:val="18"/>
                <w:szCs w:val="22"/>
                <w:lang w:val="en-US"/>
              </w:rPr>
              <w:t xml:space="preserve"> </w:t>
            </w:r>
            <w:r w:rsidRPr="009D6AA8">
              <w:rPr>
                <w:bCs/>
                <w:sz w:val="18"/>
                <w:szCs w:val="22"/>
                <w:lang w:val="en-US"/>
              </w:rPr>
              <w:t>3</w:t>
            </w:r>
            <w:r w:rsidRPr="009D6AA8">
              <w:rPr>
                <w:bCs/>
                <w:sz w:val="18"/>
                <w:szCs w:val="22"/>
              </w:rPr>
              <w:t>07 841</w:t>
            </w:r>
            <w:r w:rsidRPr="009D6AA8">
              <w:rPr>
                <w:bCs/>
                <w:sz w:val="18"/>
                <w:szCs w:val="22"/>
                <w:lang w:val="en-US"/>
              </w:rPr>
              <w:t>-4</w:t>
            </w:r>
            <w:r w:rsidRPr="009D6AA8">
              <w:rPr>
                <w:bCs/>
                <w:sz w:val="18"/>
                <w:szCs w:val="22"/>
              </w:rPr>
              <w:t>0  </w:t>
            </w:r>
          </w:p>
        </w:tc>
        <w:tc>
          <w:tcPr>
            <w:tcW w:w="1843" w:type="dxa"/>
            <w:tcBorders>
              <w:top w:val="single" w:sz="4" w:space="0" w:color="auto"/>
              <w:left w:val="nil"/>
              <w:bottom w:val="single" w:sz="4" w:space="0" w:color="auto"/>
              <w:right w:val="single" w:sz="4" w:space="0" w:color="auto"/>
            </w:tcBorders>
            <w:vAlign w:val="center"/>
          </w:tcPr>
          <w:p w:rsidR="00BB6228" w:rsidRPr="009D6AA8" w:rsidRDefault="00CC1CF7">
            <w:pPr>
              <w:jc w:val="center"/>
              <w:rPr>
                <w:sz w:val="18"/>
                <w:szCs w:val="22"/>
              </w:rPr>
            </w:pPr>
            <w:r w:rsidRPr="009D6AA8">
              <w:rPr>
                <w:bCs/>
                <w:sz w:val="18"/>
                <w:szCs w:val="22"/>
              </w:rPr>
              <w:t>1 605 930 028</w:t>
            </w:r>
            <w:r>
              <w:rPr>
                <w:bCs/>
                <w:sz w:val="18"/>
                <w:szCs w:val="22"/>
                <w:lang w:val="en-US"/>
              </w:rPr>
              <w:t>-</w:t>
            </w:r>
            <w:r w:rsidRPr="009D6AA8">
              <w:rPr>
                <w:bCs/>
                <w:sz w:val="18"/>
                <w:szCs w:val="22"/>
              </w:rPr>
              <w:t>49  </w:t>
            </w:r>
          </w:p>
        </w:tc>
        <w:tc>
          <w:tcPr>
            <w:tcW w:w="1701" w:type="dxa"/>
            <w:tcBorders>
              <w:top w:val="single" w:sz="4" w:space="0" w:color="auto"/>
              <w:left w:val="nil"/>
              <w:bottom w:val="single" w:sz="4" w:space="0" w:color="auto"/>
              <w:right w:val="single" w:sz="4" w:space="0" w:color="auto"/>
            </w:tcBorders>
            <w:vAlign w:val="center"/>
          </w:tcPr>
          <w:p w:rsidR="00BB6228" w:rsidRPr="009D6AA8" w:rsidRDefault="00CC1CF7">
            <w:pPr>
              <w:jc w:val="center"/>
              <w:rPr>
                <w:sz w:val="18"/>
                <w:szCs w:val="18"/>
              </w:rPr>
            </w:pPr>
            <w:r w:rsidRPr="009D6AA8">
              <w:rPr>
                <w:sz w:val="18"/>
                <w:szCs w:val="18"/>
              </w:rPr>
              <w:t>1 591 557 137</w:t>
            </w:r>
            <w:r>
              <w:rPr>
                <w:sz w:val="18"/>
                <w:szCs w:val="18"/>
                <w:lang w:val="en-US"/>
              </w:rPr>
              <w:t>-</w:t>
            </w:r>
            <w:r w:rsidRPr="009D6AA8">
              <w:rPr>
                <w:sz w:val="18"/>
                <w:szCs w:val="18"/>
              </w:rPr>
              <w:t>62  </w:t>
            </w:r>
          </w:p>
        </w:tc>
        <w:tc>
          <w:tcPr>
            <w:tcW w:w="1701" w:type="dxa"/>
            <w:tcBorders>
              <w:top w:val="single" w:sz="4" w:space="0" w:color="auto"/>
              <w:left w:val="nil"/>
              <w:bottom w:val="single" w:sz="4" w:space="0" w:color="auto"/>
              <w:right w:val="single" w:sz="4" w:space="0" w:color="auto"/>
            </w:tcBorders>
            <w:vAlign w:val="center"/>
          </w:tcPr>
          <w:p w:rsidR="00BB6228" w:rsidRPr="009D6AA8" w:rsidRDefault="00CC1CF7">
            <w:pPr>
              <w:jc w:val="center"/>
              <w:rPr>
                <w:sz w:val="18"/>
                <w:szCs w:val="18"/>
              </w:rPr>
            </w:pPr>
            <w:r w:rsidRPr="009D6AA8">
              <w:rPr>
                <w:sz w:val="18"/>
                <w:szCs w:val="18"/>
              </w:rPr>
              <w:t>1 591 557 137</w:t>
            </w:r>
            <w:r>
              <w:rPr>
                <w:sz w:val="18"/>
                <w:szCs w:val="18"/>
                <w:lang w:val="en-US"/>
              </w:rPr>
              <w:t>-</w:t>
            </w:r>
            <w:r w:rsidRPr="009D6AA8">
              <w:rPr>
                <w:sz w:val="18"/>
                <w:szCs w:val="18"/>
              </w:rPr>
              <w:t>62  </w:t>
            </w:r>
          </w:p>
        </w:tc>
        <w:tc>
          <w:tcPr>
            <w:tcW w:w="1276" w:type="dxa"/>
            <w:tcBorders>
              <w:top w:val="single" w:sz="4" w:space="0" w:color="auto"/>
              <w:left w:val="nil"/>
              <w:bottom w:val="single" w:sz="4" w:space="0" w:color="auto"/>
              <w:right w:val="single" w:sz="4" w:space="0" w:color="auto"/>
            </w:tcBorders>
            <w:vAlign w:val="center"/>
          </w:tcPr>
          <w:p w:rsidR="00BB6228" w:rsidRPr="009D6AA8" w:rsidRDefault="00CC1CF7" w:rsidP="00C07E67">
            <w:pPr>
              <w:jc w:val="center"/>
              <w:rPr>
                <w:sz w:val="18"/>
                <w:szCs w:val="22"/>
                <w:lang w:val="en-US"/>
              </w:rPr>
            </w:pPr>
            <w:r>
              <w:rPr>
                <w:sz w:val="18"/>
                <w:szCs w:val="22"/>
                <w:lang w:val="en-US"/>
              </w:rPr>
              <w:t>31.12.2017</w:t>
            </w:r>
          </w:p>
        </w:tc>
      </w:tr>
      <w:tr w:rsidR="00CC1CF7" w:rsidRPr="00CC1CF7" w:rsidTr="009D6AA8">
        <w:trPr>
          <w:trHeight w:val="300"/>
        </w:trPr>
        <w:tc>
          <w:tcPr>
            <w:tcW w:w="1701" w:type="dxa"/>
            <w:tcBorders>
              <w:top w:val="nil"/>
              <w:left w:val="single" w:sz="4" w:space="0" w:color="auto"/>
              <w:bottom w:val="single" w:sz="4" w:space="0" w:color="auto"/>
              <w:right w:val="single" w:sz="4" w:space="0" w:color="auto"/>
            </w:tcBorders>
            <w:vAlign w:val="center"/>
          </w:tcPr>
          <w:p w:rsidR="00CC1CF7" w:rsidRPr="009D6AA8" w:rsidRDefault="00CC1CF7" w:rsidP="00B37CA9">
            <w:pPr>
              <w:rPr>
                <w:sz w:val="22"/>
                <w:szCs w:val="22"/>
              </w:rPr>
            </w:pPr>
            <w:r w:rsidRPr="009D6AA8">
              <w:rPr>
                <w:sz w:val="22"/>
                <w:szCs w:val="22"/>
              </w:rPr>
              <w:t>Итого:</w:t>
            </w:r>
          </w:p>
        </w:tc>
        <w:tc>
          <w:tcPr>
            <w:tcW w:w="1843" w:type="dxa"/>
            <w:tcBorders>
              <w:top w:val="nil"/>
              <w:left w:val="nil"/>
              <w:bottom w:val="single" w:sz="4" w:space="0" w:color="auto"/>
              <w:right w:val="single" w:sz="4" w:space="0" w:color="auto"/>
            </w:tcBorders>
            <w:vAlign w:val="center"/>
          </w:tcPr>
          <w:p w:rsidR="00CC1CF7" w:rsidRPr="009D6AA8" w:rsidRDefault="00CC1CF7" w:rsidP="00B37CA9">
            <w:pPr>
              <w:jc w:val="center"/>
              <w:rPr>
                <w:sz w:val="22"/>
                <w:szCs w:val="22"/>
              </w:rPr>
            </w:pPr>
            <w:r w:rsidRPr="00A30129">
              <w:rPr>
                <w:bCs/>
                <w:sz w:val="18"/>
                <w:szCs w:val="22"/>
              </w:rPr>
              <w:t>1</w:t>
            </w:r>
            <w:r w:rsidRPr="00A30129">
              <w:rPr>
                <w:bCs/>
                <w:sz w:val="18"/>
                <w:szCs w:val="22"/>
                <w:lang w:val="en-US"/>
              </w:rPr>
              <w:t xml:space="preserve"> </w:t>
            </w:r>
            <w:r w:rsidRPr="00A30129">
              <w:rPr>
                <w:bCs/>
                <w:sz w:val="18"/>
                <w:szCs w:val="22"/>
              </w:rPr>
              <w:t>637</w:t>
            </w:r>
            <w:r>
              <w:rPr>
                <w:bCs/>
                <w:sz w:val="18"/>
                <w:szCs w:val="22"/>
                <w:lang w:val="en-US"/>
              </w:rPr>
              <w:t xml:space="preserve"> </w:t>
            </w:r>
            <w:r w:rsidRPr="00A30129">
              <w:rPr>
                <w:bCs/>
                <w:sz w:val="18"/>
                <w:szCs w:val="22"/>
                <w:lang w:val="en-US"/>
              </w:rPr>
              <w:t>3</w:t>
            </w:r>
            <w:r w:rsidRPr="00A30129">
              <w:rPr>
                <w:bCs/>
                <w:sz w:val="18"/>
                <w:szCs w:val="22"/>
              </w:rPr>
              <w:t>07 841</w:t>
            </w:r>
            <w:r w:rsidRPr="00A30129">
              <w:rPr>
                <w:bCs/>
                <w:sz w:val="18"/>
                <w:szCs w:val="22"/>
                <w:lang w:val="en-US"/>
              </w:rPr>
              <w:t>-4</w:t>
            </w:r>
            <w:r w:rsidRPr="00A30129">
              <w:rPr>
                <w:bCs/>
                <w:sz w:val="18"/>
                <w:szCs w:val="22"/>
              </w:rPr>
              <w:t>0  </w:t>
            </w:r>
          </w:p>
        </w:tc>
        <w:tc>
          <w:tcPr>
            <w:tcW w:w="1843" w:type="dxa"/>
            <w:tcBorders>
              <w:top w:val="nil"/>
              <w:left w:val="nil"/>
              <w:bottom w:val="single" w:sz="4" w:space="0" w:color="auto"/>
              <w:right w:val="single" w:sz="4" w:space="0" w:color="auto"/>
            </w:tcBorders>
            <w:vAlign w:val="center"/>
          </w:tcPr>
          <w:p w:rsidR="00CC1CF7" w:rsidRPr="009D6AA8" w:rsidRDefault="00CC1CF7" w:rsidP="00B37CA9">
            <w:pPr>
              <w:jc w:val="center"/>
              <w:rPr>
                <w:sz w:val="22"/>
                <w:szCs w:val="22"/>
              </w:rPr>
            </w:pPr>
            <w:r w:rsidRPr="00A30129">
              <w:rPr>
                <w:bCs/>
                <w:sz w:val="18"/>
                <w:szCs w:val="22"/>
              </w:rPr>
              <w:t> 1 605 930 028</w:t>
            </w:r>
            <w:r>
              <w:rPr>
                <w:bCs/>
                <w:sz w:val="18"/>
                <w:szCs w:val="22"/>
                <w:lang w:val="en-US"/>
              </w:rPr>
              <w:t>-</w:t>
            </w:r>
            <w:r w:rsidRPr="00A30129">
              <w:rPr>
                <w:bCs/>
                <w:sz w:val="18"/>
                <w:szCs w:val="22"/>
              </w:rPr>
              <w:t>49  </w:t>
            </w:r>
          </w:p>
        </w:tc>
        <w:tc>
          <w:tcPr>
            <w:tcW w:w="1701" w:type="dxa"/>
            <w:tcBorders>
              <w:top w:val="nil"/>
              <w:left w:val="nil"/>
              <w:bottom w:val="single" w:sz="4" w:space="0" w:color="auto"/>
              <w:right w:val="single" w:sz="4" w:space="0" w:color="auto"/>
            </w:tcBorders>
            <w:vAlign w:val="center"/>
          </w:tcPr>
          <w:p w:rsidR="00CC1CF7" w:rsidRPr="009D6AA8" w:rsidRDefault="00CC1CF7" w:rsidP="00B37CA9">
            <w:pPr>
              <w:jc w:val="center"/>
              <w:rPr>
                <w:sz w:val="22"/>
                <w:szCs w:val="22"/>
              </w:rPr>
            </w:pPr>
            <w:r w:rsidRPr="00A30129">
              <w:rPr>
                <w:sz w:val="18"/>
                <w:szCs w:val="18"/>
              </w:rPr>
              <w:t>  1 591 557 137</w:t>
            </w:r>
            <w:r>
              <w:rPr>
                <w:sz w:val="18"/>
                <w:szCs w:val="18"/>
                <w:lang w:val="en-US"/>
              </w:rPr>
              <w:t>-</w:t>
            </w:r>
            <w:r w:rsidRPr="00A30129">
              <w:rPr>
                <w:sz w:val="18"/>
                <w:szCs w:val="18"/>
              </w:rPr>
              <w:t>62  </w:t>
            </w:r>
          </w:p>
        </w:tc>
        <w:tc>
          <w:tcPr>
            <w:tcW w:w="1701" w:type="dxa"/>
            <w:tcBorders>
              <w:top w:val="nil"/>
              <w:left w:val="nil"/>
              <w:bottom w:val="single" w:sz="4" w:space="0" w:color="auto"/>
              <w:right w:val="single" w:sz="4" w:space="0" w:color="auto"/>
            </w:tcBorders>
            <w:vAlign w:val="center"/>
          </w:tcPr>
          <w:p w:rsidR="00CC1CF7" w:rsidRPr="009D6AA8" w:rsidRDefault="00CC1CF7" w:rsidP="00B37CA9">
            <w:pPr>
              <w:jc w:val="center"/>
              <w:rPr>
                <w:sz w:val="22"/>
                <w:szCs w:val="22"/>
              </w:rPr>
            </w:pPr>
            <w:r w:rsidRPr="00A30129">
              <w:rPr>
                <w:sz w:val="18"/>
                <w:szCs w:val="18"/>
              </w:rPr>
              <w:t> 1 591 557 137</w:t>
            </w:r>
            <w:r>
              <w:rPr>
                <w:sz w:val="18"/>
                <w:szCs w:val="18"/>
                <w:lang w:val="en-US"/>
              </w:rPr>
              <w:t>-</w:t>
            </w:r>
            <w:r w:rsidRPr="00A30129">
              <w:rPr>
                <w:sz w:val="18"/>
                <w:szCs w:val="18"/>
              </w:rPr>
              <w:t>62  </w:t>
            </w:r>
          </w:p>
        </w:tc>
        <w:tc>
          <w:tcPr>
            <w:tcW w:w="1276" w:type="dxa"/>
            <w:tcBorders>
              <w:top w:val="nil"/>
              <w:left w:val="nil"/>
              <w:bottom w:val="single" w:sz="4" w:space="0" w:color="auto"/>
              <w:right w:val="single" w:sz="4" w:space="0" w:color="auto"/>
            </w:tcBorders>
            <w:vAlign w:val="center"/>
          </w:tcPr>
          <w:p w:rsidR="00CC1CF7" w:rsidRPr="009D6AA8" w:rsidRDefault="00CC1CF7" w:rsidP="00B37CA9">
            <w:pPr>
              <w:jc w:val="center"/>
              <w:rPr>
                <w:sz w:val="22"/>
                <w:szCs w:val="22"/>
              </w:rPr>
            </w:pPr>
          </w:p>
        </w:tc>
      </w:tr>
    </w:tbl>
    <w:p w:rsidR="00B37CA9" w:rsidRPr="00412DDB" w:rsidRDefault="00B37CA9" w:rsidP="00B37CA9">
      <w:pPr>
        <w:adjustRightInd w:val="0"/>
        <w:ind w:firstLine="709"/>
        <w:jc w:val="both"/>
        <w:rPr>
          <w:sz w:val="22"/>
          <w:szCs w:val="22"/>
        </w:rPr>
      </w:pPr>
    </w:p>
    <w:p w:rsidR="0090611F" w:rsidRPr="00412DDB" w:rsidRDefault="00B37CA9" w:rsidP="0090611F">
      <w:pPr>
        <w:pStyle w:val="em-4"/>
        <w:rPr>
          <w:b/>
          <w:i/>
        </w:rPr>
      </w:pPr>
      <w:r w:rsidRPr="00412DDB">
        <w:rPr>
          <w:b/>
          <w:i/>
        </w:rPr>
        <w:t>Сведения о планах по приобретению, замене, выбытию основных средств, стоимость которых составляет 10 и более процентов стоимости основных сре</w:t>
      </w:r>
      <w:proofErr w:type="gramStart"/>
      <w:r w:rsidRPr="00412DDB">
        <w:rPr>
          <w:b/>
          <w:i/>
        </w:rPr>
        <w:t>дств кр</w:t>
      </w:r>
      <w:proofErr w:type="gramEnd"/>
      <w:r w:rsidRPr="00412DDB">
        <w:rPr>
          <w:b/>
          <w:i/>
        </w:rPr>
        <w:t xml:space="preserve">едитной организации </w:t>
      </w:r>
      <w:r w:rsidR="00B140EC">
        <w:rPr>
          <w:b/>
          <w:i/>
        </w:rPr>
        <w:t>–</w:t>
      </w:r>
      <w:r w:rsidRPr="00412DDB">
        <w:rPr>
          <w:b/>
          <w:i/>
        </w:rPr>
        <w:t xml:space="preserve"> эмитента, и иных основных средств по усмотрению кредитной организации – эмитента</w:t>
      </w:r>
    </w:p>
    <w:tbl>
      <w:tblPr>
        <w:tblW w:w="0" w:type="auto"/>
        <w:tblLook w:val="01E0" w:firstRow="1" w:lastRow="1" w:firstColumn="1" w:lastColumn="1" w:noHBand="0" w:noVBand="0"/>
      </w:tblPr>
      <w:tblGrid>
        <w:gridCol w:w="10173"/>
      </w:tblGrid>
      <w:tr w:rsidR="00503241" w:rsidRPr="00412DDB" w:rsidTr="00D45796">
        <w:tc>
          <w:tcPr>
            <w:tcW w:w="10173" w:type="dxa"/>
          </w:tcPr>
          <w:p w:rsidR="00503241" w:rsidRPr="00412DDB" w:rsidRDefault="00503241" w:rsidP="00503241">
            <w:pPr>
              <w:pStyle w:val="em-4"/>
              <w:rPr>
                <w:sz w:val="20"/>
                <w:szCs w:val="20"/>
              </w:rPr>
            </w:pPr>
          </w:p>
          <w:p w:rsidR="00503241" w:rsidRPr="00412DDB" w:rsidRDefault="00503241" w:rsidP="00503241">
            <w:pPr>
              <w:pStyle w:val="em-4"/>
            </w:pPr>
            <w:r w:rsidRPr="00D45796">
              <w:rPr>
                <w:szCs w:val="20"/>
              </w:rPr>
              <w:t>В своей деятельности Банком планируется дальнейший рост стоимости основных средств, особе</w:t>
            </w:r>
            <w:r w:rsidRPr="00D45796">
              <w:rPr>
                <w:szCs w:val="20"/>
              </w:rPr>
              <w:t>н</w:t>
            </w:r>
            <w:r w:rsidRPr="00D45796">
              <w:rPr>
                <w:szCs w:val="20"/>
              </w:rPr>
              <w:t>но банковского оборудования, связанного с развитием розничного бизнеса и расчетной системы Банка</w:t>
            </w:r>
            <w:r w:rsidR="00D45796">
              <w:rPr>
                <w:szCs w:val="20"/>
              </w:rPr>
              <w:t>.</w:t>
            </w:r>
          </w:p>
        </w:tc>
      </w:tr>
    </w:tbl>
    <w:p w:rsidR="0090611F" w:rsidRPr="00412DDB" w:rsidRDefault="0090611F" w:rsidP="0090611F">
      <w:pPr>
        <w:pStyle w:val="em-4"/>
      </w:pPr>
    </w:p>
    <w:p w:rsidR="0090611F" w:rsidRPr="00412DDB" w:rsidRDefault="00B37CA9" w:rsidP="0090611F">
      <w:pPr>
        <w:pStyle w:val="em-4"/>
      </w:pPr>
      <w:r w:rsidRPr="00412DDB">
        <w:rPr>
          <w:b/>
          <w:i/>
        </w:rPr>
        <w:t>Сведения обо всех фактах обременения основных сре</w:t>
      </w:r>
      <w:proofErr w:type="gramStart"/>
      <w:r w:rsidRPr="00412DDB">
        <w:rPr>
          <w:b/>
          <w:i/>
        </w:rPr>
        <w:t>дств кр</w:t>
      </w:r>
      <w:proofErr w:type="gramEnd"/>
      <w:r w:rsidRPr="00412DDB">
        <w:rPr>
          <w:b/>
          <w:i/>
        </w:rPr>
        <w:t>едитной организации – эмитен</w:t>
      </w:r>
      <w:r w:rsidRPr="00412DDB">
        <w:t>та</w:t>
      </w:r>
    </w:p>
    <w:tbl>
      <w:tblPr>
        <w:tblW w:w="0" w:type="auto"/>
        <w:tblLook w:val="01E0" w:firstRow="1" w:lastRow="1" w:firstColumn="1" w:lastColumn="1" w:noHBand="0" w:noVBand="0"/>
      </w:tblPr>
      <w:tblGrid>
        <w:gridCol w:w="10173"/>
      </w:tblGrid>
      <w:tr w:rsidR="0090611F" w:rsidRPr="00412DDB" w:rsidTr="00D45796">
        <w:tc>
          <w:tcPr>
            <w:tcW w:w="10173" w:type="dxa"/>
          </w:tcPr>
          <w:p w:rsidR="006E1C3F" w:rsidRPr="00D45796" w:rsidRDefault="006E1C3F" w:rsidP="006E1C3F">
            <w:pPr>
              <w:pStyle w:val="em-4"/>
              <w:rPr>
                <w:sz w:val="24"/>
              </w:rPr>
            </w:pPr>
            <w:r w:rsidRPr="00D45796">
              <w:rPr>
                <w:szCs w:val="20"/>
              </w:rPr>
              <w:t>Основные средства Банка не обременены обязательствами</w:t>
            </w:r>
            <w:r w:rsidR="00D45796">
              <w:rPr>
                <w:szCs w:val="20"/>
              </w:rPr>
              <w:t>.</w:t>
            </w:r>
          </w:p>
          <w:p w:rsidR="0090611F" w:rsidRPr="00412DDB" w:rsidRDefault="0090611F" w:rsidP="00B608E1">
            <w:pPr>
              <w:pStyle w:val="em-4"/>
            </w:pPr>
          </w:p>
        </w:tc>
      </w:tr>
      <w:tr w:rsidR="0090611F" w:rsidRPr="00412DDB" w:rsidTr="00D45796">
        <w:tc>
          <w:tcPr>
            <w:tcW w:w="10173" w:type="dxa"/>
          </w:tcPr>
          <w:p w:rsidR="0090611F" w:rsidRPr="00412DDB" w:rsidRDefault="0090611F" w:rsidP="00F237F6">
            <w:pPr>
              <w:pStyle w:val="em-6"/>
              <w:jc w:val="center"/>
            </w:pPr>
            <w:r w:rsidRPr="00412DDB">
              <w:t xml:space="preserve">(Указывается характер обременения, момент возникновения обременения, срока его действия </w:t>
            </w:r>
            <w:r w:rsidRPr="00412DDB">
              <w:br/>
              <w:t xml:space="preserve">и иные условия по усмотрению кредитной организации </w:t>
            </w:r>
            <w:r w:rsidR="00B140EC">
              <w:t>–</w:t>
            </w:r>
            <w:r w:rsidRPr="00412DDB">
              <w:t xml:space="preserve"> эмитента)</w:t>
            </w:r>
          </w:p>
        </w:tc>
      </w:tr>
    </w:tbl>
    <w:p w:rsidR="0090611F" w:rsidRPr="00412DDB" w:rsidRDefault="0090611F" w:rsidP="0090611F">
      <w:pPr>
        <w:pStyle w:val="em-4"/>
      </w:pPr>
    </w:p>
    <w:p w:rsidR="0090611F" w:rsidRPr="00412DDB" w:rsidRDefault="002C00EB" w:rsidP="0090611F">
      <w:pPr>
        <w:pStyle w:val="em-4"/>
      </w:pPr>
      <w:r w:rsidRPr="00412DDB">
        <w:br w:type="page"/>
      </w:r>
    </w:p>
    <w:p w:rsidR="00B37CA9" w:rsidRPr="00412DDB" w:rsidRDefault="00B37CA9" w:rsidP="002C00EB">
      <w:pPr>
        <w:pStyle w:val="em-"/>
      </w:pPr>
      <w:bookmarkStart w:id="373" w:name="_Toc482611704"/>
      <w:r w:rsidRPr="00412DDB">
        <w:rPr>
          <w:lang w:val="en-US"/>
        </w:rPr>
        <w:t>I</w:t>
      </w:r>
      <w:r w:rsidRPr="00412DDB">
        <w:t>V. Сведения о финансово</w:t>
      </w:r>
      <w:r w:rsidR="00B140EC">
        <w:t>–</w:t>
      </w:r>
      <w:r w:rsidRPr="00412DDB">
        <w:t xml:space="preserve">хозяйственной деятельности </w:t>
      </w:r>
      <w:r w:rsidRPr="00412DDB">
        <w:br/>
        <w:t xml:space="preserve">кредитной организации </w:t>
      </w:r>
      <w:r w:rsidR="00B140EC">
        <w:t>–</w:t>
      </w:r>
      <w:r w:rsidRPr="00412DDB">
        <w:t xml:space="preserve"> эмитента</w:t>
      </w:r>
      <w:bookmarkEnd w:id="373"/>
    </w:p>
    <w:p w:rsidR="00B37CA9" w:rsidRPr="00412DDB" w:rsidRDefault="00B37CA9" w:rsidP="00B37CA9">
      <w:pPr>
        <w:jc w:val="center"/>
        <w:rPr>
          <w:b/>
          <w:bCs/>
        </w:rPr>
      </w:pPr>
    </w:p>
    <w:p w:rsidR="00B37CA9" w:rsidRPr="00412DDB" w:rsidRDefault="00B37CA9" w:rsidP="002C00EB">
      <w:pPr>
        <w:pStyle w:val="em-1"/>
      </w:pPr>
      <w:bookmarkStart w:id="374" w:name="_Toc482611705"/>
      <w:r w:rsidRPr="00412DDB">
        <w:t>4.1. Результаты финансово</w:t>
      </w:r>
      <w:r w:rsidR="00B140EC">
        <w:t>–</w:t>
      </w:r>
      <w:r w:rsidRPr="00412DDB">
        <w:t>хозяйственной деятельности кредитной организации – эмитента</w:t>
      </w:r>
      <w:bookmarkEnd w:id="374"/>
      <w:r w:rsidRPr="00412DDB">
        <w:rPr>
          <w:rStyle w:val="af0"/>
          <w:b w:val="0"/>
          <w:bCs/>
          <w:vanish/>
        </w:rPr>
        <w:footnoteReference w:id="37"/>
      </w:r>
    </w:p>
    <w:p w:rsidR="00B37CA9" w:rsidRPr="00412DDB" w:rsidRDefault="00B37CA9" w:rsidP="00B37CA9">
      <w:pPr>
        <w:ind w:firstLine="720"/>
        <w:jc w:val="both"/>
        <w:rPr>
          <w:b/>
          <w:bCs/>
        </w:rPr>
      </w:pPr>
    </w:p>
    <w:p w:rsidR="00E15049" w:rsidRPr="00412DDB" w:rsidRDefault="00E15049" w:rsidP="00E15049">
      <w:pPr>
        <w:pStyle w:val="em-4"/>
      </w:pPr>
      <w:r w:rsidRPr="00412DDB">
        <w:t>Динамика показателей, характеризующих результаты финансово</w:t>
      </w:r>
      <w:r w:rsidR="00B140EC">
        <w:t>–</w:t>
      </w:r>
      <w:r w:rsidRPr="00412DDB">
        <w:t>хозяйственной деятельности кр</w:t>
      </w:r>
      <w:r w:rsidRPr="00412DDB">
        <w:t>е</w:t>
      </w:r>
      <w:r w:rsidRPr="00412DDB">
        <w:t>дитной организации – эмитента, в том числе ее прибыльность и убыточность за последний завершенный финансовый год и за последний отчетный квартал, а также за аналогичный период предшествующего года:</w:t>
      </w:r>
    </w:p>
    <w:p w:rsidR="00E15049" w:rsidRPr="00412DDB" w:rsidRDefault="00E15049" w:rsidP="00E15049">
      <w:pPr>
        <w:ind w:firstLine="720"/>
        <w:jc w:val="right"/>
        <w:rPr>
          <w:bCs/>
          <w:iCs/>
          <w:sz w:val="22"/>
          <w:szCs w:val="22"/>
        </w:rPr>
      </w:pPr>
      <w:r w:rsidRPr="00412DDB">
        <w:rPr>
          <w:bCs/>
          <w:iCs/>
          <w:sz w:val="22"/>
          <w:szCs w:val="22"/>
        </w:rPr>
        <w:t>(тыс. руб.)</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47"/>
        <w:gridCol w:w="1701"/>
        <w:gridCol w:w="1905"/>
        <w:gridCol w:w="2002"/>
      </w:tblGrid>
      <w:tr w:rsidR="002859B9" w:rsidRPr="00412DDB" w:rsidTr="002859B9">
        <w:tc>
          <w:tcPr>
            <w:tcW w:w="959" w:type="dxa"/>
            <w:vAlign w:val="center"/>
          </w:tcPr>
          <w:p w:rsidR="002859B9" w:rsidRPr="00412DDB" w:rsidRDefault="002859B9" w:rsidP="00E15049">
            <w:pPr>
              <w:jc w:val="center"/>
              <w:rPr>
                <w:bCs/>
                <w:iCs/>
                <w:sz w:val="22"/>
                <w:szCs w:val="22"/>
              </w:rPr>
            </w:pPr>
            <w:r w:rsidRPr="00412DDB">
              <w:rPr>
                <w:bCs/>
                <w:iCs/>
                <w:sz w:val="22"/>
                <w:szCs w:val="22"/>
              </w:rPr>
              <w:t>№ строки</w:t>
            </w:r>
          </w:p>
        </w:tc>
        <w:tc>
          <w:tcPr>
            <w:tcW w:w="3747" w:type="dxa"/>
            <w:vAlign w:val="center"/>
          </w:tcPr>
          <w:p w:rsidR="002859B9" w:rsidRPr="00412DDB" w:rsidRDefault="002859B9" w:rsidP="00E15049">
            <w:pPr>
              <w:jc w:val="center"/>
              <w:rPr>
                <w:bCs/>
                <w:iCs/>
                <w:sz w:val="22"/>
                <w:szCs w:val="22"/>
              </w:rPr>
            </w:pPr>
            <w:r w:rsidRPr="00412DDB">
              <w:rPr>
                <w:bCs/>
                <w:iCs/>
                <w:sz w:val="22"/>
                <w:szCs w:val="22"/>
              </w:rPr>
              <w:t>Наименование статьи</w:t>
            </w:r>
          </w:p>
        </w:tc>
        <w:tc>
          <w:tcPr>
            <w:tcW w:w="1701" w:type="dxa"/>
            <w:vAlign w:val="center"/>
          </w:tcPr>
          <w:p w:rsidR="002859B9" w:rsidRPr="00412DDB" w:rsidRDefault="002859B9" w:rsidP="00E15049">
            <w:pPr>
              <w:jc w:val="center"/>
              <w:rPr>
                <w:bCs/>
                <w:iCs/>
                <w:sz w:val="16"/>
                <w:szCs w:val="16"/>
              </w:rPr>
            </w:pPr>
            <w:r w:rsidRPr="00412DDB">
              <w:rPr>
                <w:bCs/>
                <w:iCs/>
                <w:sz w:val="16"/>
                <w:szCs w:val="16"/>
              </w:rPr>
              <w:t>Данные за отчетный период</w:t>
            </w:r>
          </w:p>
          <w:p w:rsidR="002859B9" w:rsidRPr="00412DDB" w:rsidRDefault="001132C8">
            <w:pPr>
              <w:jc w:val="center"/>
              <w:rPr>
                <w:bCs/>
                <w:iCs/>
                <w:sz w:val="16"/>
                <w:szCs w:val="16"/>
              </w:rPr>
            </w:pPr>
            <w:r>
              <w:rPr>
                <w:bCs/>
                <w:iCs/>
                <w:sz w:val="16"/>
                <w:szCs w:val="16"/>
              </w:rPr>
              <w:t>01.</w:t>
            </w:r>
            <w:r w:rsidR="00713CC8">
              <w:rPr>
                <w:bCs/>
                <w:iCs/>
                <w:sz w:val="16"/>
                <w:szCs w:val="16"/>
              </w:rPr>
              <w:t>07</w:t>
            </w:r>
            <w:r w:rsidR="002859B9" w:rsidRPr="00412DDB">
              <w:rPr>
                <w:bCs/>
                <w:iCs/>
                <w:sz w:val="16"/>
                <w:szCs w:val="16"/>
              </w:rPr>
              <w:t>.</w:t>
            </w:r>
            <w:r w:rsidR="00DD66DC" w:rsidRPr="00412DDB">
              <w:rPr>
                <w:bCs/>
                <w:iCs/>
                <w:sz w:val="16"/>
                <w:szCs w:val="16"/>
              </w:rPr>
              <w:t>201</w:t>
            </w:r>
            <w:r w:rsidR="00DD66DC">
              <w:rPr>
                <w:bCs/>
                <w:iCs/>
                <w:sz w:val="16"/>
                <w:szCs w:val="16"/>
              </w:rPr>
              <w:t>8</w:t>
            </w:r>
          </w:p>
        </w:tc>
        <w:tc>
          <w:tcPr>
            <w:tcW w:w="1905" w:type="dxa"/>
            <w:vAlign w:val="center"/>
          </w:tcPr>
          <w:p w:rsidR="002859B9" w:rsidRPr="00412DDB" w:rsidRDefault="002859B9" w:rsidP="002859B9">
            <w:pPr>
              <w:jc w:val="center"/>
              <w:rPr>
                <w:bCs/>
                <w:iCs/>
                <w:sz w:val="16"/>
                <w:szCs w:val="16"/>
              </w:rPr>
            </w:pPr>
            <w:r w:rsidRPr="00412DDB">
              <w:rPr>
                <w:bCs/>
                <w:iCs/>
                <w:sz w:val="16"/>
                <w:szCs w:val="16"/>
              </w:rPr>
              <w:t>Данные з</w:t>
            </w:r>
            <w:r w:rsidR="00442099" w:rsidRPr="00412DDB">
              <w:rPr>
                <w:bCs/>
                <w:iCs/>
                <w:sz w:val="16"/>
                <w:szCs w:val="16"/>
              </w:rPr>
              <w:t>а</w:t>
            </w:r>
            <w:r w:rsidRPr="00412DDB">
              <w:rPr>
                <w:bCs/>
                <w:iCs/>
                <w:sz w:val="16"/>
                <w:szCs w:val="16"/>
              </w:rPr>
              <w:t xml:space="preserve"> </w:t>
            </w:r>
            <w:r w:rsidR="00442099" w:rsidRPr="00412DDB">
              <w:rPr>
                <w:bCs/>
                <w:iCs/>
                <w:sz w:val="16"/>
                <w:szCs w:val="16"/>
              </w:rPr>
              <w:t>завершенный финансовый год</w:t>
            </w:r>
          </w:p>
          <w:p w:rsidR="002859B9" w:rsidRPr="00412DDB" w:rsidRDefault="002859B9">
            <w:pPr>
              <w:jc w:val="center"/>
              <w:rPr>
                <w:bCs/>
                <w:iCs/>
                <w:sz w:val="16"/>
                <w:szCs w:val="16"/>
              </w:rPr>
            </w:pPr>
            <w:r w:rsidRPr="00412DDB">
              <w:rPr>
                <w:bCs/>
                <w:iCs/>
                <w:sz w:val="16"/>
                <w:szCs w:val="16"/>
              </w:rPr>
              <w:t>01.</w:t>
            </w:r>
            <w:r w:rsidR="00D06B42">
              <w:rPr>
                <w:bCs/>
                <w:iCs/>
                <w:sz w:val="16"/>
                <w:szCs w:val="16"/>
              </w:rPr>
              <w:t>01</w:t>
            </w:r>
            <w:r w:rsidRPr="00412DDB">
              <w:rPr>
                <w:bCs/>
                <w:iCs/>
                <w:sz w:val="16"/>
                <w:szCs w:val="16"/>
              </w:rPr>
              <w:t>.</w:t>
            </w:r>
            <w:r w:rsidR="00DD66DC" w:rsidRPr="00412DDB">
              <w:rPr>
                <w:bCs/>
                <w:iCs/>
                <w:sz w:val="16"/>
                <w:szCs w:val="16"/>
              </w:rPr>
              <w:t>201</w:t>
            </w:r>
            <w:r w:rsidR="00DD66DC">
              <w:rPr>
                <w:bCs/>
                <w:iCs/>
                <w:sz w:val="16"/>
                <w:szCs w:val="16"/>
              </w:rPr>
              <w:t>8</w:t>
            </w:r>
          </w:p>
        </w:tc>
        <w:tc>
          <w:tcPr>
            <w:tcW w:w="2002" w:type="dxa"/>
            <w:vAlign w:val="center"/>
          </w:tcPr>
          <w:p w:rsidR="002859B9" w:rsidRPr="00412DDB" w:rsidRDefault="002859B9" w:rsidP="006B3ABE">
            <w:pPr>
              <w:jc w:val="center"/>
              <w:rPr>
                <w:bCs/>
                <w:iCs/>
                <w:sz w:val="16"/>
                <w:szCs w:val="16"/>
              </w:rPr>
            </w:pPr>
            <w:r w:rsidRPr="00412DDB">
              <w:rPr>
                <w:bCs/>
                <w:iCs/>
                <w:sz w:val="16"/>
                <w:szCs w:val="16"/>
              </w:rPr>
              <w:t>Данные за соответств</w:t>
            </w:r>
            <w:r w:rsidRPr="00412DDB">
              <w:rPr>
                <w:bCs/>
                <w:iCs/>
                <w:sz w:val="16"/>
                <w:szCs w:val="16"/>
              </w:rPr>
              <w:t>у</w:t>
            </w:r>
            <w:r w:rsidRPr="00412DDB">
              <w:rPr>
                <w:bCs/>
                <w:iCs/>
                <w:sz w:val="16"/>
                <w:szCs w:val="16"/>
              </w:rPr>
              <w:t>ющий период прошлого года</w:t>
            </w:r>
          </w:p>
          <w:p w:rsidR="002859B9" w:rsidRPr="00412DDB" w:rsidRDefault="002859B9">
            <w:pPr>
              <w:jc w:val="center"/>
              <w:rPr>
                <w:bCs/>
                <w:iCs/>
                <w:sz w:val="16"/>
                <w:szCs w:val="16"/>
              </w:rPr>
            </w:pPr>
            <w:r w:rsidRPr="00412DDB">
              <w:rPr>
                <w:bCs/>
                <w:iCs/>
                <w:sz w:val="16"/>
                <w:szCs w:val="16"/>
              </w:rPr>
              <w:t>01.</w:t>
            </w:r>
            <w:r w:rsidR="00D06B42">
              <w:rPr>
                <w:bCs/>
                <w:iCs/>
                <w:sz w:val="16"/>
                <w:szCs w:val="16"/>
              </w:rPr>
              <w:t>0</w:t>
            </w:r>
            <w:r w:rsidR="00713CC8">
              <w:rPr>
                <w:bCs/>
                <w:iCs/>
                <w:sz w:val="16"/>
                <w:szCs w:val="16"/>
              </w:rPr>
              <w:t>7</w:t>
            </w:r>
            <w:r w:rsidRPr="00412DDB">
              <w:rPr>
                <w:bCs/>
                <w:iCs/>
                <w:sz w:val="16"/>
                <w:szCs w:val="16"/>
              </w:rPr>
              <w:t>.</w:t>
            </w:r>
            <w:r w:rsidR="00DD66DC" w:rsidRPr="00412DDB">
              <w:rPr>
                <w:bCs/>
                <w:iCs/>
                <w:sz w:val="16"/>
                <w:szCs w:val="16"/>
              </w:rPr>
              <w:t>201</w:t>
            </w:r>
            <w:r w:rsidR="00DD66DC">
              <w:rPr>
                <w:bCs/>
                <w:iCs/>
                <w:sz w:val="16"/>
                <w:szCs w:val="16"/>
              </w:rPr>
              <w:t>7</w:t>
            </w:r>
          </w:p>
        </w:tc>
      </w:tr>
      <w:tr w:rsidR="002859B9" w:rsidRPr="006E47E1" w:rsidTr="002859B9">
        <w:tc>
          <w:tcPr>
            <w:tcW w:w="959" w:type="dxa"/>
          </w:tcPr>
          <w:p w:rsidR="002859B9" w:rsidRPr="006E47E1" w:rsidRDefault="002859B9" w:rsidP="00E15049">
            <w:pPr>
              <w:jc w:val="center"/>
              <w:rPr>
                <w:bCs/>
                <w:iCs/>
                <w:sz w:val="16"/>
                <w:szCs w:val="22"/>
              </w:rPr>
            </w:pPr>
            <w:r w:rsidRPr="006E47E1">
              <w:rPr>
                <w:bCs/>
                <w:iCs/>
                <w:sz w:val="16"/>
                <w:szCs w:val="22"/>
              </w:rPr>
              <w:t>1</w:t>
            </w:r>
          </w:p>
        </w:tc>
        <w:tc>
          <w:tcPr>
            <w:tcW w:w="3747" w:type="dxa"/>
          </w:tcPr>
          <w:p w:rsidR="002859B9" w:rsidRPr="006E47E1" w:rsidRDefault="002859B9" w:rsidP="00E15049">
            <w:pPr>
              <w:jc w:val="center"/>
              <w:rPr>
                <w:bCs/>
                <w:iCs/>
                <w:sz w:val="16"/>
                <w:szCs w:val="22"/>
              </w:rPr>
            </w:pPr>
            <w:r w:rsidRPr="006E47E1">
              <w:rPr>
                <w:bCs/>
                <w:iCs/>
                <w:sz w:val="16"/>
                <w:szCs w:val="22"/>
              </w:rPr>
              <w:t>2</w:t>
            </w:r>
          </w:p>
        </w:tc>
        <w:tc>
          <w:tcPr>
            <w:tcW w:w="1701" w:type="dxa"/>
          </w:tcPr>
          <w:p w:rsidR="002859B9" w:rsidRPr="006E47E1" w:rsidRDefault="002859B9" w:rsidP="00E15049">
            <w:pPr>
              <w:jc w:val="center"/>
              <w:rPr>
                <w:bCs/>
                <w:iCs/>
                <w:sz w:val="16"/>
                <w:szCs w:val="22"/>
              </w:rPr>
            </w:pPr>
            <w:r w:rsidRPr="006E47E1">
              <w:rPr>
                <w:bCs/>
                <w:iCs/>
                <w:sz w:val="16"/>
                <w:szCs w:val="22"/>
              </w:rPr>
              <w:t>3</w:t>
            </w:r>
          </w:p>
        </w:tc>
        <w:tc>
          <w:tcPr>
            <w:tcW w:w="1905" w:type="dxa"/>
          </w:tcPr>
          <w:p w:rsidR="002859B9" w:rsidRPr="006E47E1" w:rsidRDefault="002859B9" w:rsidP="00E15049">
            <w:pPr>
              <w:jc w:val="center"/>
              <w:rPr>
                <w:bCs/>
                <w:iCs/>
                <w:sz w:val="16"/>
                <w:szCs w:val="22"/>
              </w:rPr>
            </w:pPr>
            <w:r w:rsidRPr="006E47E1">
              <w:rPr>
                <w:bCs/>
                <w:iCs/>
                <w:sz w:val="16"/>
                <w:szCs w:val="22"/>
              </w:rPr>
              <w:t>4</w:t>
            </w:r>
          </w:p>
        </w:tc>
        <w:tc>
          <w:tcPr>
            <w:tcW w:w="2002" w:type="dxa"/>
          </w:tcPr>
          <w:p w:rsidR="002859B9" w:rsidRPr="006E47E1" w:rsidRDefault="008B77DC" w:rsidP="006B3ABE">
            <w:pPr>
              <w:jc w:val="center"/>
              <w:rPr>
                <w:bCs/>
                <w:iCs/>
                <w:sz w:val="16"/>
                <w:szCs w:val="22"/>
              </w:rPr>
            </w:pPr>
            <w:r>
              <w:rPr>
                <w:bCs/>
                <w:iCs/>
                <w:sz w:val="16"/>
                <w:szCs w:val="22"/>
              </w:rPr>
              <w:t>5</w:t>
            </w:r>
          </w:p>
        </w:tc>
      </w:tr>
      <w:tr w:rsidR="007665FF" w:rsidRPr="00412DDB" w:rsidTr="009D6AA8">
        <w:tc>
          <w:tcPr>
            <w:tcW w:w="959" w:type="dxa"/>
          </w:tcPr>
          <w:p w:rsidR="007665FF" w:rsidRPr="006E47E1" w:rsidRDefault="007665FF" w:rsidP="00637766">
            <w:pPr>
              <w:rPr>
                <w:b/>
                <w:sz w:val="16"/>
                <w:szCs w:val="16"/>
              </w:rPr>
            </w:pPr>
            <w:r w:rsidRPr="006E47E1">
              <w:rPr>
                <w:b/>
                <w:sz w:val="16"/>
                <w:szCs w:val="16"/>
              </w:rPr>
              <w:t>1</w:t>
            </w:r>
          </w:p>
        </w:tc>
        <w:tc>
          <w:tcPr>
            <w:tcW w:w="3747" w:type="dxa"/>
          </w:tcPr>
          <w:p w:rsidR="007665FF" w:rsidRPr="006E47E1" w:rsidRDefault="007665FF" w:rsidP="00637766">
            <w:pPr>
              <w:rPr>
                <w:b/>
                <w:sz w:val="16"/>
                <w:szCs w:val="16"/>
              </w:rPr>
            </w:pPr>
            <w:r w:rsidRPr="006E47E1">
              <w:rPr>
                <w:b/>
                <w:sz w:val="16"/>
                <w:szCs w:val="16"/>
              </w:rPr>
              <w:t>Процентные доходы, всего, в том числе:</w:t>
            </w:r>
          </w:p>
        </w:tc>
        <w:tc>
          <w:tcPr>
            <w:tcW w:w="1701" w:type="dxa"/>
            <w:vAlign w:val="center"/>
          </w:tcPr>
          <w:p w:rsidR="007665FF" w:rsidRPr="007665FF" w:rsidRDefault="007665FF">
            <w:pPr>
              <w:jc w:val="right"/>
              <w:rPr>
                <w:b/>
                <w:bCs/>
                <w:sz w:val="16"/>
                <w:szCs w:val="16"/>
              </w:rPr>
            </w:pPr>
            <w:r w:rsidRPr="009D6AA8">
              <w:rPr>
                <w:b/>
                <w:bCs/>
                <w:sz w:val="16"/>
              </w:rPr>
              <w:t>7'204'131</w:t>
            </w:r>
          </w:p>
        </w:tc>
        <w:tc>
          <w:tcPr>
            <w:tcW w:w="1905" w:type="dxa"/>
            <w:vAlign w:val="center"/>
          </w:tcPr>
          <w:p w:rsidR="007665FF" w:rsidRPr="00CF1698" w:rsidRDefault="007665FF">
            <w:pPr>
              <w:jc w:val="right"/>
              <w:rPr>
                <w:b/>
                <w:bCs/>
                <w:sz w:val="16"/>
                <w:szCs w:val="16"/>
              </w:rPr>
            </w:pPr>
            <w:r w:rsidRPr="00D955A9">
              <w:rPr>
                <w:b/>
                <w:bCs/>
                <w:sz w:val="16"/>
                <w:szCs w:val="16"/>
              </w:rPr>
              <w:t>12'230'242</w:t>
            </w:r>
          </w:p>
        </w:tc>
        <w:tc>
          <w:tcPr>
            <w:tcW w:w="2002" w:type="dxa"/>
            <w:vAlign w:val="center"/>
          </w:tcPr>
          <w:p w:rsidR="007665FF" w:rsidRPr="007665FF" w:rsidRDefault="007665FF">
            <w:pPr>
              <w:jc w:val="right"/>
              <w:rPr>
                <w:b/>
                <w:bCs/>
                <w:sz w:val="16"/>
              </w:rPr>
            </w:pPr>
            <w:r w:rsidRPr="009D6AA8">
              <w:rPr>
                <w:b/>
                <w:bCs/>
                <w:sz w:val="16"/>
              </w:rPr>
              <w:t>5'974'685</w:t>
            </w:r>
          </w:p>
        </w:tc>
      </w:tr>
      <w:tr w:rsidR="007665FF" w:rsidRPr="00412DDB" w:rsidTr="009D6AA8">
        <w:tc>
          <w:tcPr>
            <w:tcW w:w="959" w:type="dxa"/>
          </w:tcPr>
          <w:p w:rsidR="007665FF" w:rsidRPr="006E47E1" w:rsidRDefault="007665FF" w:rsidP="00637766">
            <w:pPr>
              <w:rPr>
                <w:sz w:val="16"/>
                <w:szCs w:val="16"/>
              </w:rPr>
            </w:pPr>
            <w:r w:rsidRPr="006E47E1">
              <w:rPr>
                <w:sz w:val="16"/>
                <w:szCs w:val="16"/>
              </w:rPr>
              <w:t>1.1</w:t>
            </w:r>
          </w:p>
        </w:tc>
        <w:tc>
          <w:tcPr>
            <w:tcW w:w="3747" w:type="dxa"/>
          </w:tcPr>
          <w:p w:rsidR="007665FF" w:rsidRPr="006E47E1" w:rsidRDefault="007665FF" w:rsidP="00637766">
            <w:pPr>
              <w:rPr>
                <w:sz w:val="16"/>
                <w:szCs w:val="16"/>
              </w:rPr>
            </w:pPr>
            <w:r w:rsidRPr="006E47E1">
              <w:rPr>
                <w:sz w:val="16"/>
                <w:szCs w:val="16"/>
              </w:rPr>
              <w:t>От размещения сре</w:t>
            </w:r>
            <w:proofErr w:type="gramStart"/>
            <w:r w:rsidRPr="006E47E1">
              <w:rPr>
                <w:sz w:val="16"/>
                <w:szCs w:val="16"/>
              </w:rPr>
              <w:t>дств в  кр</w:t>
            </w:r>
            <w:proofErr w:type="gramEnd"/>
            <w:r w:rsidRPr="006E47E1">
              <w:rPr>
                <w:sz w:val="16"/>
                <w:szCs w:val="16"/>
              </w:rPr>
              <w:t>едитных организациях</w:t>
            </w:r>
          </w:p>
        </w:tc>
        <w:tc>
          <w:tcPr>
            <w:tcW w:w="1701" w:type="dxa"/>
            <w:vAlign w:val="center"/>
          </w:tcPr>
          <w:p w:rsidR="007665FF" w:rsidRPr="007665FF" w:rsidRDefault="007665FF">
            <w:pPr>
              <w:jc w:val="right"/>
              <w:rPr>
                <w:sz w:val="16"/>
                <w:szCs w:val="16"/>
              </w:rPr>
            </w:pPr>
            <w:r w:rsidRPr="009D6AA8">
              <w:rPr>
                <w:sz w:val="16"/>
              </w:rPr>
              <w:t>691'443</w:t>
            </w:r>
          </w:p>
        </w:tc>
        <w:tc>
          <w:tcPr>
            <w:tcW w:w="1905" w:type="dxa"/>
            <w:vAlign w:val="center"/>
          </w:tcPr>
          <w:p w:rsidR="007665FF" w:rsidRPr="00CF1698" w:rsidRDefault="007665FF">
            <w:pPr>
              <w:jc w:val="right"/>
              <w:rPr>
                <w:sz w:val="16"/>
                <w:szCs w:val="16"/>
              </w:rPr>
            </w:pPr>
            <w:r w:rsidRPr="00D955A9">
              <w:rPr>
                <w:sz w:val="16"/>
                <w:szCs w:val="16"/>
              </w:rPr>
              <w:t>614'728</w:t>
            </w:r>
          </w:p>
        </w:tc>
        <w:tc>
          <w:tcPr>
            <w:tcW w:w="2002" w:type="dxa"/>
            <w:vAlign w:val="center"/>
          </w:tcPr>
          <w:p w:rsidR="007665FF" w:rsidRPr="007665FF" w:rsidRDefault="007665FF">
            <w:pPr>
              <w:jc w:val="right"/>
              <w:rPr>
                <w:sz w:val="16"/>
              </w:rPr>
            </w:pPr>
            <w:r w:rsidRPr="009D6AA8">
              <w:rPr>
                <w:sz w:val="16"/>
              </w:rPr>
              <w:t>167'909</w:t>
            </w:r>
          </w:p>
        </w:tc>
      </w:tr>
      <w:tr w:rsidR="007665FF" w:rsidRPr="00412DDB" w:rsidTr="009D6AA8">
        <w:tc>
          <w:tcPr>
            <w:tcW w:w="959" w:type="dxa"/>
          </w:tcPr>
          <w:p w:rsidR="007665FF" w:rsidRPr="006E47E1" w:rsidRDefault="007665FF" w:rsidP="00637766">
            <w:pPr>
              <w:rPr>
                <w:sz w:val="16"/>
                <w:szCs w:val="16"/>
              </w:rPr>
            </w:pPr>
            <w:r w:rsidRPr="006E47E1">
              <w:rPr>
                <w:sz w:val="16"/>
                <w:szCs w:val="16"/>
              </w:rPr>
              <w:t>1.2</w:t>
            </w:r>
          </w:p>
        </w:tc>
        <w:tc>
          <w:tcPr>
            <w:tcW w:w="3747" w:type="dxa"/>
          </w:tcPr>
          <w:p w:rsidR="007665FF" w:rsidRPr="006E47E1" w:rsidRDefault="007665FF" w:rsidP="00637766">
            <w:pPr>
              <w:rPr>
                <w:sz w:val="16"/>
                <w:szCs w:val="16"/>
              </w:rPr>
            </w:pPr>
            <w:r w:rsidRPr="006E47E1">
              <w:rPr>
                <w:sz w:val="16"/>
                <w:szCs w:val="16"/>
              </w:rPr>
              <w:t>От ссуд, предоставленных клиентам, не явля</w:t>
            </w:r>
            <w:r w:rsidRPr="006E47E1">
              <w:rPr>
                <w:sz w:val="16"/>
                <w:szCs w:val="16"/>
              </w:rPr>
              <w:t>ю</w:t>
            </w:r>
            <w:r w:rsidRPr="006E47E1">
              <w:rPr>
                <w:sz w:val="16"/>
                <w:szCs w:val="16"/>
              </w:rPr>
              <w:t>щимся кредитными организациями</w:t>
            </w:r>
          </w:p>
        </w:tc>
        <w:tc>
          <w:tcPr>
            <w:tcW w:w="1701" w:type="dxa"/>
            <w:vAlign w:val="center"/>
          </w:tcPr>
          <w:p w:rsidR="007665FF" w:rsidRPr="007665FF" w:rsidRDefault="007665FF">
            <w:pPr>
              <w:jc w:val="right"/>
              <w:rPr>
                <w:sz w:val="16"/>
                <w:szCs w:val="16"/>
              </w:rPr>
            </w:pPr>
            <w:r w:rsidRPr="009D6AA8">
              <w:rPr>
                <w:sz w:val="16"/>
              </w:rPr>
              <w:t>4'782'359</w:t>
            </w:r>
          </w:p>
        </w:tc>
        <w:tc>
          <w:tcPr>
            <w:tcW w:w="1905" w:type="dxa"/>
            <w:vAlign w:val="center"/>
          </w:tcPr>
          <w:p w:rsidR="007665FF" w:rsidRPr="00CF1698" w:rsidRDefault="007665FF">
            <w:pPr>
              <w:jc w:val="right"/>
              <w:rPr>
                <w:sz w:val="16"/>
                <w:szCs w:val="16"/>
              </w:rPr>
            </w:pPr>
            <w:r w:rsidRPr="00D955A9">
              <w:rPr>
                <w:sz w:val="16"/>
                <w:szCs w:val="16"/>
              </w:rPr>
              <w:t>8'316'558</w:t>
            </w:r>
          </w:p>
        </w:tc>
        <w:tc>
          <w:tcPr>
            <w:tcW w:w="2002" w:type="dxa"/>
            <w:vAlign w:val="center"/>
          </w:tcPr>
          <w:p w:rsidR="007665FF" w:rsidRPr="007665FF" w:rsidRDefault="007665FF">
            <w:pPr>
              <w:jc w:val="right"/>
              <w:rPr>
                <w:sz w:val="16"/>
              </w:rPr>
            </w:pPr>
            <w:r w:rsidRPr="009D6AA8">
              <w:rPr>
                <w:sz w:val="16"/>
              </w:rPr>
              <w:t>4'199'691</w:t>
            </w:r>
          </w:p>
        </w:tc>
      </w:tr>
      <w:tr w:rsidR="007665FF" w:rsidRPr="00412DDB" w:rsidTr="009D6AA8">
        <w:tc>
          <w:tcPr>
            <w:tcW w:w="959" w:type="dxa"/>
          </w:tcPr>
          <w:p w:rsidR="007665FF" w:rsidRPr="006E47E1" w:rsidRDefault="007665FF" w:rsidP="00637766">
            <w:pPr>
              <w:rPr>
                <w:sz w:val="16"/>
                <w:szCs w:val="16"/>
              </w:rPr>
            </w:pPr>
            <w:r w:rsidRPr="006E47E1">
              <w:rPr>
                <w:sz w:val="16"/>
                <w:szCs w:val="16"/>
              </w:rPr>
              <w:t>1.3</w:t>
            </w:r>
          </w:p>
        </w:tc>
        <w:tc>
          <w:tcPr>
            <w:tcW w:w="3747" w:type="dxa"/>
          </w:tcPr>
          <w:p w:rsidR="007665FF" w:rsidRPr="006E47E1" w:rsidRDefault="007665FF" w:rsidP="00637766">
            <w:pPr>
              <w:rPr>
                <w:sz w:val="16"/>
                <w:szCs w:val="16"/>
              </w:rPr>
            </w:pPr>
            <w:r w:rsidRPr="006E47E1">
              <w:rPr>
                <w:sz w:val="16"/>
                <w:szCs w:val="16"/>
              </w:rPr>
              <w:t>От оказания услуг по финансовой аренде (лизингу)</w:t>
            </w:r>
          </w:p>
        </w:tc>
        <w:tc>
          <w:tcPr>
            <w:tcW w:w="1701" w:type="dxa"/>
            <w:vAlign w:val="center"/>
          </w:tcPr>
          <w:p w:rsidR="007665FF" w:rsidRPr="007665FF" w:rsidRDefault="007665FF">
            <w:pPr>
              <w:jc w:val="right"/>
              <w:rPr>
                <w:sz w:val="16"/>
                <w:szCs w:val="16"/>
              </w:rPr>
            </w:pPr>
            <w:r w:rsidRPr="009D6AA8">
              <w:rPr>
                <w:sz w:val="16"/>
              </w:rPr>
              <w:t>0</w:t>
            </w:r>
          </w:p>
        </w:tc>
        <w:tc>
          <w:tcPr>
            <w:tcW w:w="1905" w:type="dxa"/>
            <w:vAlign w:val="center"/>
          </w:tcPr>
          <w:p w:rsidR="007665FF" w:rsidRPr="00CF1698" w:rsidRDefault="007665FF">
            <w:pPr>
              <w:jc w:val="right"/>
              <w:rPr>
                <w:sz w:val="16"/>
                <w:szCs w:val="16"/>
              </w:rPr>
            </w:pPr>
            <w:r w:rsidRPr="00D955A9">
              <w:rPr>
                <w:sz w:val="16"/>
                <w:szCs w:val="16"/>
              </w:rPr>
              <w:t>0</w:t>
            </w:r>
          </w:p>
        </w:tc>
        <w:tc>
          <w:tcPr>
            <w:tcW w:w="2002" w:type="dxa"/>
            <w:vAlign w:val="center"/>
          </w:tcPr>
          <w:p w:rsidR="007665FF" w:rsidRPr="007665FF" w:rsidRDefault="007665FF">
            <w:pPr>
              <w:jc w:val="right"/>
              <w:rPr>
                <w:sz w:val="16"/>
              </w:rPr>
            </w:pPr>
            <w:r w:rsidRPr="009D6AA8">
              <w:rPr>
                <w:sz w:val="16"/>
              </w:rPr>
              <w:t>0</w:t>
            </w:r>
          </w:p>
        </w:tc>
      </w:tr>
      <w:tr w:rsidR="007665FF" w:rsidRPr="00412DDB" w:rsidTr="009D6AA8">
        <w:tc>
          <w:tcPr>
            <w:tcW w:w="959" w:type="dxa"/>
          </w:tcPr>
          <w:p w:rsidR="007665FF" w:rsidRPr="006E47E1" w:rsidRDefault="007665FF" w:rsidP="00637766">
            <w:pPr>
              <w:rPr>
                <w:sz w:val="16"/>
                <w:szCs w:val="16"/>
              </w:rPr>
            </w:pPr>
            <w:r w:rsidRPr="006E47E1">
              <w:rPr>
                <w:sz w:val="16"/>
                <w:szCs w:val="16"/>
              </w:rPr>
              <w:t>1.4</w:t>
            </w:r>
          </w:p>
        </w:tc>
        <w:tc>
          <w:tcPr>
            <w:tcW w:w="3747" w:type="dxa"/>
          </w:tcPr>
          <w:p w:rsidR="007665FF" w:rsidRPr="006E47E1" w:rsidRDefault="007665FF" w:rsidP="00637766">
            <w:pPr>
              <w:rPr>
                <w:sz w:val="16"/>
                <w:szCs w:val="16"/>
              </w:rPr>
            </w:pPr>
            <w:r w:rsidRPr="006E47E1">
              <w:rPr>
                <w:sz w:val="16"/>
                <w:szCs w:val="16"/>
              </w:rPr>
              <w:t>От вложений в ценные бумаги</w:t>
            </w:r>
          </w:p>
        </w:tc>
        <w:tc>
          <w:tcPr>
            <w:tcW w:w="1701" w:type="dxa"/>
            <w:vAlign w:val="center"/>
          </w:tcPr>
          <w:p w:rsidR="007665FF" w:rsidRPr="007665FF" w:rsidRDefault="007665FF">
            <w:pPr>
              <w:jc w:val="right"/>
              <w:rPr>
                <w:sz w:val="16"/>
                <w:szCs w:val="16"/>
              </w:rPr>
            </w:pPr>
            <w:r w:rsidRPr="009D6AA8">
              <w:rPr>
                <w:sz w:val="16"/>
              </w:rPr>
              <w:t>1'730'329</w:t>
            </w:r>
          </w:p>
        </w:tc>
        <w:tc>
          <w:tcPr>
            <w:tcW w:w="1905" w:type="dxa"/>
            <w:vAlign w:val="center"/>
          </w:tcPr>
          <w:p w:rsidR="007665FF" w:rsidRPr="00CF1698" w:rsidRDefault="007665FF">
            <w:pPr>
              <w:jc w:val="right"/>
              <w:rPr>
                <w:sz w:val="16"/>
                <w:szCs w:val="16"/>
              </w:rPr>
            </w:pPr>
            <w:r w:rsidRPr="00D955A9">
              <w:rPr>
                <w:sz w:val="16"/>
                <w:szCs w:val="16"/>
              </w:rPr>
              <w:t>3'298'956</w:t>
            </w:r>
          </w:p>
        </w:tc>
        <w:tc>
          <w:tcPr>
            <w:tcW w:w="2002" w:type="dxa"/>
            <w:vAlign w:val="center"/>
          </w:tcPr>
          <w:p w:rsidR="007665FF" w:rsidRPr="007665FF" w:rsidRDefault="007665FF">
            <w:pPr>
              <w:jc w:val="right"/>
              <w:rPr>
                <w:sz w:val="16"/>
              </w:rPr>
            </w:pPr>
            <w:r w:rsidRPr="009D6AA8">
              <w:rPr>
                <w:sz w:val="16"/>
              </w:rPr>
              <w:t>1'607'085</w:t>
            </w:r>
          </w:p>
        </w:tc>
      </w:tr>
      <w:tr w:rsidR="007665FF" w:rsidRPr="00412DDB" w:rsidTr="009D6AA8">
        <w:tc>
          <w:tcPr>
            <w:tcW w:w="959" w:type="dxa"/>
          </w:tcPr>
          <w:p w:rsidR="007665FF" w:rsidRPr="006E47E1" w:rsidRDefault="007665FF" w:rsidP="00637766">
            <w:pPr>
              <w:rPr>
                <w:b/>
                <w:sz w:val="16"/>
                <w:szCs w:val="16"/>
              </w:rPr>
            </w:pPr>
            <w:r w:rsidRPr="006E47E1">
              <w:rPr>
                <w:b/>
                <w:sz w:val="16"/>
                <w:szCs w:val="16"/>
              </w:rPr>
              <w:t>2</w:t>
            </w:r>
          </w:p>
        </w:tc>
        <w:tc>
          <w:tcPr>
            <w:tcW w:w="3747" w:type="dxa"/>
          </w:tcPr>
          <w:p w:rsidR="007665FF" w:rsidRPr="006E47E1" w:rsidRDefault="007665FF" w:rsidP="00637766">
            <w:pPr>
              <w:rPr>
                <w:b/>
                <w:sz w:val="16"/>
                <w:szCs w:val="16"/>
              </w:rPr>
            </w:pPr>
            <w:r w:rsidRPr="006E47E1">
              <w:rPr>
                <w:b/>
                <w:sz w:val="16"/>
                <w:szCs w:val="16"/>
              </w:rPr>
              <w:t>Процентные расходы, всего в том числе:</w:t>
            </w:r>
          </w:p>
        </w:tc>
        <w:tc>
          <w:tcPr>
            <w:tcW w:w="1701" w:type="dxa"/>
            <w:vAlign w:val="center"/>
          </w:tcPr>
          <w:p w:rsidR="007665FF" w:rsidRPr="007665FF" w:rsidRDefault="007665FF">
            <w:pPr>
              <w:jc w:val="right"/>
              <w:rPr>
                <w:b/>
                <w:bCs/>
                <w:sz w:val="16"/>
                <w:szCs w:val="16"/>
              </w:rPr>
            </w:pPr>
            <w:r w:rsidRPr="009D6AA8">
              <w:rPr>
                <w:b/>
                <w:bCs/>
                <w:sz w:val="16"/>
              </w:rPr>
              <w:t>3'198'306</w:t>
            </w:r>
          </w:p>
        </w:tc>
        <w:tc>
          <w:tcPr>
            <w:tcW w:w="1905" w:type="dxa"/>
            <w:vAlign w:val="center"/>
          </w:tcPr>
          <w:p w:rsidR="007665FF" w:rsidRPr="00CF1698" w:rsidRDefault="007665FF">
            <w:pPr>
              <w:jc w:val="right"/>
              <w:rPr>
                <w:b/>
                <w:bCs/>
                <w:sz w:val="16"/>
                <w:szCs w:val="16"/>
              </w:rPr>
            </w:pPr>
            <w:r w:rsidRPr="00D955A9">
              <w:rPr>
                <w:b/>
                <w:bCs/>
                <w:sz w:val="16"/>
                <w:szCs w:val="16"/>
              </w:rPr>
              <w:t>6'251'535</w:t>
            </w:r>
          </w:p>
        </w:tc>
        <w:tc>
          <w:tcPr>
            <w:tcW w:w="2002" w:type="dxa"/>
            <w:vAlign w:val="center"/>
          </w:tcPr>
          <w:p w:rsidR="007665FF" w:rsidRPr="007665FF" w:rsidRDefault="007665FF">
            <w:pPr>
              <w:jc w:val="right"/>
              <w:rPr>
                <w:b/>
                <w:bCs/>
                <w:sz w:val="16"/>
              </w:rPr>
            </w:pPr>
            <w:r w:rsidRPr="009D6AA8">
              <w:rPr>
                <w:b/>
                <w:bCs/>
                <w:sz w:val="16"/>
              </w:rPr>
              <w:t>3'071'961</w:t>
            </w:r>
          </w:p>
        </w:tc>
      </w:tr>
      <w:tr w:rsidR="007665FF" w:rsidRPr="00412DDB" w:rsidTr="009D6AA8">
        <w:tc>
          <w:tcPr>
            <w:tcW w:w="959" w:type="dxa"/>
          </w:tcPr>
          <w:p w:rsidR="007665FF" w:rsidRPr="006E47E1" w:rsidRDefault="007665FF" w:rsidP="00637766">
            <w:pPr>
              <w:rPr>
                <w:sz w:val="16"/>
                <w:szCs w:val="16"/>
              </w:rPr>
            </w:pPr>
            <w:r w:rsidRPr="006E47E1">
              <w:rPr>
                <w:sz w:val="16"/>
                <w:szCs w:val="16"/>
              </w:rPr>
              <w:t>2.1</w:t>
            </w:r>
          </w:p>
        </w:tc>
        <w:tc>
          <w:tcPr>
            <w:tcW w:w="3747" w:type="dxa"/>
          </w:tcPr>
          <w:p w:rsidR="007665FF" w:rsidRPr="006E47E1" w:rsidRDefault="007665FF" w:rsidP="00637766">
            <w:pPr>
              <w:rPr>
                <w:sz w:val="16"/>
                <w:szCs w:val="16"/>
              </w:rPr>
            </w:pPr>
            <w:r w:rsidRPr="006E47E1">
              <w:rPr>
                <w:sz w:val="16"/>
                <w:szCs w:val="16"/>
              </w:rPr>
              <w:t>По привлеченным средствам кредитных организ</w:t>
            </w:r>
            <w:r w:rsidRPr="006E47E1">
              <w:rPr>
                <w:sz w:val="16"/>
                <w:szCs w:val="16"/>
              </w:rPr>
              <w:t>а</w:t>
            </w:r>
            <w:r w:rsidRPr="006E47E1">
              <w:rPr>
                <w:sz w:val="16"/>
                <w:szCs w:val="16"/>
              </w:rPr>
              <w:t>ций</w:t>
            </w:r>
          </w:p>
        </w:tc>
        <w:tc>
          <w:tcPr>
            <w:tcW w:w="1701" w:type="dxa"/>
            <w:vAlign w:val="center"/>
          </w:tcPr>
          <w:p w:rsidR="007665FF" w:rsidRPr="007665FF" w:rsidRDefault="007665FF">
            <w:pPr>
              <w:jc w:val="right"/>
              <w:rPr>
                <w:sz w:val="16"/>
                <w:szCs w:val="16"/>
              </w:rPr>
            </w:pPr>
            <w:r w:rsidRPr="009D6AA8">
              <w:rPr>
                <w:sz w:val="16"/>
              </w:rPr>
              <w:t>10'870</w:t>
            </w:r>
          </w:p>
        </w:tc>
        <w:tc>
          <w:tcPr>
            <w:tcW w:w="1905" w:type="dxa"/>
            <w:vAlign w:val="center"/>
          </w:tcPr>
          <w:p w:rsidR="007665FF" w:rsidRPr="00CF1698" w:rsidRDefault="007665FF">
            <w:pPr>
              <w:jc w:val="right"/>
              <w:rPr>
                <w:sz w:val="16"/>
                <w:szCs w:val="16"/>
              </w:rPr>
            </w:pPr>
            <w:r w:rsidRPr="00D955A9">
              <w:rPr>
                <w:sz w:val="16"/>
                <w:szCs w:val="16"/>
              </w:rPr>
              <w:t>83'391</w:t>
            </w:r>
          </w:p>
        </w:tc>
        <w:tc>
          <w:tcPr>
            <w:tcW w:w="2002" w:type="dxa"/>
            <w:vAlign w:val="center"/>
          </w:tcPr>
          <w:p w:rsidR="007665FF" w:rsidRPr="007665FF" w:rsidRDefault="007665FF">
            <w:pPr>
              <w:jc w:val="right"/>
              <w:rPr>
                <w:sz w:val="16"/>
              </w:rPr>
            </w:pPr>
            <w:r w:rsidRPr="009D6AA8">
              <w:rPr>
                <w:sz w:val="16"/>
              </w:rPr>
              <w:t>67'804</w:t>
            </w:r>
          </w:p>
        </w:tc>
      </w:tr>
      <w:tr w:rsidR="007665FF" w:rsidRPr="00412DDB" w:rsidTr="009D6AA8">
        <w:tc>
          <w:tcPr>
            <w:tcW w:w="959" w:type="dxa"/>
          </w:tcPr>
          <w:p w:rsidR="007665FF" w:rsidRPr="006E47E1" w:rsidRDefault="007665FF" w:rsidP="00637766">
            <w:pPr>
              <w:rPr>
                <w:sz w:val="16"/>
                <w:szCs w:val="16"/>
              </w:rPr>
            </w:pPr>
            <w:r w:rsidRPr="006E47E1">
              <w:rPr>
                <w:sz w:val="16"/>
                <w:szCs w:val="16"/>
              </w:rPr>
              <w:t>2.2</w:t>
            </w:r>
          </w:p>
        </w:tc>
        <w:tc>
          <w:tcPr>
            <w:tcW w:w="3747" w:type="dxa"/>
          </w:tcPr>
          <w:p w:rsidR="007665FF" w:rsidRPr="006E47E1" w:rsidRDefault="007665FF" w:rsidP="00637766">
            <w:pPr>
              <w:rPr>
                <w:sz w:val="16"/>
                <w:szCs w:val="16"/>
              </w:rPr>
            </w:pPr>
            <w:r w:rsidRPr="006E47E1">
              <w:rPr>
                <w:sz w:val="16"/>
                <w:szCs w:val="16"/>
              </w:rPr>
              <w:t>По привлеченным средствам клиентов, не явля</w:t>
            </w:r>
            <w:r w:rsidRPr="006E47E1">
              <w:rPr>
                <w:sz w:val="16"/>
                <w:szCs w:val="16"/>
              </w:rPr>
              <w:t>ю</w:t>
            </w:r>
            <w:r w:rsidRPr="006E47E1">
              <w:rPr>
                <w:sz w:val="16"/>
                <w:szCs w:val="16"/>
              </w:rPr>
              <w:t>щимся  кредитными организациями</w:t>
            </w:r>
          </w:p>
        </w:tc>
        <w:tc>
          <w:tcPr>
            <w:tcW w:w="1701" w:type="dxa"/>
            <w:vAlign w:val="center"/>
          </w:tcPr>
          <w:p w:rsidR="007665FF" w:rsidRPr="007665FF" w:rsidRDefault="007665FF">
            <w:pPr>
              <w:jc w:val="right"/>
              <w:rPr>
                <w:sz w:val="16"/>
                <w:szCs w:val="16"/>
              </w:rPr>
            </w:pPr>
            <w:r w:rsidRPr="009D6AA8">
              <w:rPr>
                <w:sz w:val="16"/>
              </w:rPr>
              <w:t>3'182'603</w:t>
            </w:r>
          </w:p>
        </w:tc>
        <w:tc>
          <w:tcPr>
            <w:tcW w:w="1905" w:type="dxa"/>
            <w:vAlign w:val="center"/>
          </w:tcPr>
          <w:p w:rsidR="007665FF" w:rsidRPr="00CF1698" w:rsidRDefault="007665FF">
            <w:pPr>
              <w:jc w:val="right"/>
              <w:rPr>
                <w:sz w:val="16"/>
                <w:szCs w:val="16"/>
              </w:rPr>
            </w:pPr>
            <w:r w:rsidRPr="00D955A9">
              <w:rPr>
                <w:sz w:val="16"/>
                <w:szCs w:val="16"/>
              </w:rPr>
              <w:t>6'157'166</w:t>
            </w:r>
          </w:p>
        </w:tc>
        <w:tc>
          <w:tcPr>
            <w:tcW w:w="2002" w:type="dxa"/>
            <w:vAlign w:val="center"/>
          </w:tcPr>
          <w:p w:rsidR="007665FF" w:rsidRPr="007665FF" w:rsidRDefault="007665FF">
            <w:pPr>
              <w:jc w:val="right"/>
              <w:rPr>
                <w:sz w:val="16"/>
              </w:rPr>
            </w:pPr>
            <w:r w:rsidRPr="009D6AA8">
              <w:rPr>
                <w:sz w:val="16"/>
              </w:rPr>
              <w:t>2'999'745</w:t>
            </w:r>
          </w:p>
        </w:tc>
      </w:tr>
      <w:tr w:rsidR="007665FF" w:rsidRPr="00412DDB" w:rsidTr="009D6AA8">
        <w:tc>
          <w:tcPr>
            <w:tcW w:w="959" w:type="dxa"/>
          </w:tcPr>
          <w:p w:rsidR="007665FF" w:rsidRPr="006E47E1" w:rsidRDefault="007665FF" w:rsidP="00637766">
            <w:pPr>
              <w:rPr>
                <w:sz w:val="16"/>
                <w:szCs w:val="16"/>
              </w:rPr>
            </w:pPr>
            <w:r w:rsidRPr="006E47E1">
              <w:rPr>
                <w:sz w:val="16"/>
                <w:szCs w:val="16"/>
              </w:rPr>
              <w:t>2.3</w:t>
            </w:r>
          </w:p>
        </w:tc>
        <w:tc>
          <w:tcPr>
            <w:tcW w:w="3747" w:type="dxa"/>
          </w:tcPr>
          <w:p w:rsidR="007665FF" w:rsidRPr="006E47E1" w:rsidRDefault="007665FF" w:rsidP="00637766">
            <w:pPr>
              <w:rPr>
                <w:sz w:val="16"/>
                <w:szCs w:val="16"/>
              </w:rPr>
            </w:pPr>
            <w:r w:rsidRPr="006E47E1">
              <w:rPr>
                <w:sz w:val="16"/>
                <w:szCs w:val="16"/>
              </w:rPr>
              <w:t>По выпущенным долговым обязательствам</w:t>
            </w:r>
          </w:p>
        </w:tc>
        <w:tc>
          <w:tcPr>
            <w:tcW w:w="1701" w:type="dxa"/>
            <w:vAlign w:val="center"/>
          </w:tcPr>
          <w:p w:rsidR="007665FF" w:rsidRPr="007665FF" w:rsidRDefault="007665FF">
            <w:pPr>
              <w:jc w:val="right"/>
              <w:rPr>
                <w:sz w:val="16"/>
                <w:szCs w:val="16"/>
              </w:rPr>
            </w:pPr>
            <w:r w:rsidRPr="009D6AA8">
              <w:rPr>
                <w:sz w:val="16"/>
              </w:rPr>
              <w:t>4'833</w:t>
            </w:r>
          </w:p>
        </w:tc>
        <w:tc>
          <w:tcPr>
            <w:tcW w:w="1905" w:type="dxa"/>
            <w:vAlign w:val="center"/>
          </w:tcPr>
          <w:p w:rsidR="007665FF" w:rsidRPr="00CF1698" w:rsidRDefault="007665FF">
            <w:pPr>
              <w:jc w:val="right"/>
              <w:rPr>
                <w:sz w:val="16"/>
                <w:szCs w:val="16"/>
              </w:rPr>
            </w:pPr>
            <w:r w:rsidRPr="00D955A9">
              <w:rPr>
                <w:sz w:val="16"/>
                <w:szCs w:val="16"/>
              </w:rPr>
              <w:t>10'978</w:t>
            </w:r>
          </w:p>
        </w:tc>
        <w:tc>
          <w:tcPr>
            <w:tcW w:w="2002" w:type="dxa"/>
            <w:vAlign w:val="center"/>
          </w:tcPr>
          <w:p w:rsidR="007665FF" w:rsidRPr="007665FF" w:rsidRDefault="007665FF">
            <w:pPr>
              <w:jc w:val="right"/>
              <w:rPr>
                <w:sz w:val="16"/>
              </w:rPr>
            </w:pPr>
            <w:r w:rsidRPr="009D6AA8">
              <w:rPr>
                <w:sz w:val="16"/>
              </w:rPr>
              <w:t>4'412</w:t>
            </w:r>
          </w:p>
        </w:tc>
      </w:tr>
      <w:tr w:rsidR="007665FF" w:rsidRPr="00412DDB" w:rsidTr="009D6AA8">
        <w:tc>
          <w:tcPr>
            <w:tcW w:w="959" w:type="dxa"/>
          </w:tcPr>
          <w:p w:rsidR="007665FF" w:rsidRPr="006E47E1" w:rsidRDefault="007665FF" w:rsidP="00637766">
            <w:pPr>
              <w:rPr>
                <w:b/>
                <w:sz w:val="16"/>
                <w:szCs w:val="16"/>
              </w:rPr>
            </w:pPr>
            <w:r w:rsidRPr="006E47E1">
              <w:rPr>
                <w:b/>
                <w:sz w:val="16"/>
                <w:szCs w:val="16"/>
              </w:rPr>
              <w:t>3</w:t>
            </w:r>
          </w:p>
        </w:tc>
        <w:tc>
          <w:tcPr>
            <w:tcW w:w="3747" w:type="dxa"/>
          </w:tcPr>
          <w:p w:rsidR="007665FF" w:rsidRPr="006E47E1" w:rsidRDefault="007665FF" w:rsidP="00637766">
            <w:pPr>
              <w:rPr>
                <w:b/>
                <w:sz w:val="16"/>
                <w:szCs w:val="16"/>
              </w:rPr>
            </w:pPr>
            <w:r w:rsidRPr="006E47E1">
              <w:rPr>
                <w:b/>
                <w:sz w:val="16"/>
                <w:szCs w:val="16"/>
              </w:rPr>
              <w:t>Чистые процентные доходы (отрицательная процентная маржа)</w:t>
            </w:r>
          </w:p>
        </w:tc>
        <w:tc>
          <w:tcPr>
            <w:tcW w:w="1701" w:type="dxa"/>
            <w:vAlign w:val="center"/>
          </w:tcPr>
          <w:p w:rsidR="007665FF" w:rsidRPr="007665FF" w:rsidRDefault="007665FF">
            <w:pPr>
              <w:jc w:val="right"/>
              <w:rPr>
                <w:b/>
                <w:bCs/>
                <w:sz w:val="16"/>
                <w:szCs w:val="16"/>
              </w:rPr>
            </w:pPr>
            <w:r w:rsidRPr="009D6AA8">
              <w:rPr>
                <w:b/>
                <w:bCs/>
                <w:sz w:val="16"/>
              </w:rPr>
              <w:t>4'005'825</w:t>
            </w:r>
          </w:p>
        </w:tc>
        <w:tc>
          <w:tcPr>
            <w:tcW w:w="1905" w:type="dxa"/>
            <w:vAlign w:val="center"/>
          </w:tcPr>
          <w:p w:rsidR="007665FF" w:rsidRPr="00CF1698" w:rsidRDefault="007665FF">
            <w:pPr>
              <w:jc w:val="right"/>
              <w:rPr>
                <w:b/>
                <w:bCs/>
                <w:sz w:val="16"/>
                <w:szCs w:val="16"/>
              </w:rPr>
            </w:pPr>
            <w:r w:rsidRPr="00D955A9">
              <w:rPr>
                <w:b/>
                <w:bCs/>
                <w:sz w:val="16"/>
                <w:szCs w:val="16"/>
              </w:rPr>
              <w:t>5'978'707</w:t>
            </w:r>
          </w:p>
        </w:tc>
        <w:tc>
          <w:tcPr>
            <w:tcW w:w="2002" w:type="dxa"/>
            <w:vAlign w:val="center"/>
          </w:tcPr>
          <w:p w:rsidR="007665FF" w:rsidRPr="007665FF" w:rsidRDefault="007665FF">
            <w:pPr>
              <w:jc w:val="right"/>
              <w:rPr>
                <w:b/>
                <w:bCs/>
                <w:sz w:val="16"/>
              </w:rPr>
            </w:pPr>
            <w:r w:rsidRPr="009D6AA8">
              <w:rPr>
                <w:b/>
                <w:bCs/>
                <w:sz w:val="16"/>
              </w:rPr>
              <w:t>2'902'724</w:t>
            </w:r>
          </w:p>
        </w:tc>
      </w:tr>
      <w:tr w:rsidR="007665FF" w:rsidRPr="00412DDB" w:rsidTr="009D6AA8">
        <w:tc>
          <w:tcPr>
            <w:tcW w:w="959" w:type="dxa"/>
          </w:tcPr>
          <w:p w:rsidR="007665FF" w:rsidRPr="006E47E1" w:rsidRDefault="007665FF" w:rsidP="00637766">
            <w:pPr>
              <w:rPr>
                <w:sz w:val="16"/>
                <w:szCs w:val="16"/>
              </w:rPr>
            </w:pPr>
            <w:r w:rsidRPr="006E47E1">
              <w:rPr>
                <w:sz w:val="16"/>
                <w:szCs w:val="16"/>
              </w:rPr>
              <w:t>4</w:t>
            </w:r>
          </w:p>
        </w:tc>
        <w:tc>
          <w:tcPr>
            <w:tcW w:w="3747" w:type="dxa"/>
          </w:tcPr>
          <w:p w:rsidR="007665FF" w:rsidRPr="006E47E1" w:rsidRDefault="007665FF" w:rsidP="00637766">
            <w:pPr>
              <w:rPr>
                <w:sz w:val="16"/>
                <w:szCs w:val="16"/>
              </w:rPr>
            </w:pPr>
            <w:r w:rsidRPr="006E47E1">
              <w:rPr>
                <w:sz w:val="16"/>
                <w:szCs w:val="16"/>
              </w:rPr>
              <w:t>Изменение резерва на возможные потери по сс</w:t>
            </w:r>
            <w:r w:rsidRPr="006E47E1">
              <w:rPr>
                <w:sz w:val="16"/>
                <w:szCs w:val="16"/>
              </w:rPr>
              <w:t>у</w:t>
            </w:r>
            <w:r w:rsidRPr="006E47E1">
              <w:rPr>
                <w:sz w:val="16"/>
                <w:szCs w:val="16"/>
              </w:rPr>
              <w:t>дам, ссудной и приравненной к ней задолженн</w:t>
            </w:r>
            <w:r w:rsidRPr="006E47E1">
              <w:rPr>
                <w:sz w:val="16"/>
                <w:szCs w:val="16"/>
              </w:rPr>
              <w:t>о</w:t>
            </w:r>
            <w:r w:rsidRPr="006E47E1">
              <w:rPr>
                <w:sz w:val="16"/>
                <w:szCs w:val="16"/>
              </w:rPr>
              <w:t>сти, средствам, размещенным на корреспонден</w:t>
            </w:r>
            <w:r w:rsidRPr="006E47E1">
              <w:rPr>
                <w:sz w:val="16"/>
                <w:szCs w:val="16"/>
              </w:rPr>
              <w:t>т</w:t>
            </w:r>
            <w:r w:rsidRPr="006E47E1">
              <w:rPr>
                <w:sz w:val="16"/>
                <w:szCs w:val="16"/>
              </w:rPr>
              <w:t>ских счетах, а также начисленным процентным доходам, всего</w:t>
            </w:r>
            <w:proofErr w:type="gramStart"/>
            <w:r w:rsidRPr="006E47E1">
              <w:rPr>
                <w:sz w:val="16"/>
                <w:szCs w:val="16"/>
              </w:rPr>
              <w:t xml:space="preserve"> ,</w:t>
            </w:r>
            <w:proofErr w:type="gramEnd"/>
            <w:r w:rsidRPr="006E47E1">
              <w:rPr>
                <w:sz w:val="16"/>
                <w:szCs w:val="16"/>
              </w:rPr>
              <w:t xml:space="preserve"> в том числе:</w:t>
            </w:r>
          </w:p>
        </w:tc>
        <w:tc>
          <w:tcPr>
            <w:tcW w:w="1701" w:type="dxa"/>
            <w:vAlign w:val="center"/>
          </w:tcPr>
          <w:p w:rsidR="007665FF" w:rsidRPr="007665FF" w:rsidRDefault="007665FF">
            <w:pPr>
              <w:jc w:val="right"/>
              <w:rPr>
                <w:sz w:val="16"/>
                <w:szCs w:val="16"/>
              </w:rPr>
            </w:pPr>
            <w:r w:rsidRPr="009D6AA8">
              <w:rPr>
                <w:sz w:val="16"/>
              </w:rPr>
              <w:t>36'724</w:t>
            </w:r>
          </w:p>
        </w:tc>
        <w:tc>
          <w:tcPr>
            <w:tcW w:w="1905" w:type="dxa"/>
            <w:vAlign w:val="center"/>
          </w:tcPr>
          <w:p w:rsidR="007665FF" w:rsidRPr="00CF1698" w:rsidRDefault="007665FF">
            <w:pPr>
              <w:jc w:val="right"/>
              <w:rPr>
                <w:sz w:val="16"/>
                <w:szCs w:val="16"/>
              </w:rPr>
            </w:pPr>
            <w:r w:rsidRPr="00D955A9">
              <w:rPr>
                <w:sz w:val="16"/>
                <w:szCs w:val="16"/>
              </w:rPr>
              <w:t>-464'303</w:t>
            </w:r>
          </w:p>
        </w:tc>
        <w:tc>
          <w:tcPr>
            <w:tcW w:w="2002" w:type="dxa"/>
            <w:vAlign w:val="center"/>
          </w:tcPr>
          <w:p w:rsidR="007665FF" w:rsidRPr="007665FF" w:rsidRDefault="007665FF">
            <w:pPr>
              <w:jc w:val="right"/>
              <w:rPr>
                <w:sz w:val="16"/>
              </w:rPr>
            </w:pPr>
            <w:r w:rsidRPr="009D6AA8">
              <w:rPr>
                <w:sz w:val="16"/>
              </w:rPr>
              <w:t>-146'922</w:t>
            </w:r>
          </w:p>
        </w:tc>
      </w:tr>
      <w:tr w:rsidR="007665FF" w:rsidRPr="00412DDB" w:rsidTr="009D6AA8">
        <w:tc>
          <w:tcPr>
            <w:tcW w:w="959" w:type="dxa"/>
          </w:tcPr>
          <w:p w:rsidR="007665FF" w:rsidRPr="006E47E1" w:rsidRDefault="007665FF" w:rsidP="00637766">
            <w:pPr>
              <w:rPr>
                <w:sz w:val="16"/>
                <w:szCs w:val="16"/>
              </w:rPr>
            </w:pPr>
            <w:r w:rsidRPr="006E47E1">
              <w:rPr>
                <w:sz w:val="16"/>
                <w:szCs w:val="16"/>
              </w:rPr>
              <w:t>4.1</w:t>
            </w:r>
          </w:p>
        </w:tc>
        <w:tc>
          <w:tcPr>
            <w:tcW w:w="3747" w:type="dxa"/>
          </w:tcPr>
          <w:p w:rsidR="007665FF" w:rsidRPr="006E47E1" w:rsidRDefault="007665FF" w:rsidP="00637766">
            <w:pPr>
              <w:rPr>
                <w:sz w:val="16"/>
                <w:szCs w:val="16"/>
              </w:rPr>
            </w:pPr>
            <w:r w:rsidRPr="006E47E1">
              <w:rPr>
                <w:sz w:val="16"/>
                <w:szCs w:val="16"/>
              </w:rPr>
              <w:t>Изменение  резерва на возможные потери по начисленным процентным доходам</w:t>
            </w:r>
          </w:p>
        </w:tc>
        <w:tc>
          <w:tcPr>
            <w:tcW w:w="1701" w:type="dxa"/>
            <w:vAlign w:val="center"/>
          </w:tcPr>
          <w:p w:rsidR="007665FF" w:rsidRPr="007665FF" w:rsidRDefault="007665FF">
            <w:pPr>
              <w:jc w:val="right"/>
              <w:rPr>
                <w:sz w:val="16"/>
                <w:szCs w:val="16"/>
              </w:rPr>
            </w:pPr>
            <w:r w:rsidRPr="009D6AA8">
              <w:rPr>
                <w:sz w:val="16"/>
              </w:rPr>
              <w:t>87'522</w:t>
            </w:r>
          </w:p>
        </w:tc>
        <w:tc>
          <w:tcPr>
            <w:tcW w:w="1905" w:type="dxa"/>
            <w:vAlign w:val="center"/>
          </w:tcPr>
          <w:p w:rsidR="007665FF" w:rsidRPr="00CF1698" w:rsidRDefault="007665FF">
            <w:pPr>
              <w:jc w:val="right"/>
              <w:rPr>
                <w:sz w:val="16"/>
                <w:szCs w:val="16"/>
              </w:rPr>
            </w:pPr>
            <w:r w:rsidRPr="00D955A9">
              <w:rPr>
                <w:sz w:val="16"/>
                <w:szCs w:val="16"/>
              </w:rPr>
              <w:t>-103'766</w:t>
            </w:r>
          </w:p>
        </w:tc>
        <w:tc>
          <w:tcPr>
            <w:tcW w:w="2002" w:type="dxa"/>
            <w:vAlign w:val="center"/>
          </w:tcPr>
          <w:p w:rsidR="007665FF" w:rsidRPr="007665FF" w:rsidRDefault="007665FF">
            <w:pPr>
              <w:jc w:val="right"/>
              <w:rPr>
                <w:sz w:val="16"/>
              </w:rPr>
            </w:pPr>
            <w:r w:rsidRPr="009D6AA8">
              <w:rPr>
                <w:sz w:val="16"/>
              </w:rPr>
              <w:t>-115'384</w:t>
            </w:r>
          </w:p>
        </w:tc>
      </w:tr>
      <w:tr w:rsidR="007665FF" w:rsidRPr="00412DDB" w:rsidTr="009D6AA8">
        <w:tc>
          <w:tcPr>
            <w:tcW w:w="959" w:type="dxa"/>
          </w:tcPr>
          <w:p w:rsidR="007665FF" w:rsidRPr="006E47E1" w:rsidRDefault="007665FF" w:rsidP="00637766">
            <w:pPr>
              <w:rPr>
                <w:b/>
                <w:sz w:val="16"/>
                <w:szCs w:val="16"/>
              </w:rPr>
            </w:pPr>
            <w:r w:rsidRPr="006E47E1">
              <w:rPr>
                <w:b/>
                <w:sz w:val="16"/>
                <w:szCs w:val="16"/>
              </w:rPr>
              <w:t>5</w:t>
            </w:r>
          </w:p>
        </w:tc>
        <w:tc>
          <w:tcPr>
            <w:tcW w:w="3747" w:type="dxa"/>
          </w:tcPr>
          <w:p w:rsidR="007665FF" w:rsidRPr="006E47E1" w:rsidRDefault="007665FF" w:rsidP="00637766">
            <w:pPr>
              <w:rPr>
                <w:b/>
                <w:sz w:val="16"/>
                <w:szCs w:val="16"/>
              </w:rPr>
            </w:pPr>
            <w:r w:rsidRPr="006E47E1">
              <w:rPr>
                <w:b/>
                <w:sz w:val="16"/>
                <w:szCs w:val="16"/>
              </w:rPr>
              <w:t>Чистые процентные доходы (отрицательная процентная маржа) после создания резерва на возможные потери</w:t>
            </w:r>
          </w:p>
        </w:tc>
        <w:tc>
          <w:tcPr>
            <w:tcW w:w="1701" w:type="dxa"/>
            <w:vAlign w:val="center"/>
          </w:tcPr>
          <w:p w:rsidR="007665FF" w:rsidRPr="007665FF" w:rsidRDefault="007665FF">
            <w:pPr>
              <w:jc w:val="right"/>
              <w:rPr>
                <w:b/>
                <w:bCs/>
                <w:sz w:val="16"/>
                <w:szCs w:val="16"/>
              </w:rPr>
            </w:pPr>
            <w:r w:rsidRPr="009D6AA8">
              <w:rPr>
                <w:b/>
                <w:bCs/>
                <w:sz w:val="16"/>
              </w:rPr>
              <w:t>4'042'549</w:t>
            </w:r>
          </w:p>
        </w:tc>
        <w:tc>
          <w:tcPr>
            <w:tcW w:w="1905" w:type="dxa"/>
            <w:vAlign w:val="center"/>
          </w:tcPr>
          <w:p w:rsidR="007665FF" w:rsidRPr="00CF1698" w:rsidRDefault="007665FF">
            <w:pPr>
              <w:jc w:val="right"/>
              <w:rPr>
                <w:b/>
                <w:bCs/>
                <w:sz w:val="16"/>
                <w:szCs w:val="16"/>
              </w:rPr>
            </w:pPr>
            <w:r w:rsidRPr="00D955A9">
              <w:rPr>
                <w:b/>
                <w:bCs/>
                <w:sz w:val="16"/>
                <w:szCs w:val="16"/>
              </w:rPr>
              <w:t>5'514'404</w:t>
            </w:r>
          </w:p>
        </w:tc>
        <w:tc>
          <w:tcPr>
            <w:tcW w:w="2002" w:type="dxa"/>
            <w:vAlign w:val="center"/>
          </w:tcPr>
          <w:p w:rsidR="007665FF" w:rsidRPr="007665FF" w:rsidRDefault="007665FF">
            <w:pPr>
              <w:jc w:val="right"/>
              <w:rPr>
                <w:sz w:val="16"/>
              </w:rPr>
            </w:pPr>
            <w:r w:rsidRPr="009D6AA8">
              <w:rPr>
                <w:sz w:val="16"/>
              </w:rPr>
              <w:t>2'755'802</w:t>
            </w:r>
          </w:p>
        </w:tc>
      </w:tr>
      <w:tr w:rsidR="007665FF" w:rsidRPr="00412DDB" w:rsidTr="009D6AA8">
        <w:tc>
          <w:tcPr>
            <w:tcW w:w="959" w:type="dxa"/>
          </w:tcPr>
          <w:p w:rsidR="007665FF" w:rsidRPr="006E47E1" w:rsidRDefault="007665FF" w:rsidP="00637766">
            <w:pPr>
              <w:rPr>
                <w:sz w:val="16"/>
                <w:szCs w:val="16"/>
              </w:rPr>
            </w:pPr>
            <w:r w:rsidRPr="006E47E1">
              <w:rPr>
                <w:sz w:val="16"/>
                <w:szCs w:val="16"/>
              </w:rPr>
              <w:t>6</w:t>
            </w:r>
          </w:p>
        </w:tc>
        <w:tc>
          <w:tcPr>
            <w:tcW w:w="3747" w:type="dxa"/>
          </w:tcPr>
          <w:p w:rsidR="007665FF" w:rsidRPr="006E47E1" w:rsidRDefault="007665FF" w:rsidP="00637766">
            <w:pPr>
              <w:rPr>
                <w:sz w:val="16"/>
                <w:szCs w:val="16"/>
              </w:rPr>
            </w:pPr>
            <w:r w:rsidRPr="006E47E1">
              <w:rPr>
                <w:sz w:val="16"/>
                <w:szCs w:val="16"/>
              </w:rPr>
              <w:t>Чистые доходы от операций с финансовыми акт</w:t>
            </w:r>
            <w:r w:rsidRPr="006E47E1">
              <w:rPr>
                <w:sz w:val="16"/>
                <w:szCs w:val="16"/>
              </w:rPr>
              <w:t>и</w:t>
            </w:r>
            <w:r w:rsidRPr="006E47E1">
              <w:rPr>
                <w:sz w:val="16"/>
                <w:szCs w:val="16"/>
              </w:rPr>
              <w:t xml:space="preserve">вами, оцениваемыми по справедливой стоимости через прибыль или убыток </w:t>
            </w:r>
          </w:p>
        </w:tc>
        <w:tc>
          <w:tcPr>
            <w:tcW w:w="1701" w:type="dxa"/>
            <w:vAlign w:val="center"/>
          </w:tcPr>
          <w:p w:rsidR="007665FF" w:rsidRPr="007665FF" w:rsidRDefault="007665FF">
            <w:pPr>
              <w:jc w:val="right"/>
              <w:rPr>
                <w:sz w:val="16"/>
                <w:szCs w:val="16"/>
              </w:rPr>
            </w:pPr>
            <w:r w:rsidRPr="009D6AA8">
              <w:rPr>
                <w:sz w:val="16"/>
              </w:rPr>
              <w:t>-10'589</w:t>
            </w:r>
          </w:p>
        </w:tc>
        <w:tc>
          <w:tcPr>
            <w:tcW w:w="1905" w:type="dxa"/>
            <w:vAlign w:val="center"/>
          </w:tcPr>
          <w:p w:rsidR="007665FF" w:rsidRPr="00CF1698" w:rsidRDefault="007665FF">
            <w:pPr>
              <w:jc w:val="right"/>
              <w:rPr>
                <w:sz w:val="16"/>
                <w:szCs w:val="16"/>
              </w:rPr>
            </w:pPr>
            <w:r w:rsidRPr="00D955A9">
              <w:rPr>
                <w:sz w:val="16"/>
                <w:szCs w:val="16"/>
              </w:rPr>
              <w:t>303'460</w:t>
            </w:r>
          </w:p>
        </w:tc>
        <w:tc>
          <w:tcPr>
            <w:tcW w:w="2002" w:type="dxa"/>
            <w:vAlign w:val="center"/>
          </w:tcPr>
          <w:p w:rsidR="007665FF" w:rsidRPr="007665FF" w:rsidRDefault="007665FF">
            <w:pPr>
              <w:jc w:val="right"/>
              <w:rPr>
                <w:sz w:val="16"/>
              </w:rPr>
            </w:pPr>
            <w:r w:rsidRPr="009D6AA8">
              <w:rPr>
                <w:sz w:val="16"/>
              </w:rPr>
              <w:t>188'956</w:t>
            </w:r>
          </w:p>
        </w:tc>
      </w:tr>
      <w:tr w:rsidR="007665FF" w:rsidRPr="00412DDB" w:rsidTr="009D6AA8">
        <w:tc>
          <w:tcPr>
            <w:tcW w:w="959" w:type="dxa"/>
          </w:tcPr>
          <w:p w:rsidR="007665FF" w:rsidRPr="006E47E1" w:rsidRDefault="007665FF" w:rsidP="00637766">
            <w:pPr>
              <w:rPr>
                <w:sz w:val="16"/>
                <w:szCs w:val="16"/>
              </w:rPr>
            </w:pPr>
            <w:r w:rsidRPr="006E47E1">
              <w:rPr>
                <w:sz w:val="16"/>
                <w:szCs w:val="16"/>
              </w:rPr>
              <w:t>7</w:t>
            </w:r>
          </w:p>
        </w:tc>
        <w:tc>
          <w:tcPr>
            <w:tcW w:w="3747" w:type="dxa"/>
          </w:tcPr>
          <w:p w:rsidR="007665FF" w:rsidRPr="006E47E1" w:rsidRDefault="007665FF" w:rsidP="00637766">
            <w:pPr>
              <w:rPr>
                <w:sz w:val="16"/>
                <w:szCs w:val="16"/>
              </w:rPr>
            </w:pPr>
            <w:r w:rsidRPr="006E47E1">
              <w:rPr>
                <w:sz w:val="16"/>
                <w:szCs w:val="16"/>
              </w:rPr>
              <w:t>Чистые доходы от операций с финансовыми</w:t>
            </w:r>
            <w:r>
              <w:rPr>
                <w:sz w:val="16"/>
                <w:szCs w:val="16"/>
              </w:rPr>
              <w:t xml:space="preserve"> </w:t>
            </w:r>
            <w:r w:rsidRPr="006E47E1">
              <w:rPr>
                <w:sz w:val="16"/>
                <w:szCs w:val="16"/>
              </w:rPr>
              <w:t>обяз</w:t>
            </w:r>
            <w:r w:rsidRPr="006E47E1">
              <w:rPr>
                <w:sz w:val="16"/>
                <w:szCs w:val="16"/>
              </w:rPr>
              <w:t>а</w:t>
            </w:r>
            <w:r w:rsidRPr="006E47E1">
              <w:rPr>
                <w:sz w:val="16"/>
                <w:szCs w:val="16"/>
              </w:rPr>
              <w:t>тельствами, оцениваемыми по справедливой сто</w:t>
            </w:r>
            <w:r w:rsidRPr="006E47E1">
              <w:rPr>
                <w:sz w:val="16"/>
                <w:szCs w:val="16"/>
              </w:rPr>
              <w:t>и</w:t>
            </w:r>
            <w:r w:rsidRPr="006E47E1">
              <w:rPr>
                <w:sz w:val="16"/>
                <w:szCs w:val="16"/>
              </w:rPr>
              <w:t>мости через прибыль или убыток</w:t>
            </w:r>
          </w:p>
        </w:tc>
        <w:tc>
          <w:tcPr>
            <w:tcW w:w="1701" w:type="dxa"/>
            <w:vAlign w:val="center"/>
          </w:tcPr>
          <w:p w:rsidR="007665FF" w:rsidRPr="007665FF" w:rsidRDefault="007665FF">
            <w:pPr>
              <w:jc w:val="right"/>
              <w:rPr>
                <w:sz w:val="16"/>
                <w:szCs w:val="16"/>
              </w:rPr>
            </w:pPr>
            <w:r w:rsidRPr="009D6AA8">
              <w:rPr>
                <w:sz w:val="16"/>
              </w:rPr>
              <w:t>-2'426</w:t>
            </w:r>
          </w:p>
        </w:tc>
        <w:tc>
          <w:tcPr>
            <w:tcW w:w="1905" w:type="dxa"/>
            <w:vAlign w:val="center"/>
          </w:tcPr>
          <w:p w:rsidR="007665FF" w:rsidRPr="00CF1698" w:rsidRDefault="007665FF">
            <w:pPr>
              <w:jc w:val="right"/>
              <w:rPr>
                <w:sz w:val="16"/>
                <w:szCs w:val="16"/>
              </w:rPr>
            </w:pPr>
            <w:r w:rsidRPr="00D955A9">
              <w:rPr>
                <w:sz w:val="16"/>
                <w:szCs w:val="16"/>
              </w:rPr>
              <w:t>0</w:t>
            </w:r>
          </w:p>
        </w:tc>
        <w:tc>
          <w:tcPr>
            <w:tcW w:w="2002" w:type="dxa"/>
            <w:vAlign w:val="center"/>
          </w:tcPr>
          <w:p w:rsidR="007665FF" w:rsidRPr="007665FF" w:rsidRDefault="007665FF">
            <w:pPr>
              <w:jc w:val="right"/>
              <w:rPr>
                <w:sz w:val="16"/>
              </w:rPr>
            </w:pPr>
            <w:r w:rsidRPr="009D6AA8">
              <w:rPr>
                <w:sz w:val="16"/>
              </w:rPr>
              <w:t>0</w:t>
            </w:r>
          </w:p>
        </w:tc>
      </w:tr>
      <w:tr w:rsidR="007665FF" w:rsidRPr="00412DDB" w:rsidTr="009D6AA8">
        <w:tc>
          <w:tcPr>
            <w:tcW w:w="959" w:type="dxa"/>
          </w:tcPr>
          <w:p w:rsidR="007665FF" w:rsidRPr="006E47E1" w:rsidRDefault="007665FF" w:rsidP="00637766">
            <w:pPr>
              <w:rPr>
                <w:sz w:val="16"/>
                <w:szCs w:val="16"/>
              </w:rPr>
            </w:pPr>
            <w:r w:rsidRPr="006E47E1">
              <w:rPr>
                <w:sz w:val="16"/>
                <w:szCs w:val="16"/>
              </w:rPr>
              <w:t>8</w:t>
            </w:r>
          </w:p>
        </w:tc>
        <w:tc>
          <w:tcPr>
            <w:tcW w:w="3747" w:type="dxa"/>
          </w:tcPr>
          <w:p w:rsidR="007665FF" w:rsidRPr="006E47E1" w:rsidRDefault="007665FF" w:rsidP="00637766">
            <w:pPr>
              <w:rPr>
                <w:sz w:val="16"/>
                <w:szCs w:val="16"/>
              </w:rPr>
            </w:pPr>
            <w:r w:rsidRPr="006E47E1">
              <w:rPr>
                <w:sz w:val="16"/>
                <w:szCs w:val="16"/>
              </w:rPr>
              <w:t>Чистые доходы от операций с ценными бумагами</w:t>
            </w:r>
            <w:proofErr w:type="gramStart"/>
            <w:r w:rsidRPr="006E47E1">
              <w:rPr>
                <w:sz w:val="16"/>
                <w:szCs w:val="16"/>
              </w:rPr>
              <w:t xml:space="preserve"> ,</w:t>
            </w:r>
            <w:proofErr w:type="gramEnd"/>
            <w:r w:rsidRPr="006E47E1">
              <w:rPr>
                <w:sz w:val="16"/>
                <w:szCs w:val="16"/>
              </w:rPr>
              <w:t xml:space="preserve"> имеющимися в наличии для продажи</w:t>
            </w:r>
          </w:p>
        </w:tc>
        <w:tc>
          <w:tcPr>
            <w:tcW w:w="1701" w:type="dxa"/>
            <w:vAlign w:val="center"/>
          </w:tcPr>
          <w:p w:rsidR="007665FF" w:rsidRPr="007665FF" w:rsidRDefault="007665FF">
            <w:pPr>
              <w:jc w:val="right"/>
              <w:rPr>
                <w:sz w:val="16"/>
                <w:szCs w:val="16"/>
              </w:rPr>
            </w:pPr>
            <w:r w:rsidRPr="009D6AA8">
              <w:rPr>
                <w:sz w:val="16"/>
              </w:rPr>
              <w:t>0</w:t>
            </w:r>
          </w:p>
        </w:tc>
        <w:tc>
          <w:tcPr>
            <w:tcW w:w="1905" w:type="dxa"/>
            <w:vAlign w:val="center"/>
          </w:tcPr>
          <w:p w:rsidR="007665FF" w:rsidRPr="00CF1698" w:rsidRDefault="007665FF">
            <w:pPr>
              <w:jc w:val="right"/>
              <w:rPr>
                <w:sz w:val="16"/>
                <w:szCs w:val="16"/>
              </w:rPr>
            </w:pPr>
            <w:r w:rsidRPr="00D955A9">
              <w:rPr>
                <w:sz w:val="16"/>
                <w:szCs w:val="16"/>
              </w:rPr>
              <w:t>11'424</w:t>
            </w:r>
          </w:p>
        </w:tc>
        <w:tc>
          <w:tcPr>
            <w:tcW w:w="2002" w:type="dxa"/>
            <w:vAlign w:val="center"/>
          </w:tcPr>
          <w:p w:rsidR="007665FF" w:rsidRPr="007665FF" w:rsidRDefault="007665FF">
            <w:pPr>
              <w:jc w:val="right"/>
              <w:rPr>
                <w:sz w:val="16"/>
              </w:rPr>
            </w:pPr>
            <w:r w:rsidRPr="009D6AA8">
              <w:rPr>
                <w:sz w:val="16"/>
              </w:rPr>
              <w:t>11'408</w:t>
            </w:r>
          </w:p>
        </w:tc>
      </w:tr>
      <w:tr w:rsidR="007665FF" w:rsidRPr="00412DDB" w:rsidTr="009D6AA8">
        <w:tc>
          <w:tcPr>
            <w:tcW w:w="959" w:type="dxa"/>
          </w:tcPr>
          <w:p w:rsidR="007665FF" w:rsidRPr="006E47E1" w:rsidRDefault="007665FF" w:rsidP="00637766">
            <w:pPr>
              <w:rPr>
                <w:sz w:val="16"/>
                <w:szCs w:val="16"/>
              </w:rPr>
            </w:pPr>
            <w:r w:rsidRPr="006E47E1">
              <w:rPr>
                <w:sz w:val="16"/>
                <w:szCs w:val="16"/>
              </w:rPr>
              <w:t>9</w:t>
            </w:r>
          </w:p>
        </w:tc>
        <w:tc>
          <w:tcPr>
            <w:tcW w:w="3747" w:type="dxa"/>
          </w:tcPr>
          <w:p w:rsidR="007665FF" w:rsidRPr="006E47E1" w:rsidRDefault="007665FF" w:rsidP="00637766">
            <w:pPr>
              <w:rPr>
                <w:sz w:val="16"/>
                <w:szCs w:val="16"/>
              </w:rPr>
            </w:pPr>
            <w:r w:rsidRPr="006E47E1">
              <w:rPr>
                <w:sz w:val="16"/>
                <w:szCs w:val="16"/>
              </w:rPr>
              <w:t>Чистые доходы от операций с ценными бумагами, удерживаемыми до погашения</w:t>
            </w:r>
          </w:p>
        </w:tc>
        <w:tc>
          <w:tcPr>
            <w:tcW w:w="1701" w:type="dxa"/>
            <w:vAlign w:val="center"/>
          </w:tcPr>
          <w:p w:rsidR="007665FF" w:rsidRPr="007665FF" w:rsidRDefault="007665FF">
            <w:pPr>
              <w:jc w:val="right"/>
              <w:rPr>
                <w:sz w:val="16"/>
                <w:szCs w:val="16"/>
              </w:rPr>
            </w:pPr>
            <w:r w:rsidRPr="009D6AA8">
              <w:rPr>
                <w:sz w:val="16"/>
              </w:rPr>
              <w:t>-155</w:t>
            </w:r>
          </w:p>
        </w:tc>
        <w:tc>
          <w:tcPr>
            <w:tcW w:w="1905" w:type="dxa"/>
            <w:vAlign w:val="center"/>
          </w:tcPr>
          <w:p w:rsidR="007665FF" w:rsidRPr="00CF1698" w:rsidRDefault="007665FF">
            <w:pPr>
              <w:jc w:val="right"/>
              <w:rPr>
                <w:sz w:val="16"/>
                <w:szCs w:val="16"/>
              </w:rPr>
            </w:pPr>
            <w:r w:rsidRPr="00D955A9">
              <w:rPr>
                <w:sz w:val="16"/>
                <w:szCs w:val="16"/>
              </w:rPr>
              <w:t>-1'083</w:t>
            </w:r>
          </w:p>
        </w:tc>
        <w:tc>
          <w:tcPr>
            <w:tcW w:w="2002" w:type="dxa"/>
            <w:vAlign w:val="center"/>
          </w:tcPr>
          <w:p w:rsidR="007665FF" w:rsidRPr="007665FF" w:rsidRDefault="007665FF">
            <w:pPr>
              <w:jc w:val="right"/>
              <w:rPr>
                <w:sz w:val="16"/>
              </w:rPr>
            </w:pPr>
            <w:r w:rsidRPr="009D6AA8">
              <w:rPr>
                <w:sz w:val="16"/>
              </w:rPr>
              <w:t>-495</w:t>
            </w:r>
          </w:p>
        </w:tc>
      </w:tr>
      <w:tr w:rsidR="007665FF" w:rsidRPr="00412DDB" w:rsidTr="009D6AA8">
        <w:tc>
          <w:tcPr>
            <w:tcW w:w="959" w:type="dxa"/>
          </w:tcPr>
          <w:p w:rsidR="007665FF" w:rsidRPr="006E47E1" w:rsidRDefault="007665FF" w:rsidP="00637766">
            <w:pPr>
              <w:rPr>
                <w:sz w:val="16"/>
                <w:szCs w:val="16"/>
              </w:rPr>
            </w:pPr>
            <w:r w:rsidRPr="006E47E1">
              <w:rPr>
                <w:sz w:val="16"/>
                <w:szCs w:val="16"/>
              </w:rPr>
              <w:t>10</w:t>
            </w:r>
          </w:p>
        </w:tc>
        <w:tc>
          <w:tcPr>
            <w:tcW w:w="3747" w:type="dxa"/>
          </w:tcPr>
          <w:p w:rsidR="007665FF" w:rsidRPr="006E47E1" w:rsidRDefault="007665FF" w:rsidP="00637766">
            <w:pPr>
              <w:rPr>
                <w:sz w:val="16"/>
                <w:szCs w:val="16"/>
              </w:rPr>
            </w:pPr>
            <w:r w:rsidRPr="006E47E1">
              <w:rPr>
                <w:sz w:val="16"/>
                <w:szCs w:val="16"/>
              </w:rPr>
              <w:t>Чистые доходы от операций с иностранной вал</w:t>
            </w:r>
            <w:r w:rsidRPr="006E47E1">
              <w:rPr>
                <w:sz w:val="16"/>
                <w:szCs w:val="16"/>
              </w:rPr>
              <w:t>ю</w:t>
            </w:r>
            <w:r w:rsidRPr="006E47E1">
              <w:rPr>
                <w:sz w:val="16"/>
                <w:szCs w:val="16"/>
              </w:rPr>
              <w:t>той</w:t>
            </w:r>
          </w:p>
        </w:tc>
        <w:tc>
          <w:tcPr>
            <w:tcW w:w="1701" w:type="dxa"/>
            <w:vAlign w:val="center"/>
          </w:tcPr>
          <w:p w:rsidR="007665FF" w:rsidRPr="007665FF" w:rsidRDefault="007665FF">
            <w:pPr>
              <w:jc w:val="right"/>
              <w:rPr>
                <w:sz w:val="16"/>
                <w:szCs w:val="16"/>
              </w:rPr>
            </w:pPr>
            <w:r w:rsidRPr="009D6AA8">
              <w:rPr>
                <w:sz w:val="16"/>
              </w:rPr>
              <w:t>1'159'457</w:t>
            </w:r>
          </w:p>
        </w:tc>
        <w:tc>
          <w:tcPr>
            <w:tcW w:w="1905" w:type="dxa"/>
            <w:vAlign w:val="center"/>
          </w:tcPr>
          <w:p w:rsidR="007665FF" w:rsidRPr="00CF1698" w:rsidRDefault="007665FF">
            <w:pPr>
              <w:jc w:val="right"/>
              <w:rPr>
                <w:sz w:val="16"/>
                <w:szCs w:val="16"/>
              </w:rPr>
            </w:pPr>
            <w:r w:rsidRPr="00D955A9">
              <w:rPr>
                <w:sz w:val="16"/>
                <w:szCs w:val="16"/>
              </w:rPr>
              <w:t>-637'330</w:t>
            </w:r>
          </w:p>
        </w:tc>
        <w:tc>
          <w:tcPr>
            <w:tcW w:w="2002" w:type="dxa"/>
            <w:vAlign w:val="center"/>
          </w:tcPr>
          <w:p w:rsidR="007665FF" w:rsidRPr="007665FF" w:rsidRDefault="007665FF">
            <w:pPr>
              <w:jc w:val="right"/>
              <w:rPr>
                <w:sz w:val="16"/>
              </w:rPr>
            </w:pPr>
            <w:r w:rsidRPr="009D6AA8">
              <w:rPr>
                <w:sz w:val="16"/>
              </w:rPr>
              <w:t>-316'317</w:t>
            </w:r>
          </w:p>
        </w:tc>
      </w:tr>
      <w:tr w:rsidR="007665FF" w:rsidRPr="00412DDB" w:rsidTr="009D6AA8">
        <w:tc>
          <w:tcPr>
            <w:tcW w:w="959" w:type="dxa"/>
          </w:tcPr>
          <w:p w:rsidR="007665FF" w:rsidRPr="006E47E1" w:rsidRDefault="007665FF" w:rsidP="00637766">
            <w:pPr>
              <w:rPr>
                <w:sz w:val="16"/>
                <w:szCs w:val="16"/>
              </w:rPr>
            </w:pPr>
            <w:r w:rsidRPr="006E47E1">
              <w:rPr>
                <w:sz w:val="16"/>
                <w:szCs w:val="16"/>
              </w:rPr>
              <w:t>11</w:t>
            </w:r>
          </w:p>
        </w:tc>
        <w:tc>
          <w:tcPr>
            <w:tcW w:w="3747" w:type="dxa"/>
          </w:tcPr>
          <w:p w:rsidR="007665FF" w:rsidRPr="006E47E1" w:rsidRDefault="007665FF" w:rsidP="00637766">
            <w:pPr>
              <w:rPr>
                <w:sz w:val="16"/>
                <w:szCs w:val="16"/>
              </w:rPr>
            </w:pPr>
            <w:r w:rsidRPr="006E47E1">
              <w:rPr>
                <w:sz w:val="16"/>
                <w:szCs w:val="16"/>
              </w:rPr>
              <w:t>Чистые доходы от переоценки иностранной вал</w:t>
            </w:r>
            <w:r w:rsidRPr="006E47E1">
              <w:rPr>
                <w:sz w:val="16"/>
                <w:szCs w:val="16"/>
              </w:rPr>
              <w:t>ю</w:t>
            </w:r>
            <w:r w:rsidRPr="006E47E1">
              <w:rPr>
                <w:sz w:val="16"/>
                <w:szCs w:val="16"/>
              </w:rPr>
              <w:t>ты</w:t>
            </w:r>
          </w:p>
        </w:tc>
        <w:tc>
          <w:tcPr>
            <w:tcW w:w="1701" w:type="dxa"/>
            <w:vAlign w:val="center"/>
          </w:tcPr>
          <w:p w:rsidR="007665FF" w:rsidRPr="007665FF" w:rsidRDefault="007665FF">
            <w:pPr>
              <w:jc w:val="right"/>
              <w:rPr>
                <w:sz w:val="16"/>
                <w:szCs w:val="16"/>
              </w:rPr>
            </w:pPr>
            <w:r w:rsidRPr="009D6AA8">
              <w:rPr>
                <w:sz w:val="16"/>
              </w:rPr>
              <w:t>-1'187'632</w:t>
            </w:r>
          </w:p>
        </w:tc>
        <w:tc>
          <w:tcPr>
            <w:tcW w:w="1905" w:type="dxa"/>
            <w:vAlign w:val="center"/>
          </w:tcPr>
          <w:p w:rsidR="007665FF" w:rsidRPr="00CF1698" w:rsidRDefault="007665FF">
            <w:pPr>
              <w:jc w:val="right"/>
              <w:rPr>
                <w:sz w:val="16"/>
                <w:szCs w:val="16"/>
              </w:rPr>
            </w:pPr>
            <w:r w:rsidRPr="00D955A9">
              <w:rPr>
                <w:sz w:val="16"/>
                <w:szCs w:val="16"/>
              </w:rPr>
              <w:t>133'220</w:t>
            </w:r>
          </w:p>
        </w:tc>
        <w:tc>
          <w:tcPr>
            <w:tcW w:w="2002" w:type="dxa"/>
            <w:vAlign w:val="center"/>
          </w:tcPr>
          <w:p w:rsidR="007665FF" w:rsidRPr="007665FF" w:rsidRDefault="007665FF">
            <w:pPr>
              <w:jc w:val="right"/>
              <w:rPr>
                <w:sz w:val="16"/>
              </w:rPr>
            </w:pPr>
            <w:r w:rsidRPr="009D6AA8">
              <w:rPr>
                <w:sz w:val="16"/>
              </w:rPr>
              <w:t>75'987</w:t>
            </w:r>
          </w:p>
        </w:tc>
      </w:tr>
      <w:tr w:rsidR="007665FF" w:rsidRPr="00412DDB" w:rsidTr="009D6AA8">
        <w:tc>
          <w:tcPr>
            <w:tcW w:w="959" w:type="dxa"/>
          </w:tcPr>
          <w:p w:rsidR="007665FF" w:rsidRPr="006E47E1" w:rsidRDefault="007665FF" w:rsidP="00637766">
            <w:pPr>
              <w:rPr>
                <w:sz w:val="16"/>
                <w:szCs w:val="16"/>
              </w:rPr>
            </w:pPr>
            <w:r w:rsidRPr="006E47E1">
              <w:rPr>
                <w:sz w:val="16"/>
                <w:szCs w:val="16"/>
              </w:rPr>
              <w:t>12</w:t>
            </w:r>
          </w:p>
        </w:tc>
        <w:tc>
          <w:tcPr>
            <w:tcW w:w="3747" w:type="dxa"/>
          </w:tcPr>
          <w:p w:rsidR="007665FF" w:rsidRPr="006E47E1" w:rsidRDefault="007665FF" w:rsidP="00637766">
            <w:pPr>
              <w:rPr>
                <w:sz w:val="16"/>
                <w:szCs w:val="16"/>
              </w:rPr>
            </w:pPr>
            <w:r w:rsidRPr="006E47E1">
              <w:rPr>
                <w:sz w:val="16"/>
                <w:szCs w:val="16"/>
              </w:rPr>
              <w:t>Чистые доходы от операций с драгоценными м</w:t>
            </w:r>
            <w:r w:rsidRPr="006E47E1">
              <w:rPr>
                <w:sz w:val="16"/>
                <w:szCs w:val="16"/>
              </w:rPr>
              <w:t>е</w:t>
            </w:r>
            <w:r w:rsidRPr="006E47E1">
              <w:rPr>
                <w:sz w:val="16"/>
                <w:szCs w:val="16"/>
              </w:rPr>
              <w:t>таллами</w:t>
            </w:r>
          </w:p>
        </w:tc>
        <w:tc>
          <w:tcPr>
            <w:tcW w:w="1701" w:type="dxa"/>
            <w:vAlign w:val="center"/>
          </w:tcPr>
          <w:p w:rsidR="007665FF" w:rsidRPr="007665FF" w:rsidRDefault="007665FF">
            <w:pPr>
              <w:jc w:val="right"/>
              <w:rPr>
                <w:sz w:val="16"/>
                <w:szCs w:val="16"/>
              </w:rPr>
            </w:pPr>
            <w:r w:rsidRPr="009D6AA8">
              <w:rPr>
                <w:sz w:val="16"/>
              </w:rPr>
              <w:t>48</w:t>
            </w:r>
          </w:p>
        </w:tc>
        <w:tc>
          <w:tcPr>
            <w:tcW w:w="1905" w:type="dxa"/>
            <w:vAlign w:val="center"/>
          </w:tcPr>
          <w:p w:rsidR="007665FF" w:rsidRPr="00CF1698" w:rsidRDefault="007665FF">
            <w:pPr>
              <w:jc w:val="right"/>
              <w:rPr>
                <w:sz w:val="16"/>
                <w:szCs w:val="16"/>
              </w:rPr>
            </w:pPr>
            <w:r w:rsidRPr="00D955A9">
              <w:rPr>
                <w:sz w:val="16"/>
                <w:szCs w:val="16"/>
              </w:rPr>
              <w:t>907</w:t>
            </w:r>
          </w:p>
        </w:tc>
        <w:tc>
          <w:tcPr>
            <w:tcW w:w="2002" w:type="dxa"/>
            <w:vAlign w:val="center"/>
          </w:tcPr>
          <w:p w:rsidR="007665FF" w:rsidRPr="007665FF" w:rsidRDefault="007665FF">
            <w:pPr>
              <w:jc w:val="right"/>
              <w:rPr>
                <w:sz w:val="16"/>
              </w:rPr>
            </w:pPr>
            <w:r w:rsidRPr="009D6AA8">
              <w:rPr>
                <w:sz w:val="16"/>
              </w:rPr>
              <w:t>866</w:t>
            </w:r>
          </w:p>
        </w:tc>
      </w:tr>
      <w:tr w:rsidR="007665FF" w:rsidRPr="00412DDB" w:rsidTr="009D6AA8">
        <w:tc>
          <w:tcPr>
            <w:tcW w:w="959" w:type="dxa"/>
          </w:tcPr>
          <w:p w:rsidR="007665FF" w:rsidRPr="006E47E1" w:rsidRDefault="007665FF" w:rsidP="00637766">
            <w:pPr>
              <w:rPr>
                <w:sz w:val="16"/>
                <w:szCs w:val="16"/>
              </w:rPr>
            </w:pPr>
            <w:r w:rsidRPr="006E47E1">
              <w:rPr>
                <w:sz w:val="16"/>
                <w:szCs w:val="16"/>
              </w:rPr>
              <w:t>13</w:t>
            </w:r>
          </w:p>
        </w:tc>
        <w:tc>
          <w:tcPr>
            <w:tcW w:w="3747" w:type="dxa"/>
          </w:tcPr>
          <w:p w:rsidR="007665FF" w:rsidRPr="006E47E1" w:rsidRDefault="007665FF" w:rsidP="00637766">
            <w:pPr>
              <w:rPr>
                <w:sz w:val="16"/>
                <w:szCs w:val="16"/>
              </w:rPr>
            </w:pPr>
            <w:r w:rsidRPr="006E47E1">
              <w:rPr>
                <w:sz w:val="16"/>
                <w:szCs w:val="16"/>
              </w:rPr>
              <w:t>Доходы от участия в капитале других юридич</w:t>
            </w:r>
            <w:r w:rsidRPr="006E47E1">
              <w:rPr>
                <w:sz w:val="16"/>
                <w:szCs w:val="16"/>
              </w:rPr>
              <w:t>е</w:t>
            </w:r>
            <w:r w:rsidRPr="006E47E1">
              <w:rPr>
                <w:sz w:val="16"/>
                <w:szCs w:val="16"/>
              </w:rPr>
              <w:t>ских лиц</w:t>
            </w:r>
          </w:p>
        </w:tc>
        <w:tc>
          <w:tcPr>
            <w:tcW w:w="1701" w:type="dxa"/>
            <w:vAlign w:val="center"/>
          </w:tcPr>
          <w:p w:rsidR="007665FF" w:rsidRPr="007665FF" w:rsidRDefault="007665FF">
            <w:pPr>
              <w:jc w:val="right"/>
              <w:rPr>
                <w:sz w:val="16"/>
                <w:szCs w:val="16"/>
              </w:rPr>
            </w:pPr>
            <w:r w:rsidRPr="009D6AA8">
              <w:rPr>
                <w:sz w:val="16"/>
              </w:rPr>
              <w:t>925'186</w:t>
            </w:r>
          </w:p>
        </w:tc>
        <w:tc>
          <w:tcPr>
            <w:tcW w:w="1905" w:type="dxa"/>
            <w:vAlign w:val="center"/>
          </w:tcPr>
          <w:p w:rsidR="007665FF" w:rsidRPr="00CF1698" w:rsidRDefault="007665FF">
            <w:pPr>
              <w:jc w:val="right"/>
              <w:rPr>
                <w:sz w:val="16"/>
                <w:szCs w:val="16"/>
              </w:rPr>
            </w:pPr>
            <w:r w:rsidRPr="00D955A9">
              <w:rPr>
                <w:sz w:val="16"/>
                <w:szCs w:val="16"/>
              </w:rPr>
              <w:t>512'397</w:t>
            </w:r>
          </w:p>
        </w:tc>
        <w:tc>
          <w:tcPr>
            <w:tcW w:w="2002" w:type="dxa"/>
            <w:vAlign w:val="center"/>
          </w:tcPr>
          <w:p w:rsidR="007665FF" w:rsidRPr="007665FF" w:rsidRDefault="007665FF">
            <w:pPr>
              <w:jc w:val="right"/>
              <w:rPr>
                <w:sz w:val="16"/>
              </w:rPr>
            </w:pPr>
            <w:r w:rsidRPr="009D6AA8">
              <w:rPr>
                <w:sz w:val="16"/>
              </w:rPr>
              <w:t>512'397</w:t>
            </w:r>
          </w:p>
        </w:tc>
      </w:tr>
      <w:tr w:rsidR="007665FF" w:rsidRPr="00412DDB" w:rsidTr="009D6AA8">
        <w:tc>
          <w:tcPr>
            <w:tcW w:w="959" w:type="dxa"/>
          </w:tcPr>
          <w:p w:rsidR="007665FF" w:rsidRPr="006E47E1" w:rsidRDefault="007665FF" w:rsidP="00637766">
            <w:pPr>
              <w:rPr>
                <w:sz w:val="16"/>
                <w:szCs w:val="16"/>
              </w:rPr>
            </w:pPr>
            <w:r w:rsidRPr="006E47E1">
              <w:rPr>
                <w:sz w:val="16"/>
                <w:szCs w:val="16"/>
              </w:rPr>
              <w:t>14</w:t>
            </w:r>
          </w:p>
        </w:tc>
        <w:tc>
          <w:tcPr>
            <w:tcW w:w="3747" w:type="dxa"/>
          </w:tcPr>
          <w:p w:rsidR="007665FF" w:rsidRPr="006E47E1" w:rsidRDefault="007665FF" w:rsidP="00637766">
            <w:pPr>
              <w:rPr>
                <w:sz w:val="16"/>
                <w:szCs w:val="16"/>
              </w:rPr>
            </w:pPr>
            <w:r w:rsidRPr="006E47E1">
              <w:rPr>
                <w:sz w:val="16"/>
                <w:szCs w:val="16"/>
              </w:rPr>
              <w:t>Комиссионные доходы</w:t>
            </w:r>
          </w:p>
        </w:tc>
        <w:tc>
          <w:tcPr>
            <w:tcW w:w="1701" w:type="dxa"/>
            <w:vAlign w:val="center"/>
          </w:tcPr>
          <w:p w:rsidR="007665FF" w:rsidRPr="007665FF" w:rsidRDefault="007665FF">
            <w:pPr>
              <w:jc w:val="right"/>
              <w:rPr>
                <w:sz w:val="16"/>
                <w:szCs w:val="16"/>
              </w:rPr>
            </w:pPr>
            <w:r w:rsidRPr="009D6AA8">
              <w:rPr>
                <w:sz w:val="16"/>
              </w:rPr>
              <w:t>3'330'777</w:t>
            </w:r>
          </w:p>
        </w:tc>
        <w:tc>
          <w:tcPr>
            <w:tcW w:w="1905" w:type="dxa"/>
            <w:vAlign w:val="center"/>
          </w:tcPr>
          <w:p w:rsidR="007665FF" w:rsidRPr="00CF1698" w:rsidRDefault="007665FF">
            <w:pPr>
              <w:jc w:val="right"/>
              <w:rPr>
                <w:sz w:val="16"/>
                <w:szCs w:val="16"/>
              </w:rPr>
            </w:pPr>
            <w:r w:rsidRPr="00D955A9">
              <w:rPr>
                <w:sz w:val="16"/>
                <w:szCs w:val="16"/>
              </w:rPr>
              <w:t>6'860'648</w:t>
            </w:r>
          </w:p>
        </w:tc>
        <w:tc>
          <w:tcPr>
            <w:tcW w:w="2002" w:type="dxa"/>
            <w:vAlign w:val="center"/>
          </w:tcPr>
          <w:p w:rsidR="007665FF" w:rsidRPr="007665FF" w:rsidRDefault="007665FF">
            <w:pPr>
              <w:jc w:val="right"/>
              <w:rPr>
                <w:sz w:val="16"/>
              </w:rPr>
            </w:pPr>
            <w:r w:rsidRPr="009D6AA8">
              <w:rPr>
                <w:sz w:val="16"/>
              </w:rPr>
              <w:t>2'943'271</w:t>
            </w:r>
          </w:p>
        </w:tc>
      </w:tr>
      <w:tr w:rsidR="007665FF" w:rsidRPr="00412DDB" w:rsidTr="009D6AA8">
        <w:tc>
          <w:tcPr>
            <w:tcW w:w="959" w:type="dxa"/>
          </w:tcPr>
          <w:p w:rsidR="007665FF" w:rsidRPr="006E47E1" w:rsidRDefault="007665FF" w:rsidP="00637766">
            <w:pPr>
              <w:rPr>
                <w:sz w:val="16"/>
                <w:szCs w:val="16"/>
              </w:rPr>
            </w:pPr>
            <w:r w:rsidRPr="006E47E1">
              <w:rPr>
                <w:sz w:val="16"/>
                <w:szCs w:val="16"/>
              </w:rPr>
              <w:t>15</w:t>
            </w:r>
          </w:p>
        </w:tc>
        <w:tc>
          <w:tcPr>
            <w:tcW w:w="3747" w:type="dxa"/>
          </w:tcPr>
          <w:p w:rsidR="007665FF" w:rsidRPr="006E47E1" w:rsidRDefault="007665FF" w:rsidP="00637766">
            <w:pPr>
              <w:rPr>
                <w:sz w:val="16"/>
                <w:szCs w:val="16"/>
              </w:rPr>
            </w:pPr>
            <w:r w:rsidRPr="006E47E1">
              <w:rPr>
                <w:sz w:val="16"/>
                <w:szCs w:val="16"/>
              </w:rPr>
              <w:t>Комиссионные расходы</w:t>
            </w:r>
          </w:p>
        </w:tc>
        <w:tc>
          <w:tcPr>
            <w:tcW w:w="1701" w:type="dxa"/>
            <w:vAlign w:val="center"/>
          </w:tcPr>
          <w:p w:rsidR="007665FF" w:rsidRPr="007665FF" w:rsidRDefault="007665FF">
            <w:pPr>
              <w:jc w:val="right"/>
              <w:rPr>
                <w:sz w:val="16"/>
                <w:szCs w:val="16"/>
              </w:rPr>
            </w:pPr>
            <w:r w:rsidRPr="009D6AA8">
              <w:rPr>
                <w:sz w:val="16"/>
              </w:rPr>
              <w:t>1'480'020</w:t>
            </w:r>
          </w:p>
        </w:tc>
        <w:tc>
          <w:tcPr>
            <w:tcW w:w="1905" w:type="dxa"/>
            <w:vAlign w:val="center"/>
          </w:tcPr>
          <w:p w:rsidR="007665FF" w:rsidRPr="00CF1698" w:rsidRDefault="007665FF">
            <w:pPr>
              <w:jc w:val="right"/>
              <w:rPr>
                <w:sz w:val="16"/>
                <w:szCs w:val="16"/>
              </w:rPr>
            </w:pPr>
            <w:r w:rsidRPr="00D955A9">
              <w:rPr>
                <w:sz w:val="16"/>
                <w:szCs w:val="16"/>
              </w:rPr>
              <w:t>2'448'830</w:t>
            </w:r>
          </w:p>
        </w:tc>
        <w:tc>
          <w:tcPr>
            <w:tcW w:w="2002" w:type="dxa"/>
            <w:vAlign w:val="center"/>
          </w:tcPr>
          <w:p w:rsidR="007665FF" w:rsidRPr="007665FF" w:rsidRDefault="007665FF">
            <w:pPr>
              <w:jc w:val="right"/>
              <w:rPr>
                <w:sz w:val="16"/>
              </w:rPr>
            </w:pPr>
            <w:r w:rsidRPr="009D6AA8">
              <w:rPr>
                <w:sz w:val="16"/>
              </w:rPr>
              <w:t>1'031'527</w:t>
            </w:r>
          </w:p>
        </w:tc>
      </w:tr>
      <w:tr w:rsidR="007665FF" w:rsidRPr="00412DDB" w:rsidTr="009D6AA8">
        <w:tc>
          <w:tcPr>
            <w:tcW w:w="959" w:type="dxa"/>
          </w:tcPr>
          <w:p w:rsidR="007665FF" w:rsidRPr="006E47E1" w:rsidRDefault="007665FF" w:rsidP="00637766">
            <w:pPr>
              <w:rPr>
                <w:sz w:val="16"/>
                <w:szCs w:val="16"/>
              </w:rPr>
            </w:pPr>
            <w:r w:rsidRPr="006E47E1">
              <w:rPr>
                <w:sz w:val="16"/>
                <w:szCs w:val="16"/>
              </w:rPr>
              <w:t>16</w:t>
            </w:r>
          </w:p>
        </w:tc>
        <w:tc>
          <w:tcPr>
            <w:tcW w:w="3747" w:type="dxa"/>
          </w:tcPr>
          <w:p w:rsidR="007665FF" w:rsidRPr="006E47E1" w:rsidRDefault="007665FF" w:rsidP="00637766">
            <w:pPr>
              <w:rPr>
                <w:sz w:val="16"/>
                <w:szCs w:val="16"/>
              </w:rPr>
            </w:pPr>
            <w:r w:rsidRPr="006E47E1">
              <w:rPr>
                <w:sz w:val="16"/>
                <w:szCs w:val="16"/>
              </w:rPr>
              <w:t>Изменение резерва на возможные потери по це</w:t>
            </w:r>
            <w:r w:rsidRPr="006E47E1">
              <w:rPr>
                <w:sz w:val="16"/>
                <w:szCs w:val="16"/>
              </w:rPr>
              <w:t>н</w:t>
            </w:r>
            <w:r w:rsidRPr="006E47E1">
              <w:rPr>
                <w:sz w:val="16"/>
                <w:szCs w:val="16"/>
              </w:rPr>
              <w:t>ным бумагам, имеющимся в наличии для продажи</w:t>
            </w:r>
          </w:p>
        </w:tc>
        <w:tc>
          <w:tcPr>
            <w:tcW w:w="1701" w:type="dxa"/>
            <w:vAlign w:val="center"/>
          </w:tcPr>
          <w:p w:rsidR="007665FF" w:rsidRPr="007665FF" w:rsidRDefault="007665FF">
            <w:pPr>
              <w:jc w:val="right"/>
              <w:rPr>
                <w:sz w:val="16"/>
                <w:szCs w:val="16"/>
              </w:rPr>
            </w:pPr>
            <w:r w:rsidRPr="009D6AA8">
              <w:rPr>
                <w:sz w:val="16"/>
              </w:rPr>
              <w:t>-8'154</w:t>
            </w:r>
          </w:p>
        </w:tc>
        <w:tc>
          <w:tcPr>
            <w:tcW w:w="1905" w:type="dxa"/>
            <w:vAlign w:val="center"/>
          </w:tcPr>
          <w:p w:rsidR="007665FF" w:rsidRPr="00CF1698" w:rsidRDefault="007665FF">
            <w:pPr>
              <w:jc w:val="right"/>
              <w:rPr>
                <w:sz w:val="16"/>
                <w:szCs w:val="16"/>
              </w:rPr>
            </w:pPr>
            <w:r w:rsidRPr="00D955A9">
              <w:rPr>
                <w:sz w:val="16"/>
                <w:szCs w:val="16"/>
              </w:rPr>
              <w:t>-349'973</w:t>
            </w:r>
          </w:p>
        </w:tc>
        <w:tc>
          <w:tcPr>
            <w:tcW w:w="2002" w:type="dxa"/>
            <w:vAlign w:val="center"/>
          </w:tcPr>
          <w:p w:rsidR="007665FF" w:rsidRPr="007665FF" w:rsidRDefault="007665FF">
            <w:pPr>
              <w:jc w:val="right"/>
              <w:rPr>
                <w:sz w:val="16"/>
              </w:rPr>
            </w:pPr>
            <w:r w:rsidRPr="009D6AA8">
              <w:rPr>
                <w:sz w:val="16"/>
              </w:rPr>
              <w:t>-316'903</w:t>
            </w:r>
          </w:p>
        </w:tc>
      </w:tr>
      <w:tr w:rsidR="007665FF" w:rsidRPr="00412DDB" w:rsidTr="009D6AA8">
        <w:tc>
          <w:tcPr>
            <w:tcW w:w="959" w:type="dxa"/>
          </w:tcPr>
          <w:p w:rsidR="007665FF" w:rsidRPr="006E47E1" w:rsidRDefault="007665FF" w:rsidP="00637766">
            <w:pPr>
              <w:rPr>
                <w:sz w:val="16"/>
                <w:szCs w:val="16"/>
              </w:rPr>
            </w:pPr>
            <w:r w:rsidRPr="006E47E1">
              <w:rPr>
                <w:sz w:val="16"/>
                <w:szCs w:val="16"/>
              </w:rPr>
              <w:t>17</w:t>
            </w:r>
          </w:p>
        </w:tc>
        <w:tc>
          <w:tcPr>
            <w:tcW w:w="3747" w:type="dxa"/>
          </w:tcPr>
          <w:p w:rsidR="007665FF" w:rsidRPr="006E47E1" w:rsidRDefault="007665FF" w:rsidP="00637766">
            <w:pPr>
              <w:rPr>
                <w:sz w:val="16"/>
                <w:szCs w:val="16"/>
              </w:rPr>
            </w:pPr>
            <w:r w:rsidRPr="006E47E1">
              <w:rPr>
                <w:sz w:val="16"/>
                <w:szCs w:val="16"/>
              </w:rPr>
              <w:t>Изменение резерва на возможные потери по це</w:t>
            </w:r>
            <w:r w:rsidRPr="006E47E1">
              <w:rPr>
                <w:sz w:val="16"/>
                <w:szCs w:val="16"/>
              </w:rPr>
              <w:t>н</w:t>
            </w:r>
            <w:r w:rsidRPr="006E47E1">
              <w:rPr>
                <w:sz w:val="16"/>
                <w:szCs w:val="16"/>
              </w:rPr>
              <w:t>ным бумагам, удерживаемым до погашения</w:t>
            </w:r>
          </w:p>
        </w:tc>
        <w:tc>
          <w:tcPr>
            <w:tcW w:w="1701" w:type="dxa"/>
            <w:vAlign w:val="center"/>
          </w:tcPr>
          <w:p w:rsidR="007665FF" w:rsidRPr="007665FF" w:rsidRDefault="007665FF">
            <w:pPr>
              <w:jc w:val="right"/>
              <w:rPr>
                <w:sz w:val="16"/>
                <w:szCs w:val="16"/>
              </w:rPr>
            </w:pPr>
            <w:r w:rsidRPr="009D6AA8">
              <w:rPr>
                <w:sz w:val="16"/>
              </w:rPr>
              <w:t>0</w:t>
            </w:r>
          </w:p>
        </w:tc>
        <w:tc>
          <w:tcPr>
            <w:tcW w:w="1905" w:type="dxa"/>
            <w:vAlign w:val="center"/>
          </w:tcPr>
          <w:p w:rsidR="007665FF" w:rsidRPr="00CF1698" w:rsidRDefault="007665FF">
            <w:pPr>
              <w:jc w:val="right"/>
              <w:rPr>
                <w:sz w:val="16"/>
                <w:szCs w:val="16"/>
              </w:rPr>
            </w:pPr>
            <w:r w:rsidRPr="00D955A9">
              <w:rPr>
                <w:sz w:val="16"/>
                <w:szCs w:val="16"/>
              </w:rPr>
              <w:t>3'853</w:t>
            </w:r>
          </w:p>
        </w:tc>
        <w:tc>
          <w:tcPr>
            <w:tcW w:w="2002" w:type="dxa"/>
            <w:vAlign w:val="center"/>
          </w:tcPr>
          <w:p w:rsidR="007665FF" w:rsidRPr="007665FF" w:rsidRDefault="007665FF">
            <w:pPr>
              <w:jc w:val="right"/>
              <w:rPr>
                <w:sz w:val="16"/>
              </w:rPr>
            </w:pPr>
            <w:r w:rsidRPr="009D6AA8">
              <w:rPr>
                <w:sz w:val="16"/>
              </w:rPr>
              <w:t>-4'244</w:t>
            </w:r>
          </w:p>
        </w:tc>
      </w:tr>
      <w:tr w:rsidR="007665FF" w:rsidRPr="00412DDB" w:rsidTr="009D6AA8">
        <w:tc>
          <w:tcPr>
            <w:tcW w:w="959" w:type="dxa"/>
          </w:tcPr>
          <w:p w:rsidR="007665FF" w:rsidRPr="006E47E1" w:rsidRDefault="007665FF" w:rsidP="00637766">
            <w:pPr>
              <w:rPr>
                <w:sz w:val="16"/>
                <w:szCs w:val="16"/>
              </w:rPr>
            </w:pPr>
            <w:r w:rsidRPr="006E47E1">
              <w:rPr>
                <w:sz w:val="16"/>
                <w:szCs w:val="16"/>
              </w:rPr>
              <w:t>18</w:t>
            </w:r>
          </w:p>
        </w:tc>
        <w:tc>
          <w:tcPr>
            <w:tcW w:w="3747" w:type="dxa"/>
          </w:tcPr>
          <w:p w:rsidR="007665FF" w:rsidRPr="006E47E1" w:rsidRDefault="007665FF" w:rsidP="00637766">
            <w:pPr>
              <w:rPr>
                <w:sz w:val="16"/>
                <w:szCs w:val="16"/>
              </w:rPr>
            </w:pPr>
            <w:r w:rsidRPr="006E47E1">
              <w:rPr>
                <w:sz w:val="16"/>
                <w:szCs w:val="16"/>
              </w:rPr>
              <w:t>Изменение резерва по прочим потерям</w:t>
            </w:r>
          </w:p>
        </w:tc>
        <w:tc>
          <w:tcPr>
            <w:tcW w:w="1701" w:type="dxa"/>
            <w:vAlign w:val="center"/>
          </w:tcPr>
          <w:p w:rsidR="007665FF" w:rsidRPr="007665FF" w:rsidRDefault="007665FF">
            <w:pPr>
              <w:jc w:val="right"/>
              <w:rPr>
                <w:sz w:val="16"/>
                <w:szCs w:val="16"/>
              </w:rPr>
            </w:pPr>
            <w:r w:rsidRPr="009D6AA8">
              <w:rPr>
                <w:sz w:val="16"/>
              </w:rPr>
              <w:t>493'986</w:t>
            </w:r>
          </w:p>
        </w:tc>
        <w:tc>
          <w:tcPr>
            <w:tcW w:w="1905" w:type="dxa"/>
            <w:vAlign w:val="center"/>
          </w:tcPr>
          <w:p w:rsidR="007665FF" w:rsidRPr="00CF1698" w:rsidRDefault="007665FF">
            <w:pPr>
              <w:jc w:val="right"/>
              <w:rPr>
                <w:sz w:val="16"/>
                <w:szCs w:val="16"/>
              </w:rPr>
            </w:pPr>
            <w:r w:rsidRPr="00D955A9">
              <w:rPr>
                <w:sz w:val="16"/>
                <w:szCs w:val="16"/>
              </w:rPr>
              <w:t>-400'934</w:t>
            </w:r>
          </w:p>
        </w:tc>
        <w:tc>
          <w:tcPr>
            <w:tcW w:w="2002" w:type="dxa"/>
            <w:vAlign w:val="center"/>
          </w:tcPr>
          <w:p w:rsidR="007665FF" w:rsidRPr="007665FF" w:rsidRDefault="007665FF">
            <w:pPr>
              <w:jc w:val="right"/>
              <w:rPr>
                <w:sz w:val="16"/>
              </w:rPr>
            </w:pPr>
            <w:r w:rsidRPr="009D6AA8">
              <w:rPr>
                <w:sz w:val="16"/>
              </w:rPr>
              <w:t>465'532</w:t>
            </w:r>
          </w:p>
        </w:tc>
      </w:tr>
      <w:tr w:rsidR="007665FF" w:rsidRPr="00412DDB" w:rsidTr="009D6AA8">
        <w:tc>
          <w:tcPr>
            <w:tcW w:w="959" w:type="dxa"/>
          </w:tcPr>
          <w:p w:rsidR="007665FF" w:rsidRPr="006E47E1" w:rsidRDefault="007665FF" w:rsidP="00637766">
            <w:pPr>
              <w:rPr>
                <w:sz w:val="16"/>
                <w:szCs w:val="16"/>
              </w:rPr>
            </w:pPr>
            <w:r w:rsidRPr="006E47E1">
              <w:rPr>
                <w:sz w:val="16"/>
                <w:szCs w:val="16"/>
              </w:rPr>
              <w:t>19</w:t>
            </w:r>
          </w:p>
        </w:tc>
        <w:tc>
          <w:tcPr>
            <w:tcW w:w="3747" w:type="dxa"/>
          </w:tcPr>
          <w:p w:rsidR="007665FF" w:rsidRPr="006E47E1" w:rsidRDefault="007665FF" w:rsidP="00637766">
            <w:pPr>
              <w:rPr>
                <w:sz w:val="16"/>
                <w:szCs w:val="16"/>
              </w:rPr>
            </w:pPr>
            <w:r w:rsidRPr="006E47E1">
              <w:rPr>
                <w:sz w:val="16"/>
                <w:szCs w:val="16"/>
              </w:rPr>
              <w:t>Прочие операционные доходы</w:t>
            </w:r>
          </w:p>
        </w:tc>
        <w:tc>
          <w:tcPr>
            <w:tcW w:w="1701" w:type="dxa"/>
            <w:vAlign w:val="center"/>
          </w:tcPr>
          <w:p w:rsidR="007665FF" w:rsidRPr="007665FF" w:rsidRDefault="007665FF">
            <w:pPr>
              <w:jc w:val="right"/>
              <w:rPr>
                <w:sz w:val="16"/>
                <w:szCs w:val="16"/>
              </w:rPr>
            </w:pPr>
            <w:r w:rsidRPr="009D6AA8">
              <w:rPr>
                <w:sz w:val="16"/>
              </w:rPr>
              <w:t>542'831</w:t>
            </w:r>
          </w:p>
        </w:tc>
        <w:tc>
          <w:tcPr>
            <w:tcW w:w="1905" w:type="dxa"/>
            <w:vAlign w:val="center"/>
          </w:tcPr>
          <w:p w:rsidR="007665FF" w:rsidRPr="00CF1698" w:rsidRDefault="007665FF">
            <w:pPr>
              <w:jc w:val="right"/>
              <w:rPr>
                <w:sz w:val="16"/>
                <w:szCs w:val="16"/>
              </w:rPr>
            </w:pPr>
            <w:r w:rsidRPr="00D955A9">
              <w:rPr>
                <w:sz w:val="16"/>
                <w:szCs w:val="16"/>
              </w:rPr>
              <w:t>771'576</w:t>
            </w:r>
          </w:p>
        </w:tc>
        <w:tc>
          <w:tcPr>
            <w:tcW w:w="2002" w:type="dxa"/>
            <w:vAlign w:val="center"/>
          </w:tcPr>
          <w:p w:rsidR="007665FF" w:rsidRPr="007665FF" w:rsidRDefault="007665FF">
            <w:pPr>
              <w:jc w:val="right"/>
              <w:rPr>
                <w:sz w:val="16"/>
              </w:rPr>
            </w:pPr>
            <w:r w:rsidRPr="009D6AA8">
              <w:rPr>
                <w:sz w:val="16"/>
              </w:rPr>
              <w:t>241'318</w:t>
            </w:r>
          </w:p>
        </w:tc>
      </w:tr>
      <w:tr w:rsidR="007665FF" w:rsidRPr="00412DDB" w:rsidTr="009D6AA8">
        <w:tc>
          <w:tcPr>
            <w:tcW w:w="959" w:type="dxa"/>
          </w:tcPr>
          <w:p w:rsidR="007665FF" w:rsidRPr="006E47E1" w:rsidRDefault="007665FF" w:rsidP="00637766">
            <w:pPr>
              <w:rPr>
                <w:b/>
                <w:sz w:val="16"/>
                <w:szCs w:val="16"/>
              </w:rPr>
            </w:pPr>
            <w:r w:rsidRPr="006E47E1">
              <w:rPr>
                <w:b/>
                <w:sz w:val="16"/>
                <w:szCs w:val="16"/>
              </w:rPr>
              <w:t>20</w:t>
            </w:r>
          </w:p>
        </w:tc>
        <w:tc>
          <w:tcPr>
            <w:tcW w:w="3747" w:type="dxa"/>
          </w:tcPr>
          <w:p w:rsidR="007665FF" w:rsidRPr="006E47E1" w:rsidRDefault="007665FF" w:rsidP="00637766">
            <w:pPr>
              <w:rPr>
                <w:b/>
                <w:sz w:val="16"/>
                <w:szCs w:val="16"/>
              </w:rPr>
            </w:pPr>
            <w:r w:rsidRPr="006E47E1">
              <w:rPr>
                <w:b/>
                <w:sz w:val="16"/>
                <w:szCs w:val="16"/>
              </w:rPr>
              <w:t xml:space="preserve">Чистые доходы </w:t>
            </w:r>
            <w:proofErr w:type="gramStart"/>
            <w:r w:rsidRPr="006E47E1">
              <w:rPr>
                <w:b/>
                <w:sz w:val="16"/>
                <w:szCs w:val="16"/>
              </w:rPr>
              <w:t xml:space="preserve">( </w:t>
            </w:r>
            <w:proofErr w:type="gramEnd"/>
            <w:r w:rsidRPr="006E47E1">
              <w:rPr>
                <w:b/>
                <w:sz w:val="16"/>
                <w:szCs w:val="16"/>
              </w:rPr>
              <w:t>расходы)</w:t>
            </w:r>
          </w:p>
        </w:tc>
        <w:tc>
          <w:tcPr>
            <w:tcW w:w="1701" w:type="dxa"/>
            <w:vAlign w:val="center"/>
          </w:tcPr>
          <w:p w:rsidR="007665FF" w:rsidRPr="007665FF" w:rsidRDefault="007665FF">
            <w:pPr>
              <w:jc w:val="right"/>
              <w:rPr>
                <w:b/>
                <w:bCs/>
                <w:sz w:val="16"/>
                <w:szCs w:val="16"/>
              </w:rPr>
            </w:pPr>
            <w:r w:rsidRPr="009D6AA8">
              <w:rPr>
                <w:b/>
                <w:bCs/>
                <w:sz w:val="16"/>
              </w:rPr>
              <w:t>7'805'858</w:t>
            </w:r>
          </w:p>
        </w:tc>
        <w:tc>
          <w:tcPr>
            <w:tcW w:w="1905" w:type="dxa"/>
            <w:vAlign w:val="center"/>
          </w:tcPr>
          <w:p w:rsidR="007665FF" w:rsidRPr="00CF1698" w:rsidRDefault="007665FF">
            <w:pPr>
              <w:jc w:val="right"/>
              <w:rPr>
                <w:b/>
                <w:bCs/>
                <w:sz w:val="16"/>
                <w:szCs w:val="16"/>
              </w:rPr>
            </w:pPr>
            <w:r w:rsidRPr="00D955A9">
              <w:rPr>
                <w:b/>
                <w:bCs/>
                <w:sz w:val="16"/>
                <w:szCs w:val="16"/>
              </w:rPr>
              <w:t>10'273'739</w:t>
            </w:r>
          </w:p>
        </w:tc>
        <w:tc>
          <w:tcPr>
            <w:tcW w:w="2002" w:type="dxa"/>
            <w:vAlign w:val="center"/>
          </w:tcPr>
          <w:p w:rsidR="007665FF" w:rsidRPr="007665FF" w:rsidRDefault="007665FF">
            <w:pPr>
              <w:jc w:val="right"/>
              <w:rPr>
                <w:b/>
                <w:bCs/>
                <w:sz w:val="16"/>
              </w:rPr>
            </w:pPr>
            <w:r w:rsidRPr="009D6AA8">
              <w:rPr>
                <w:b/>
                <w:bCs/>
                <w:sz w:val="16"/>
              </w:rPr>
              <w:t>5'526'051</w:t>
            </w:r>
          </w:p>
        </w:tc>
      </w:tr>
      <w:tr w:rsidR="007665FF" w:rsidRPr="00412DDB" w:rsidTr="009D6AA8">
        <w:tc>
          <w:tcPr>
            <w:tcW w:w="959" w:type="dxa"/>
          </w:tcPr>
          <w:p w:rsidR="007665FF" w:rsidRPr="006E47E1" w:rsidRDefault="007665FF" w:rsidP="00637766">
            <w:pPr>
              <w:rPr>
                <w:sz w:val="16"/>
                <w:szCs w:val="16"/>
              </w:rPr>
            </w:pPr>
            <w:r w:rsidRPr="006E47E1">
              <w:rPr>
                <w:sz w:val="16"/>
                <w:szCs w:val="16"/>
              </w:rPr>
              <w:t>21</w:t>
            </w:r>
          </w:p>
        </w:tc>
        <w:tc>
          <w:tcPr>
            <w:tcW w:w="3747" w:type="dxa"/>
          </w:tcPr>
          <w:p w:rsidR="007665FF" w:rsidRPr="006E47E1" w:rsidRDefault="007665FF" w:rsidP="00637766">
            <w:pPr>
              <w:rPr>
                <w:sz w:val="16"/>
                <w:szCs w:val="16"/>
              </w:rPr>
            </w:pPr>
            <w:r w:rsidRPr="006E47E1">
              <w:rPr>
                <w:sz w:val="16"/>
                <w:szCs w:val="16"/>
              </w:rPr>
              <w:t>Операционные расходы</w:t>
            </w:r>
          </w:p>
        </w:tc>
        <w:tc>
          <w:tcPr>
            <w:tcW w:w="1701" w:type="dxa"/>
            <w:vAlign w:val="center"/>
          </w:tcPr>
          <w:p w:rsidR="007665FF" w:rsidRPr="007665FF" w:rsidRDefault="007665FF">
            <w:pPr>
              <w:jc w:val="right"/>
              <w:rPr>
                <w:sz w:val="16"/>
                <w:szCs w:val="16"/>
              </w:rPr>
            </w:pPr>
            <w:r w:rsidRPr="009D6AA8">
              <w:rPr>
                <w:sz w:val="16"/>
              </w:rPr>
              <w:t>4'981'675</w:t>
            </w:r>
          </w:p>
        </w:tc>
        <w:tc>
          <w:tcPr>
            <w:tcW w:w="1905" w:type="dxa"/>
            <w:vAlign w:val="center"/>
          </w:tcPr>
          <w:p w:rsidR="007665FF" w:rsidRPr="00CF1698" w:rsidRDefault="007665FF">
            <w:pPr>
              <w:jc w:val="right"/>
              <w:rPr>
                <w:sz w:val="16"/>
                <w:szCs w:val="16"/>
              </w:rPr>
            </w:pPr>
            <w:r w:rsidRPr="00D955A9">
              <w:rPr>
                <w:sz w:val="16"/>
                <w:szCs w:val="16"/>
              </w:rPr>
              <w:t>8'009'612</w:t>
            </w:r>
          </w:p>
        </w:tc>
        <w:tc>
          <w:tcPr>
            <w:tcW w:w="2002" w:type="dxa"/>
            <w:vAlign w:val="center"/>
          </w:tcPr>
          <w:p w:rsidR="007665FF" w:rsidRPr="007665FF" w:rsidRDefault="007665FF">
            <w:pPr>
              <w:jc w:val="right"/>
              <w:rPr>
                <w:sz w:val="16"/>
              </w:rPr>
            </w:pPr>
            <w:r w:rsidRPr="009D6AA8">
              <w:rPr>
                <w:sz w:val="16"/>
              </w:rPr>
              <w:t>3'176'171</w:t>
            </w:r>
          </w:p>
        </w:tc>
      </w:tr>
      <w:tr w:rsidR="007665FF" w:rsidRPr="00412DDB" w:rsidTr="009D6AA8">
        <w:tc>
          <w:tcPr>
            <w:tcW w:w="959" w:type="dxa"/>
          </w:tcPr>
          <w:p w:rsidR="007665FF" w:rsidRPr="006E47E1" w:rsidRDefault="007665FF" w:rsidP="00637766">
            <w:pPr>
              <w:rPr>
                <w:b/>
                <w:sz w:val="16"/>
                <w:szCs w:val="16"/>
              </w:rPr>
            </w:pPr>
            <w:r w:rsidRPr="006E47E1">
              <w:rPr>
                <w:b/>
                <w:sz w:val="16"/>
                <w:szCs w:val="16"/>
              </w:rPr>
              <w:t>22</w:t>
            </w:r>
          </w:p>
        </w:tc>
        <w:tc>
          <w:tcPr>
            <w:tcW w:w="3747" w:type="dxa"/>
          </w:tcPr>
          <w:p w:rsidR="007665FF" w:rsidRPr="006E47E1" w:rsidRDefault="007665FF" w:rsidP="00637766">
            <w:pPr>
              <w:rPr>
                <w:b/>
                <w:sz w:val="16"/>
                <w:szCs w:val="16"/>
              </w:rPr>
            </w:pPr>
            <w:r w:rsidRPr="006E47E1">
              <w:rPr>
                <w:b/>
                <w:sz w:val="16"/>
                <w:szCs w:val="16"/>
              </w:rPr>
              <w:t>Прибыль  (убыток) до налогообложения</w:t>
            </w:r>
          </w:p>
        </w:tc>
        <w:tc>
          <w:tcPr>
            <w:tcW w:w="1701" w:type="dxa"/>
            <w:vAlign w:val="center"/>
          </w:tcPr>
          <w:p w:rsidR="007665FF" w:rsidRPr="007665FF" w:rsidRDefault="007665FF">
            <w:pPr>
              <w:jc w:val="right"/>
              <w:rPr>
                <w:b/>
                <w:bCs/>
                <w:sz w:val="16"/>
                <w:szCs w:val="16"/>
              </w:rPr>
            </w:pPr>
            <w:r w:rsidRPr="009D6AA8">
              <w:rPr>
                <w:b/>
                <w:bCs/>
                <w:sz w:val="16"/>
              </w:rPr>
              <w:t>2'824'183</w:t>
            </w:r>
          </w:p>
        </w:tc>
        <w:tc>
          <w:tcPr>
            <w:tcW w:w="1905" w:type="dxa"/>
            <w:vAlign w:val="center"/>
          </w:tcPr>
          <w:p w:rsidR="007665FF" w:rsidRPr="00CF1698" w:rsidRDefault="007665FF">
            <w:pPr>
              <w:jc w:val="right"/>
              <w:rPr>
                <w:b/>
                <w:bCs/>
                <w:sz w:val="16"/>
                <w:szCs w:val="16"/>
              </w:rPr>
            </w:pPr>
            <w:r w:rsidRPr="00D955A9">
              <w:rPr>
                <w:b/>
                <w:bCs/>
                <w:sz w:val="16"/>
                <w:szCs w:val="16"/>
              </w:rPr>
              <w:t>2'264'127</w:t>
            </w:r>
          </w:p>
        </w:tc>
        <w:tc>
          <w:tcPr>
            <w:tcW w:w="2002" w:type="dxa"/>
            <w:vAlign w:val="center"/>
          </w:tcPr>
          <w:p w:rsidR="007665FF" w:rsidRPr="007665FF" w:rsidRDefault="007665FF">
            <w:pPr>
              <w:jc w:val="right"/>
              <w:rPr>
                <w:b/>
                <w:bCs/>
                <w:sz w:val="16"/>
              </w:rPr>
            </w:pPr>
            <w:r w:rsidRPr="009D6AA8">
              <w:rPr>
                <w:b/>
                <w:bCs/>
                <w:sz w:val="16"/>
              </w:rPr>
              <w:t>2'349'880</w:t>
            </w:r>
          </w:p>
        </w:tc>
      </w:tr>
      <w:tr w:rsidR="007665FF" w:rsidTr="009D6AA8">
        <w:tc>
          <w:tcPr>
            <w:tcW w:w="959" w:type="dxa"/>
            <w:tcBorders>
              <w:top w:val="single" w:sz="4" w:space="0" w:color="auto"/>
              <w:left w:val="single" w:sz="4" w:space="0" w:color="auto"/>
              <w:bottom w:val="single" w:sz="4" w:space="0" w:color="auto"/>
              <w:right w:val="single" w:sz="4" w:space="0" w:color="auto"/>
            </w:tcBorders>
            <w:shd w:val="clear" w:color="auto" w:fill="auto"/>
          </w:tcPr>
          <w:p w:rsidR="007665FF" w:rsidRPr="006E47E1" w:rsidRDefault="007665FF" w:rsidP="006E47E1">
            <w:pPr>
              <w:rPr>
                <w:sz w:val="16"/>
                <w:szCs w:val="16"/>
              </w:rPr>
            </w:pPr>
            <w:r w:rsidRPr="006E47E1">
              <w:rPr>
                <w:sz w:val="16"/>
                <w:szCs w:val="16"/>
              </w:rPr>
              <w:t>23</w:t>
            </w:r>
          </w:p>
        </w:tc>
        <w:tc>
          <w:tcPr>
            <w:tcW w:w="3747" w:type="dxa"/>
            <w:tcBorders>
              <w:top w:val="single" w:sz="4" w:space="0" w:color="auto"/>
              <w:left w:val="single" w:sz="4" w:space="0" w:color="auto"/>
              <w:bottom w:val="single" w:sz="4" w:space="0" w:color="auto"/>
              <w:right w:val="single" w:sz="4" w:space="0" w:color="auto"/>
            </w:tcBorders>
            <w:shd w:val="clear" w:color="auto" w:fill="auto"/>
          </w:tcPr>
          <w:p w:rsidR="007665FF" w:rsidRPr="006E47E1" w:rsidRDefault="007665FF">
            <w:pPr>
              <w:rPr>
                <w:sz w:val="16"/>
                <w:szCs w:val="16"/>
              </w:rPr>
            </w:pPr>
            <w:r w:rsidRPr="006E47E1">
              <w:rPr>
                <w:sz w:val="16"/>
                <w:szCs w:val="16"/>
              </w:rPr>
              <w:t>Возмещение (расход) по налогам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665FF" w:rsidRPr="007665FF" w:rsidRDefault="007665FF">
            <w:pPr>
              <w:jc w:val="right"/>
              <w:rPr>
                <w:sz w:val="16"/>
                <w:szCs w:val="16"/>
              </w:rPr>
            </w:pPr>
            <w:r w:rsidRPr="009D6AA8">
              <w:rPr>
                <w:sz w:val="16"/>
              </w:rPr>
              <w:t>458'125</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7665FF" w:rsidRPr="00CF1698" w:rsidRDefault="007665FF">
            <w:pPr>
              <w:jc w:val="right"/>
              <w:rPr>
                <w:sz w:val="16"/>
                <w:szCs w:val="16"/>
              </w:rPr>
            </w:pPr>
            <w:r w:rsidRPr="00D955A9">
              <w:rPr>
                <w:sz w:val="16"/>
                <w:szCs w:val="16"/>
              </w:rPr>
              <w:t>236'227</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7665FF" w:rsidRPr="007665FF" w:rsidRDefault="007665FF">
            <w:pPr>
              <w:jc w:val="right"/>
              <w:rPr>
                <w:sz w:val="16"/>
              </w:rPr>
            </w:pPr>
            <w:r w:rsidRPr="009D6AA8">
              <w:rPr>
                <w:sz w:val="16"/>
              </w:rPr>
              <w:t>111'477</w:t>
            </w:r>
          </w:p>
        </w:tc>
      </w:tr>
      <w:tr w:rsidR="007665FF" w:rsidTr="009D6AA8">
        <w:tc>
          <w:tcPr>
            <w:tcW w:w="959" w:type="dxa"/>
            <w:tcBorders>
              <w:top w:val="single" w:sz="4" w:space="0" w:color="auto"/>
              <w:left w:val="single" w:sz="4" w:space="0" w:color="auto"/>
              <w:bottom w:val="single" w:sz="4" w:space="0" w:color="auto"/>
              <w:right w:val="single" w:sz="4" w:space="0" w:color="auto"/>
            </w:tcBorders>
            <w:shd w:val="clear" w:color="auto" w:fill="auto"/>
          </w:tcPr>
          <w:p w:rsidR="007665FF" w:rsidRPr="006E47E1" w:rsidRDefault="007665FF" w:rsidP="006E47E1">
            <w:pPr>
              <w:rPr>
                <w:b/>
                <w:sz w:val="16"/>
                <w:szCs w:val="16"/>
              </w:rPr>
            </w:pPr>
            <w:r w:rsidRPr="006E47E1">
              <w:rPr>
                <w:b/>
                <w:sz w:val="16"/>
                <w:szCs w:val="16"/>
              </w:rPr>
              <w:t>24</w:t>
            </w:r>
          </w:p>
        </w:tc>
        <w:tc>
          <w:tcPr>
            <w:tcW w:w="3747" w:type="dxa"/>
            <w:tcBorders>
              <w:top w:val="single" w:sz="4" w:space="0" w:color="auto"/>
              <w:left w:val="single" w:sz="4" w:space="0" w:color="auto"/>
              <w:bottom w:val="single" w:sz="4" w:space="0" w:color="auto"/>
              <w:right w:val="single" w:sz="4" w:space="0" w:color="auto"/>
            </w:tcBorders>
            <w:shd w:val="clear" w:color="auto" w:fill="auto"/>
          </w:tcPr>
          <w:p w:rsidR="007665FF" w:rsidRPr="006E47E1" w:rsidRDefault="007665FF">
            <w:pPr>
              <w:rPr>
                <w:b/>
                <w:sz w:val="16"/>
                <w:szCs w:val="16"/>
              </w:rPr>
            </w:pPr>
            <w:r w:rsidRPr="006E47E1">
              <w:rPr>
                <w:b/>
                <w:sz w:val="16"/>
                <w:szCs w:val="16"/>
              </w:rPr>
              <w:t>Прибыль (убыток) от продолжающейся де</w:t>
            </w:r>
            <w:r w:rsidRPr="006E47E1">
              <w:rPr>
                <w:b/>
                <w:sz w:val="16"/>
                <w:szCs w:val="16"/>
              </w:rPr>
              <w:t>я</w:t>
            </w:r>
            <w:r w:rsidRPr="006E47E1">
              <w:rPr>
                <w:b/>
                <w:sz w:val="16"/>
                <w:szCs w:val="16"/>
              </w:rPr>
              <w:t>тельности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665FF" w:rsidRPr="007665FF" w:rsidRDefault="007665FF">
            <w:pPr>
              <w:jc w:val="right"/>
              <w:rPr>
                <w:b/>
                <w:bCs/>
                <w:sz w:val="16"/>
                <w:szCs w:val="16"/>
              </w:rPr>
            </w:pPr>
            <w:r w:rsidRPr="009D6AA8">
              <w:rPr>
                <w:b/>
                <w:bCs/>
                <w:sz w:val="16"/>
              </w:rPr>
              <w:t>2'419'514</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7665FF" w:rsidRPr="00CF1698" w:rsidRDefault="007665FF">
            <w:pPr>
              <w:jc w:val="right"/>
              <w:rPr>
                <w:b/>
                <w:bCs/>
                <w:sz w:val="16"/>
                <w:szCs w:val="16"/>
              </w:rPr>
            </w:pPr>
            <w:r w:rsidRPr="007D5C2E">
              <w:rPr>
                <w:b/>
                <w:bCs/>
                <w:sz w:val="16"/>
                <w:szCs w:val="16"/>
              </w:rPr>
              <w:t>2'029'572</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7665FF" w:rsidRPr="007665FF" w:rsidRDefault="007665FF">
            <w:pPr>
              <w:jc w:val="right"/>
              <w:rPr>
                <w:b/>
                <w:bCs/>
                <w:sz w:val="16"/>
              </w:rPr>
            </w:pPr>
            <w:r w:rsidRPr="009D6AA8">
              <w:rPr>
                <w:b/>
                <w:bCs/>
                <w:sz w:val="16"/>
              </w:rPr>
              <w:t>2'266'681</w:t>
            </w:r>
          </w:p>
        </w:tc>
      </w:tr>
      <w:tr w:rsidR="007665FF" w:rsidTr="009D6AA8">
        <w:tc>
          <w:tcPr>
            <w:tcW w:w="959" w:type="dxa"/>
            <w:tcBorders>
              <w:top w:val="single" w:sz="4" w:space="0" w:color="auto"/>
              <w:left w:val="single" w:sz="4" w:space="0" w:color="auto"/>
              <w:bottom w:val="single" w:sz="4" w:space="0" w:color="auto"/>
              <w:right w:val="single" w:sz="4" w:space="0" w:color="auto"/>
            </w:tcBorders>
            <w:shd w:val="clear" w:color="auto" w:fill="auto"/>
          </w:tcPr>
          <w:p w:rsidR="007665FF" w:rsidRPr="006E47E1" w:rsidRDefault="007665FF" w:rsidP="006E47E1">
            <w:pPr>
              <w:rPr>
                <w:sz w:val="16"/>
                <w:szCs w:val="16"/>
              </w:rPr>
            </w:pPr>
            <w:r w:rsidRPr="006E47E1">
              <w:rPr>
                <w:sz w:val="16"/>
                <w:szCs w:val="16"/>
              </w:rPr>
              <w:t>25</w:t>
            </w:r>
          </w:p>
        </w:tc>
        <w:tc>
          <w:tcPr>
            <w:tcW w:w="3747" w:type="dxa"/>
            <w:tcBorders>
              <w:top w:val="single" w:sz="4" w:space="0" w:color="auto"/>
              <w:left w:val="single" w:sz="4" w:space="0" w:color="auto"/>
              <w:bottom w:val="single" w:sz="4" w:space="0" w:color="auto"/>
              <w:right w:val="single" w:sz="4" w:space="0" w:color="auto"/>
            </w:tcBorders>
            <w:shd w:val="clear" w:color="auto" w:fill="auto"/>
          </w:tcPr>
          <w:p w:rsidR="007665FF" w:rsidRPr="006E47E1" w:rsidRDefault="007665FF">
            <w:pPr>
              <w:rPr>
                <w:sz w:val="16"/>
                <w:szCs w:val="16"/>
              </w:rPr>
            </w:pPr>
            <w:r w:rsidRPr="006E47E1">
              <w:rPr>
                <w:sz w:val="16"/>
                <w:szCs w:val="16"/>
              </w:rPr>
              <w:t>Прибыль (убыток) от прекращенной деятельности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665FF" w:rsidRPr="007665FF" w:rsidRDefault="007665FF">
            <w:pPr>
              <w:jc w:val="right"/>
              <w:rPr>
                <w:sz w:val="16"/>
                <w:szCs w:val="16"/>
              </w:rPr>
            </w:pPr>
            <w:r w:rsidRPr="009D6AA8">
              <w:rPr>
                <w:sz w:val="16"/>
              </w:rPr>
              <w:t>-53'456</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7665FF" w:rsidRPr="00CF1698" w:rsidRDefault="007665FF">
            <w:pPr>
              <w:jc w:val="right"/>
              <w:rPr>
                <w:sz w:val="16"/>
                <w:szCs w:val="16"/>
              </w:rPr>
            </w:pPr>
            <w:r w:rsidRPr="007D5C2E">
              <w:rPr>
                <w:sz w:val="16"/>
                <w:szCs w:val="16"/>
              </w:rPr>
              <w:t>-1'672</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7665FF" w:rsidRPr="007665FF" w:rsidRDefault="007665FF">
            <w:pPr>
              <w:jc w:val="right"/>
              <w:rPr>
                <w:b/>
                <w:bCs/>
                <w:sz w:val="16"/>
              </w:rPr>
            </w:pPr>
            <w:r w:rsidRPr="009D6AA8">
              <w:rPr>
                <w:b/>
                <w:bCs/>
                <w:sz w:val="16"/>
              </w:rPr>
              <w:t>-28'278</w:t>
            </w:r>
          </w:p>
        </w:tc>
      </w:tr>
      <w:tr w:rsidR="007665FF" w:rsidTr="009D6AA8">
        <w:tc>
          <w:tcPr>
            <w:tcW w:w="959" w:type="dxa"/>
            <w:tcBorders>
              <w:top w:val="single" w:sz="4" w:space="0" w:color="auto"/>
              <w:left w:val="single" w:sz="4" w:space="0" w:color="auto"/>
              <w:bottom w:val="single" w:sz="4" w:space="0" w:color="auto"/>
              <w:right w:val="single" w:sz="4" w:space="0" w:color="auto"/>
            </w:tcBorders>
            <w:shd w:val="clear" w:color="auto" w:fill="auto"/>
          </w:tcPr>
          <w:p w:rsidR="007665FF" w:rsidRPr="006E47E1" w:rsidRDefault="007665FF" w:rsidP="006E47E1">
            <w:pPr>
              <w:rPr>
                <w:b/>
                <w:sz w:val="16"/>
                <w:szCs w:val="16"/>
              </w:rPr>
            </w:pPr>
            <w:r w:rsidRPr="006E47E1">
              <w:rPr>
                <w:b/>
                <w:sz w:val="16"/>
                <w:szCs w:val="16"/>
              </w:rPr>
              <w:t>26</w:t>
            </w:r>
          </w:p>
        </w:tc>
        <w:tc>
          <w:tcPr>
            <w:tcW w:w="3747" w:type="dxa"/>
            <w:tcBorders>
              <w:top w:val="single" w:sz="4" w:space="0" w:color="auto"/>
              <w:left w:val="single" w:sz="4" w:space="0" w:color="auto"/>
              <w:bottom w:val="single" w:sz="4" w:space="0" w:color="auto"/>
              <w:right w:val="single" w:sz="4" w:space="0" w:color="auto"/>
            </w:tcBorders>
            <w:shd w:val="clear" w:color="auto" w:fill="auto"/>
          </w:tcPr>
          <w:p w:rsidR="007665FF" w:rsidRPr="006E47E1" w:rsidRDefault="007665FF">
            <w:pPr>
              <w:rPr>
                <w:b/>
                <w:sz w:val="16"/>
                <w:szCs w:val="16"/>
              </w:rPr>
            </w:pPr>
            <w:r w:rsidRPr="006E47E1">
              <w:rPr>
                <w:b/>
                <w:sz w:val="16"/>
                <w:szCs w:val="16"/>
              </w:rPr>
              <w:t>Прибыль (убыток) за отчетный период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665FF" w:rsidRPr="007665FF" w:rsidRDefault="007665FF">
            <w:pPr>
              <w:jc w:val="right"/>
              <w:rPr>
                <w:b/>
                <w:bCs/>
                <w:sz w:val="16"/>
                <w:szCs w:val="16"/>
              </w:rPr>
            </w:pPr>
            <w:r w:rsidRPr="009D6AA8">
              <w:rPr>
                <w:b/>
                <w:bCs/>
                <w:sz w:val="16"/>
              </w:rPr>
              <w:t>2'366'058</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7665FF" w:rsidRPr="00CF1698" w:rsidRDefault="007665FF">
            <w:pPr>
              <w:jc w:val="right"/>
              <w:rPr>
                <w:b/>
                <w:bCs/>
                <w:sz w:val="16"/>
                <w:szCs w:val="16"/>
              </w:rPr>
            </w:pPr>
            <w:r w:rsidRPr="007D5C2E">
              <w:rPr>
                <w:b/>
                <w:bCs/>
                <w:sz w:val="16"/>
                <w:szCs w:val="16"/>
              </w:rPr>
              <w:t>2'027'900</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7665FF" w:rsidRPr="007665FF" w:rsidRDefault="007665FF">
            <w:pPr>
              <w:jc w:val="right"/>
              <w:rPr>
                <w:b/>
                <w:bCs/>
                <w:sz w:val="16"/>
              </w:rPr>
            </w:pPr>
            <w:r w:rsidRPr="009D6AA8">
              <w:rPr>
                <w:b/>
                <w:bCs/>
                <w:sz w:val="16"/>
              </w:rPr>
              <w:t>2'238'403</w:t>
            </w:r>
          </w:p>
        </w:tc>
      </w:tr>
    </w:tbl>
    <w:p w:rsidR="00E15049" w:rsidRDefault="00E15049" w:rsidP="00E15049">
      <w:pPr>
        <w:ind w:firstLine="720"/>
        <w:jc w:val="both"/>
        <w:rPr>
          <w:bCs/>
          <w:iCs/>
          <w:sz w:val="22"/>
          <w:szCs w:val="22"/>
        </w:rPr>
      </w:pPr>
    </w:p>
    <w:p w:rsidR="00D45796" w:rsidRPr="00412DDB" w:rsidRDefault="00D45796" w:rsidP="00E15049">
      <w:pPr>
        <w:ind w:firstLine="720"/>
        <w:jc w:val="both"/>
        <w:rPr>
          <w:bCs/>
          <w:iCs/>
          <w:sz w:val="22"/>
          <w:szCs w:val="22"/>
        </w:rPr>
      </w:pPr>
    </w:p>
    <w:p w:rsidR="00E15049" w:rsidRPr="00412DDB" w:rsidRDefault="00E15049" w:rsidP="00E15049">
      <w:pPr>
        <w:pStyle w:val="em-4"/>
      </w:pPr>
      <w:r w:rsidRPr="00412DDB">
        <w:t xml:space="preserve">Экономический анализ прибыльности или убыточности кредитной организации </w:t>
      </w:r>
      <w:r w:rsidR="00B140EC">
        <w:t>–</w:t>
      </w:r>
      <w:r w:rsidRPr="00412DDB">
        <w:t xml:space="preserve"> эмитента исходя из динамики приведенных показателей</w:t>
      </w:r>
      <w:r w:rsidR="00D45796">
        <w:t>.</w:t>
      </w:r>
    </w:p>
    <w:p w:rsidR="00E15049" w:rsidRPr="00412DDB" w:rsidRDefault="00E15049" w:rsidP="00E15049">
      <w:pPr>
        <w:pStyle w:val="em-4"/>
      </w:pPr>
    </w:p>
    <w:tbl>
      <w:tblPr>
        <w:tblW w:w="0" w:type="auto"/>
        <w:tblLook w:val="01E0" w:firstRow="1" w:lastRow="1" w:firstColumn="1" w:lastColumn="1" w:noHBand="0" w:noVBand="0"/>
      </w:tblPr>
      <w:tblGrid>
        <w:gridCol w:w="10173"/>
      </w:tblGrid>
      <w:tr w:rsidR="007E363B" w:rsidRPr="007E363B" w:rsidTr="00D45796">
        <w:tc>
          <w:tcPr>
            <w:tcW w:w="10173" w:type="dxa"/>
          </w:tcPr>
          <w:p w:rsidR="009A7990" w:rsidRPr="007E363B" w:rsidRDefault="009A7990" w:rsidP="00D45796">
            <w:pPr>
              <w:pStyle w:val="22"/>
              <w:ind w:firstLine="567"/>
              <w:jc w:val="both"/>
              <w:rPr>
                <w:sz w:val="22"/>
                <w:szCs w:val="22"/>
              </w:rPr>
            </w:pPr>
            <w:proofErr w:type="gramStart"/>
            <w:r w:rsidRPr="007E363B">
              <w:rPr>
                <w:sz w:val="22"/>
                <w:szCs w:val="22"/>
              </w:rPr>
              <w:t xml:space="preserve">За </w:t>
            </w:r>
            <w:r w:rsidR="007665FF">
              <w:rPr>
                <w:sz w:val="22"/>
                <w:szCs w:val="22"/>
              </w:rPr>
              <w:t>2</w:t>
            </w:r>
            <w:r w:rsidR="007665FF" w:rsidRPr="007E363B">
              <w:rPr>
                <w:sz w:val="22"/>
                <w:szCs w:val="22"/>
              </w:rPr>
              <w:t xml:space="preserve"> </w:t>
            </w:r>
            <w:r w:rsidRPr="007E363B">
              <w:rPr>
                <w:sz w:val="22"/>
                <w:szCs w:val="22"/>
              </w:rPr>
              <w:t xml:space="preserve">квартал </w:t>
            </w:r>
            <w:r w:rsidR="0004672E" w:rsidRPr="007E363B">
              <w:rPr>
                <w:sz w:val="22"/>
                <w:szCs w:val="22"/>
              </w:rPr>
              <w:t xml:space="preserve">2018 </w:t>
            </w:r>
            <w:r w:rsidRPr="007E363B">
              <w:rPr>
                <w:sz w:val="22"/>
                <w:szCs w:val="22"/>
              </w:rPr>
              <w:t>г</w:t>
            </w:r>
            <w:r w:rsidR="0055636C" w:rsidRPr="007E363B">
              <w:rPr>
                <w:sz w:val="22"/>
                <w:szCs w:val="22"/>
              </w:rPr>
              <w:t>ода</w:t>
            </w:r>
            <w:r w:rsidRPr="007E363B">
              <w:rPr>
                <w:sz w:val="22"/>
                <w:szCs w:val="22"/>
              </w:rPr>
              <w:t xml:space="preserve"> Банк получил процентные доходы в размере </w:t>
            </w:r>
            <w:r w:rsidR="007665FF">
              <w:rPr>
                <w:bCs/>
                <w:sz w:val="22"/>
                <w:szCs w:val="22"/>
              </w:rPr>
              <w:t>7 204 131</w:t>
            </w:r>
            <w:r w:rsidR="00273AF6" w:rsidRPr="007E363B">
              <w:rPr>
                <w:bCs/>
                <w:sz w:val="22"/>
                <w:szCs w:val="22"/>
              </w:rPr>
              <w:t xml:space="preserve"> </w:t>
            </w:r>
            <w:r w:rsidRPr="007E363B">
              <w:rPr>
                <w:sz w:val="22"/>
                <w:szCs w:val="22"/>
              </w:rPr>
              <w:t xml:space="preserve">тыс. руб., в </w:t>
            </w:r>
            <w:proofErr w:type="spellStart"/>
            <w:r w:rsidRPr="007E363B">
              <w:rPr>
                <w:sz w:val="22"/>
                <w:szCs w:val="22"/>
              </w:rPr>
              <w:t>т.ч</w:t>
            </w:r>
            <w:proofErr w:type="spellEnd"/>
            <w:r w:rsidRPr="007E363B">
              <w:rPr>
                <w:sz w:val="22"/>
                <w:szCs w:val="22"/>
              </w:rPr>
              <w:t xml:space="preserve">.   </w:t>
            </w:r>
            <w:r w:rsidR="00CB3EEE">
              <w:rPr>
                <w:sz w:val="22"/>
                <w:szCs w:val="22"/>
              </w:rPr>
              <w:t>70</w:t>
            </w:r>
            <w:r w:rsidR="00ED00D4" w:rsidRPr="007E363B">
              <w:rPr>
                <w:sz w:val="22"/>
                <w:szCs w:val="22"/>
              </w:rPr>
              <w:t>,</w:t>
            </w:r>
            <w:r w:rsidR="00CB3EEE">
              <w:rPr>
                <w:sz w:val="22"/>
                <w:szCs w:val="22"/>
              </w:rPr>
              <w:t>29</w:t>
            </w:r>
            <w:r w:rsidR="00273AF6" w:rsidRPr="007E363B">
              <w:rPr>
                <w:sz w:val="22"/>
                <w:szCs w:val="22"/>
              </w:rPr>
              <w:t xml:space="preserve"> </w:t>
            </w:r>
            <w:r w:rsidRPr="007E363B">
              <w:rPr>
                <w:sz w:val="22"/>
                <w:szCs w:val="22"/>
              </w:rPr>
              <w:t>% (</w:t>
            </w:r>
            <w:r w:rsidR="00CB3EEE">
              <w:rPr>
                <w:sz w:val="22"/>
                <w:szCs w:val="22"/>
              </w:rPr>
              <w:t>4 782 359</w:t>
            </w:r>
            <w:r w:rsidR="00273AF6" w:rsidRPr="007E363B">
              <w:rPr>
                <w:sz w:val="22"/>
                <w:szCs w:val="22"/>
              </w:rPr>
              <w:t xml:space="preserve"> </w:t>
            </w:r>
            <w:r w:rsidRPr="007E363B">
              <w:rPr>
                <w:sz w:val="22"/>
                <w:szCs w:val="22"/>
              </w:rPr>
              <w:t xml:space="preserve">тыс. руб.) </w:t>
            </w:r>
            <w:r w:rsidR="00B140EC" w:rsidRPr="007E363B">
              <w:rPr>
                <w:sz w:val="22"/>
                <w:szCs w:val="22"/>
              </w:rPr>
              <w:t>–</w:t>
            </w:r>
            <w:r w:rsidRPr="007E363B">
              <w:rPr>
                <w:sz w:val="22"/>
                <w:szCs w:val="22"/>
              </w:rPr>
              <w:t xml:space="preserve"> за счет доходов от  коммерческого кредитования,  </w:t>
            </w:r>
            <w:r w:rsidR="00CB3EEE">
              <w:rPr>
                <w:sz w:val="22"/>
                <w:szCs w:val="22"/>
              </w:rPr>
              <w:t>2</w:t>
            </w:r>
            <w:r w:rsidR="00ED00D4" w:rsidRPr="007E363B">
              <w:rPr>
                <w:sz w:val="22"/>
                <w:szCs w:val="22"/>
              </w:rPr>
              <w:t>,</w:t>
            </w:r>
            <w:r w:rsidR="00CB3EEE">
              <w:rPr>
                <w:sz w:val="22"/>
                <w:szCs w:val="22"/>
              </w:rPr>
              <w:t>8</w:t>
            </w:r>
            <w:r w:rsidR="006426C4" w:rsidRPr="007E363B">
              <w:rPr>
                <w:sz w:val="22"/>
                <w:szCs w:val="22"/>
              </w:rPr>
              <w:t>1</w:t>
            </w:r>
            <w:r w:rsidRPr="007E363B">
              <w:rPr>
                <w:sz w:val="22"/>
                <w:szCs w:val="22"/>
              </w:rPr>
              <w:t>% (</w:t>
            </w:r>
            <w:r w:rsidR="00CB3EEE">
              <w:rPr>
                <w:sz w:val="22"/>
                <w:szCs w:val="22"/>
              </w:rPr>
              <w:t>691 443</w:t>
            </w:r>
            <w:r w:rsidR="00B67A5D" w:rsidRPr="007E363B">
              <w:rPr>
                <w:sz w:val="22"/>
                <w:szCs w:val="22"/>
              </w:rPr>
              <w:t xml:space="preserve"> </w:t>
            </w:r>
            <w:r w:rsidR="004438A7" w:rsidRPr="007E363B">
              <w:rPr>
                <w:sz w:val="22"/>
                <w:szCs w:val="22"/>
              </w:rPr>
              <w:t xml:space="preserve"> </w:t>
            </w:r>
            <w:r w:rsidRPr="007E363B">
              <w:rPr>
                <w:sz w:val="22"/>
                <w:szCs w:val="22"/>
              </w:rPr>
              <w:t xml:space="preserve">тыс. руб.) </w:t>
            </w:r>
            <w:r w:rsidR="00B140EC" w:rsidRPr="007E363B">
              <w:rPr>
                <w:sz w:val="22"/>
                <w:szCs w:val="22"/>
              </w:rPr>
              <w:t>–</w:t>
            </w:r>
            <w:r w:rsidRPr="007E363B">
              <w:rPr>
                <w:sz w:val="22"/>
                <w:szCs w:val="22"/>
              </w:rPr>
              <w:t xml:space="preserve"> за счет доходов по МБК, </w:t>
            </w:r>
            <w:r w:rsidR="00CB3EEE">
              <w:rPr>
                <w:sz w:val="22"/>
                <w:szCs w:val="22"/>
              </w:rPr>
              <w:t xml:space="preserve"> 26</w:t>
            </w:r>
            <w:r w:rsidR="00CC1A67" w:rsidRPr="007E363B">
              <w:rPr>
                <w:sz w:val="22"/>
                <w:szCs w:val="22"/>
              </w:rPr>
              <w:t>,</w:t>
            </w:r>
            <w:r w:rsidR="00CB3EEE">
              <w:rPr>
                <w:sz w:val="22"/>
                <w:szCs w:val="22"/>
              </w:rPr>
              <w:t>90</w:t>
            </w:r>
            <w:r w:rsidRPr="007E363B">
              <w:rPr>
                <w:sz w:val="22"/>
                <w:szCs w:val="22"/>
              </w:rPr>
              <w:t>% (</w:t>
            </w:r>
            <w:r w:rsidR="00CB3EEE">
              <w:rPr>
                <w:sz w:val="22"/>
                <w:szCs w:val="22"/>
              </w:rPr>
              <w:t>1 730 329</w:t>
            </w:r>
            <w:r w:rsidR="004438A7" w:rsidRPr="007E363B">
              <w:rPr>
                <w:sz w:val="22"/>
                <w:szCs w:val="22"/>
              </w:rPr>
              <w:t xml:space="preserve"> </w:t>
            </w:r>
            <w:r w:rsidRPr="007E363B">
              <w:rPr>
                <w:sz w:val="22"/>
                <w:szCs w:val="22"/>
              </w:rPr>
              <w:t xml:space="preserve"> тыс. руб.)</w:t>
            </w:r>
            <w:r w:rsidR="00E50966" w:rsidRPr="007E363B">
              <w:rPr>
                <w:sz w:val="22"/>
                <w:szCs w:val="22"/>
              </w:rPr>
              <w:t xml:space="preserve"> – за счет доходов по операциям с ценными бумагами</w:t>
            </w:r>
            <w:r w:rsidRPr="007E363B">
              <w:rPr>
                <w:sz w:val="22"/>
                <w:szCs w:val="22"/>
              </w:rPr>
              <w:t xml:space="preserve">. </w:t>
            </w:r>
            <w:proofErr w:type="gramEnd"/>
          </w:p>
          <w:p w:rsidR="00212618" w:rsidRPr="007E363B" w:rsidRDefault="006426C4" w:rsidP="00D45796">
            <w:pPr>
              <w:pStyle w:val="22"/>
              <w:ind w:firstLine="567"/>
              <w:jc w:val="both"/>
              <w:rPr>
                <w:sz w:val="22"/>
                <w:szCs w:val="22"/>
              </w:rPr>
            </w:pPr>
            <w:r w:rsidRPr="007E363B">
              <w:rPr>
                <w:sz w:val="22"/>
                <w:szCs w:val="22"/>
              </w:rPr>
              <w:t>По сравнению с таким же периодом прошлого года процентные доходы от межбанковского кред</w:t>
            </w:r>
            <w:r w:rsidRPr="007E363B">
              <w:rPr>
                <w:sz w:val="22"/>
                <w:szCs w:val="22"/>
              </w:rPr>
              <w:t>и</w:t>
            </w:r>
            <w:r w:rsidRPr="007E363B">
              <w:rPr>
                <w:sz w:val="22"/>
                <w:szCs w:val="22"/>
              </w:rPr>
              <w:t xml:space="preserve">тования увеличились в </w:t>
            </w:r>
            <w:r w:rsidR="00CB3EEE">
              <w:rPr>
                <w:sz w:val="22"/>
                <w:szCs w:val="22"/>
              </w:rPr>
              <w:t>4</w:t>
            </w:r>
            <w:r w:rsidRPr="007E363B">
              <w:rPr>
                <w:sz w:val="22"/>
                <w:szCs w:val="22"/>
              </w:rPr>
              <w:t xml:space="preserve"> раз</w:t>
            </w:r>
            <w:r w:rsidR="00CB3EEE">
              <w:rPr>
                <w:sz w:val="22"/>
                <w:szCs w:val="22"/>
              </w:rPr>
              <w:t>а</w:t>
            </w:r>
            <w:r w:rsidRPr="007E363B">
              <w:rPr>
                <w:sz w:val="22"/>
                <w:szCs w:val="22"/>
              </w:rPr>
              <w:t xml:space="preserve"> (разница составила </w:t>
            </w:r>
            <w:r w:rsidR="00CB3EEE">
              <w:rPr>
                <w:sz w:val="22"/>
                <w:szCs w:val="22"/>
              </w:rPr>
              <w:t>523 534</w:t>
            </w:r>
            <w:r w:rsidRPr="007E363B">
              <w:rPr>
                <w:sz w:val="22"/>
                <w:szCs w:val="22"/>
              </w:rPr>
              <w:t xml:space="preserve"> тыс. руб.), доходы от коммерческого кредит</w:t>
            </w:r>
            <w:r w:rsidRPr="007E363B">
              <w:rPr>
                <w:sz w:val="22"/>
                <w:szCs w:val="22"/>
              </w:rPr>
              <w:t>о</w:t>
            </w:r>
            <w:r w:rsidRPr="007E363B">
              <w:rPr>
                <w:sz w:val="22"/>
                <w:szCs w:val="22"/>
              </w:rPr>
              <w:t xml:space="preserve">вания и доходы по операциям с ценными бумагами увеличились на  </w:t>
            </w:r>
            <w:r w:rsidR="00CB3EEE">
              <w:rPr>
                <w:sz w:val="22"/>
                <w:szCs w:val="22"/>
              </w:rPr>
              <w:t>13</w:t>
            </w:r>
            <w:r w:rsidRPr="007E363B">
              <w:rPr>
                <w:sz w:val="22"/>
                <w:szCs w:val="22"/>
              </w:rPr>
              <w:t>,</w:t>
            </w:r>
            <w:r w:rsidR="00CB3EEE">
              <w:rPr>
                <w:sz w:val="22"/>
                <w:szCs w:val="22"/>
              </w:rPr>
              <w:t>87</w:t>
            </w:r>
            <w:r w:rsidRPr="007E363B">
              <w:rPr>
                <w:sz w:val="22"/>
                <w:szCs w:val="22"/>
              </w:rPr>
              <w:t>% (</w:t>
            </w:r>
            <w:r w:rsidR="00CB3EEE">
              <w:rPr>
                <w:sz w:val="22"/>
                <w:szCs w:val="22"/>
              </w:rPr>
              <w:t>582 6668</w:t>
            </w:r>
            <w:r w:rsidRPr="007E363B">
              <w:rPr>
                <w:sz w:val="22"/>
                <w:szCs w:val="22"/>
              </w:rPr>
              <w:t xml:space="preserve"> тыс. руб.) и 7,</w:t>
            </w:r>
            <w:r w:rsidR="00CB3EEE">
              <w:rPr>
                <w:sz w:val="22"/>
                <w:szCs w:val="22"/>
              </w:rPr>
              <w:t>67</w:t>
            </w:r>
            <w:r w:rsidRPr="007E363B">
              <w:rPr>
                <w:sz w:val="22"/>
                <w:szCs w:val="22"/>
              </w:rPr>
              <w:t>% (</w:t>
            </w:r>
            <w:r w:rsidR="00CB3EEE">
              <w:rPr>
                <w:sz w:val="22"/>
                <w:szCs w:val="22"/>
              </w:rPr>
              <w:t>123 244</w:t>
            </w:r>
            <w:r w:rsidRPr="007E363B">
              <w:rPr>
                <w:sz w:val="22"/>
                <w:szCs w:val="22"/>
              </w:rPr>
              <w:t xml:space="preserve"> тыс. руб.)  соответственно.</w:t>
            </w:r>
          </w:p>
          <w:p w:rsidR="009A7990" w:rsidRPr="007E363B" w:rsidRDefault="009A7990" w:rsidP="00D45796">
            <w:pPr>
              <w:pStyle w:val="22"/>
              <w:ind w:firstLine="567"/>
              <w:jc w:val="both"/>
              <w:rPr>
                <w:sz w:val="22"/>
                <w:szCs w:val="22"/>
              </w:rPr>
            </w:pPr>
            <w:proofErr w:type="gramStart"/>
            <w:r w:rsidRPr="007E363B">
              <w:rPr>
                <w:sz w:val="22"/>
                <w:szCs w:val="22"/>
              </w:rPr>
              <w:t xml:space="preserve">За </w:t>
            </w:r>
            <w:r w:rsidR="00CB3EEE">
              <w:rPr>
                <w:sz w:val="22"/>
                <w:szCs w:val="22"/>
              </w:rPr>
              <w:t>2</w:t>
            </w:r>
            <w:r w:rsidR="00CB3EEE" w:rsidRPr="007E363B">
              <w:rPr>
                <w:sz w:val="22"/>
                <w:szCs w:val="22"/>
              </w:rPr>
              <w:t xml:space="preserve"> </w:t>
            </w:r>
            <w:r w:rsidRPr="007E363B">
              <w:rPr>
                <w:sz w:val="22"/>
                <w:szCs w:val="22"/>
              </w:rPr>
              <w:t xml:space="preserve">квартал </w:t>
            </w:r>
            <w:r w:rsidR="006426C4" w:rsidRPr="007E363B">
              <w:rPr>
                <w:sz w:val="22"/>
                <w:szCs w:val="22"/>
              </w:rPr>
              <w:t xml:space="preserve">2018 </w:t>
            </w:r>
            <w:r w:rsidRPr="007E363B">
              <w:rPr>
                <w:sz w:val="22"/>
                <w:szCs w:val="22"/>
              </w:rPr>
              <w:t>г</w:t>
            </w:r>
            <w:r w:rsidR="0055636C" w:rsidRPr="007E363B">
              <w:rPr>
                <w:sz w:val="22"/>
                <w:szCs w:val="22"/>
              </w:rPr>
              <w:t xml:space="preserve">ода </w:t>
            </w:r>
            <w:r w:rsidRPr="007E363B">
              <w:rPr>
                <w:sz w:val="22"/>
                <w:szCs w:val="22"/>
              </w:rPr>
              <w:t xml:space="preserve"> Банк произвел процентные расходы в размере </w:t>
            </w:r>
            <w:r w:rsidR="00CB3EEE">
              <w:rPr>
                <w:sz w:val="22"/>
                <w:szCs w:val="22"/>
              </w:rPr>
              <w:t>3 198 306</w:t>
            </w:r>
            <w:r w:rsidR="00273AF6" w:rsidRPr="007E363B">
              <w:rPr>
                <w:sz w:val="22"/>
                <w:szCs w:val="22"/>
              </w:rPr>
              <w:t xml:space="preserve"> </w:t>
            </w:r>
            <w:r w:rsidRPr="007E363B">
              <w:rPr>
                <w:sz w:val="22"/>
                <w:szCs w:val="22"/>
              </w:rPr>
              <w:t>тыс. руб. По сра</w:t>
            </w:r>
            <w:r w:rsidRPr="007E363B">
              <w:rPr>
                <w:sz w:val="22"/>
                <w:szCs w:val="22"/>
              </w:rPr>
              <w:t>в</w:t>
            </w:r>
            <w:r w:rsidRPr="007E363B">
              <w:rPr>
                <w:sz w:val="22"/>
                <w:szCs w:val="22"/>
              </w:rPr>
              <w:t xml:space="preserve">нению с таким же периодом прошлого года процентные расходы </w:t>
            </w:r>
            <w:r w:rsidR="006426C4" w:rsidRPr="007E363B">
              <w:rPr>
                <w:sz w:val="22"/>
                <w:szCs w:val="22"/>
              </w:rPr>
              <w:t xml:space="preserve">увеличились </w:t>
            </w:r>
            <w:r w:rsidRPr="007E363B">
              <w:rPr>
                <w:sz w:val="22"/>
                <w:szCs w:val="22"/>
              </w:rPr>
              <w:t xml:space="preserve">на </w:t>
            </w:r>
            <w:r w:rsidR="00CB3EEE">
              <w:rPr>
                <w:sz w:val="22"/>
                <w:szCs w:val="22"/>
              </w:rPr>
              <w:t>4</w:t>
            </w:r>
            <w:r w:rsidR="00D95463" w:rsidRPr="007E363B">
              <w:rPr>
                <w:sz w:val="22"/>
                <w:szCs w:val="22"/>
              </w:rPr>
              <w:t>,</w:t>
            </w:r>
            <w:r w:rsidR="00CB3EEE">
              <w:rPr>
                <w:sz w:val="22"/>
                <w:szCs w:val="22"/>
              </w:rPr>
              <w:t>11</w:t>
            </w:r>
            <w:r w:rsidRPr="007E363B">
              <w:rPr>
                <w:sz w:val="22"/>
                <w:szCs w:val="22"/>
              </w:rPr>
              <w:t xml:space="preserve">% (на </w:t>
            </w:r>
            <w:r w:rsidR="00CB3EEE">
              <w:rPr>
                <w:sz w:val="22"/>
                <w:szCs w:val="22"/>
              </w:rPr>
              <w:t>126 345</w:t>
            </w:r>
            <w:r w:rsidR="004E7D9B" w:rsidRPr="007E363B">
              <w:rPr>
                <w:sz w:val="22"/>
                <w:szCs w:val="22"/>
              </w:rPr>
              <w:t xml:space="preserve"> тыс. руб.)</w:t>
            </w:r>
            <w:r w:rsidRPr="007E363B">
              <w:rPr>
                <w:sz w:val="22"/>
                <w:szCs w:val="22"/>
              </w:rPr>
              <w:t xml:space="preserve"> за счет </w:t>
            </w:r>
            <w:r w:rsidR="003B7468" w:rsidRPr="007E363B">
              <w:rPr>
                <w:sz w:val="22"/>
                <w:szCs w:val="22"/>
              </w:rPr>
              <w:t xml:space="preserve">увеличения </w:t>
            </w:r>
            <w:r w:rsidRPr="007E363B">
              <w:rPr>
                <w:sz w:val="22"/>
                <w:szCs w:val="22"/>
              </w:rPr>
              <w:t>процентных расходов по привлеченным средствам клиентов</w:t>
            </w:r>
            <w:r w:rsidR="004E7D9B" w:rsidRPr="007E363B">
              <w:rPr>
                <w:sz w:val="22"/>
                <w:szCs w:val="22"/>
              </w:rPr>
              <w:t xml:space="preserve"> на </w:t>
            </w:r>
            <w:r w:rsidR="00CB3EEE">
              <w:rPr>
                <w:sz w:val="22"/>
                <w:szCs w:val="22"/>
              </w:rPr>
              <w:t>6</w:t>
            </w:r>
            <w:r w:rsidR="00CB3EEE" w:rsidRPr="007E363B">
              <w:rPr>
                <w:sz w:val="22"/>
                <w:szCs w:val="22"/>
              </w:rPr>
              <w:t>,</w:t>
            </w:r>
            <w:r w:rsidR="00CB3EEE">
              <w:rPr>
                <w:sz w:val="22"/>
                <w:szCs w:val="22"/>
              </w:rPr>
              <w:t>10</w:t>
            </w:r>
            <w:r w:rsidR="004E7D9B" w:rsidRPr="007E363B">
              <w:rPr>
                <w:sz w:val="22"/>
                <w:szCs w:val="22"/>
              </w:rPr>
              <w:t xml:space="preserve">%  (на </w:t>
            </w:r>
            <w:r w:rsidR="00CB3EEE">
              <w:rPr>
                <w:sz w:val="22"/>
                <w:szCs w:val="22"/>
              </w:rPr>
              <w:t>182 858</w:t>
            </w:r>
            <w:r w:rsidR="00273AF6" w:rsidRPr="007E363B">
              <w:rPr>
                <w:sz w:val="22"/>
                <w:szCs w:val="22"/>
              </w:rPr>
              <w:t xml:space="preserve"> </w:t>
            </w:r>
            <w:r w:rsidR="004E7D9B" w:rsidRPr="007E363B">
              <w:rPr>
                <w:sz w:val="22"/>
                <w:szCs w:val="22"/>
              </w:rPr>
              <w:t xml:space="preserve">тыс. руб.)  </w:t>
            </w:r>
            <w:r w:rsidR="00BA5ADC" w:rsidRPr="007E363B">
              <w:rPr>
                <w:sz w:val="22"/>
                <w:szCs w:val="22"/>
              </w:rPr>
              <w:t xml:space="preserve">и </w:t>
            </w:r>
            <w:r w:rsidRPr="007E363B">
              <w:rPr>
                <w:sz w:val="22"/>
                <w:szCs w:val="22"/>
              </w:rPr>
              <w:t xml:space="preserve">по выпущенным ценным бумагам на </w:t>
            </w:r>
            <w:r w:rsidR="00CB3EEE">
              <w:rPr>
                <w:sz w:val="22"/>
                <w:szCs w:val="22"/>
              </w:rPr>
              <w:t>9</w:t>
            </w:r>
            <w:r w:rsidR="00D95463" w:rsidRPr="007E363B">
              <w:rPr>
                <w:sz w:val="22"/>
                <w:szCs w:val="22"/>
              </w:rPr>
              <w:t>,</w:t>
            </w:r>
            <w:r w:rsidR="003B7468" w:rsidRPr="007E363B">
              <w:rPr>
                <w:sz w:val="22"/>
                <w:szCs w:val="22"/>
              </w:rPr>
              <w:t>5</w:t>
            </w:r>
            <w:r w:rsidR="00CB3EEE">
              <w:rPr>
                <w:sz w:val="22"/>
                <w:szCs w:val="22"/>
              </w:rPr>
              <w:t>4</w:t>
            </w:r>
            <w:r w:rsidRPr="007E363B">
              <w:rPr>
                <w:sz w:val="22"/>
                <w:szCs w:val="22"/>
              </w:rPr>
              <w:t xml:space="preserve">% (на </w:t>
            </w:r>
            <w:r w:rsidR="00CB3EEE">
              <w:rPr>
                <w:sz w:val="22"/>
                <w:szCs w:val="22"/>
              </w:rPr>
              <w:t>421</w:t>
            </w:r>
            <w:r w:rsidR="00CB3EEE" w:rsidRPr="007E363B">
              <w:rPr>
                <w:sz w:val="22"/>
                <w:szCs w:val="22"/>
              </w:rPr>
              <w:t xml:space="preserve"> </w:t>
            </w:r>
            <w:r w:rsidR="009B22C6" w:rsidRPr="007E363B">
              <w:rPr>
                <w:sz w:val="22"/>
                <w:szCs w:val="22"/>
              </w:rPr>
              <w:t>тыс</w:t>
            </w:r>
            <w:proofErr w:type="gramEnd"/>
            <w:r w:rsidR="009B22C6" w:rsidRPr="007E363B">
              <w:rPr>
                <w:sz w:val="22"/>
                <w:szCs w:val="22"/>
              </w:rPr>
              <w:t>. руб.</w:t>
            </w:r>
            <w:r w:rsidRPr="007E363B">
              <w:rPr>
                <w:sz w:val="22"/>
                <w:szCs w:val="22"/>
              </w:rPr>
              <w:t>) соответственно.</w:t>
            </w:r>
          </w:p>
          <w:p w:rsidR="00E15049" w:rsidRPr="007E363B" w:rsidRDefault="00E15049" w:rsidP="00EA061D">
            <w:pPr>
              <w:pStyle w:val="afff"/>
              <w:ind w:firstLine="567"/>
              <w:jc w:val="both"/>
            </w:pPr>
          </w:p>
          <w:p w:rsidR="00CE134E" w:rsidRPr="007E363B" w:rsidRDefault="00CE134E" w:rsidP="00C66018">
            <w:pPr>
              <w:ind w:firstLine="567"/>
              <w:jc w:val="both"/>
              <w:rPr>
                <w:sz w:val="22"/>
                <w:szCs w:val="22"/>
              </w:rPr>
            </w:pPr>
            <w:r w:rsidRPr="007E363B">
              <w:rPr>
                <w:sz w:val="22"/>
                <w:szCs w:val="22"/>
              </w:rPr>
              <w:t xml:space="preserve">Наибольшее влияние на формирование финансового результата за </w:t>
            </w:r>
            <w:r w:rsidR="0004672E" w:rsidRPr="007E363B">
              <w:rPr>
                <w:sz w:val="22"/>
                <w:szCs w:val="22"/>
              </w:rPr>
              <w:t xml:space="preserve">2017 </w:t>
            </w:r>
            <w:r w:rsidRPr="007E363B">
              <w:rPr>
                <w:sz w:val="22"/>
                <w:szCs w:val="22"/>
              </w:rPr>
              <w:t>год оказали такие банко</w:t>
            </w:r>
            <w:r w:rsidRPr="007E363B">
              <w:rPr>
                <w:sz w:val="22"/>
                <w:szCs w:val="22"/>
              </w:rPr>
              <w:t>в</w:t>
            </w:r>
            <w:r w:rsidRPr="007E363B">
              <w:rPr>
                <w:sz w:val="22"/>
                <w:szCs w:val="22"/>
              </w:rPr>
              <w:t>ские операции, как кредитование юридических и физических лиц, операции с ценными бумагами, опер</w:t>
            </w:r>
            <w:r w:rsidRPr="007E363B">
              <w:rPr>
                <w:sz w:val="22"/>
                <w:szCs w:val="22"/>
              </w:rPr>
              <w:t>а</w:t>
            </w:r>
            <w:r w:rsidRPr="007E363B">
              <w:rPr>
                <w:sz w:val="22"/>
                <w:szCs w:val="22"/>
              </w:rPr>
              <w:t>ции на межбанковском рынке, оказание услуг клиентам.</w:t>
            </w:r>
          </w:p>
          <w:p w:rsidR="00CE134E" w:rsidRPr="007E363B" w:rsidRDefault="00CE134E" w:rsidP="00C66018">
            <w:pPr>
              <w:ind w:firstLine="567"/>
              <w:jc w:val="both"/>
              <w:rPr>
                <w:sz w:val="22"/>
                <w:szCs w:val="22"/>
              </w:rPr>
            </w:pPr>
            <w:r w:rsidRPr="007E363B">
              <w:rPr>
                <w:sz w:val="22"/>
                <w:szCs w:val="22"/>
              </w:rPr>
              <w:t xml:space="preserve">Финансовые результаты за </w:t>
            </w:r>
            <w:r w:rsidR="0004672E" w:rsidRPr="007E363B">
              <w:rPr>
                <w:sz w:val="22"/>
                <w:szCs w:val="22"/>
              </w:rPr>
              <w:t xml:space="preserve">2017 </w:t>
            </w:r>
            <w:r w:rsidRPr="007E363B">
              <w:rPr>
                <w:sz w:val="22"/>
                <w:szCs w:val="22"/>
              </w:rPr>
              <w:t>год по основным видам совершаемых операций отражены в отчете о финансовых результатах.</w:t>
            </w:r>
          </w:p>
          <w:p w:rsidR="00CE134E" w:rsidRPr="007E363B" w:rsidRDefault="00CE134E" w:rsidP="00CE134E">
            <w:pPr>
              <w:ind w:left="476"/>
              <w:jc w:val="both"/>
              <w:rPr>
                <w:sz w:val="22"/>
                <w:szCs w:val="22"/>
              </w:rPr>
            </w:pPr>
          </w:p>
          <w:p w:rsidR="00225969" w:rsidRPr="007E363B" w:rsidRDefault="00225969" w:rsidP="00225969">
            <w:pPr>
              <w:ind w:right="-1" w:firstLine="567"/>
              <w:jc w:val="both"/>
              <w:rPr>
                <w:sz w:val="22"/>
                <w:szCs w:val="22"/>
              </w:rPr>
            </w:pPr>
            <w:r w:rsidRPr="007E363B">
              <w:rPr>
                <w:sz w:val="22"/>
                <w:szCs w:val="22"/>
              </w:rPr>
              <w:t xml:space="preserve">Наибольшее влияние на формирование финансового результата за </w:t>
            </w:r>
            <w:r w:rsidR="0004672E" w:rsidRPr="007E363B">
              <w:rPr>
                <w:sz w:val="22"/>
                <w:szCs w:val="22"/>
              </w:rPr>
              <w:t xml:space="preserve">2017 </w:t>
            </w:r>
            <w:r w:rsidRPr="007E363B">
              <w:rPr>
                <w:sz w:val="22"/>
                <w:szCs w:val="22"/>
              </w:rPr>
              <w:t>год оказали такие банко</w:t>
            </w:r>
            <w:r w:rsidRPr="007E363B">
              <w:rPr>
                <w:sz w:val="22"/>
                <w:szCs w:val="22"/>
              </w:rPr>
              <w:t>в</w:t>
            </w:r>
            <w:r w:rsidRPr="007E363B">
              <w:rPr>
                <w:sz w:val="22"/>
                <w:szCs w:val="22"/>
              </w:rPr>
              <w:t>ские операции, как кредитование юридических и физических лиц, операции с ценными бумагами, опер</w:t>
            </w:r>
            <w:r w:rsidRPr="007E363B">
              <w:rPr>
                <w:sz w:val="22"/>
                <w:szCs w:val="22"/>
              </w:rPr>
              <w:t>а</w:t>
            </w:r>
            <w:r w:rsidRPr="007E363B">
              <w:rPr>
                <w:sz w:val="22"/>
                <w:szCs w:val="22"/>
              </w:rPr>
              <w:t>ции на межбанковском рынке, оказание услуг клиентам.</w:t>
            </w:r>
          </w:p>
          <w:p w:rsidR="00225969" w:rsidRPr="007E363B" w:rsidRDefault="00225969" w:rsidP="00225969">
            <w:pPr>
              <w:ind w:right="-1" w:firstLine="567"/>
              <w:jc w:val="both"/>
              <w:rPr>
                <w:sz w:val="22"/>
                <w:szCs w:val="22"/>
              </w:rPr>
            </w:pPr>
            <w:r w:rsidRPr="007E363B">
              <w:rPr>
                <w:sz w:val="22"/>
                <w:szCs w:val="22"/>
              </w:rPr>
              <w:t xml:space="preserve">Финансовые результаты за </w:t>
            </w:r>
            <w:r w:rsidR="0004672E" w:rsidRPr="007E363B">
              <w:rPr>
                <w:sz w:val="22"/>
                <w:szCs w:val="22"/>
              </w:rPr>
              <w:t xml:space="preserve">2017 </w:t>
            </w:r>
            <w:r w:rsidRPr="007E363B">
              <w:rPr>
                <w:sz w:val="22"/>
                <w:szCs w:val="22"/>
              </w:rPr>
              <w:t xml:space="preserve">год по основным видам совершаемых операций отражены в отчете о финансовых результатах. </w:t>
            </w:r>
          </w:p>
          <w:p w:rsidR="00225969" w:rsidRPr="007E363B" w:rsidRDefault="00225969" w:rsidP="00225969">
            <w:pPr>
              <w:ind w:right="-1" w:firstLine="567"/>
              <w:jc w:val="both"/>
              <w:rPr>
                <w:sz w:val="22"/>
                <w:szCs w:val="22"/>
              </w:rPr>
            </w:pPr>
          </w:p>
          <w:p w:rsidR="00225969" w:rsidRPr="007E363B" w:rsidRDefault="00225969" w:rsidP="00225969">
            <w:pPr>
              <w:ind w:right="-1" w:firstLine="567"/>
              <w:jc w:val="both"/>
              <w:rPr>
                <w:sz w:val="22"/>
                <w:szCs w:val="22"/>
              </w:rPr>
            </w:pPr>
            <w:r w:rsidRPr="007E363B">
              <w:rPr>
                <w:sz w:val="22"/>
                <w:szCs w:val="22"/>
              </w:rPr>
              <w:t xml:space="preserve">По итогам </w:t>
            </w:r>
            <w:r w:rsidR="0004672E" w:rsidRPr="007E363B">
              <w:rPr>
                <w:sz w:val="22"/>
                <w:szCs w:val="22"/>
              </w:rPr>
              <w:t xml:space="preserve">2017 </w:t>
            </w:r>
            <w:r w:rsidRPr="007E363B">
              <w:rPr>
                <w:sz w:val="22"/>
                <w:szCs w:val="22"/>
              </w:rPr>
              <w:t xml:space="preserve">года </w:t>
            </w:r>
            <w:r w:rsidR="0004672E" w:rsidRPr="007E363B">
              <w:rPr>
                <w:sz w:val="22"/>
                <w:szCs w:val="22"/>
              </w:rPr>
              <w:t>получена прибыль</w:t>
            </w:r>
            <w:r w:rsidRPr="007E363B">
              <w:rPr>
                <w:sz w:val="22"/>
                <w:szCs w:val="22"/>
              </w:rPr>
              <w:t xml:space="preserve"> в размере </w:t>
            </w:r>
            <w:r w:rsidR="0004672E" w:rsidRPr="007E363B">
              <w:rPr>
                <w:sz w:val="22"/>
                <w:szCs w:val="22"/>
              </w:rPr>
              <w:t xml:space="preserve">2 097 </w:t>
            </w:r>
            <w:r w:rsidRPr="007E363B">
              <w:rPr>
                <w:sz w:val="22"/>
                <w:szCs w:val="22"/>
              </w:rPr>
              <w:t>9</w:t>
            </w:r>
            <w:r w:rsidR="0004672E" w:rsidRPr="007E363B">
              <w:rPr>
                <w:sz w:val="22"/>
                <w:szCs w:val="22"/>
              </w:rPr>
              <w:t>00</w:t>
            </w:r>
            <w:r w:rsidRPr="007E363B">
              <w:rPr>
                <w:sz w:val="22"/>
                <w:szCs w:val="22"/>
              </w:rPr>
              <w:t xml:space="preserve"> тыс. рублей.</w:t>
            </w:r>
          </w:p>
          <w:p w:rsidR="00225969" w:rsidRPr="007E363B" w:rsidRDefault="00225969" w:rsidP="00225969">
            <w:pPr>
              <w:ind w:right="-1" w:firstLine="567"/>
              <w:jc w:val="both"/>
              <w:rPr>
                <w:sz w:val="22"/>
                <w:szCs w:val="22"/>
              </w:rPr>
            </w:pPr>
          </w:p>
          <w:p w:rsidR="001D3E4A" w:rsidRPr="007E363B" w:rsidRDefault="001D3E4A" w:rsidP="001D3E4A">
            <w:pPr>
              <w:ind w:right="-1" w:firstLine="567"/>
              <w:jc w:val="both"/>
              <w:rPr>
                <w:sz w:val="22"/>
                <w:szCs w:val="22"/>
              </w:rPr>
            </w:pPr>
            <w:r w:rsidRPr="007E363B">
              <w:rPr>
                <w:sz w:val="22"/>
                <w:szCs w:val="22"/>
              </w:rPr>
              <w:t>В качестве основных факторов, которые оказали наиболее существенное влияние на результаты деятельности Банка в 2017 году, можно отметить:</w:t>
            </w:r>
          </w:p>
          <w:p w:rsidR="001D3E4A" w:rsidRPr="007E363B" w:rsidRDefault="001D3E4A" w:rsidP="001D3E4A">
            <w:pPr>
              <w:ind w:right="-1" w:firstLine="567"/>
              <w:jc w:val="both"/>
              <w:rPr>
                <w:sz w:val="22"/>
                <w:szCs w:val="22"/>
              </w:rPr>
            </w:pPr>
          </w:p>
          <w:p w:rsidR="001D3E4A" w:rsidRPr="007E363B" w:rsidRDefault="001D3E4A" w:rsidP="001D3E4A">
            <w:pPr>
              <w:ind w:right="-1" w:firstLine="567"/>
              <w:jc w:val="both"/>
              <w:rPr>
                <w:sz w:val="22"/>
                <w:szCs w:val="22"/>
              </w:rPr>
            </w:pPr>
            <w:r w:rsidRPr="007E363B">
              <w:rPr>
                <w:sz w:val="22"/>
                <w:szCs w:val="22"/>
              </w:rPr>
              <w:t>реализация мероприятий, направленных на повышение устойчивости Банка и ужесточение пол</w:t>
            </w:r>
            <w:r w:rsidRPr="007E363B">
              <w:rPr>
                <w:sz w:val="22"/>
                <w:szCs w:val="22"/>
              </w:rPr>
              <w:t>и</w:t>
            </w:r>
            <w:r w:rsidRPr="007E363B">
              <w:rPr>
                <w:sz w:val="22"/>
                <w:szCs w:val="22"/>
              </w:rPr>
              <w:t xml:space="preserve">тики кредитования, что выразилось в существенном сокращении объемов </w:t>
            </w:r>
            <w:proofErr w:type="spellStart"/>
            <w:r w:rsidRPr="007E363B">
              <w:rPr>
                <w:sz w:val="22"/>
                <w:szCs w:val="22"/>
              </w:rPr>
              <w:t>досоздания</w:t>
            </w:r>
            <w:proofErr w:type="spellEnd"/>
            <w:r w:rsidRPr="007E363B">
              <w:rPr>
                <w:sz w:val="22"/>
                <w:szCs w:val="22"/>
              </w:rPr>
              <w:t xml:space="preserve"> резервов на во</w:t>
            </w:r>
            <w:r w:rsidRPr="007E363B">
              <w:rPr>
                <w:sz w:val="22"/>
                <w:szCs w:val="22"/>
              </w:rPr>
              <w:t>з</w:t>
            </w:r>
            <w:r w:rsidRPr="007E363B">
              <w:rPr>
                <w:sz w:val="22"/>
                <w:szCs w:val="22"/>
              </w:rPr>
              <w:t>можные потери по кредитам юридических и физических лиц, а также восстановления указанных резе</w:t>
            </w:r>
            <w:r w:rsidRPr="007E363B">
              <w:rPr>
                <w:sz w:val="22"/>
                <w:szCs w:val="22"/>
              </w:rPr>
              <w:t>р</w:t>
            </w:r>
            <w:r w:rsidRPr="007E363B">
              <w:rPr>
                <w:sz w:val="22"/>
                <w:szCs w:val="22"/>
              </w:rPr>
              <w:t>вов по погашенным ссудам в 2017 году;</w:t>
            </w:r>
          </w:p>
          <w:p w:rsidR="001D3E4A" w:rsidRPr="007E363B" w:rsidRDefault="001D3E4A" w:rsidP="001D3E4A">
            <w:pPr>
              <w:ind w:right="-1" w:firstLine="567"/>
              <w:jc w:val="both"/>
              <w:rPr>
                <w:sz w:val="22"/>
                <w:szCs w:val="22"/>
              </w:rPr>
            </w:pPr>
            <w:r w:rsidRPr="007E363B">
              <w:rPr>
                <w:sz w:val="22"/>
                <w:szCs w:val="22"/>
              </w:rPr>
              <w:t>ужесточение условий выдач кредитов, что привело к формированию более качественного портф</w:t>
            </w:r>
            <w:r w:rsidRPr="007E363B">
              <w:rPr>
                <w:sz w:val="22"/>
                <w:szCs w:val="22"/>
              </w:rPr>
              <w:t>е</w:t>
            </w:r>
            <w:r w:rsidRPr="007E363B">
              <w:rPr>
                <w:sz w:val="22"/>
                <w:szCs w:val="22"/>
              </w:rPr>
              <w:t>ля.</w:t>
            </w:r>
          </w:p>
          <w:p w:rsidR="001D3E4A" w:rsidRPr="007E363B" w:rsidRDefault="001D3E4A" w:rsidP="001D3E4A">
            <w:pPr>
              <w:ind w:right="-1" w:firstLine="567"/>
              <w:jc w:val="both"/>
              <w:rPr>
                <w:sz w:val="22"/>
                <w:szCs w:val="22"/>
              </w:rPr>
            </w:pPr>
          </w:p>
          <w:p w:rsidR="001D3E4A" w:rsidRPr="007E363B" w:rsidRDefault="001D3E4A" w:rsidP="001D3E4A">
            <w:pPr>
              <w:ind w:right="-1" w:firstLine="567"/>
              <w:jc w:val="both"/>
              <w:rPr>
                <w:sz w:val="22"/>
                <w:szCs w:val="22"/>
              </w:rPr>
            </w:pPr>
            <w:r w:rsidRPr="007E363B">
              <w:rPr>
                <w:sz w:val="22"/>
                <w:szCs w:val="22"/>
              </w:rPr>
              <w:t>В 2017 году Банком исполнялись все предписанные Банком России нормативные значения дост</w:t>
            </w:r>
            <w:r w:rsidRPr="007E363B">
              <w:rPr>
                <w:sz w:val="22"/>
                <w:szCs w:val="22"/>
              </w:rPr>
              <w:t>а</w:t>
            </w:r>
            <w:r w:rsidRPr="007E363B">
              <w:rPr>
                <w:sz w:val="22"/>
                <w:szCs w:val="22"/>
              </w:rPr>
              <w:t>точности капитала, структуры портфелей, учёта рисков, формирования резервов и пр.</w:t>
            </w:r>
          </w:p>
          <w:p w:rsidR="00225969" w:rsidRPr="007E363B" w:rsidRDefault="00225969" w:rsidP="00225969">
            <w:pPr>
              <w:ind w:right="-1" w:firstLine="567"/>
              <w:jc w:val="both"/>
              <w:rPr>
                <w:sz w:val="22"/>
                <w:szCs w:val="22"/>
                <w:highlight w:val="yellow"/>
              </w:rPr>
            </w:pPr>
          </w:p>
          <w:p w:rsidR="00D95463" w:rsidRPr="007E363B" w:rsidRDefault="007E363B" w:rsidP="00225969">
            <w:pPr>
              <w:pStyle w:val="22"/>
              <w:jc w:val="both"/>
              <w:rPr>
                <w:sz w:val="22"/>
                <w:szCs w:val="22"/>
              </w:rPr>
            </w:pPr>
            <w:r w:rsidRPr="007E363B">
              <w:rPr>
                <w:sz w:val="22"/>
                <w:szCs w:val="22"/>
              </w:rPr>
              <w:t>Выстроенные кредитные процессы позволили удерживать исключительно низкий для российского рынка уровень рисков по выдаваемым кредитам. В среднем портфельный риск розничных кредитов удержив</w:t>
            </w:r>
            <w:r w:rsidRPr="007E363B">
              <w:rPr>
                <w:sz w:val="22"/>
                <w:szCs w:val="22"/>
              </w:rPr>
              <w:t>а</w:t>
            </w:r>
            <w:r w:rsidRPr="007E363B">
              <w:rPr>
                <w:sz w:val="22"/>
                <w:szCs w:val="22"/>
              </w:rPr>
              <w:t>ется на уровне ниже 4%, что является результатом отладки аналитической инфраструктуры, оптимальн</w:t>
            </w:r>
            <w:r w:rsidRPr="007E363B">
              <w:rPr>
                <w:sz w:val="22"/>
                <w:szCs w:val="22"/>
              </w:rPr>
              <w:t>о</w:t>
            </w:r>
            <w:r w:rsidRPr="007E363B">
              <w:rPr>
                <w:sz w:val="22"/>
                <w:szCs w:val="22"/>
              </w:rPr>
              <w:t xml:space="preserve">го использования </w:t>
            </w:r>
            <w:proofErr w:type="gramStart"/>
            <w:r w:rsidRPr="007E363B">
              <w:rPr>
                <w:sz w:val="22"/>
                <w:szCs w:val="22"/>
              </w:rPr>
              <w:t>риск-платформ</w:t>
            </w:r>
            <w:proofErr w:type="gramEnd"/>
            <w:r w:rsidRPr="007E363B">
              <w:rPr>
                <w:sz w:val="22"/>
                <w:szCs w:val="22"/>
              </w:rPr>
              <w:t xml:space="preserve"> и собственных уникальных разработок в сфере использования данных. Кредитная политика Банка ориентирована на стабильный сегмент − большая часть розничных заемщ</w:t>
            </w:r>
            <w:r w:rsidRPr="007E363B">
              <w:rPr>
                <w:sz w:val="22"/>
                <w:szCs w:val="22"/>
              </w:rPr>
              <w:t>и</w:t>
            </w:r>
            <w:r w:rsidRPr="007E363B">
              <w:rPr>
                <w:sz w:val="22"/>
                <w:szCs w:val="22"/>
              </w:rPr>
              <w:t xml:space="preserve">ков Банка </w:t>
            </w:r>
            <w:proofErr w:type="spellStart"/>
            <w:r w:rsidRPr="007E363B">
              <w:rPr>
                <w:sz w:val="22"/>
                <w:szCs w:val="22"/>
              </w:rPr>
              <w:t>представляеют</w:t>
            </w:r>
            <w:proofErr w:type="spellEnd"/>
            <w:r w:rsidRPr="007E363B">
              <w:rPr>
                <w:sz w:val="22"/>
                <w:szCs w:val="22"/>
              </w:rPr>
              <w:t xml:space="preserve"> среднемассовый сегмент, </w:t>
            </w:r>
            <w:proofErr w:type="spellStart"/>
            <w:r w:rsidRPr="007E363B">
              <w:rPr>
                <w:sz w:val="22"/>
                <w:szCs w:val="22"/>
              </w:rPr>
              <w:t>имееют</w:t>
            </w:r>
            <w:proofErr w:type="spellEnd"/>
            <w:r w:rsidRPr="007E363B">
              <w:rPr>
                <w:sz w:val="22"/>
                <w:szCs w:val="22"/>
              </w:rPr>
              <w:t xml:space="preserve"> стабильные доходы и </w:t>
            </w:r>
            <w:proofErr w:type="spellStart"/>
            <w:r w:rsidRPr="007E363B">
              <w:rPr>
                <w:sz w:val="22"/>
                <w:szCs w:val="22"/>
              </w:rPr>
              <w:t>демонстрируеют</w:t>
            </w:r>
            <w:proofErr w:type="spellEnd"/>
            <w:r w:rsidRPr="007E363B">
              <w:rPr>
                <w:sz w:val="22"/>
                <w:szCs w:val="22"/>
              </w:rPr>
              <w:t xml:space="preserve"> выс</w:t>
            </w:r>
            <w:r w:rsidRPr="007E363B">
              <w:rPr>
                <w:sz w:val="22"/>
                <w:szCs w:val="22"/>
              </w:rPr>
              <w:t>о</w:t>
            </w:r>
            <w:r w:rsidRPr="007E363B">
              <w:rPr>
                <w:sz w:val="22"/>
                <w:szCs w:val="22"/>
              </w:rPr>
              <w:t>кую платежную дисциплину</w:t>
            </w:r>
            <w:r w:rsidR="00C7141C" w:rsidRPr="007E363B">
              <w:rPr>
                <w:sz w:val="22"/>
                <w:szCs w:val="22"/>
              </w:rPr>
              <w:br w:type="page"/>
            </w:r>
          </w:p>
        </w:tc>
      </w:tr>
      <w:tr w:rsidR="00E15049" w:rsidRPr="00412DDB" w:rsidTr="00D45796">
        <w:tc>
          <w:tcPr>
            <w:tcW w:w="10173" w:type="dxa"/>
          </w:tcPr>
          <w:p w:rsidR="00E15049" w:rsidRPr="00412DDB" w:rsidRDefault="00E15049" w:rsidP="00E15049">
            <w:pPr>
              <w:pStyle w:val="em-6"/>
            </w:pPr>
            <w:r w:rsidRPr="00412DDB">
              <w:t xml:space="preserve">(Раскрывается информация о причинах, которые, по мнению органов управления кредитной организации </w:t>
            </w:r>
            <w:r w:rsidR="00B140EC">
              <w:t>–</w:t>
            </w:r>
            <w:r w:rsidRPr="00412DDB">
              <w:t xml:space="preserve"> эмитента, привели к убыткам или прибыли кредитной организации </w:t>
            </w:r>
            <w:r w:rsidR="00B140EC">
              <w:t>–</w:t>
            </w:r>
            <w:r w:rsidRPr="00412DDB">
              <w:t xml:space="preserve"> эмитента, отраженным в бухгалтерской (финансовой) отчетности за соответствующий отчетный период)</w:t>
            </w:r>
          </w:p>
        </w:tc>
      </w:tr>
    </w:tbl>
    <w:p w:rsidR="00B37CA9" w:rsidRPr="00412DDB" w:rsidRDefault="00B37CA9" w:rsidP="002C00EB">
      <w:pPr>
        <w:pStyle w:val="em-4"/>
        <w:rPr>
          <w:b/>
          <w:i/>
        </w:rPr>
      </w:pPr>
      <w:r w:rsidRPr="00412DDB">
        <w:rPr>
          <w:b/>
          <w:i/>
        </w:rPr>
        <w:t xml:space="preserve">Отдельные (несовпадающие) мнения органов управления кредитной организации </w:t>
      </w:r>
      <w:r w:rsidR="00B140EC">
        <w:rPr>
          <w:b/>
          <w:i/>
        </w:rPr>
        <w:t>–</w:t>
      </w:r>
      <w:r w:rsidRPr="00412DDB">
        <w:rPr>
          <w:b/>
          <w:i/>
        </w:rPr>
        <w:t xml:space="preserve"> эмитента относительно причин, которые привели к убыткам или прибыли кредитной организации – эмитента, и (или) степени их влияния на результаты финансово</w:t>
      </w:r>
      <w:r w:rsidR="00B140EC">
        <w:rPr>
          <w:b/>
          <w:i/>
        </w:rPr>
        <w:t>–</w:t>
      </w:r>
      <w:r w:rsidRPr="00412DDB">
        <w:rPr>
          <w:b/>
          <w:i/>
        </w:rPr>
        <w:t>хозяйственной деятельности кредитной орг</w:t>
      </w:r>
      <w:r w:rsidRPr="00412DDB">
        <w:rPr>
          <w:b/>
          <w:i/>
        </w:rPr>
        <w:t>а</w:t>
      </w:r>
      <w:r w:rsidRPr="00412DDB">
        <w:rPr>
          <w:b/>
          <w:i/>
        </w:rPr>
        <w:t xml:space="preserve">низации </w:t>
      </w:r>
      <w:r w:rsidR="00B140EC">
        <w:rPr>
          <w:b/>
          <w:i/>
        </w:rPr>
        <w:t>–</w:t>
      </w:r>
      <w:r w:rsidRPr="00412DDB">
        <w:rPr>
          <w:b/>
          <w:i/>
        </w:rPr>
        <w:t xml:space="preserve"> эмитента и аргументация, объясняющая их позицию</w:t>
      </w:r>
    </w:p>
    <w:tbl>
      <w:tblPr>
        <w:tblW w:w="10314" w:type="dxa"/>
        <w:tblLook w:val="01E0" w:firstRow="1" w:lastRow="1" w:firstColumn="1" w:lastColumn="1" w:noHBand="0" w:noVBand="0"/>
      </w:tblPr>
      <w:tblGrid>
        <w:gridCol w:w="10314"/>
      </w:tblGrid>
      <w:tr w:rsidR="00F5589D" w:rsidRPr="00412DDB" w:rsidTr="005A2335">
        <w:tc>
          <w:tcPr>
            <w:tcW w:w="10314" w:type="dxa"/>
          </w:tcPr>
          <w:p w:rsidR="00E15049" w:rsidRPr="00412DDB" w:rsidRDefault="00E15049" w:rsidP="00E15049">
            <w:pPr>
              <w:pStyle w:val="em-4"/>
              <w:rPr>
                <w:sz w:val="20"/>
                <w:szCs w:val="20"/>
              </w:rPr>
            </w:pPr>
          </w:p>
          <w:p w:rsidR="00E15049" w:rsidRPr="00D45796" w:rsidRDefault="00E15049" w:rsidP="00E15049">
            <w:pPr>
              <w:pStyle w:val="em-4"/>
              <w:rPr>
                <w:sz w:val="24"/>
              </w:rPr>
            </w:pPr>
            <w:r w:rsidRPr="00D45796">
              <w:rPr>
                <w:szCs w:val="20"/>
              </w:rPr>
              <w:t>Мнения органов управления Банка относительно причин и/или степени их влияния на показатели финансово</w:t>
            </w:r>
            <w:r w:rsidR="00B140EC" w:rsidRPr="00D45796">
              <w:rPr>
                <w:szCs w:val="20"/>
              </w:rPr>
              <w:t>–</w:t>
            </w:r>
            <w:r w:rsidRPr="00D45796">
              <w:rPr>
                <w:szCs w:val="20"/>
              </w:rPr>
              <w:t>хозяйственной деятельности Банка совпадают.</w:t>
            </w:r>
          </w:p>
          <w:p w:rsidR="00F5589D" w:rsidRPr="00412DDB" w:rsidRDefault="00F5589D" w:rsidP="00F6312F">
            <w:pPr>
              <w:pStyle w:val="em-4"/>
            </w:pPr>
          </w:p>
        </w:tc>
      </w:tr>
    </w:tbl>
    <w:p w:rsidR="00F5589D" w:rsidRPr="00412DDB" w:rsidRDefault="00F5589D" w:rsidP="00F5589D">
      <w:pPr>
        <w:pStyle w:val="em-4"/>
      </w:pPr>
    </w:p>
    <w:p w:rsidR="00F5589D" w:rsidRPr="00412DDB" w:rsidRDefault="00B37CA9" w:rsidP="00F5589D">
      <w:pPr>
        <w:pStyle w:val="em-4"/>
        <w:rPr>
          <w:b/>
          <w:i/>
        </w:rPr>
      </w:pPr>
      <w:proofErr w:type="gramStart"/>
      <w:r w:rsidRPr="00412DDB">
        <w:rPr>
          <w:b/>
          <w:i/>
        </w:rPr>
        <w:t xml:space="preserve">Особые мнения членов совета директоров (наблюдательного совета) кредитной организации </w:t>
      </w:r>
      <w:r w:rsidR="00B140EC">
        <w:rPr>
          <w:b/>
          <w:i/>
        </w:rPr>
        <w:t>–</w:t>
      </w:r>
      <w:r w:rsidRPr="00412DDB">
        <w:rPr>
          <w:b/>
          <w:i/>
        </w:rPr>
        <w:t xml:space="preserve"> эмитента или членов коллегиального исполнительного органа кредитной организации </w:t>
      </w:r>
      <w:r w:rsidR="00B140EC">
        <w:rPr>
          <w:b/>
          <w:i/>
        </w:rPr>
        <w:t>–</w:t>
      </w:r>
      <w:r w:rsidRPr="00412DDB">
        <w:rPr>
          <w:b/>
          <w:i/>
        </w:rPr>
        <w:t xml:space="preserve"> эмитента (настаивающих на отражении в ежеквартальном отчете таких мнений) относительно причин, к</w:t>
      </w:r>
      <w:r w:rsidRPr="00412DDB">
        <w:rPr>
          <w:b/>
          <w:i/>
        </w:rPr>
        <w:t>о</w:t>
      </w:r>
      <w:r w:rsidRPr="00412DDB">
        <w:rPr>
          <w:b/>
          <w:i/>
        </w:rPr>
        <w:t>торые привели к убыткам или прибыли кредитной организации – эмитента, и (или) степени их вли</w:t>
      </w:r>
      <w:r w:rsidRPr="00412DDB">
        <w:rPr>
          <w:b/>
          <w:i/>
        </w:rPr>
        <w:t>я</w:t>
      </w:r>
      <w:r w:rsidRPr="00412DDB">
        <w:rPr>
          <w:b/>
          <w:i/>
        </w:rPr>
        <w:t>ния на результаты финансово</w:t>
      </w:r>
      <w:r w:rsidR="00B140EC">
        <w:rPr>
          <w:b/>
          <w:i/>
        </w:rPr>
        <w:t>–</w:t>
      </w:r>
      <w:r w:rsidRPr="00412DDB">
        <w:rPr>
          <w:b/>
          <w:i/>
        </w:rPr>
        <w:t xml:space="preserve">хозяйственной деятельности кредитной организации </w:t>
      </w:r>
      <w:r w:rsidR="00B140EC">
        <w:rPr>
          <w:b/>
          <w:i/>
        </w:rPr>
        <w:t>–</w:t>
      </w:r>
      <w:r w:rsidRPr="00412DDB">
        <w:rPr>
          <w:b/>
          <w:i/>
        </w:rPr>
        <w:t xml:space="preserve"> эмитента, отраженные в протоколе собрания (заседания) совета директоров (наблюдательного совета) кр</w:t>
      </w:r>
      <w:r w:rsidRPr="00412DDB">
        <w:rPr>
          <w:b/>
          <w:i/>
        </w:rPr>
        <w:t>е</w:t>
      </w:r>
      <w:r w:rsidRPr="00412DDB">
        <w:rPr>
          <w:b/>
          <w:i/>
        </w:rPr>
        <w:t>дитной организации</w:t>
      </w:r>
      <w:proofErr w:type="gramEnd"/>
      <w:r w:rsidRPr="00412DDB">
        <w:rPr>
          <w:b/>
          <w:i/>
        </w:rPr>
        <w:t xml:space="preserve"> </w:t>
      </w:r>
      <w:r w:rsidR="00B140EC">
        <w:rPr>
          <w:b/>
          <w:i/>
        </w:rPr>
        <w:t>–</w:t>
      </w:r>
      <w:r w:rsidRPr="00412DDB">
        <w:rPr>
          <w:b/>
          <w:i/>
        </w:rPr>
        <w:t xml:space="preserve"> эмитента или коллегиального исполнительного органа, на котором рассма</w:t>
      </w:r>
      <w:r w:rsidRPr="00412DDB">
        <w:rPr>
          <w:b/>
          <w:i/>
        </w:rPr>
        <w:t>т</w:t>
      </w:r>
      <w:r w:rsidRPr="00412DDB">
        <w:rPr>
          <w:b/>
          <w:i/>
        </w:rPr>
        <w:t>ривались соответствующие вопросы, и аргументация членов органов управления кредитной организ</w:t>
      </w:r>
      <w:r w:rsidRPr="00412DDB">
        <w:rPr>
          <w:b/>
          <w:i/>
        </w:rPr>
        <w:t>а</w:t>
      </w:r>
      <w:r w:rsidRPr="00412DDB">
        <w:rPr>
          <w:b/>
          <w:i/>
        </w:rPr>
        <w:t xml:space="preserve">ции </w:t>
      </w:r>
      <w:r w:rsidR="00B140EC">
        <w:rPr>
          <w:b/>
          <w:i/>
        </w:rPr>
        <w:t>–</w:t>
      </w:r>
      <w:r w:rsidRPr="00412DDB">
        <w:rPr>
          <w:b/>
          <w:i/>
        </w:rPr>
        <w:t xml:space="preserve"> эмитента, объясняющая их позиции</w:t>
      </w:r>
    </w:p>
    <w:tbl>
      <w:tblPr>
        <w:tblW w:w="10314" w:type="dxa"/>
        <w:tblLook w:val="01E0" w:firstRow="1" w:lastRow="1" w:firstColumn="1" w:lastColumn="1" w:noHBand="0" w:noVBand="0"/>
      </w:tblPr>
      <w:tblGrid>
        <w:gridCol w:w="10314"/>
      </w:tblGrid>
      <w:tr w:rsidR="00F5589D" w:rsidRPr="00412DDB" w:rsidTr="005A2335">
        <w:tc>
          <w:tcPr>
            <w:tcW w:w="10314" w:type="dxa"/>
          </w:tcPr>
          <w:p w:rsidR="00F5589D" w:rsidRPr="00412DDB" w:rsidRDefault="00F5589D" w:rsidP="00E15049">
            <w:pPr>
              <w:pStyle w:val="em-4"/>
            </w:pPr>
          </w:p>
          <w:p w:rsidR="00E15049" w:rsidRPr="00412DDB" w:rsidRDefault="00E15049" w:rsidP="00E15049">
            <w:pPr>
              <w:pStyle w:val="em-4"/>
            </w:pPr>
            <w:r w:rsidRPr="00412DDB">
              <w:t>Особые мнения членов совета директоров отсутствуют</w:t>
            </w:r>
            <w:r w:rsidR="00D45796">
              <w:t>.</w:t>
            </w:r>
          </w:p>
        </w:tc>
      </w:tr>
    </w:tbl>
    <w:p w:rsidR="00F5589D" w:rsidRPr="00412DDB" w:rsidRDefault="00F5589D" w:rsidP="00F5589D">
      <w:pPr>
        <w:pStyle w:val="em-4"/>
      </w:pPr>
    </w:p>
    <w:p w:rsidR="00B37CA9" w:rsidRPr="00412DDB" w:rsidRDefault="00B37CA9" w:rsidP="005A2335">
      <w:pPr>
        <w:pStyle w:val="em-1"/>
      </w:pPr>
      <w:bookmarkStart w:id="375" w:name="_Toc482611706"/>
      <w:r w:rsidRPr="00412DDB">
        <w:t xml:space="preserve">4.2. Ликвидность кредитной организации </w:t>
      </w:r>
      <w:r w:rsidR="00B140EC">
        <w:t>–</w:t>
      </w:r>
      <w:r w:rsidRPr="00412DDB">
        <w:t xml:space="preserve"> эмитента, достаточность</w:t>
      </w:r>
      <w:r w:rsidR="00D95463">
        <w:t xml:space="preserve"> капитала и оборотных</w:t>
      </w:r>
      <w:r w:rsidRPr="00412DDB">
        <w:t xml:space="preserve"> средств</w:t>
      </w:r>
      <w:bookmarkEnd w:id="375"/>
      <w:r w:rsidRPr="00412DDB">
        <w:t xml:space="preserve"> </w:t>
      </w:r>
      <w:r w:rsidRPr="00412DDB">
        <w:rPr>
          <w:rStyle w:val="af0"/>
          <w:b w:val="0"/>
          <w:bCs/>
          <w:vanish/>
        </w:rPr>
        <w:footnoteReference w:id="38"/>
      </w:r>
    </w:p>
    <w:p w:rsidR="00E15049" w:rsidRPr="00412DDB" w:rsidRDefault="00E15049" w:rsidP="00E15049">
      <w:pPr>
        <w:pStyle w:val="em-4"/>
      </w:pPr>
      <w:r w:rsidRPr="00412DDB">
        <w:t xml:space="preserve">Сведения о выполнении обязательных нормативов деятельности кредитной организации – эмитента </w:t>
      </w:r>
      <w:r w:rsidR="00911893" w:rsidRPr="00412DDB">
        <w:t>за последний завершенный финансовый год и за последний отчетный квартал, а также за аналогичный п</w:t>
      </w:r>
      <w:r w:rsidR="00911893" w:rsidRPr="00412DDB">
        <w:t>е</w:t>
      </w:r>
      <w:r w:rsidR="00911893" w:rsidRPr="00412DDB">
        <w:t>риод предшествующего года</w:t>
      </w:r>
      <w:r w:rsidRPr="00412DDB">
        <w:t>:</w:t>
      </w:r>
    </w:p>
    <w:p w:rsidR="00E15049" w:rsidRPr="00412DDB" w:rsidRDefault="00E15049" w:rsidP="00E15049">
      <w:pPr>
        <w:pStyle w:val="em-4"/>
      </w:pPr>
    </w:p>
    <w:tbl>
      <w:tblPr>
        <w:tblW w:w="10490" w:type="dxa"/>
        <w:tblInd w:w="-176" w:type="dxa"/>
        <w:tblLayout w:type="fixed"/>
        <w:tblLook w:val="0000" w:firstRow="0" w:lastRow="0" w:firstColumn="0" w:lastColumn="0" w:noHBand="0" w:noVBand="0"/>
      </w:tblPr>
      <w:tblGrid>
        <w:gridCol w:w="1418"/>
        <w:gridCol w:w="2977"/>
        <w:gridCol w:w="1559"/>
        <w:gridCol w:w="1418"/>
        <w:gridCol w:w="1417"/>
        <w:gridCol w:w="1701"/>
      </w:tblGrid>
      <w:tr w:rsidR="00911893" w:rsidRPr="00412DDB" w:rsidTr="00DD5D1F">
        <w:trPr>
          <w:trHeight w:val="503"/>
        </w:trPr>
        <w:tc>
          <w:tcPr>
            <w:tcW w:w="1418" w:type="dxa"/>
            <w:vMerge w:val="restart"/>
            <w:tcBorders>
              <w:top w:val="single" w:sz="4" w:space="0" w:color="auto"/>
              <w:left w:val="single" w:sz="4" w:space="0" w:color="auto"/>
              <w:right w:val="single" w:sz="4" w:space="0" w:color="auto"/>
            </w:tcBorders>
          </w:tcPr>
          <w:p w:rsidR="00911893" w:rsidRPr="00B75D36" w:rsidRDefault="00911893" w:rsidP="00E15049">
            <w:pPr>
              <w:jc w:val="center"/>
              <w:rPr>
                <w:b/>
                <w:bCs/>
                <w:sz w:val="20"/>
                <w:szCs w:val="22"/>
              </w:rPr>
            </w:pPr>
            <w:r w:rsidRPr="00B75D36">
              <w:rPr>
                <w:b/>
                <w:bCs/>
                <w:sz w:val="20"/>
                <w:szCs w:val="22"/>
              </w:rPr>
              <w:t>Условное обозначение (номер) но</w:t>
            </w:r>
            <w:r w:rsidRPr="00B75D36">
              <w:rPr>
                <w:b/>
                <w:bCs/>
                <w:sz w:val="20"/>
                <w:szCs w:val="22"/>
              </w:rPr>
              <w:t>р</w:t>
            </w:r>
            <w:r w:rsidRPr="00B75D36">
              <w:rPr>
                <w:b/>
                <w:bCs/>
                <w:sz w:val="20"/>
                <w:szCs w:val="22"/>
              </w:rPr>
              <w:t>матива</w:t>
            </w:r>
          </w:p>
        </w:tc>
        <w:tc>
          <w:tcPr>
            <w:tcW w:w="2977" w:type="dxa"/>
            <w:vMerge w:val="restart"/>
            <w:tcBorders>
              <w:top w:val="single" w:sz="4" w:space="0" w:color="auto"/>
              <w:left w:val="nil"/>
              <w:right w:val="single" w:sz="4" w:space="0" w:color="auto"/>
            </w:tcBorders>
            <w:vAlign w:val="center"/>
          </w:tcPr>
          <w:p w:rsidR="00911893" w:rsidRPr="00B75D36" w:rsidRDefault="00911893" w:rsidP="00E15049">
            <w:pPr>
              <w:jc w:val="center"/>
              <w:rPr>
                <w:b/>
                <w:bCs/>
                <w:sz w:val="20"/>
                <w:szCs w:val="22"/>
              </w:rPr>
            </w:pPr>
            <w:r w:rsidRPr="00B75D36">
              <w:rPr>
                <w:b/>
                <w:bCs/>
                <w:sz w:val="20"/>
                <w:szCs w:val="22"/>
              </w:rPr>
              <w:t>Название норматива</w:t>
            </w:r>
          </w:p>
        </w:tc>
        <w:tc>
          <w:tcPr>
            <w:tcW w:w="1559" w:type="dxa"/>
            <w:vMerge w:val="restart"/>
            <w:tcBorders>
              <w:top w:val="single" w:sz="4" w:space="0" w:color="auto"/>
              <w:left w:val="nil"/>
              <w:right w:val="single" w:sz="4" w:space="0" w:color="auto"/>
            </w:tcBorders>
            <w:vAlign w:val="center"/>
          </w:tcPr>
          <w:p w:rsidR="00911893" w:rsidRPr="00412DDB" w:rsidRDefault="00911893" w:rsidP="00E15049">
            <w:pPr>
              <w:jc w:val="center"/>
              <w:rPr>
                <w:b/>
                <w:bCs/>
                <w:sz w:val="22"/>
                <w:szCs w:val="22"/>
              </w:rPr>
            </w:pPr>
            <w:r w:rsidRPr="00B75D36">
              <w:rPr>
                <w:b/>
                <w:bCs/>
                <w:sz w:val="20"/>
                <w:szCs w:val="22"/>
              </w:rPr>
              <w:t>Допустимое значение но</w:t>
            </w:r>
            <w:r w:rsidRPr="00B75D36">
              <w:rPr>
                <w:b/>
                <w:bCs/>
                <w:sz w:val="20"/>
                <w:szCs w:val="22"/>
              </w:rPr>
              <w:t>р</w:t>
            </w:r>
            <w:r w:rsidRPr="00B75D36">
              <w:rPr>
                <w:b/>
                <w:bCs/>
                <w:sz w:val="20"/>
                <w:szCs w:val="22"/>
              </w:rPr>
              <w:t>матива</w:t>
            </w:r>
          </w:p>
        </w:tc>
        <w:tc>
          <w:tcPr>
            <w:tcW w:w="4536" w:type="dxa"/>
            <w:gridSpan w:val="3"/>
            <w:tcBorders>
              <w:top w:val="single" w:sz="4" w:space="0" w:color="auto"/>
              <w:left w:val="nil"/>
              <w:bottom w:val="single" w:sz="4" w:space="0" w:color="auto"/>
              <w:right w:val="single" w:sz="4" w:space="0" w:color="auto"/>
            </w:tcBorders>
            <w:vAlign w:val="center"/>
          </w:tcPr>
          <w:p w:rsidR="00911893" w:rsidRPr="00412DDB" w:rsidRDefault="00911893" w:rsidP="00E15049">
            <w:pPr>
              <w:jc w:val="center"/>
              <w:rPr>
                <w:b/>
                <w:bCs/>
                <w:sz w:val="22"/>
                <w:szCs w:val="22"/>
              </w:rPr>
            </w:pPr>
            <w:r w:rsidRPr="00B75D36">
              <w:rPr>
                <w:b/>
                <w:bCs/>
                <w:sz w:val="20"/>
                <w:szCs w:val="22"/>
              </w:rPr>
              <w:t>Фактическое значение норматива</w:t>
            </w:r>
          </w:p>
        </w:tc>
      </w:tr>
      <w:tr w:rsidR="00911893" w:rsidRPr="00412DDB" w:rsidTr="00B75D36">
        <w:trPr>
          <w:trHeight w:val="502"/>
        </w:trPr>
        <w:tc>
          <w:tcPr>
            <w:tcW w:w="1418" w:type="dxa"/>
            <w:vMerge/>
            <w:tcBorders>
              <w:left w:val="single" w:sz="4" w:space="0" w:color="auto"/>
              <w:bottom w:val="single" w:sz="4" w:space="0" w:color="auto"/>
              <w:right w:val="single" w:sz="4" w:space="0" w:color="auto"/>
            </w:tcBorders>
          </w:tcPr>
          <w:p w:rsidR="00911893" w:rsidRPr="00412DDB" w:rsidRDefault="00911893" w:rsidP="00E15049">
            <w:pPr>
              <w:jc w:val="center"/>
              <w:rPr>
                <w:b/>
                <w:bCs/>
                <w:sz w:val="22"/>
                <w:szCs w:val="22"/>
              </w:rPr>
            </w:pPr>
          </w:p>
        </w:tc>
        <w:tc>
          <w:tcPr>
            <w:tcW w:w="2977" w:type="dxa"/>
            <w:vMerge/>
            <w:tcBorders>
              <w:left w:val="nil"/>
              <w:bottom w:val="single" w:sz="4" w:space="0" w:color="auto"/>
              <w:right w:val="single" w:sz="4" w:space="0" w:color="auto"/>
            </w:tcBorders>
            <w:vAlign w:val="center"/>
          </w:tcPr>
          <w:p w:rsidR="00911893" w:rsidRPr="00412DDB" w:rsidRDefault="00911893" w:rsidP="00E15049">
            <w:pPr>
              <w:jc w:val="center"/>
              <w:rPr>
                <w:b/>
                <w:bCs/>
                <w:sz w:val="22"/>
                <w:szCs w:val="22"/>
              </w:rPr>
            </w:pPr>
          </w:p>
        </w:tc>
        <w:tc>
          <w:tcPr>
            <w:tcW w:w="1559" w:type="dxa"/>
            <w:vMerge/>
            <w:tcBorders>
              <w:left w:val="nil"/>
              <w:bottom w:val="single" w:sz="4" w:space="0" w:color="auto"/>
              <w:right w:val="single" w:sz="4" w:space="0" w:color="auto"/>
            </w:tcBorders>
            <w:vAlign w:val="center"/>
          </w:tcPr>
          <w:p w:rsidR="00911893" w:rsidRPr="00412DDB" w:rsidRDefault="00911893" w:rsidP="00E15049">
            <w:pPr>
              <w:jc w:val="center"/>
              <w:rPr>
                <w:b/>
                <w:bCs/>
                <w:sz w:val="22"/>
                <w:szCs w:val="22"/>
              </w:rPr>
            </w:pPr>
          </w:p>
        </w:tc>
        <w:tc>
          <w:tcPr>
            <w:tcW w:w="1418" w:type="dxa"/>
            <w:tcBorders>
              <w:top w:val="single" w:sz="4" w:space="0" w:color="auto"/>
              <w:left w:val="nil"/>
              <w:bottom w:val="single" w:sz="4" w:space="0" w:color="auto"/>
              <w:right w:val="single" w:sz="4" w:space="0" w:color="auto"/>
            </w:tcBorders>
          </w:tcPr>
          <w:p w:rsidR="00911893" w:rsidRPr="00DD5D1F" w:rsidRDefault="00DD5D1F">
            <w:pPr>
              <w:jc w:val="center"/>
              <w:rPr>
                <w:b/>
                <w:bCs/>
                <w:sz w:val="16"/>
                <w:szCs w:val="22"/>
              </w:rPr>
            </w:pPr>
            <w:r w:rsidRPr="00DD5D1F">
              <w:rPr>
                <w:b/>
                <w:bCs/>
                <w:sz w:val="16"/>
                <w:szCs w:val="22"/>
              </w:rPr>
              <w:t>Данные за о</w:t>
            </w:r>
            <w:r w:rsidRPr="00DD5D1F">
              <w:rPr>
                <w:b/>
                <w:bCs/>
                <w:sz w:val="16"/>
                <w:szCs w:val="22"/>
              </w:rPr>
              <w:t>т</w:t>
            </w:r>
            <w:r w:rsidRPr="00DD5D1F">
              <w:rPr>
                <w:b/>
                <w:bCs/>
                <w:sz w:val="16"/>
                <w:szCs w:val="22"/>
              </w:rPr>
              <w:t>четный период</w:t>
            </w:r>
            <w:r>
              <w:rPr>
                <w:b/>
                <w:bCs/>
                <w:sz w:val="16"/>
                <w:szCs w:val="22"/>
              </w:rPr>
              <w:t xml:space="preserve"> 01.</w:t>
            </w:r>
            <w:r w:rsidR="00CB3EEE">
              <w:rPr>
                <w:b/>
                <w:bCs/>
                <w:sz w:val="16"/>
                <w:szCs w:val="22"/>
              </w:rPr>
              <w:t>07</w:t>
            </w:r>
            <w:r>
              <w:rPr>
                <w:b/>
                <w:bCs/>
                <w:sz w:val="16"/>
                <w:szCs w:val="22"/>
              </w:rPr>
              <w:t>.</w:t>
            </w:r>
            <w:r w:rsidR="00B43570">
              <w:rPr>
                <w:b/>
                <w:bCs/>
                <w:sz w:val="16"/>
                <w:szCs w:val="22"/>
              </w:rPr>
              <w:t>2018</w:t>
            </w:r>
          </w:p>
        </w:tc>
        <w:tc>
          <w:tcPr>
            <w:tcW w:w="1417" w:type="dxa"/>
            <w:tcBorders>
              <w:top w:val="single" w:sz="4" w:space="0" w:color="auto"/>
              <w:left w:val="nil"/>
              <w:bottom w:val="single" w:sz="4" w:space="0" w:color="auto"/>
              <w:right w:val="single" w:sz="4" w:space="0" w:color="auto"/>
            </w:tcBorders>
          </w:tcPr>
          <w:p w:rsidR="00911893" w:rsidRPr="00DD5D1F" w:rsidRDefault="00DD5D1F">
            <w:pPr>
              <w:jc w:val="center"/>
              <w:rPr>
                <w:b/>
                <w:bCs/>
                <w:sz w:val="16"/>
                <w:szCs w:val="22"/>
              </w:rPr>
            </w:pPr>
            <w:r>
              <w:rPr>
                <w:b/>
                <w:bCs/>
                <w:sz w:val="16"/>
                <w:szCs w:val="22"/>
              </w:rPr>
              <w:t>Данные за з</w:t>
            </w:r>
            <w:r>
              <w:rPr>
                <w:b/>
                <w:bCs/>
                <w:sz w:val="16"/>
                <w:szCs w:val="22"/>
              </w:rPr>
              <w:t>а</w:t>
            </w:r>
            <w:r>
              <w:rPr>
                <w:b/>
                <w:bCs/>
                <w:sz w:val="16"/>
                <w:szCs w:val="22"/>
              </w:rPr>
              <w:t>вершенный финансовый год 01.01.</w:t>
            </w:r>
            <w:r w:rsidR="00B43570">
              <w:rPr>
                <w:b/>
                <w:bCs/>
                <w:sz w:val="16"/>
                <w:szCs w:val="22"/>
              </w:rPr>
              <w:t>2018</w:t>
            </w:r>
          </w:p>
        </w:tc>
        <w:tc>
          <w:tcPr>
            <w:tcW w:w="1701" w:type="dxa"/>
            <w:tcBorders>
              <w:top w:val="single" w:sz="4" w:space="0" w:color="auto"/>
              <w:left w:val="nil"/>
              <w:bottom w:val="single" w:sz="4" w:space="0" w:color="auto"/>
              <w:right w:val="single" w:sz="4" w:space="0" w:color="auto"/>
            </w:tcBorders>
          </w:tcPr>
          <w:p w:rsidR="00911893" w:rsidRPr="00DD5D1F" w:rsidRDefault="00DD5D1F">
            <w:pPr>
              <w:jc w:val="center"/>
              <w:rPr>
                <w:b/>
                <w:bCs/>
                <w:sz w:val="16"/>
                <w:szCs w:val="22"/>
              </w:rPr>
            </w:pPr>
            <w:r>
              <w:rPr>
                <w:b/>
                <w:bCs/>
                <w:sz w:val="16"/>
                <w:szCs w:val="22"/>
              </w:rPr>
              <w:t>Данные за соотве</w:t>
            </w:r>
            <w:r>
              <w:rPr>
                <w:b/>
                <w:bCs/>
                <w:sz w:val="16"/>
                <w:szCs w:val="22"/>
              </w:rPr>
              <w:t>т</w:t>
            </w:r>
            <w:r>
              <w:rPr>
                <w:b/>
                <w:bCs/>
                <w:sz w:val="16"/>
                <w:szCs w:val="22"/>
              </w:rPr>
              <w:t>ствующий период прошлого года 01.</w:t>
            </w:r>
            <w:r w:rsidR="00CB3EEE">
              <w:rPr>
                <w:b/>
                <w:bCs/>
                <w:sz w:val="16"/>
                <w:szCs w:val="22"/>
              </w:rPr>
              <w:t>07</w:t>
            </w:r>
            <w:r>
              <w:rPr>
                <w:b/>
                <w:bCs/>
                <w:sz w:val="16"/>
                <w:szCs w:val="22"/>
              </w:rPr>
              <w:t>.</w:t>
            </w:r>
            <w:r w:rsidR="00B43570">
              <w:rPr>
                <w:b/>
                <w:bCs/>
                <w:sz w:val="16"/>
                <w:szCs w:val="22"/>
              </w:rPr>
              <w:t>2017</w:t>
            </w:r>
          </w:p>
        </w:tc>
      </w:tr>
      <w:tr w:rsidR="00DD5D1F" w:rsidRPr="00412DDB" w:rsidTr="00DD5D1F">
        <w:trPr>
          <w:trHeight w:val="169"/>
        </w:trPr>
        <w:tc>
          <w:tcPr>
            <w:tcW w:w="1418" w:type="dxa"/>
            <w:tcBorders>
              <w:top w:val="single" w:sz="4" w:space="0" w:color="auto"/>
              <w:left w:val="single" w:sz="4" w:space="0" w:color="auto"/>
              <w:bottom w:val="single" w:sz="4" w:space="0" w:color="auto"/>
              <w:right w:val="single" w:sz="4" w:space="0" w:color="auto"/>
            </w:tcBorders>
          </w:tcPr>
          <w:p w:rsidR="00911893" w:rsidRPr="00412DDB" w:rsidRDefault="00DD5D1F" w:rsidP="00E15049">
            <w:pPr>
              <w:jc w:val="center"/>
              <w:rPr>
                <w:b/>
                <w:sz w:val="22"/>
                <w:szCs w:val="22"/>
              </w:rPr>
            </w:pPr>
            <w:r>
              <w:rPr>
                <w:b/>
                <w:sz w:val="22"/>
                <w:szCs w:val="22"/>
              </w:rPr>
              <w:t>1</w:t>
            </w:r>
          </w:p>
        </w:tc>
        <w:tc>
          <w:tcPr>
            <w:tcW w:w="2977" w:type="dxa"/>
            <w:tcBorders>
              <w:top w:val="single" w:sz="4" w:space="0" w:color="auto"/>
              <w:left w:val="nil"/>
              <w:bottom w:val="single" w:sz="4" w:space="0" w:color="auto"/>
              <w:right w:val="single" w:sz="4" w:space="0" w:color="auto"/>
            </w:tcBorders>
            <w:vAlign w:val="center"/>
          </w:tcPr>
          <w:p w:rsidR="00911893" w:rsidRPr="00412DDB" w:rsidRDefault="00DD5D1F" w:rsidP="00E15049">
            <w:pPr>
              <w:jc w:val="center"/>
              <w:rPr>
                <w:b/>
                <w:sz w:val="22"/>
                <w:szCs w:val="22"/>
              </w:rPr>
            </w:pPr>
            <w:r>
              <w:rPr>
                <w:b/>
                <w:sz w:val="22"/>
                <w:szCs w:val="22"/>
              </w:rPr>
              <w:t>2</w:t>
            </w:r>
          </w:p>
        </w:tc>
        <w:tc>
          <w:tcPr>
            <w:tcW w:w="1559" w:type="dxa"/>
            <w:tcBorders>
              <w:top w:val="single" w:sz="4" w:space="0" w:color="auto"/>
              <w:left w:val="nil"/>
              <w:bottom w:val="single" w:sz="4" w:space="0" w:color="auto"/>
              <w:right w:val="single" w:sz="4" w:space="0" w:color="auto"/>
            </w:tcBorders>
            <w:vAlign w:val="center"/>
          </w:tcPr>
          <w:p w:rsidR="00911893" w:rsidRPr="00412DDB" w:rsidRDefault="00DD5D1F" w:rsidP="00E15049">
            <w:pPr>
              <w:jc w:val="center"/>
              <w:rPr>
                <w:b/>
                <w:sz w:val="22"/>
                <w:szCs w:val="22"/>
              </w:rPr>
            </w:pPr>
            <w:r>
              <w:rPr>
                <w:b/>
                <w:sz w:val="22"/>
                <w:szCs w:val="22"/>
              </w:rPr>
              <w:t>3</w:t>
            </w:r>
          </w:p>
        </w:tc>
        <w:tc>
          <w:tcPr>
            <w:tcW w:w="1418" w:type="dxa"/>
            <w:tcBorders>
              <w:top w:val="single" w:sz="4" w:space="0" w:color="auto"/>
              <w:left w:val="nil"/>
              <w:bottom w:val="single" w:sz="4" w:space="0" w:color="auto"/>
              <w:right w:val="single" w:sz="4" w:space="0" w:color="auto"/>
            </w:tcBorders>
            <w:vAlign w:val="center"/>
          </w:tcPr>
          <w:p w:rsidR="00911893" w:rsidRPr="00412DDB" w:rsidRDefault="00DD5D1F" w:rsidP="00E15049">
            <w:pPr>
              <w:jc w:val="center"/>
              <w:rPr>
                <w:b/>
                <w:sz w:val="22"/>
                <w:szCs w:val="22"/>
              </w:rPr>
            </w:pPr>
            <w:r>
              <w:rPr>
                <w:b/>
                <w:sz w:val="22"/>
                <w:szCs w:val="22"/>
              </w:rPr>
              <w:t>4</w:t>
            </w:r>
          </w:p>
        </w:tc>
        <w:tc>
          <w:tcPr>
            <w:tcW w:w="1417" w:type="dxa"/>
            <w:tcBorders>
              <w:top w:val="single" w:sz="4" w:space="0" w:color="auto"/>
              <w:left w:val="nil"/>
              <w:bottom w:val="single" w:sz="4" w:space="0" w:color="auto"/>
              <w:right w:val="single" w:sz="4" w:space="0" w:color="auto"/>
            </w:tcBorders>
          </w:tcPr>
          <w:p w:rsidR="00911893" w:rsidRPr="00412DDB" w:rsidRDefault="00DD5D1F" w:rsidP="00E15049">
            <w:pPr>
              <w:jc w:val="center"/>
              <w:rPr>
                <w:b/>
                <w:sz w:val="22"/>
                <w:szCs w:val="22"/>
              </w:rPr>
            </w:pPr>
            <w:r>
              <w:rPr>
                <w:b/>
                <w:sz w:val="22"/>
                <w:szCs w:val="22"/>
              </w:rPr>
              <w:t>5</w:t>
            </w:r>
          </w:p>
        </w:tc>
        <w:tc>
          <w:tcPr>
            <w:tcW w:w="1701" w:type="dxa"/>
            <w:tcBorders>
              <w:top w:val="single" w:sz="4" w:space="0" w:color="auto"/>
              <w:left w:val="nil"/>
              <w:bottom w:val="single" w:sz="4" w:space="0" w:color="auto"/>
              <w:right w:val="single" w:sz="4" w:space="0" w:color="auto"/>
            </w:tcBorders>
          </w:tcPr>
          <w:p w:rsidR="00911893" w:rsidRPr="00412DDB" w:rsidRDefault="00DD5D1F" w:rsidP="00E15049">
            <w:pPr>
              <w:jc w:val="center"/>
              <w:rPr>
                <w:b/>
                <w:sz w:val="22"/>
                <w:szCs w:val="22"/>
              </w:rPr>
            </w:pPr>
            <w:r>
              <w:rPr>
                <w:b/>
                <w:sz w:val="22"/>
                <w:szCs w:val="22"/>
              </w:rPr>
              <w:t>6</w:t>
            </w:r>
          </w:p>
        </w:tc>
      </w:tr>
      <w:tr w:rsidR="00B43570"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B43570" w:rsidRPr="00412DDB" w:rsidRDefault="00B43570" w:rsidP="00E15049">
            <w:pPr>
              <w:jc w:val="center"/>
              <w:rPr>
                <w:b/>
                <w:bCs/>
                <w:sz w:val="18"/>
                <w:szCs w:val="18"/>
              </w:rPr>
            </w:pPr>
            <w:r w:rsidRPr="00412DDB">
              <w:rPr>
                <w:b/>
                <w:bCs/>
                <w:sz w:val="18"/>
                <w:szCs w:val="18"/>
              </w:rPr>
              <w:t>H1.1</w:t>
            </w:r>
          </w:p>
        </w:tc>
        <w:tc>
          <w:tcPr>
            <w:tcW w:w="2977" w:type="dxa"/>
            <w:tcBorders>
              <w:top w:val="single" w:sz="4" w:space="0" w:color="auto"/>
              <w:left w:val="nil"/>
              <w:bottom w:val="single" w:sz="4" w:space="0" w:color="auto"/>
              <w:right w:val="single" w:sz="4" w:space="0" w:color="auto"/>
            </w:tcBorders>
            <w:vAlign w:val="center"/>
          </w:tcPr>
          <w:p w:rsidR="00B43570" w:rsidRPr="00412DDB" w:rsidRDefault="00B43570" w:rsidP="009D6AA8">
            <w:pPr>
              <w:rPr>
                <w:sz w:val="18"/>
                <w:szCs w:val="18"/>
              </w:rPr>
            </w:pPr>
            <w:r w:rsidRPr="00412DDB">
              <w:rPr>
                <w:sz w:val="18"/>
                <w:szCs w:val="18"/>
              </w:rPr>
              <w:t>Достаточности базового капитала</w:t>
            </w:r>
          </w:p>
        </w:tc>
        <w:tc>
          <w:tcPr>
            <w:tcW w:w="1559" w:type="dxa"/>
            <w:tcBorders>
              <w:top w:val="single" w:sz="4" w:space="0" w:color="auto"/>
              <w:left w:val="nil"/>
              <w:bottom w:val="single" w:sz="4" w:space="0" w:color="auto"/>
              <w:right w:val="single" w:sz="4" w:space="0" w:color="auto"/>
            </w:tcBorders>
            <w:vAlign w:val="center"/>
          </w:tcPr>
          <w:p w:rsidR="00B43570" w:rsidRPr="00412DDB" w:rsidRDefault="00B43570" w:rsidP="00170804">
            <w:pPr>
              <w:jc w:val="center"/>
              <w:rPr>
                <w:sz w:val="18"/>
                <w:szCs w:val="18"/>
              </w:rPr>
            </w:pPr>
            <w:proofErr w:type="spellStart"/>
            <w:r w:rsidRPr="00412DDB">
              <w:rPr>
                <w:sz w:val="18"/>
                <w:szCs w:val="18"/>
              </w:rPr>
              <w:t>Min</w:t>
            </w:r>
            <w:proofErr w:type="spellEnd"/>
            <w:r w:rsidRPr="00412DDB">
              <w:rPr>
                <w:sz w:val="18"/>
                <w:szCs w:val="18"/>
              </w:rPr>
              <w:t xml:space="preserve"> </w:t>
            </w:r>
            <w:r>
              <w:rPr>
                <w:sz w:val="18"/>
                <w:szCs w:val="18"/>
              </w:rPr>
              <w:t>4,</w:t>
            </w:r>
            <w:r w:rsidRPr="00412DDB">
              <w:rPr>
                <w:sz w:val="18"/>
                <w:szCs w:val="18"/>
              </w:rPr>
              <w:t>5%</w:t>
            </w:r>
          </w:p>
        </w:tc>
        <w:tc>
          <w:tcPr>
            <w:tcW w:w="1418" w:type="dxa"/>
            <w:tcBorders>
              <w:top w:val="single" w:sz="4" w:space="0" w:color="auto"/>
              <w:left w:val="nil"/>
              <w:bottom w:val="single" w:sz="4" w:space="0" w:color="auto"/>
              <w:right w:val="single" w:sz="4" w:space="0" w:color="auto"/>
            </w:tcBorders>
            <w:vAlign w:val="center"/>
          </w:tcPr>
          <w:p w:rsidR="00B43570" w:rsidRPr="00B75D36" w:rsidRDefault="00E26B10" w:rsidP="00B75D36">
            <w:pPr>
              <w:jc w:val="right"/>
              <w:rPr>
                <w:sz w:val="20"/>
                <w:szCs w:val="16"/>
              </w:rPr>
            </w:pPr>
            <w:r>
              <w:rPr>
                <w:sz w:val="20"/>
                <w:szCs w:val="16"/>
              </w:rPr>
              <w:t>8,738</w:t>
            </w:r>
          </w:p>
        </w:tc>
        <w:tc>
          <w:tcPr>
            <w:tcW w:w="1417" w:type="dxa"/>
            <w:tcBorders>
              <w:top w:val="single" w:sz="4" w:space="0" w:color="auto"/>
              <w:left w:val="nil"/>
              <w:bottom w:val="single" w:sz="4" w:space="0" w:color="auto"/>
              <w:right w:val="single" w:sz="4" w:space="0" w:color="auto"/>
            </w:tcBorders>
            <w:vAlign w:val="center"/>
          </w:tcPr>
          <w:p w:rsidR="00B43570" w:rsidRPr="00B75D36" w:rsidRDefault="00B43570" w:rsidP="00B75D36">
            <w:pPr>
              <w:jc w:val="right"/>
              <w:rPr>
                <w:sz w:val="20"/>
                <w:szCs w:val="16"/>
              </w:rPr>
            </w:pPr>
            <w:r>
              <w:rPr>
                <w:sz w:val="20"/>
                <w:szCs w:val="16"/>
              </w:rPr>
              <w:t>8,404</w:t>
            </w:r>
          </w:p>
        </w:tc>
        <w:tc>
          <w:tcPr>
            <w:tcW w:w="1701" w:type="dxa"/>
            <w:tcBorders>
              <w:top w:val="single" w:sz="4" w:space="0" w:color="auto"/>
              <w:left w:val="nil"/>
              <w:bottom w:val="single" w:sz="4" w:space="0" w:color="auto"/>
              <w:right w:val="single" w:sz="4" w:space="0" w:color="auto"/>
            </w:tcBorders>
            <w:vAlign w:val="center"/>
          </w:tcPr>
          <w:p w:rsidR="00B43570" w:rsidRPr="00347EBD" w:rsidRDefault="00B43570">
            <w:pPr>
              <w:jc w:val="right"/>
              <w:rPr>
                <w:sz w:val="20"/>
                <w:szCs w:val="16"/>
              </w:rPr>
            </w:pPr>
            <w:r>
              <w:rPr>
                <w:sz w:val="20"/>
                <w:szCs w:val="16"/>
              </w:rPr>
              <w:t>8,</w:t>
            </w:r>
            <w:r w:rsidR="00906065">
              <w:rPr>
                <w:sz w:val="20"/>
                <w:szCs w:val="16"/>
              </w:rPr>
              <w:t>718</w:t>
            </w:r>
          </w:p>
        </w:tc>
      </w:tr>
      <w:tr w:rsidR="00B43570"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B43570" w:rsidRPr="00412DDB" w:rsidRDefault="00B43570" w:rsidP="00E15049">
            <w:pPr>
              <w:jc w:val="center"/>
              <w:rPr>
                <w:b/>
                <w:bCs/>
                <w:sz w:val="18"/>
                <w:szCs w:val="18"/>
              </w:rPr>
            </w:pPr>
            <w:r w:rsidRPr="00412DDB">
              <w:rPr>
                <w:b/>
                <w:bCs/>
                <w:sz w:val="18"/>
                <w:szCs w:val="18"/>
              </w:rPr>
              <w:t>Н</w:t>
            </w:r>
            <w:proofErr w:type="gramStart"/>
            <w:r w:rsidRPr="00412DDB">
              <w:rPr>
                <w:b/>
                <w:bCs/>
                <w:sz w:val="18"/>
                <w:szCs w:val="18"/>
              </w:rPr>
              <w:t>1</w:t>
            </w:r>
            <w:proofErr w:type="gramEnd"/>
            <w:r w:rsidRPr="00412DDB">
              <w:rPr>
                <w:b/>
                <w:bCs/>
                <w:sz w:val="18"/>
                <w:szCs w:val="18"/>
              </w:rPr>
              <w:t>.2</w:t>
            </w:r>
          </w:p>
        </w:tc>
        <w:tc>
          <w:tcPr>
            <w:tcW w:w="2977" w:type="dxa"/>
            <w:tcBorders>
              <w:top w:val="single" w:sz="4" w:space="0" w:color="auto"/>
              <w:left w:val="nil"/>
              <w:bottom w:val="single" w:sz="4" w:space="0" w:color="auto"/>
              <w:right w:val="single" w:sz="4" w:space="0" w:color="auto"/>
            </w:tcBorders>
            <w:vAlign w:val="center"/>
          </w:tcPr>
          <w:p w:rsidR="00B43570" w:rsidRPr="00412DDB" w:rsidRDefault="00B43570" w:rsidP="009D6AA8">
            <w:pPr>
              <w:rPr>
                <w:sz w:val="18"/>
                <w:szCs w:val="18"/>
              </w:rPr>
            </w:pPr>
            <w:r w:rsidRPr="00412DDB">
              <w:rPr>
                <w:sz w:val="18"/>
                <w:szCs w:val="18"/>
              </w:rPr>
              <w:t>Достаточности основного капитала</w:t>
            </w:r>
          </w:p>
        </w:tc>
        <w:tc>
          <w:tcPr>
            <w:tcW w:w="1559" w:type="dxa"/>
            <w:tcBorders>
              <w:top w:val="single" w:sz="4" w:space="0" w:color="auto"/>
              <w:left w:val="nil"/>
              <w:bottom w:val="single" w:sz="4" w:space="0" w:color="auto"/>
              <w:right w:val="single" w:sz="4" w:space="0" w:color="auto"/>
            </w:tcBorders>
            <w:vAlign w:val="center"/>
          </w:tcPr>
          <w:p w:rsidR="00B43570" w:rsidRPr="00412DDB" w:rsidRDefault="00B43570" w:rsidP="00300F49">
            <w:pPr>
              <w:jc w:val="center"/>
              <w:rPr>
                <w:sz w:val="18"/>
                <w:szCs w:val="18"/>
              </w:rPr>
            </w:pPr>
            <w:proofErr w:type="spellStart"/>
            <w:r w:rsidRPr="00412DDB">
              <w:rPr>
                <w:sz w:val="18"/>
                <w:szCs w:val="18"/>
              </w:rPr>
              <w:t>Min</w:t>
            </w:r>
            <w:proofErr w:type="spellEnd"/>
            <w:r w:rsidRPr="00412DDB">
              <w:rPr>
                <w:sz w:val="18"/>
                <w:szCs w:val="18"/>
              </w:rPr>
              <w:t xml:space="preserve"> </w:t>
            </w:r>
            <w:r>
              <w:rPr>
                <w:sz w:val="18"/>
                <w:szCs w:val="18"/>
              </w:rPr>
              <w:t>6</w:t>
            </w:r>
            <w:r w:rsidRPr="00412DDB">
              <w:rPr>
                <w:sz w:val="18"/>
                <w:szCs w:val="18"/>
              </w:rPr>
              <w:t>%</w:t>
            </w:r>
          </w:p>
        </w:tc>
        <w:tc>
          <w:tcPr>
            <w:tcW w:w="1418" w:type="dxa"/>
            <w:tcBorders>
              <w:top w:val="single" w:sz="4" w:space="0" w:color="auto"/>
              <w:left w:val="nil"/>
              <w:bottom w:val="single" w:sz="4" w:space="0" w:color="auto"/>
              <w:right w:val="single" w:sz="4" w:space="0" w:color="auto"/>
            </w:tcBorders>
            <w:vAlign w:val="center"/>
          </w:tcPr>
          <w:p w:rsidR="00B43570" w:rsidRPr="00B75D36" w:rsidRDefault="00E26B10" w:rsidP="00B75D36">
            <w:pPr>
              <w:jc w:val="right"/>
              <w:rPr>
                <w:sz w:val="20"/>
                <w:szCs w:val="16"/>
              </w:rPr>
            </w:pPr>
            <w:r>
              <w:rPr>
                <w:sz w:val="20"/>
                <w:szCs w:val="16"/>
              </w:rPr>
              <w:t>8,738</w:t>
            </w:r>
          </w:p>
        </w:tc>
        <w:tc>
          <w:tcPr>
            <w:tcW w:w="1417" w:type="dxa"/>
            <w:tcBorders>
              <w:top w:val="single" w:sz="4" w:space="0" w:color="auto"/>
              <w:left w:val="nil"/>
              <w:bottom w:val="single" w:sz="4" w:space="0" w:color="auto"/>
              <w:right w:val="single" w:sz="4" w:space="0" w:color="auto"/>
            </w:tcBorders>
            <w:vAlign w:val="center"/>
          </w:tcPr>
          <w:p w:rsidR="00B43570" w:rsidRPr="00B75D36" w:rsidRDefault="00B43570" w:rsidP="00B75D36">
            <w:pPr>
              <w:jc w:val="right"/>
              <w:rPr>
                <w:sz w:val="20"/>
                <w:szCs w:val="16"/>
              </w:rPr>
            </w:pPr>
            <w:r>
              <w:rPr>
                <w:sz w:val="20"/>
                <w:szCs w:val="16"/>
              </w:rPr>
              <w:t>8,404</w:t>
            </w:r>
          </w:p>
        </w:tc>
        <w:tc>
          <w:tcPr>
            <w:tcW w:w="1701" w:type="dxa"/>
            <w:tcBorders>
              <w:top w:val="single" w:sz="4" w:space="0" w:color="auto"/>
              <w:left w:val="nil"/>
              <w:bottom w:val="single" w:sz="4" w:space="0" w:color="auto"/>
              <w:right w:val="single" w:sz="4" w:space="0" w:color="auto"/>
            </w:tcBorders>
            <w:vAlign w:val="center"/>
          </w:tcPr>
          <w:p w:rsidR="00B43570" w:rsidRPr="00347EBD" w:rsidRDefault="00B43570" w:rsidP="003C12E8">
            <w:pPr>
              <w:jc w:val="right"/>
              <w:rPr>
                <w:sz w:val="20"/>
                <w:szCs w:val="16"/>
              </w:rPr>
            </w:pPr>
            <w:r>
              <w:rPr>
                <w:sz w:val="20"/>
                <w:szCs w:val="16"/>
              </w:rPr>
              <w:t>8,</w:t>
            </w:r>
            <w:r w:rsidR="00906065">
              <w:rPr>
                <w:sz w:val="20"/>
                <w:szCs w:val="16"/>
              </w:rPr>
              <w:t>718</w:t>
            </w:r>
          </w:p>
        </w:tc>
      </w:tr>
      <w:tr w:rsidR="00B43570"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B43570" w:rsidRPr="00412DDB" w:rsidRDefault="00B43570" w:rsidP="00E15049">
            <w:pPr>
              <w:jc w:val="center"/>
              <w:rPr>
                <w:b/>
                <w:bCs/>
                <w:sz w:val="18"/>
                <w:szCs w:val="18"/>
              </w:rPr>
            </w:pPr>
            <w:r w:rsidRPr="00412DDB">
              <w:rPr>
                <w:b/>
                <w:bCs/>
                <w:sz w:val="18"/>
                <w:szCs w:val="18"/>
              </w:rPr>
              <w:t>Н</w:t>
            </w:r>
            <w:proofErr w:type="gramStart"/>
            <w:r w:rsidRPr="00412DDB">
              <w:rPr>
                <w:b/>
                <w:bCs/>
                <w:sz w:val="18"/>
                <w:szCs w:val="18"/>
              </w:rPr>
              <w:t>1</w:t>
            </w:r>
            <w:proofErr w:type="gramEnd"/>
            <w:r w:rsidRPr="00412DDB">
              <w:rPr>
                <w:b/>
                <w:bCs/>
                <w:sz w:val="18"/>
                <w:szCs w:val="18"/>
              </w:rPr>
              <w:t>.0</w:t>
            </w:r>
          </w:p>
        </w:tc>
        <w:tc>
          <w:tcPr>
            <w:tcW w:w="2977" w:type="dxa"/>
            <w:tcBorders>
              <w:top w:val="single" w:sz="4" w:space="0" w:color="auto"/>
              <w:left w:val="nil"/>
              <w:bottom w:val="single" w:sz="4" w:space="0" w:color="auto"/>
              <w:right w:val="single" w:sz="4" w:space="0" w:color="auto"/>
            </w:tcBorders>
            <w:vAlign w:val="center"/>
          </w:tcPr>
          <w:p w:rsidR="00B43570" w:rsidRPr="00412DDB" w:rsidRDefault="00B43570" w:rsidP="009D6AA8">
            <w:pPr>
              <w:rPr>
                <w:sz w:val="18"/>
                <w:szCs w:val="18"/>
              </w:rPr>
            </w:pPr>
            <w:r w:rsidRPr="00412DDB">
              <w:rPr>
                <w:sz w:val="18"/>
                <w:szCs w:val="18"/>
              </w:rPr>
              <w:t>Достаточности капитала</w:t>
            </w:r>
          </w:p>
        </w:tc>
        <w:tc>
          <w:tcPr>
            <w:tcW w:w="1559" w:type="dxa"/>
            <w:tcBorders>
              <w:top w:val="single" w:sz="4" w:space="0" w:color="auto"/>
              <w:left w:val="nil"/>
              <w:bottom w:val="single" w:sz="4" w:space="0" w:color="auto"/>
              <w:right w:val="single" w:sz="4" w:space="0" w:color="auto"/>
            </w:tcBorders>
            <w:vAlign w:val="center"/>
          </w:tcPr>
          <w:p w:rsidR="00B43570" w:rsidRPr="00412DDB" w:rsidRDefault="00B43570" w:rsidP="00300F49">
            <w:pPr>
              <w:jc w:val="center"/>
              <w:rPr>
                <w:sz w:val="18"/>
                <w:szCs w:val="18"/>
              </w:rPr>
            </w:pPr>
            <w:proofErr w:type="spellStart"/>
            <w:r w:rsidRPr="00412DDB">
              <w:rPr>
                <w:sz w:val="18"/>
                <w:szCs w:val="18"/>
              </w:rPr>
              <w:t>Min</w:t>
            </w:r>
            <w:proofErr w:type="spellEnd"/>
            <w:r w:rsidRPr="00412DDB">
              <w:rPr>
                <w:sz w:val="18"/>
                <w:szCs w:val="18"/>
              </w:rPr>
              <w:t xml:space="preserve"> </w:t>
            </w:r>
            <w:r>
              <w:rPr>
                <w:sz w:val="18"/>
                <w:szCs w:val="18"/>
              </w:rPr>
              <w:t>8</w:t>
            </w:r>
            <w:r w:rsidRPr="00412DDB">
              <w:rPr>
                <w:sz w:val="18"/>
                <w:szCs w:val="18"/>
              </w:rPr>
              <w:t>%</w:t>
            </w:r>
          </w:p>
        </w:tc>
        <w:tc>
          <w:tcPr>
            <w:tcW w:w="1418" w:type="dxa"/>
            <w:tcBorders>
              <w:top w:val="single" w:sz="4" w:space="0" w:color="auto"/>
              <w:left w:val="nil"/>
              <w:bottom w:val="single" w:sz="4" w:space="0" w:color="auto"/>
              <w:right w:val="single" w:sz="4" w:space="0" w:color="auto"/>
            </w:tcBorders>
            <w:vAlign w:val="center"/>
          </w:tcPr>
          <w:p w:rsidR="00B43570" w:rsidRPr="00B75D36" w:rsidRDefault="00E26B10" w:rsidP="00B75D36">
            <w:pPr>
              <w:jc w:val="right"/>
              <w:rPr>
                <w:sz w:val="20"/>
                <w:szCs w:val="16"/>
              </w:rPr>
            </w:pPr>
            <w:r>
              <w:rPr>
                <w:sz w:val="20"/>
                <w:szCs w:val="16"/>
              </w:rPr>
              <w:t>15,064</w:t>
            </w:r>
          </w:p>
        </w:tc>
        <w:tc>
          <w:tcPr>
            <w:tcW w:w="1417" w:type="dxa"/>
            <w:tcBorders>
              <w:top w:val="single" w:sz="4" w:space="0" w:color="auto"/>
              <w:left w:val="nil"/>
              <w:bottom w:val="single" w:sz="4" w:space="0" w:color="auto"/>
              <w:right w:val="single" w:sz="4" w:space="0" w:color="auto"/>
            </w:tcBorders>
            <w:vAlign w:val="center"/>
          </w:tcPr>
          <w:p w:rsidR="00B43570" w:rsidRPr="00B75D36" w:rsidRDefault="00B43570" w:rsidP="00B75D36">
            <w:pPr>
              <w:jc w:val="right"/>
              <w:rPr>
                <w:sz w:val="20"/>
                <w:szCs w:val="16"/>
              </w:rPr>
            </w:pPr>
            <w:r>
              <w:rPr>
                <w:sz w:val="20"/>
                <w:szCs w:val="16"/>
              </w:rPr>
              <w:t>15,812</w:t>
            </w:r>
          </w:p>
        </w:tc>
        <w:tc>
          <w:tcPr>
            <w:tcW w:w="1701" w:type="dxa"/>
            <w:tcBorders>
              <w:top w:val="single" w:sz="4" w:space="0" w:color="auto"/>
              <w:left w:val="nil"/>
              <w:bottom w:val="single" w:sz="4" w:space="0" w:color="auto"/>
              <w:right w:val="single" w:sz="4" w:space="0" w:color="auto"/>
            </w:tcBorders>
            <w:vAlign w:val="center"/>
          </w:tcPr>
          <w:p w:rsidR="00B43570" w:rsidRPr="00347EBD" w:rsidRDefault="00B43570" w:rsidP="003C12E8">
            <w:pPr>
              <w:jc w:val="right"/>
              <w:rPr>
                <w:sz w:val="20"/>
                <w:szCs w:val="16"/>
              </w:rPr>
            </w:pPr>
            <w:r>
              <w:rPr>
                <w:sz w:val="20"/>
                <w:szCs w:val="16"/>
              </w:rPr>
              <w:t>1</w:t>
            </w:r>
            <w:r w:rsidR="00906065">
              <w:rPr>
                <w:sz w:val="20"/>
                <w:szCs w:val="16"/>
              </w:rPr>
              <w:t>5</w:t>
            </w:r>
            <w:r>
              <w:rPr>
                <w:sz w:val="20"/>
                <w:szCs w:val="16"/>
              </w:rPr>
              <w:t>,</w:t>
            </w:r>
            <w:r w:rsidR="00906065">
              <w:rPr>
                <w:sz w:val="20"/>
                <w:szCs w:val="16"/>
              </w:rPr>
              <w:t>217</w:t>
            </w:r>
          </w:p>
        </w:tc>
      </w:tr>
      <w:tr w:rsidR="00E26B10"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E26B10" w:rsidRPr="00412DDB" w:rsidRDefault="00E26B10" w:rsidP="00E15049">
            <w:pPr>
              <w:jc w:val="center"/>
              <w:rPr>
                <w:b/>
                <w:bCs/>
                <w:sz w:val="18"/>
                <w:szCs w:val="18"/>
              </w:rPr>
            </w:pPr>
            <w:r>
              <w:rPr>
                <w:b/>
                <w:bCs/>
                <w:sz w:val="18"/>
                <w:szCs w:val="18"/>
              </w:rPr>
              <w:t>Н</w:t>
            </w:r>
            <w:proofErr w:type="gramStart"/>
            <w:r>
              <w:rPr>
                <w:b/>
                <w:bCs/>
                <w:sz w:val="18"/>
                <w:szCs w:val="18"/>
              </w:rPr>
              <w:t>1</w:t>
            </w:r>
            <w:proofErr w:type="gramEnd"/>
            <w:r>
              <w:rPr>
                <w:b/>
                <w:bCs/>
                <w:sz w:val="18"/>
                <w:szCs w:val="18"/>
              </w:rPr>
              <w:t>.4</w:t>
            </w:r>
          </w:p>
        </w:tc>
        <w:tc>
          <w:tcPr>
            <w:tcW w:w="2977" w:type="dxa"/>
            <w:tcBorders>
              <w:top w:val="single" w:sz="4" w:space="0" w:color="auto"/>
              <w:left w:val="nil"/>
              <w:bottom w:val="single" w:sz="4" w:space="0" w:color="auto"/>
              <w:right w:val="single" w:sz="4" w:space="0" w:color="auto"/>
            </w:tcBorders>
            <w:vAlign w:val="center"/>
          </w:tcPr>
          <w:p w:rsidR="00E26B10" w:rsidRPr="00412DDB" w:rsidRDefault="00E26B10" w:rsidP="009D6AA8">
            <w:pPr>
              <w:rPr>
                <w:sz w:val="18"/>
                <w:szCs w:val="18"/>
              </w:rPr>
            </w:pPr>
            <w:r w:rsidRPr="009D6AA8">
              <w:rPr>
                <w:sz w:val="18"/>
                <w:szCs w:val="18"/>
              </w:rPr>
              <w:t>Финансового рычага</w:t>
            </w:r>
          </w:p>
        </w:tc>
        <w:tc>
          <w:tcPr>
            <w:tcW w:w="1559" w:type="dxa"/>
            <w:tcBorders>
              <w:top w:val="single" w:sz="4" w:space="0" w:color="auto"/>
              <w:left w:val="nil"/>
              <w:bottom w:val="single" w:sz="4" w:space="0" w:color="auto"/>
              <w:right w:val="single" w:sz="4" w:space="0" w:color="auto"/>
            </w:tcBorders>
            <w:vAlign w:val="center"/>
          </w:tcPr>
          <w:p w:rsidR="00E26B10" w:rsidRPr="00412DDB" w:rsidRDefault="00E26B10">
            <w:pPr>
              <w:jc w:val="center"/>
              <w:rPr>
                <w:sz w:val="18"/>
                <w:szCs w:val="18"/>
              </w:rPr>
            </w:pPr>
            <w:proofErr w:type="spellStart"/>
            <w:r w:rsidRPr="00412DDB">
              <w:rPr>
                <w:sz w:val="18"/>
                <w:szCs w:val="18"/>
              </w:rPr>
              <w:t>Min</w:t>
            </w:r>
            <w:proofErr w:type="spellEnd"/>
            <w:r w:rsidRPr="00412DDB">
              <w:rPr>
                <w:sz w:val="18"/>
                <w:szCs w:val="18"/>
              </w:rPr>
              <w:t xml:space="preserve"> </w:t>
            </w:r>
            <w:r>
              <w:rPr>
                <w:sz w:val="18"/>
                <w:szCs w:val="18"/>
              </w:rPr>
              <w:t>3</w:t>
            </w:r>
            <w:r w:rsidRPr="00412DDB">
              <w:rPr>
                <w:sz w:val="18"/>
                <w:szCs w:val="18"/>
              </w:rPr>
              <w:t>%</w:t>
            </w:r>
          </w:p>
        </w:tc>
        <w:tc>
          <w:tcPr>
            <w:tcW w:w="1418" w:type="dxa"/>
            <w:tcBorders>
              <w:top w:val="single" w:sz="4" w:space="0" w:color="auto"/>
              <w:left w:val="nil"/>
              <w:bottom w:val="single" w:sz="4" w:space="0" w:color="auto"/>
              <w:right w:val="single" w:sz="4" w:space="0" w:color="auto"/>
            </w:tcBorders>
            <w:vAlign w:val="center"/>
          </w:tcPr>
          <w:p w:rsidR="00E26B10" w:rsidRDefault="00E26B10" w:rsidP="00B75D36">
            <w:pPr>
              <w:jc w:val="right"/>
              <w:rPr>
                <w:sz w:val="20"/>
                <w:szCs w:val="16"/>
              </w:rPr>
            </w:pPr>
            <w:r>
              <w:rPr>
                <w:sz w:val="20"/>
                <w:szCs w:val="16"/>
              </w:rPr>
              <w:t>8,872</w:t>
            </w:r>
          </w:p>
        </w:tc>
        <w:tc>
          <w:tcPr>
            <w:tcW w:w="1417" w:type="dxa"/>
            <w:tcBorders>
              <w:top w:val="single" w:sz="4" w:space="0" w:color="auto"/>
              <w:left w:val="nil"/>
              <w:bottom w:val="single" w:sz="4" w:space="0" w:color="auto"/>
              <w:right w:val="single" w:sz="4" w:space="0" w:color="auto"/>
            </w:tcBorders>
            <w:vAlign w:val="center"/>
          </w:tcPr>
          <w:p w:rsidR="00E26B10" w:rsidRDefault="00E26B10" w:rsidP="00B75D36">
            <w:pPr>
              <w:jc w:val="right"/>
              <w:rPr>
                <w:sz w:val="20"/>
                <w:szCs w:val="16"/>
              </w:rPr>
            </w:pPr>
          </w:p>
        </w:tc>
        <w:tc>
          <w:tcPr>
            <w:tcW w:w="1701" w:type="dxa"/>
            <w:tcBorders>
              <w:top w:val="single" w:sz="4" w:space="0" w:color="auto"/>
              <w:left w:val="nil"/>
              <w:bottom w:val="single" w:sz="4" w:space="0" w:color="auto"/>
              <w:right w:val="single" w:sz="4" w:space="0" w:color="auto"/>
            </w:tcBorders>
            <w:vAlign w:val="center"/>
          </w:tcPr>
          <w:p w:rsidR="00E26B10" w:rsidRDefault="00E26B10" w:rsidP="003C12E8">
            <w:pPr>
              <w:jc w:val="right"/>
              <w:rPr>
                <w:sz w:val="20"/>
                <w:szCs w:val="16"/>
              </w:rPr>
            </w:pPr>
          </w:p>
        </w:tc>
      </w:tr>
      <w:tr w:rsidR="00B43570"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B43570" w:rsidRPr="00412DDB" w:rsidRDefault="00B43570" w:rsidP="00E15049">
            <w:pPr>
              <w:jc w:val="center"/>
              <w:rPr>
                <w:b/>
                <w:bCs/>
                <w:sz w:val="18"/>
                <w:szCs w:val="18"/>
              </w:rPr>
            </w:pPr>
            <w:r w:rsidRPr="00412DDB">
              <w:rPr>
                <w:b/>
                <w:bCs/>
                <w:sz w:val="18"/>
                <w:szCs w:val="18"/>
              </w:rPr>
              <w:t>Н</w:t>
            </w:r>
            <w:proofErr w:type="gramStart"/>
            <w:r w:rsidRPr="00412DDB">
              <w:rPr>
                <w:b/>
                <w:bCs/>
                <w:sz w:val="18"/>
                <w:szCs w:val="18"/>
              </w:rPr>
              <w:t>2</w:t>
            </w:r>
            <w:proofErr w:type="gramEnd"/>
          </w:p>
        </w:tc>
        <w:tc>
          <w:tcPr>
            <w:tcW w:w="2977" w:type="dxa"/>
            <w:tcBorders>
              <w:top w:val="single" w:sz="4" w:space="0" w:color="auto"/>
              <w:left w:val="nil"/>
              <w:bottom w:val="single" w:sz="4" w:space="0" w:color="auto"/>
              <w:right w:val="single" w:sz="4" w:space="0" w:color="auto"/>
            </w:tcBorders>
            <w:vAlign w:val="center"/>
          </w:tcPr>
          <w:p w:rsidR="00B43570" w:rsidRPr="00412DDB" w:rsidRDefault="00B43570" w:rsidP="009D6AA8">
            <w:pPr>
              <w:rPr>
                <w:sz w:val="18"/>
                <w:szCs w:val="18"/>
              </w:rPr>
            </w:pPr>
            <w:r w:rsidRPr="00412DDB">
              <w:rPr>
                <w:sz w:val="18"/>
                <w:szCs w:val="18"/>
              </w:rPr>
              <w:t>Мгновенной ликвидности</w:t>
            </w:r>
          </w:p>
        </w:tc>
        <w:tc>
          <w:tcPr>
            <w:tcW w:w="1559" w:type="dxa"/>
            <w:tcBorders>
              <w:top w:val="single" w:sz="4" w:space="0" w:color="auto"/>
              <w:left w:val="nil"/>
              <w:bottom w:val="single" w:sz="4" w:space="0" w:color="auto"/>
              <w:right w:val="single" w:sz="4" w:space="0" w:color="auto"/>
            </w:tcBorders>
            <w:vAlign w:val="center"/>
          </w:tcPr>
          <w:p w:rsidR="00B43570" w:rsidRPr="00412DDB" w:rsidRDefault="00B43570" w:rsidP="00E15049">
            <w:pPr>
              <w:jc w:val="center"/>
              <w:rPr>
                <w:sz w:val="18"/>
                <w:szCs w:val="18"/>
              </w:rPr>
            </w:pPr>
            <w:proofErr w:type="spellStart"/>
            <w:r w:rsidRPr="00412DDB">
              <w:rPr>
                <w:sz w:val="18"/>
                <w:szCs w:val="18"/>
              </w:rPr>
              <w:t>Min</w:t>
            </w:r>
            <w:proofErr w:type="spellEnd"/>
            <w:r w:rsidRPr="00412DDB">
              <w:rPr>
                <w:sz w:val="18"/>
                <w:szCs w:val="18"/>
              </w:rPr>
              <w:t xml:space="preserve"> 15%</w:t>
            </w:r>
          </w:p>
        </w:tc>
        <w:tc>
          <w:tcPr>
            <w:tcW w:w="1418" w:type="dxa"/>
            <w:tcBorders>
              <w:top w:val="single" w:sz="4" w:space="0" w:color="auto"/>
              <w:left w:val="nil"/>
              <w:bottom w:val="single" w:sz="4" w:space="0" w:color="auto"/>
              <w:right w:val="single" w:sz="4" w:space="0" w:color="auto"/>
            </w:tcBorders>
            <w:vAlign w:val="center"/>
          </w:tcPr>
          <w:p w:rsidR="00B43570" w:rsidRPr="00B75D36" w:rsidRDefault="00E26B10" w:rsidP="00B75D36">
            <w:pPr>
              <w:jc w:val="right"/>
              <w:rPr>
                <w:sz w:val="20"/>
                <w:szCs w:val="16"/>
              </w:rPr>
            </w:pPr>
            <w:r>
              <w:rPr>
                <w:sz w:val="20"/>
                <w:szCs w:val="16"/>
              </w:rPr>
              <w:t>42,91</w:t>
            </w:r>
          </w:p>
        </w:tc>
        <w:tc>
          <w:tcPr>
            <w:tcW w:w="1417" w:type="dxa"/>
            <w:tcBorders>
              <w:top w:val="single" w:sz="4" w:space="0" w:color="auto"/>
              <w:left w:val="nil"/>
              <w:bottom w:val="single" w:sz="4" w:space="0" w:color="auto"/>
              <w:right w:val="single" w:sz="4" w:space="0" w:color="auto"/>
            </w:tcBorders>
            <w:vAlign w:val="center"/>
          </w:tcPr>
          <w:p w:rsidR="00B43570" w:rsidRPr="00B75D36" w:rsidRDefault="00B43570" w:rsidP="00B75D36">
            <w:pPr>
              <w:jc w:val="right"/>
              <w:rPr>
                <w:sz w:val="20"/>
                <w:szCs w:val="16"/>
              </w:rPr>
            </w:pPr>
            <w:r>
              <w:rPr>
                <w:sz w:val="20"/>
                <w:szCs w:val="16"/>
              </w:rPr>
              <w:t>68,947</w:t>
            </w:r>
          </w:p>
        </w:tc>
        <w:tc>
          <w:tcPr>
            <w:tcW w:w="1701" w:type="dxa"/>
            <w:tcBorders>
              <w:top w:val="single" w:sz="4" w:space="0" w:color="auto"/>
              <w:left w:val="nil"/>
              <w:bottom w:val="single" w:sz="4" w:space="0" w:color="auto"/>
              <w:right w:val="single" w:sz="4" w:space="0" w:color="auto"/>
            </w:tcBorders>
            <w:vAlign w:val="center"/>
          </w:tcPr>
          <w:p w:rsidR="00B43570" w:rsidRPr="00347EBD" w:rsidRDefault="00906065">
            <w:pPr>
              <w:jc w:val="right"/>
              <w:rPr>
                <w:sz w:val="20"/>
                <w:szCs w:val="16"/>
              </w:rPr>
            </w:pPr>
            <w:r>
              <w:rPr>
                <w:sz w:val="20"/>
                <w:szCs w:val="16"/>
              </w:rPr>
              <w:t>97</w:t>
            </w:r>
            <w:r w:rsidR="00B43570">
              <w:rPr>
                <w:sz w:val="20"/>
                <w:szCs w:val="16"/>
              </w:rPr>
              <w:t>,</w:t>
            </w:r>
            <w:r>
              <w:rPr>
                <w:sz w:val="20"/>
                <w:szCs w:val="16"/>
              </w:rPr>
              <w:t>346</w:t>
            </w:r>
          </w:p>
        </w:tc>
      </w:tr>
      <w:tr w:rsidR="00B43570"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B43570" w:rsidRPr="00412DDB" w:rsidRDefault="00B43570" w:rsidP="00E15049">
            <w:pPr>
              <w:jc w:val="center"/>
              <w:rPr>
                <w:b/>
                <w:bCs/>
                <w:sz w:val="18"/>
                <w:szCs w:val="18"/>
              </w:rPr>
            </w:pPr>
            <w:r w:rsidRPr="00412DDB">
              <w:rPr>
                <w:b/>
                <w:bCs/>
                <w:sz w:val="18"/>
                <w:szCs w:val="18"/>
              </w:rPr>
              <w:t>Н3</w:t>
            </w:r>
          </w:p>
        </w:tc>
        <w:tc>
          <w:tcPr>
            <w:tcW w:w="2977" w:type="dxa"/>
            <w:tcBorders>
              <w:top w:val="single" w:sz="4" w:space="0" w:color="auto"/>
              <w:left w:val="nil"/>
              <w:bottom w:val="single" w:sz="4" w:space="0" w:color="auto"/>
              <w:right w:val="single" w:sz="4" w:space="0" w:color="auto"/>
            </w:tcBorders>
            <w:vAlign w:val="center"/>
          </w:tcPr>
          <w:p w:rsidR="00B43570" w:rsidRPr="00412DDB" w:rsidRDefault="00B43570" w:rsidP="009D6AA8">
            <w:pPr>
              <w:rPr>
                <w:sz w:val="18"/>
                <w:szCs w:val="18"/>
              </w:rPr>
            </w:pPr>
            <w:r w:rsidRPr="00412DDB">
              <w:rPr>
                <w:sz w:val="18"/>
                <w:szCs w:val="18"/>
              </w:rPr>
              <w:t>Текущей ликвидности</w:t>
            </w:r>
          </w:p>
        </w:tc>
        <w:tc>
          <w:tcPr>
            <w:tcW w:w="1559" w:type="dxa"/>
            <w:tcBorders>
              <w:top w:val="single" w:sz="4" w:space="0" w:color="auto"/>
              <w:left w:val="nil"/>
              <w:bottom w:val="single" w:sz="4" w:space="0" w:color="auto"/>
              <w:right w:val="single" w:sz="4" w:space="0" w:color="auto"/>
            </w:tcBorders>
            <w:vAlign w:val="center"/>
          </w:tcPr>
          <w:p w:rsidR="00B43570" w:rsidRPr="00412DDB" w:rsidRDefault="00B43570" w:rsidP="00E15049">
            <w:pPr>
              <w:jc w:val="center"/>
              <w:rPr>
                <w:sz w:val="18"/>
                <w:szCs w:val="18"/>
              </w:rPr>
            </w:pPr>
            <w:proofErr w:type="spellStart"/>
            <w:r w:rsidRPr="00412DDB">
              <w:rPr>
                <w:sz w:val="18"/>
                <w:szCs w:val="18"/>
              </w:rPr>
              <w:t>Min</w:t>
            </w:r>
            <w:proofErr w:type="spellEnd"/>
            <w:r w:rsidRPr="00412DDB">
              <w:rPr>
                <w:sz w:val="18"/>
                <w:szCs w:val="18"/>
              </w:rPr>
              <w:t xml:space="preserve"> 50%</w:t>
            </w:r>
          </w:p>
        </w:tc>
        <w:tc>
          <w:tcPr>
            <w:tcW w:w="1418" w:type="dxa"/>
            <w:tcBorders>
              <w:top w:val="single" w:sz="4" w:space="0" w:color="auto"/>
              <w:left w:val="nil"/>
              <w:bottom w:val="single" w:sz="4" w:space="0" w:color="auto"/>
              <w:right w:val="single" w:sz="4" w:space="0" w:color="auto"/>
            </w:tcBorders>
            <w:vAlign w:val="center"/>
          </w:tcPr>
          <w:p w:rsidR="00B43570" w:rsidRPr="00B75D36" w:rsidRDefault="00E26B10" w:rsidP="00B75D36">
            <w:pPr>
              <w:jc w:val="right"/>
              <w:rPr>
                <w:sz w:val="20"/>
                <w:szCs w:val="16"/>
              </w:rPr>
            </w:pPr>
            <w:r>
              <w:rPr>
                <w:sz w:val="20"/>
                <w:szCs w:val="16"/>
              </w:rPr>
              <w:t>121,997</w:t>
            </w:r>
          </w:p>
        </w:tc>
        <w:tc>
          <w:tcPr>
            <w:tcW w:w="1417" w:type="dxa"/>
            <w:tcBorders>
              <w:top w:val="single" w:sz="4" w:space="0" w:color="auto"/>
              <w:left w:val="nil"/>
              <w:bottom w:val="single" w:sz="4" w:space="0" w:color="auto"/>
              <w:right w:val="single" w:sz="4" w:space="0" w:color="auto"/>
            </w:tcBorders>
            <w:vAlign w:val="center"/>
          </w:tcPr>
          <w:p w:rsidR="00B43570" w:rsidRPr="00B75D36" w:rsidRDefault="00B43570" w:rsidP="00B75D36">
            <w:pPr>
              <w:jc w:val="right"/>
              <w:rPr>
                <w:sz w:val="20"/>
                <w:szCs w:val="16"/>
              </w:rPr>
            </w:pPr>
            <w:r>
              <w:rPr>
                <w:sz w:val="20"/>
                <w:szCs w:val="16"/>
              </w:rPr>
              <w:t>131,801</w:t>
            </w:r>
          </w:p>
        </w:tc>
        <w:tc>
          <w:tcPr>
            <w:tcW w:w="1701" w:type="dxa"/>
            <w:tcBorders>
              <w:top w:val="single" w:sz="4" w:space="0" w:color="auto"/>
              <w:left w:val="nil"/>
              <w:bottom w:val="single" w:sz="4" w:space="0" w:color="auto"/>
              <w:right w:val="single" w:sz="4" w:space="0" w:color="auto"/>
            </w:tcBorders>
            <w:vAlign w:val="center"/>
          </w:tcPr>
          <w:p w:rsidR="00B43570" w:rsidRPr="00347EBD" w:rsidRDefault="00906065" w:rsidP="003C12E8">
            <w:pPr>
              <w:jc w:val="right"/>
              <w:rPr>
                <w:sz w:val="20"/>
                <w:szCs w:val="16"/>
              </w:rPr>
            </w:pPr>
            <w:r>
              <w:rPr>
                <w:sz w:val="20"/>
                <w:szCs w:val="16"/>
              </w:rPr>
              <w:t>162,059</w:t>
            </w:r>
          </w:p>
        </w:tc>
      </w:tr>
      <w:tr w:rsidR="00B43570"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B43570" w:rsidRPr="00412DDB" w:rsidRDefault="00B43570" w:rsidP="00E15049">
            <w:pPr>
              <w:jc w:val="center"/>
              <w:rPr>
                <w:b/>
                <w:bCs/>
                <w:sz w:val="18"/>
                <w:szCs w:val="18"/>
              </w:rPr>
            </w:pPr>
            <w:r w:rsidRPr="00412DDB">
              <w:rPr>
                <w:b/>
                <w:bCs/>
                <w:sz w:val="18"/>
                <w:szCs w:val="18"/>
              </w:rPr>
              <w:t>Н</w:t>
            </w:r>
            <w:proofErr w:type="gramStart"/>
            <w:r w:rsidRPr="00412DDB">
              <w:rPr>
                <w:b/>
                <w:bCs/>
                <w:sz w:val="18"/>
                <w:szCs w:val="18"/>
              </w:rPr>
              <w:t>4</w:t>
            </w:r>
            <w:proofErr w:type="gramEnd"/>
          </w:p>
        </w:tc>
        <w:tc>
          <w:tcPr>
            <w:tcW w:w="2977" w:type="dxa"/>
            <w:tcBorders>
              <w:top w:val="single" w:sz="4" w:space="0" w:color="auto"/>
              <w:left w:val="nil"/>
              <w:bottom w:val="single" w:sz="4" w:space="0" w:color="auto"/>
              <w:right w:val="single" w:sz="4" w:space="0" w:color="auto"/>
            </w:tcBorders>
            <w:vAlign w:val="center"/>
          </w:tcPr>
          <w:p w:rsidR="00B43570" w:rsidRPr="00412DDB" w:rsidRDefault="00B43570" w:rsidP="009D6AA8">
            <w:pPr>
              <w:rPr>
                <w:sz w:val="18"/>
                <w:szCs w:val="18"/>
              </w:rPr>
            </w:pPr>
            <w:r w:rsidRPr="00412DDB">
              <w:rPr>
                <w:sz w:val="18"/>
                <w:szCs w:val="18"/>
              </w:rPr>
              <w:t>Долгосрочной ликвидности</w:t>
            </w:r>
          </w:p>
        </w:tc>
        <w:tc>
          <w:tcPr>
            <w:tcW w:w="1559" w:type="dxa"/>
            <w:tcBorders>
              <w:top w:val="single" w:sz="4" w:space="0" w:color="auto"/>
              <w:left w:val="nil"/>
              <w:bottom w:val="single" w:sz="4" w:space="0" w:color="auto"/>
              <w:right w:val="single" w:sz="4" w:space="0" w:color="auto"/>
            </w:tcBorders>
            <w:vAlign w:val="center"/>
          </w:tcPr>
          <w:p w:rsidR="00B43570" w:rsidRPr="00412DDB" w:rsidRDefault="00B43570" w:rsidP="00E15049">
            <w:pPr>
              <w:jc w:val="center"/>
              <w:rPr>
                <w:sz w:val="18"/>
                <w:szCs w:val="18"/>
              </w:rPr>
            </w:pPr>
            <w:proofErr w:type="spellStart"/>
            <w:r w:rsidRPr="00412DDB">
              <w:rPr>
                <w:sz w:val="18"/>
                <w:szCs w:val="18"/>
              </w:rPr>
              <w:t>Max</w:t>
            </w:r>
            <w:proofErr w:type="spellEnd"/>
            <w:r w:rsidRPr="00412DDB">
              <w:rPr>
                <w:sz w:val="18"/>
                <w:szCs w:val="18"/>
              </w:rPr>
              <w:t xml:space="preserve"> 120%</w:t>
            </w:r>
          </w:p>
        </w:tc>
        <w:tc>
          <w:tcPr>
            <w:tcW w:w="1418" w:type="dxa"/>
            <w:tcBorders>
              <w:top w:val="single" w:sz="4" w:space="0" w:color="auto"/>
              <w:left w:val="nil"/>
              <w:bottom w:val="single" w:sz="4" w:space="0" w:color="auto"/>
              <w:right w:val="single" w:sz="4" w:space="0" w:color="auto"/>
            </w:tcBorders>
            <w:vAlign w:val="center"/>
          </w:tcPr>
          <w:p w:rsidR="00B43570" w:rsidRPr="00B75D36" w:rsidRDefault="00E26B10" w:rsidP="00B75D36">
            <w:pPr>
              <w:jc w:val="right"/>
              <w:rPr>
                <w:sz w:val="20"/>
                <w:szCs w:val="16"/>
              </w:rPr>
            </w:pPr>
            <w:r>
              <w:rPr>
                <w:sz w:val="20"/>
                <w:szCs w:val="16"/>
              </w:rPr>
              <w:t>21,968</w:t>
            </w:r>
          </w:p>
        </w:tc>
        <w:tc>
          <w:tcPr>
            <w:tcW w:w="1417" w:type="dxa"/>
            <w:tcBorders>
              <w:top w:val="single" w:sz="4" w:space="0" w:color="auto"/>
              <w:left w:val="nil"/>
              <w:bottom w:val="single" w:sz="4" w:space="0" w:color="auto"/>
              <w:right w:val="single" w:sz="4" w:space="0" w:color="auto"/>
            </w:tcBorders>
            <w:vAlign w:val="center"/>
          </w:tcPr>
          <w:p w:rsidR="00B43570" w:rsidRPr="00B75D36" w:rsidRDefault="00B43570" w:rsidP="00B75D36">
            <w:pPr>
              <w:jc w:val="right"/>
              <w:rPr>
                <w:sz w:val="20"/>
                <w:szCs w:val="16"/>
              </w:rPr>
            </w:pPr>
            <w:r>
              <w:rPr>
                <w:sz w:val="20"/>
                <w:szCs w:val="16"/>
              </w:rPr>
              <w:t>23,284</w:t>
            </w:r>
          </w:p>
        </w:tc>
        <w:tc>
          <w:tcPr>
            <w:tcW w:w="1701" w:type="dxa"/>
            <w:tcBorders>
              <w:top w:val="single" w:sz="4" w:space="0" w:color="auto"/>
              <w:left w:val="nil"/>
              <w:bottom w:val="single" w:sz="4" w:space="0" w:color="auto"/>
              <w:right w:val="single" w:sz="4" w:space="0" w:color="auto"/>
            </w:tcBorders>
            <w:vAlign w:val="center"/>
          </w:tcPr>
          <w:p w:rsidR="00B43570" w:rsidRPr="00347EBD" w:rsidRDefault="00906065">
            <w:pPr>
              <w:jc w:val="right"/>
              <w:rPr>
                <w:sz w:val="20"/>
                <w:szCs w:val="16"/>
              </w:rPr>
            </w:pPr>
            <w:r>
              <w:rPr>
                <w:sz w:val="20"/>
                <w:szCs w:val="16"/>
              </w:rPr>
              <w:t>26</w:t>
            </w:r>
            <w:r w:rsidR="00B43570">
              <w:rPr>
                <w:sz w:val="20"/>
                <w:szCs w:val="16"/>
              </w:rPr>
              <w:t>,</w:t>
            </w:r>
            <w:r>
              <w:rPr>
                <w:sz w:val="20"/>
                <w:szCs w:val="16"/>
              </w:rPr>
              <w:t>608</w:t>
            </w:r>
          </w:p>
        </w:tc>
      </w:tr>
      <w:tr w:rsidR="00B43570"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B43570" w:rsidRPr="00412DDB" w:rsidRDefault="00B43570" w:rsidP="00E15049">
            <w:pPr>
              <w:jc w:val="center"/>
              <w:rPr>
                <w:b/>
                <w:bCs/>
                <w:sz w:val="18"/>
                <w:szCs w:val="18"/>
              </w:rPr>
            </w:pPr>
            <w:r w:rsidRPr="00412DDB">
              <w:rPr>
                <w:b/>
                <w:bCs/>
                <w:sz w:val="18"/>
                <w:szCs w:val="18"/>
              </w:rPr>
              <w:t>Н</w:t>
            </w:r>
            <w:proofErr w:type="gramStart"/>
            <w:r w:rsidRPr="00412DDB">
              <w:rPr>
                <w:b/>
                <w:bCs/>
                <w:sz w:val="18"/>
                <w:szCs w:val="18"/>
              </w:rPr>
              <w:t>6</w:t>
            </w:r>
            <w:proofErr w:type="gramEnd"/>
          </w:p>
        </w:tc>
        <w:tc>
          <w:tcPr>
            <w:tcW w:w="2977" w:type="dxa"/>
            <w:tcBorders>
              <w:top w:val="single" w:sz="4" w:space="0" w:color="auto"/>
              <w:left w:val="nil"/>
              <w:bottom w:val="single" w:sz="4" w:space="0" w:color="auto"/>
              <w:right w:val="single" w:sz="4" w:space="0" w:color="auto"/>
            </w:tcBorders>
            <w:vAlign w:val="center"/>
          </w:tcPr>
          <w:p w:rsidR="00B43570" w:rsidRPr="00412DDB" w:rsidRDefault="00B43570" w:rsidP="009D6AA8">
            <w:pPr>
              <w:rPr>
                <w:sz w:val="18"/>
                <w:szCs w:val="18"/>
              </w:rPr>
            </w:pPr>
            <w:r w:rsidRPr="00412DDB">
              <w:rPr>
                <w:sz w:val="18"/>
                <w:szCs w:val="18"/>
              </w:rPr>
              <w:t>Максимальный размер риска  на одного заемщика или группу св</w:t>
            </w:r>
            <w:r w:rsidRPr="00412DDB">
              <w:rPr>
                <w:sz w:val="18"/>
                <w:szCs w:val="18"/>
              </w:rPr>
              <w:t>я</w:t>
            </w:r>
            <w:r w:rsidRPr="00412DDB">
              <w:rPr>
                <w:sz w:val="18"/>
                <w:szCs w:val="18"/>
              </w:rPr>
              <w:t>занных заемщиков</w:t>
            </w:r>
          </w:p>
        </w:tc>
        <w:tc>
          <w:tcPr>
            <w:tcW w:w="1559" w:type="dxa"/>
            <w:tcBorders>
              <w:top w:val="single" w:sz="4" w:space="0" w:color="auto"/>
              <w:left w:val="nil"/>
              <w:bottom w:val="single" w:sz="4" w:space="0" w:color="auto"/>
              <w:right w:val="single" w:sz="4" w:space="0" w:color="auto"/>
            </w:tcBorders>
            <w:vAlign w:val="center"/>
          </w:tcPr>
          <w:p w:rsidR="00B43570" w:rsidRPr="00412DDB" w:rsidRDefault="00B43570" w:rsidP="00E15049">
            <w:pPr>
              <w:jc w:val="center"/>
              <w:rPr>
                <w:sz w:val="18"/>
                <w:szCs w:val="18"/>
              </w:rPr>
            </w:pPr>
            <w:proofErr w:type="spellStart"/>
            <w:r w:rsidRPr="00412DDB">
              <w:rPr>
                <w:sz w:val="18"/>
                <w:szCs w:val="18"/>
              </w:rPr>
              <w:t>Max</w:t>
            </w:r>
            <w:proofErr w:type="spellEnd"/>
            <w:r w:rsidRPr="00412DDB">
              <w:rPr>
                <w:sz w:val="18"/>
                <w:szCs w:val="18"/>
              </w:rPr>
              <w:t xml:space="preserve"> 25%</w:t>
            </w:r>
          </w:p>
        </w:tc>
        <w:tc>
          <w:tcPr>
            <w:tcW w:w="1418" w:type="dxa"/>
            <w:tcBorders>
              <w:top w:val="single" w:sz="4" w:space="0" w:color="auto"/>
              <w:left w:val="nil"/>
              <w:bottom w:val="single" w:sz="4" w:space="0" w:color="auto"/>
              <w:right w:val="single" w:sz="4" w:space="0" w:color="auto"/>
            </w:tcBorders>
            <w:vAlign w:val="center"/>
          </w:tcPr>
          <w:p w:rsidR="00B43570" w:rsidRPr="00B75D36" w:rsidRDefault="00E26B10" w:rsidP="00B75D36">
            <w:pPr>
              <w:jc w:val="right"/>
              <w:rPr>
                <w:sz w:val="20"/>
                <w:szCs w:val="16"/>
              </w:rPr>
            </w:pPr>
            <w:r>
              <w:rPr>
                <w:sz w:val="20"/>
                <w:szCs w:val="16"/>
              </w:rPr>
              <w:t>21,10</w:t>
            </w:r>
          </w:p>
        </w:tc>
        <w:tc>
          <w:tcPr>
            <w:tcW w:w="1417" w:type="dxa"/>
            <w:tcBorders>
              <w:top w:val="single" w:sz="4" w:space="0" w:color="auto"/>
              <w:left w:val="nil"/>
              <w:bottom w:val="single" w:sz="4" w:space="0" w:color="auto"/>
              <w:right w:val="single" w:sz="4" w:space="0" w:color="auto"/>
            </w:tcBorders>
            <w:vAlign w:val="center"/>
          </w:tcPr>
          <w:p w:rsidR="00B43570" w:rsidRPr="00B75D36" w:rsidRDefault="00C27E51" w:rsidP="00B75D36">
            <w:pPr>
              <w:jc w:val="right"/>
              <w:rPr>
                <w:sz w:val="20"/>
                <w:szCs w:val="16"/>
              </w:rPr>
            </w:pPr>
            <w:r>
              <w:rPr>
                <w:sz w:val="20"/>
                <w:szCs w:val="16"/>
              </w:rPr>
              <w:t>20,48</w:t>
            </w:r>
          </w:p>
        </w:tc>
        <w:tc>
          <w:tcPr>
            <w:tcW w:w="1701" w:type="dxa"/>
            <w:tcBorders>
              <w:top w:val="single" w:sz="4" w:space="0" w:color="auto"/>
              <w:left w:val="nil"/>
              <w:bottom w:val="single" w:sz="4" w:space="0" w:color="auto"/>
              <w:right w:val="single" w:sz="4" w:space="0" w:color="auto"/>
            </w:tcBorders>
            <w:vAlign w:val="center"/>
          </w:tcPr>
          <w:p w:rsidR="00B43570" w:rsidRPr="00347EBD" w:rsidRDefault="00906065">
            <w:pPr>
              <w:jc w:val="right"/>
              <w:rPr>
                <w:sz w:val="20"/>
                <w:szCs w:val="16"/>
              </w:rPr>
            </w:pPr>
            <w:r>
              <w:rPr>
                <w:sz w:val="20"/>
                <w:szCs w:val="16"/>
              </w:rPr>
              <w:t>18</w:t>
            </w:r>
            <w:r w:rsidR="00B43570">
              <w:rPr>
                <w:sz w:val="20"/>
                <w:szCs w:val="16"/>
              </w:rPr>
              <w:t>,</w:t>
            </w:r>
            <w:r>
              <w:rPr>
                <w:sz w:val="20"/>
                <w:szCs w:val="16"/>
              </w:rPr>
              <w:t>65</w:t>
            </w:r>
          </w:p>
        </w:tc>
      </w:tr>
      <w:tr w:rsidR="00B43570"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B43570" w:rsidRPr="00412DDB" w:rsidRDefault="00B43570" w:rsidP="00E15049">
            <w:pPr>
              <w:jc w:val="center"/>
              <w:rPr>
                <w:b/>
                <w:bCs/>
                <w:sz w:val="18"/>
                <w:szCs w:val="18"/>
              </w:rPr>
            </w:pPr>
            <w:r w:rsidRPr="00412DDB">
              <w:rPr>
                <w:b/>
                <w:bCs/>
                <w:sz w:val="18"/>
                <w:szCs w:val="18"/>
              </w:rPr>
              <w:t>Н</w:t>
            </w:r>
            <w:proofErr w:type="gramStart"/>
            <w:r w:rsidRPr="00412DDB">
              <w:rPr>
                <w:b/>
                <w:bCs/>
                <w:sz w:val="18"/>
                <w:szCs w:val="18"/>
              </w:rPr>
              <w:t>7</w:t>
            </w:r>
            <w:proofErr w:type="gramEnd"/>
          </w:p>
        </w:tc>
        <w:tc>
          <w:tcPr>
            <w:tcW w:w="2977" w:type="dxa"/>
            <w:tcBorders>
              <w:top w:val="single" w:sz="4" w:space="0" w:color="auto"/>
              <w:left w:val="nil"/>
              <w:bottom w:val="single" w:sz="4" w:space="0" w:color="auto"/>
              <w:right w:val="single" w:sz="4" w:space="0" w:color="auto"/>
            </w:tcBorders>
            <w:vAlign w:val="center"/>
          </w:tcPr>
          <w:p w:rsidR="00B43570" w:rsidRPr="00412DDB" w:rsidRDefault="00B43570" w:rsidP="009D6AA8">
            <w:pPr>
              <w:rPr>
                <w:sz w:val="18"/>
                <w:szCs w:val="18"/>
              </w:rPr>
            </w:pPr>
            <w:r w:rsidRPr="00412DDB">
              <w:rPr>
                <w:sz w:val="18"/>
                <w:szCs w:val="18"/>
              </w:rPr>
              <w:t>Максимальный размер крупных кредитных рисков</w:t>
            </w:r>
          </w:p>
        </w:tc>
        <w:tc>
          <w:tcPr>
            <w:tcW w:w="1559" w:type="dxa"/>
            <w:tcBorders>
              <w:top w:val="single" w:sz="4" w:space="0" w:color="auto"/>
              <w:left w:val="nil"/>
              <w:bottom w:val="single" w:sz="4" w:space="0" w:color="auto"/>
              <w:right w:val="single" w:sz="4" w:space="0" w:color="auto"/>
            </w:tcBorders>
            <w:vAlign w:val="center"/>
          </w:tcPr>
          <w:p w:rsidR="00B43570" w:rsidRPr="00412DDB" w:rsidRDefault="00B43570" w:rsidP="00E15049">
            <w:pPr>
              <w:jc w:val="center"/>
              <w:rPr>
                <w:sz w:val="18"/>
                <w:szCs w:val="18"/>
              </w:rPr>
            </w:pPr>
            <w:r w:rsidRPr="00412DDB">
              <w:rPr>
                <w:sz w:val="18"/>
                <w:szCs w:val="18"/>
              </w:rPr>
              <w:t xml:space="preserve"> M</w:t>
            </w:r>
            <w:r w:rsidRPr="00412DDB">
              <w:rPr>
                <w:sz w:val="18"/>
                <w:szCs w:val="18"/>
                <w:lang w:val="en-US"/>
              </w:rPr>
              <w:t>a</w:t>
            </w:r>
            <w:r w:rsidRPr="00412DDB">
              <w:rPr>
                <w:sz w:val="18"/>
                <w:szCs w:val="18"/>
              </w:rPr>
              <w:t>x 800%</w:t>
            </w:r>
          </w:p>
        </w:tc>
        <w:tc>
          <w:tcPr>
            <w:tcW w:w="1418" w:type="dxa"/>
            <w:tcBorders>
              <w:top w:val="single" w:sz="4" w:space="0" w:color="auto"/>
              <w:left w:val="nil"/>
              <w:bottom w:val="single" w:sz="4" w:space="0" w:color="auto"/>
              <w:right w:val="single" w:sz="4" w:space="0" w:color="auto"/>
            </w:tcBorders>
            <w:vAlign w:val="center"/>
          </w:tcPr>
          <w:p w:rsidR="00B43570" w:rsidRPr="00B75D36" w:rsidRDefault="00E26B10" w:rsidP="00B75D36">
            <w:pPr>
              <w:jc w:val="right"/>
              <w:rPr>
                <w:sz w:val="20"/>
                <w:szCs w:val="16"/>
              </w:rPr>
            </w:pPr>
            <w:r>
              <w:rPr>
                <w:sz w:val="20"/>
                <w:szCs w:val="16"/>
              </w:rPr>
              <w:t>142,45</w:t>
            </w:r>
          </w:p>
        </w:tc>
        <w:tc>
          <w:tcPr>
            <w:tcW w:w="1417" w:type="dxa"/>
            <w:tcBorders>
              <w:top w:val="single" w:sz="4" w:space="0" w:color="auto"/>
              <w:left w:val="nil"/>
              <w:bottom w:val="single" w:sz="4" w:space="0" w:color="auto"/>
              <w:right w:val="single" w:sz="4" w:space="0" w:color="auto"/>
            </w:tcBorders>
            <w:vAlign w:val="center"/>
          </w:tcPr>
          <w:p w:rsidR="00B43570" w:rsidRPr="00B75D36" w:rsidRDefault="00B43570" w:rsidP="00B75D36">
            <w:pPr>
              <w:jc w:val="right"/>
              <w:rPr>
                <w:sz w:val="20"/>
                <w:szCs w:val="16"/>
              </w:rPr>
            </w:pPr>
            <w:r>
              <w:rPr>
                <w:sz w:val="20"/>
                <w:szCs w:val="16"/>
              </w:rPr>
              <w:t>153,804</w:t>
            </w:r>
          </w:p>
        </w:tc>
        <w:tc>
          <w:tcPr>
            <w:tcW w:w="1701" w:type="dxa"/>
            <w:tcBorders>
              <w:top w:val="single" w:sz="4" w:space="0" w:color="auto"/>
              <w:left w:val="nil"/>
              <w:bottom w:val="single" w:sz="4" w:space="0" w:color="auto"/>
              <w:right w:val="single" w:sz="4" w:space="0" w:color="auto"/>
            </w:tcBorders>
            <w:vAlign w:val="center"/>
          </w:tcPr>
          <w:p w:rsidR="00B43570" w:rsidRPr="00347EBD" w:rsidRDefault="00906065">
            <w:pPr>
              <w:jc w:val="right"/>
              <w:rPr>
                <w:sz w:val="20"/>
                <w:szCs w:val="16"/>
              </w:rPr>
            </w:pPr>
            <w:r>
              <w:rPr>
                <w:sz w:val="20"/>
                <w:szCs w:val="16"/>
              </w:rPr>
              <w:t>169</w:t>
            </w:r>
            <w:r w:rsidR="00B43570">
              <w:rPr>
                <w:sz w:val="20"/>
                <w:szCs w:val="16"/>
              </w:rPr>
              <w:t>,</w:t>
            </w:r>
            <w:r>
              <w:rPr>
                <w:sz w:val="20"/>
                <w:szCs w:val="16"/>
              </w:rPr>
              <w:t>023</w:t>
            </w:r>
          </w:p>
        </w:tc>
      </w:tr>
      <w:tr w:rsidR="00B43570"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B43570" w:rsidRPr="00412DDB" w:rsidRDefault="00B43570" w:rsidP="00E15049">
            <w:pPr>
              <w:jc w:val="center"/>
              <w:rPr>
                <w:b/>
                <w:bCs/>
                <w:sz w:val="18"/>
                <w:szCs w:val="18"/>
              </w:rPr>
            </w:pPr>
            <w:r w:rsidRPr="00412DDB">
              <w:rPr>
                <w:b/>
                <w:bCs/>
                <w:sz w:val="18"/>
                <w:szCs w:val="18"/>
              </w:rPr>
              <w:t>H9.1</w:t>
            </w:r>
          </w:p>
        </w:tc>
        <w:tc>
          <w:tcPr>
            <w:tcW w:w="2977" w:type="dxa"/>
            <w:tcBorders>
              <w:top w:val="single" w:sz="4" w:space="0" w:color="auto"/>
              <w:left w:val="nil"/>
              <w:bottom w:val="single" w:sz="4" w:space="0" w:color="auto"/>
              <w:right w:val="single" w:sz="4" w:space="0" w:color="auto"/>
            </w:tcBorders>
            <w:vAlign w:val="center"/>
          </w:tcPr>
          <w:p w:rsidR="00B43570" w:rsidRPr="00412DDB" w:rsidRDefault="00B43570" w:rsidP="009D6AA8">
            <w:pPr>
              <w:rPr>
                <w:sz w:val="18"/>
                <w:szCs w:val="18"/>
              </w:rPr>
            </w:pPr>
            <w:r w:rsidRPr="00412DDB">
              <w:rPr>
                <w:sz w:val="18"/>
                <w:szCs w:val="18"/>
              </w:rPr>
              <w:t>Максимальный размер кредитов, банковских гарантий и поруч</w:t>
            </w:r>
            <w:r w:rsidRPr="00412DDB">
              <w:rPr>
                <w:sz w:val="18"/>
                <w:szCs w:val="18"/>
              </w:rPr>
              <w:t>и</w:t>
            </w:r>
            <w:r w:rsidRPr="00412DDB">
              <w:rPr>
                <w:sz w:val="18"/>
                <w:szCs w:val="18"/>
              </w:rPr>
              <w:t>тельств, предоставленных  акци</w:t>
            </w:r>
            <w:r w:rsidRPr="00412DDB">
              <w:rPr>
                <w:sz w:val="18"/>
                <w:szCs w:val="18"/>
              </w:rPr>
              <w:t>о</w:t>
            </w:r>
            <w:r w:rsidRPr="00412DDB">
              <w:rPr>
                <w:sz w:val="18"/>
                <w:szCs w:val="18"/>
              </w:rPr>
              <w:t>нерам (участникам)</w:t>
            </w:r>
          </w:p>
        </w:tc>
        <w:tc>
          <w:tcPr>
            <w:tcW w:w="1559" w:type="dxa"/>
            <w:tcBorders>
              <w:top w:val="single" w:sz="4" w:space="0" w:color="auto"/>
              <w:left w:val="nil"/>
              <w:bottom w:val="single" w:sz="4" w:space="0" w:color="auto"/>
              <w:right w:val="single" w:sz="4" w:space="0" w:color="auto"/>
            </w:tcBorders>
            <w:vAlign w:val="center"/>
          </w:tcPr>
          <w:p w:rsidR="00B43570" w:rsidRPr="00412DDB" w:rsidRDefault="00B43570" w:rsidP="00E15049">
            <w:pPr>
              <w:jc w:val="center"/>
              <w:rPr>
                <w:sz w:val="18"/>
                <w:szCs w:val="18"/>
              </w:rPr>
            </w:pPr>
            <w:proofErr w:type="spellStart"/>
            <w:r w:rsidRPr="00412DDB">
              <w:rPr>
                <w:sz w:val="18"/>
                <w:szCs w:val="18"/>
              </w:rPr>
              <w:t>Max</w:t>
            </w:r>
            <w:proofErr w:type="spellEnd"/>
            <w:r w:rsidRPr="00412DDB">
              <w:rPr>
                <w:sz w:val="18"/>
                <w:szCs w:val="18"/>
              </w:rPr>
              <w:t xml:space="preserve"> 50%</w:t>
            </w:r>
          </w:p>
        </w:tc>
        <w:tc>
          <w:tcPr>
            <w:tcW w:w="1418" w:type="dxa"/>
            <w:tcBorders>
              <w:top w:val="single" w:sz="4" w:space="0" w:color="auto"/>
              <w:left w:val="nil"/>
              <w:bottom w:val="single" w:sz="4" w:space="0" w:color="auto"/>
              <w:right w:val="single" w:sz="4" w:space="0" w:color="auto"/>
            </w:tcBorders>
            <w:vAlign w:val="center"/>
          </w:tcPr>
          <w:p w:rsidR="00B43570" w:rsidRPr="00B75D36" w:rsidRDefault="00E26B10" w:rsidP="00B75D36">
            <w:pPr>
              <w:jc w:val="right"/>
              <w:rPr>
                <w:sz w:val="20"/>
                <w:szCs w:val="16"/>
              </w:rPr>
            </w:pPr>
            <w:r>
              <w:rPr>
                <w:sz w:val="20"/>
                <w:szCs w:val="16"/>
              </w:rPr>
              <w:t>1,068</w:t>
            </w:r>
          </w:p>
        </w:tc>
        <w:tc>
          <w:tcPr>
            <w:tcW w:w="1417" w:type="dxa"/>
            <w:tcBorders>
              <w:top w:val="single" w:sz="4" w:space="0" w:color="auto"/>
              <w:left w:val="nil"/>
              <w:bottom w:val="single" w:sz="4" w:space="0" w:color="auto"/>
              <w:right w:val="single" w:sz="4" w:space="0" w:color="auto"/>
            </w:tcBorders>
            <w:vAlign w:val="center"/>
          </w:tcPr>
          <w:p w:rsidR="00B43570" w:rsidRPr="00B75D36" w:rsidRDefault="00B43570" w:rsidP="00B75D36">
            <w:pPr>
              <w:jc w:val="right"/>
              <w:rPr>
                <w:sz w:val="20"/>
                <w:szCs w:val="16"/>
              </w:rPr>
            </w:pPr>
            <w:r>
              <w:rPr>
                <w:sz w:val="20"/>
                <w:szCs w:val="16"/>
              </w:rPr>
              <w:t>1,033</w:t>
            </w:r>
          </w:p>
        </w:tc>
        <w:tc>
          <w:tcPr>
            <w:tcW w:w="1701" w:type="dxa"/>
            <w:tcBorders>
              <w:top w:val="single" w:sz="4" w:space="0" w:color="auto"/>
              <w:left w:val="nil"/>
              <w:bottom w:val="single" w:sz="4" w:space="0" w:color="auto"/>
              <w:right w:val="single" w:sz="4" w:space="0" w:color="auto"/>
            </w:tcBorders>
            <w:vAlign w:val="center"/>
          </w:tcPr>
          <w:p w:rsidR="00B43570" w:rsidRPr="00347EBD" w:rsidRDefault="00B43570">
            <w:pPr>
              <w:jc w:val="right"/>
              <w:rPr>
                <w:sz w:val="20"/>
                <w:szCs w:val="16"/>
              </w:rPr>
            </w:pPr>
            <w:r>
              <w:rPr>
                <w:sz w:val="20"/>
                <w:szCs w:val="16"/>
              </w:rPr>
              <w:t>1,</w:t>
            </w:r>
            <w:r w:rsidR="00906065">
              <w:rPr>
                <w:sz w:val="20"/>
                <w:szCs w:val="16"/>
              </w:rPr>
              <w:t>053</w:t>
            </w:r>
          </w:p>
        </w:tc>
      </w:tr>
      <w:tr w:rsidR="00B43570"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B43570" w:rsidRPr="00412DDB" w:rsidRDefault="00B43570" w:rsidP="00E15049">
            <w:pPr>
              <w:jc w:val="center"/>
              <w:rPr>
                <w:b/>
                <w:bCs/>
                <w:sz w:val="18"/>
                <w:szCs w:val="18"/>
              </w:rPr>
            </w:pPr>
            <w:r w:rsidRPr="00412DDB">
              <w:rPr>
                <w:b/>
                <w:bCs/>
                <w:sz w:val="18"/>
                <w:szCs w:val="18"/>
              </w:rPr>
              <w:t>H 10.1</w:t>
            </w:r>
          </w:p>
        </w:tc>
        <w:tc>
          <w:tcPr>
            <w:tcW w:w="2977" w:type="dxa"/>
            <w:tcBorders>
              <w:top w:val="single" w:sz="4" w:space="0" w:color="auto"/>
              <w:left w:val="nil"/>
              <w:bottom w:val="single" w:sz="4" w:space="0" w:color="auto"/>
              <w:right w:val="single" w:sz="4" w:space="0" w:color="auto"/>
            </w:tcBorders>
            <w:vAlign w:val="center"/>
          </w:tcPr>
          <w:p w:rsidR="00B43570" w:rsidRPr="00412DDB" w:rsidRDefault="00B43570" w:rsidP="009D6AA8">
            <w:pPr>
              <w:rPr>
                <w:sz w:val="18"/>
                <w:szCs w:val="18"/>
              </w:rPr>
            </w:pPr>
            <w:r w:rsidRPr="00412DDB">
              <w:rPr>
                <w:sz w:val="18"/>
                <w:szCs w:val="18"/>
              </w:rPr>
              <w:t>Совокупная величина риска по инсайдерам</w:t>
            </w:r>
          </w:p>
        </w:tc>
        <w:tc>
          <w:tcPr>
            <w:tcW w:w="1559" w:type="dxa"/>
            <w:tcBorders>
              <w:top w:val="single" w:sz="4" w:space="0" w:color="auto"/>
              <w:left w:val="nil"/>
              <w:bottom w:val="single" w:sz="4" w:space="0" w:color="auto"/>
              <w:right w:val="single" w:sz="4" w:space="0" w:color="auto"/>
            </w:tcBorders>
            <w:vAlign w:val="center"/>
          </w:tcPr>
          <w:p w:rsidR="00B43570" w:rsidRPr="00412DDB" w:rsidRDefault="00B43570" w:rsidP="00E15049">
            <w:pPr>
              <w:jc w:val="center"/>
              <w:rPr>
                <w:sz w:val="18"/>
                <w:szCs w:val="18"/>
              </w:rPr>
            </w:pPr>
            <w:proofErr w:type="spellStart"/>
            <w:r w:rsidRPr="00412DDB">
              <w:rPr>
                <w:sz w:val="18"/>
                <w:szCs w:val="18"/>
              </w:rPr>
              <w:t>Max</w:t>
            </w:r>
            <w:proofErr w:type="spellEnd"/>
            <w:r w:rsidRPr="00412DDB">
              <w:rPr>
                <w:sz w:val="18"/>
                <w:szCs w:val="18"/>
              </w:rPr>
              <w:t xml:space="preserve"> 3%</w:t>
            </w:r>
          </w:p>
        </w:tc>
        <w:tc>
          <w:tcPr>
            <w:tcW w:w="1418" w:type="dxa"/>
            <w:tcBorders>
              <w:top w:val="single" w:sz="4" w:space="0" w:color="auto"/>
              <w:left w:val="nil"/>
              <w:bottom w:val="single" w:sz="4" w:space="0" w:color="auto"/>
              <w:right w:val="single" w:sz="4" w:space="0" w:color="auto"/>
            </w:tcBorders>
            <w:vAlign w:val="center"/>
          </w:tcPr>
          <w:p w:rsidR="00B43570" w:rsidRPr="00B75D36" w:rsidRDefault="00E26B10" w:rsidP="00B75D36">
            <w:pPr>
              <w:jc w:val="right"/>
              <w:rPr>
                <w:sz w:val="20"/>
                <w:szCs w:val="16"/>
              </w:rPr>
            </w:pPr>
            <w:r>
              <w:rPr>
                <w:sz w:val="20"/>
                <w:szCs w:val="16"/>
              </w:rPr>
              <w:t>0,487</w:t>
            </w:r>
          </w:p>
        </w:tc>
        <w:tc>
          <w:tcPr>
            <w:tcW w:w="1417" w:type="dxa"/>
            <w:tcBorders>
              <w:top w:val="single" w:sz="4" w:space="0" w:color="auto"/>
              <w:left w:val="nil"/>
              <w:bottom w:val="single" w:sz="4" w:space="0" w:color="auto"/>
              <w:right w:val="single" w:sz="4" w:space="0" w:color="auto"/>
            </w:tcBorders>
            <w:vAlign w:val="center"/>
          </w:tcPr>
          <w:p w:rsidR="00B43570" w:rsidRPr="00B75D36" w:rsidRDefault="00B43570" w:rsidP="00422945">
            <w:pPr>
              <w:jc w:val="right"/>
              <w:rPr>
                <w:sz w:val="20"/>
                <w:szCs w:val="16"/>
              </w:rPr>
            </w:pPr>
            <w:r>
              <w:rPr>
                <w:sz w:val="20"/>
                <w:szCs w:val="16"/>
              </w:rPr>
              <w:t>0,477</w:t>
            </w:r>
          </w:p>
        </w:tc>
        <w:tc>
          <w:tcPr>
            <w:tcW w:w="1701" w:type="dxa"/>
            <w:tcBorders>
              <w:top w:val="single" w:sz="4" w:space="0" w:color="auto"/>
              <w:left w:val="nil"/>
              <w:bottom w:val="single" w:sz="4" w:space="0" w:color="auto"/>
              <w:right w:val="single" w:sz="4" w:space="0" w:color="auto"/>
            </w:tcBorders>
            <w:vAlign w:val="center"/>
          </w:tcPr>
          <w:p w:rsidR="00B43570" w:rsidRPr="00347EBD" w:rsidRDefault="00B43570">
            <w:pPr>
              <w:jc w:val="right"/>
              <w:rPr>
                <w:sz w:val="20"/>
                <w:szCs w:val="16"/>
              </w:rPr>
            </w:pPr>
            <w:r>
              <w:rPr>
                <w:sz w:val="20"/>
                <w:szCs w:val="16"/>
              </w:rPr>
              <w:t>0,</w:t>
            </w:r>
            <w:r w:rsidR="00906065" w:rsidDel="00906065">
              <w:rPr>
                <w:sz w:val="20"/>
                <w:szCs w:val="16"/>
              </w:rPr>
              <w:t xml:space="preserve"> </w:t>
            </w:r>
            <w:r>
              <w:rPr>
                <w:sz w:val="20"/>
                <w:szCs w:val="16"/>
              </w:rPr>
              <w:t>37</w:t>
            </w:r>
            <w:r w:rsidR="00906065">
              <w:rPr>
                <w:sz w:val="20"/>
                <w:szCs w:val="16"/>
              </w:rPr>
              <w:t>2</w:t>
            </w:r>
          </w:p>
        </w:tc>
      </w:tr>
      <w:tr w:rsidR="00B43570"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B43570" w:rsidRPr="00412DDB" w:rsidRDefault="00B43570" w:rsidP="00E15049">
            <w:pPr>
              <w:jc w:val="center"/>
              <w:rPr>
                <w:b/>
                <w:bCs/>
                <w:sz w:val="18"/>
                <w:szCs w:val="18"/>
              </w:rPr>
            </w:pPr>
            <w:r w:rsidRPr="00412DDB">
              <w:rPr>
                <w:b/>
                <w:bCs/>
                <w:sz w:val="18"/>
                <w:szCs w:val="18"/>
              </w:rPr>
              <w:t>H12</w:t>
            </w:r>
          </w:p>
        </w:tc>
        <w:tc>
          <w:tcPr>
            <w:tcW w:w="2977" w:type="dxa"/>
            <w:tcBorders>
              <w:top w:val="single" w:sz="4" w:space="0" w:color="auto"/>
              <w:left w:val="nil"/>
              <w:bottom w:val="single" w:sz="4" w:space="0" w:color="auto"/>
              <w:right w:val="single" w:sz="4" w:space="0" w:color="auto"/>
            </w:tcBorders>
            <w:vAlign w:val="center"/>
          </w:tcPr>
          <w:p w:rsidR="00B43570" w:rsidRPr="00412DDB" w:rsidRDefault="00E26B10" w:rsidP="009D6AA8">
            <w:pPr>
              <w:rPr>
                <w:sz w:val="18"/>
                <w:szCs w:val="18"/>
              </w:rPr>
            </w:pPr>
            <w:r>
              <w:rPr>
                <w:sz w:val="18"/>
                <w:szCs w:val="18"/>
              </w:rPr>
              <w:t>И</w:t>
            </w:r>
            <w:r w:rsidR="00B43570" w:rsidRPr="00412DDB">
              <w:rPr>
                <w:sz w:val="18"/>
                <w:szCs w:val="18"/>
              </w:rPr>
              <w:t>спользования собственных средств (капитала) банка для пр</w:t>
            </w:r>
            <w:r w:rsidR="00B43570" w:rsidRPr="00412DDB">
              <w:rPr>
                <w:sz w:val="18"/>
                <w:szCs w:val="18"/>
              </w:rPr>
              <w:t>и</w:t>
            </w:r>
            <w:r w:rsidR="00B43570" w:rsidRPr="00412DDB">
              <w:rPr>
                <w:sz w:val="18"/>
                <w:szCs w:val="18"/>
              </w:rPr>
              <w:t>обретения акций  (долей) других юридических лиц</w:t>
            </w:r>
          </w:p>
        </w:tc>
        <w:tc>
          <w:tcPr>
            <w:tcW w:w="1559" w:type="dxa"/>
            <w:tcBorders>
              <w:top w:val="single" w:sz="4" w:space="0" w:color="auto"/>
              <w:left w:val="nil"/>
              <w:bottom w:val="single" w:sz="4" w:space="0" w:color="auto"/>
              <w:right w:val="single" w:sz="4" w:space="0" w:color="auto"/>
            </w:tcBorders>
            <w:vAlign w:val="center"/>
          </w:tcPr>
          <w:p w:rsidR="00B43570" w:rsidRPr="00412DDB" w:rsidRDefault="00B43570" w:rsidP="00E15049">
            <w:pPr>
              <w:jc w:val="center"/>
              <w:rPr>
                <w:sz w:val="18"/>
                <w:szCs w:val="18"/>
              </w:rPr>
            </w:pPr>
            <w:proofErr w:type="spellStart"/>
            <w:r w:rsidRPr="00412DDB">
              <w:rPr>
                <w:sz w:val="18"/>
                <w:szCs w:val="18"/>
              </w:rPr>
              <w:t>Max</w:t>
            </w:r>
            <w:proofErr w:type="spellEnd"/>
            <w:r w:rsidRPr="00412DDB">
              <w:rPr>
                <w:sz w:val="18"/>
                <w:szCs w:val="18"/>
              </w:rPr>
              <w:t xml:space="preserve"> 25%</w:t>
            </w:r>
          </w:p>
        </w:tc>
        <w:tc>
          <w:tcPr>
            <w:tcW w:w="1418" w:type="dxa"/>
            <w:tcBorders>
              <w:top w:val="single" w:sz="4" w:space="0" w:color="auto"/>
              <w:left w:val="nil"/>
              <w:bottom w:val="single" w:sz="4" w:space="0" w:color="auto"/>
              <w:right w:val="single" w:sz="4" w:space="0" w:color="auto"/>
            </w:tcBorders>
            <w:vAlign w:val="center"/>
          </w:tcPr>
          <w:p w:rsidR="00B43570" w:rsidRPr="00B75D36" w:rsidRDefault="00E26B10" w:rsidP="00B75D36">
            <w:pPr>
              <w:jc w:val="right"/>
              <w:rPr>
                <w:sz w:val="20"/>
                <w:szCs w:val="16"/>
              </w:rPr>
            </w:pPr>
            <w:r>
              <w:rPr>
                <w:sz w:val="20"/>
                <w:szCs w:val="16"/>
              </w:rPr>
              <w:t>4,131</w:t>
            </w:r>
          </w:p>
        </w:tc>
        <w:tc>
          <w:tcPr>
            <w:tcW w:w="1417" w:type="dxa"/>
            <w:tcBorders>
              <w:top w:val="single" w:sz="4" w:space="0" w:color="auto"/>
              <w:left w:val="nil"/>
              <w:bottom w:val="single" w:sz="4" w:space="0" w:color="auto"/>
              <w:right w:val="single" w:sz="4" w:space="0" w:color="auto"/>
            </w:tcBorders>
            <w:vAlign w:val="center"/>
          </w:tcPr>
          <w:p w:rsidR="00B43570" w:rsidRPr="00B75D36" w:rsidRDefault="00B43570" w:rsidP="00B75D36">
            <w:pPr>
              <w:jc w:val="right"/>
              <w:rPr>
                <w:sz w:val="20"/>
                <w:szCs w:val="16"/>
              </w:rPr>
            </w:pPr>
            <w:r>
              <w:rPr>
                <w:sz w:val="20"/>
                <w:szCs w:val="16"/>
              </w:rPr>
              <w:t>3,903</w:t>
            </w:r>
          </w:p>
        </w:tc>
        <w:tc>
          <w:tcPr>
            <w:tcW w:w="1701" w:type="dxa"/>
            <w:tcBorders>
              <w:top w:val="single" w:sz="4" w:space="0" w:color="auto"/>
              <w:left w:val="nil"/>
              <w:bottom w:val="single" w:sz="4" w:space="0" w:color="auto"/>
              <w:right w:val="single" w:sz="4" w:space="0" w:color="auto"/>
            </w:tcBorders>
            <w:vAlign w:val="center"/>
          </w:tcPr>
          <w:p w:rsidR="00B43570" w:rsidRPr="00347EBD" w:rsidRDefault="00B43570" w:rsidP="00422945">
            <w:pPr>
              <w:jc w:val="right"/>
              <w:rPr>
                <w:sz w:val="20"/>
                <w:szCs w:val="16"/>
              </w:rPr>
            </w:pPr>
            <w:r>
              <w:rPr>
                <w:sz w:val="20"/>
                <w:szCs w:val="16"/>
              </w:rPr>
              <w:t>0,00</w:t>
            </w:r>
          </w:p>
        </w:tc>
      </w:tr>
    </w:tbl>
    <w:p w:rsidR="00E15049" w:rsidRPr="00412DDB" w:rsidRDefault="00E15049" w:rsidP="00E15049">
      <w:pPr>
        <w:pStyle w:val="prilozhenie"/>
        <w:rPr>
          <w:bCs/>
          <w:sz w:val="22"/>
          <w:szCs w:val="22"/>
        </w:rPr>
      </w:pPr>
    </w:p>
    <w:p w:rsidR="00B37CA9" w:rsidRPr="00412DDB" w:rsidRDefault="00B37CA9" w:rsidP="00F5589D">
      <w:pPr>
        <w:pStyle w:val="em-4"/>
        <w:rPr>
          <w:b/>
          <w:i/>
        </w:rPr>
      </w:pPr>
      <w:r w:rsidRPr="00412DDB">
        <w:rPr>
          <w:b/>
          <w:i/>
        </w:rPr>
        <w:t>Сведения о выполнении обязательных нормативов, дополнительно установленных Централ</w:t>
      </w:r>
      <w:r w:rsidRPr="00412DDB">
        <w:rPr>
          <w:b/>
          <w:i/>
        </w:rPr>
        <w:t>ь</w:t>
      </w:r>
      <w:r w:rsidRPr="00412DDB">
        <w:rPr>
          <w:b/>
          <w:i/>
        </w:rPr>
        <w:t xml:space="preserve">ным банком Российской Федерации (Банком России) для кредитных организации </w:t>
      </w:r>
      <w:r w:rsidR="00B140EC">
        <w:rPr>
          <w:b/>
          <w:i/>
        </w:rPr>
        <w:t>–</w:t>
      </w:r>
      <w:r w:rsidRPr="00412DDB">
        <w:rPr>
          <w:b/>
          <w:i/>
        </w:rPr>
        <w:t xml:space="preserve"> эмитентов облиг</w:t>
      </w:r>
      <w:r w:rsidRPr="00412DDB">
        <w:rPr>
          <w:b/>
          <w:i/>
        </w:rPr>
        <w:t>а</w:t>
      </w:r>
      <w:r w:rsidRPr="00412DDB">
        <w:rPr>
          <w:b/>
          <w:i/>
        </w:rPr>
        <w:t>ций с ипотечным покрытием за последний отчетный период</w:t>
      </w:r>
      <w:r w:rsidRPr="00412DDB">
        <w:rPr>
          <w:rStyle w:val="af0"/>
          <w:b/>
          <w:i/>
          <w:vanish/>
          <w:color w:val="000000"/>
        </w:rPr>
        <w:footnoteReference w:id="39"/>
      </w:r>
      <w:r w:rsidRPr="00412DDB">
        <w:rPr>
          <w:b/>
          <w:i/>
        </w:rPr>
        <w:t>:</w:t>
      </w:r>
    </w:p>
    <w:p w:rsidR="00A8740B" w:rsidRPr="00D45796" w:rsidRDefault="00A8740B" w:rsidP="00F5589D">
      <w:pPr>
        <w:pStyle w:val="em-4"/>
        <w:rPr>
          <w:sz w:val="24"/>
        </w:rPr>
      </w:pPr>
      <w:r w:rsidRPr="00D45796">
        <w:rPr>
          <w:szCs w:val="20"/>
        </w:rPr>
        <w:t>Т.к. кредитная организация не осуществляет эмиссию облигаций с ипотечным покрытием Сведения об обязательных нормативах, дополнительно установленных Центральным банком Российской Федерации для кредитных организаций – эмитентов облигаций с ипотечным покрытием, не приводятся</w:t>
      </w:r>
      <w:r w:rsidR="00D45796">
        <w:rPr>
          <w:szCs w:val="20"/>
        </w:rPr>
        <w:t>.</w:t>
      </w:r>
    </w:p>
    <w:p w:rsidR="00B37CA9" w:rsidRPr="00412DDB" w:rsidRDefault="00B37CA9" w:rsidP="00B37CA9">
      <w:pPr>
        <w:pStyle w:val="prilozhenie"/>
        <w:rPr>
          <w:sz w:val="22"/>
          <w:szCs w:val="22"/>
        </w:rPr>
      </w:pPr>
    </w:p>
    <w:tbl>
      <w:tblPr>
        <w:tblW w:w="9360" w:type="dxa"/>
        <w:tblInd w:w="108" w:type="dxa"/>
        <w:tblLook w:val="0000" w:firstRow="0" w:lastRow="0" w:firstColumn="0" w:lastColumn="0" w:noHBand="0" w:noVBand="0"/>
      </w:tblPr>
      <w:tblGrid>
        <w:gridCol w:w="1459"/>
        <w:gridCol w:w="1601"/>
        <w:gridCol w:w="2520"/>
        <w:gridCol w:w="1980"/>
        <w:gridCol w:w="1800"/>
      </w:tblGrid>
      <w:tr w:rsidR="00B37CA9" w:rsidRPr="00412DDB" w:rsidTr="00B37CA9">
        <w:trPr>
          <w:trHeight w:val="525"/>
        </w:trPr>
        <w:tc>
          <w:tcPr>
            <w:tcW w:w="1459" w:type="dxa"/>
            <w:tcBorders>
              <w:top w:val="single" w:sz="4" w:space="0" w:color="auto"/>
              <w:left w:val="single" w:sz="4" w:space="0" w:color="auto"/>
              <w:bottom w:val="single" w:sz="4" w:space="0" w:color="auto"/>
              <w:right w:val="single" w:sz="4" w:space="0" w:color="auto"/>
            </w:tcBorders>
          </w:tcPr>
          <w:p w:rsidR="00B37CA9" w:rsidRPr="00412DDB" w:rsidRDefault="00B37CA9" w:rsidP="00B37CA9">
            <w:pPr>
              <w:jc w:val="center"/>
              <w:rPr>
                <w:b/>
                <w:bCs/>
                <w:sz w:val="22"/>
                <w:szCs w:val="22"/>
              </w:rPr>
            </w:pPr>
            <w:r w:rsidRPr="00412DDB">
              <w:rPr>
                <w:b/>
                <w:bCs/>
                <w:sz w:val="22"/>
                <w:szCs w:val="22"/>
              </w:rPr>
              <w:t xml:space="preserve">Отчетная </w:t>
            </w:r>
          </w:p>
          <w:p w:rsidR="00B37CA9" w:rsidRPr="00412DDB" w:rsidRDefault="00B37CA9" w:rsidP="00B37CA9">
            <w:pPr>
              <w:jc w:val="center"/>
              <w:rPr>
                <w:b/>
                <w:bCs/>
                <w:sz w:val="22"/>
                <w:szCs w:val="22"/>
              </w:rPr>
            </w:pPr>
            <w:r w:rsidRPr="00412DDB">
              <w:rPr>
                <w:b/>
                <w:bCs/>
                <w:sz w:val="22"/>
                <w:szCs w:val="22"/>
              </w:rPr>
              <w:t>дата</w:t>
            </w:r>
          </w:p>
        </w:tc>
        <w:tc>
          <w:tcPr>
            <w:tcW w:w="1601" w:type="dxa"/>
            <w:tcBorders>
              <w:top w:val="single" w:sz="4" w:space="0" w:color="auto"/>
              <w:left w:val="single" w:sz="4" w:space="0" w:color="auto"/>
              <w:bottom w:val="single" w:sz="4" w:space="0" w:color="auto"/>
              <w:right w:val="single" w:sz="4" w:space="0" w:color="auto"/>
            </w:tcBorders>
          </w:tcPr>
          <w:p w:rsidR="00B37CA9" w:rsidRPr="00412DDB" w:rsidRDefault="00B37CA9" w:rsidP="00B37CA9">
            <w:pPr>
              <w:jc w:val="center"/>
              <w:rPr>
                <w:b/>
                <w:bCs/>
                <w:sz w:val="22"/>
                <w:szCs w:val="22"/>
              </w:rPr>
            </w:pPr>
            <w:r w:rsidRPr="00412DDB">
              <w:rPr>
                <w:b/>
                <w:bCs/>
                <w:sz w:val="22"/>
                <w:szCs w:val="22"/>
              </w:rPr>
              <w:t>Условное обозначение (номер) но</w:t>
            </w:r>
            <w:r w:rsidRPr="00412DDB">
              <w:rPr>
                <w:b/>
                <w:bCs/>
                <w:sz w:val="22"/>
                <w:szCs w:val="22"/>
              </w:rPr>
              <w:t>р</w:t>
            </w:r>
            <w:r w:rsidRPr="00412DDB">
              <w:rPr>
                <w:b/>
                <w:bCs/>
                <w:sz w:val="22"/>
                <w:szCs w:val="22"/>
              </w:rPr>
              <w:t>матива</w:t>
            </w:r>
          </w:p>
        </w:tc>
        <w:tc>
          <w:tcPr>
            <w:tcW w:w="252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b/>
                <w:bCs/>
                <w:sz w:val="22"/>
                <w:szCs w:val="22"/>
              </w:rPr>
            </w:pPr>
            <w:r w:rsidRPr="00412DDB">
              <w:rPr>
                <w:b/>
                <w:bCs/>
                <w:sz w:val="22"/>
                <w:szCs w:val="22"/>
              </w:rPr>
              <w:t>Название норматива</w:t>
            </w:r>
          </w:p>
        </w:tc>
        <w:tc>
          <w:tcPr>
            <w:tcW w:w="198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b/>
                <w:bCs/>
                <w:sz w:val="22"/>
                <w:szCs w:val="22"/>
              </w:rPr>
            </w:pPr>
            <w:r w:rsidRPr="00412DDB">
              <w:rPr>
                <w:b/>
                <w:bCs/>
                <w:sz w:val="22"/>
                <w:szCs w:val="22"/>
              </w:rPr>
              <w:t xml:space="preserve">Допустимое </w:t>
            </w:r>
          </w:p>
          <w:p w:rsidR="00B37CA9" w:rsidRPr="00412DDB" w:rsidRDefault="00B37CA9" w:rsidP="00B37CA9">
            <w:pPr>
              <w:jc w:val="center"/>
              <w:rPr>
                <w:b/>
                <w:bCs/>
                <w:sz w:val="22"/>
                <w:szCs w:val="22"/>
              </w:rPr>
            </w:pPr>
            <w:r w:rsidRPr="00412DDB">
              <w:rPr>
                <w:b/>
                <w:bCs/>
                <w:sz w:val="22"/>
                <w:szCs w:val="22"/>
              </w:rPr>
              <w:t xml:space="preserve">значение </w:t>
            </w:r>
          </w:p>
          <w:p w:rsidR="00B37CA9" w:rsidRPr="00412DDB" w:rsidRDefault="00B37CA9" w:rsidP="00B37CA9">
            <w:pPr>
              <w:jc w:val="center"/>
              <w:rPr>
                <w:b/>
                <w:bCs/>
                <w:sz w:val="22"/>
                <w:szCs w:val="22"/>
              </w:rPr>
            </w:pPr>
            <w:r w:rsidRPr="00412DDB">
              <w:rPr>
                <w:b/>
                <w:bCs/>
                <w:sz w:val="22"/>
                <w:szCs w:val="22"/>
              </w:rPr>
              <w:t>норматива</w:t>
            </w:r>
          </w:p>
        </w:tc>
        <w:tc>
          <w:tcPr>
            <w:tcW w:w="180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b/>
                <w:bCs/>
                <w:sz w:val="22"/>
                <w:szCs w:val="22"/>
              </w:rPr>
            </w:pPr>
            <w:r w:rsidRPr="00412DDB">
              <w:rPr>
                <w:b/>
                <w:bCs/>
                <w:sz w:val="22"/>
                <w:szCs w:val="22"/>
              </w:rPr>
              <w:t>Фактическое значение но</w:t>
            </w:r>
            <w:r w:rsidRPr="00412DDB">
              <w:rPr>
                <w:b/>
                <w:bCs/>
                <w:sz w:val="22"/>
                <w:szCs w:val="22"/>
              </w:rPr>
              <w:t>р</w:t>
            </w:r>
            <w:r w:rsidRPr="00412DDB">
              <w:rPr>
                <w:b/>
                <w:bCs/>
                <w:sz w:val="22"/>
                <w:szCs w:val="22"/>
              </w:rPr>
              <w:t>матива</w:t>
            </w:r>
          </w:p>
        </w:tc>
      </w:tr>
      <w:tr w:rsidR="00B37CA9" w:rsidRPr="00412DDB" w:rsidTr="00B37CA9">
        <w:trPr>
          <w:trHeight w:val="339"/>
        </w:trPr>
        <w:tc>
          <w:tcPr>
            <w:tcW w:w="1459" w:type="dxa"/>
            <w:tcBorders>
              <w:top w:val="single" w:sz="4" w:space="0" w:color="auto"/>
              <w:left w:val="single" w:sz="4" w:space="0" w:color="auto"/>
              <w:bottom w:val="single" w:sz="4" w:space="0" w:color="auto"/>
              <w:right w:val="single" w:sz="4" w:space="0" w:color="auto"/>
            </w:tcBorders>
          </w:tcPr>
          <w:p w:rsidR="00B37CA9" w:rsidRPr="00412DDB" w:rsidRDefault="00B37CA9" w:rsidP="00B37CA9">
            <w:pPr>
              <w:jc w:val="center"/>
              <w:rPr>
                <w:b/>
                <w:bCs/>
                <w:sz w:val="22"/>
                <w:szCs w:val="22"/>
              </w:rPr>
            </w:pPr>
            <w:r w:rsidRPr="00412DDB">
              <w:rPr>
                <w:b/>
                <w:bCs/>
                <w:sz w:val="22"/>
                <w:szCs w:val="22"/>
              </w:rPr>
              <w:t>1</w:t>
            </w:r>
          </w:p>
        </w:tc>
        <w:tc>
          <w:tcPr>
            <w:tcW w:w="1601" w:type="dxa"/>
            <w:tcBorders>
              <w:top w:val="single" w:sz="4" w:space="0" w:color="auto"/>
              <w:left w:val="single" w:sz="4" w:space="0" w:color="auto"/>
              <w:bottom w:val="single" w:sz="4" w:space="0" w:color="auto"/>
              <w:right w:val="single" w:sz="4" w:space="0" w:color="auto"/>
            </w:tcBorders>
          </w:tcPr>
          <w:p w:rsidR="00B37CA9" w:rsidRPr="00412DDB" w:rsidRDefault="00B37CA9" w:rsidP="00B37CA9">
            <w:pPr>
              <w:jc w:val="center"/>
              <w:rPr>
                <w:b/>
                <w:bCs/>
                <w:sz w:val="22"/>
                <w:szCs w:val="22"/>
              </w:rPr>
            </w:pPr>
            <w:r w:rsidRPr="00412DDB">
              <w:rPr>
                <w:b/>
                <w:bCs/>
                <w:sz w:val="22"/>
                <w:szCs w:val="22"/>
              </w:rPr>
              <w:t>2</w:t>
            </w:r>
          </w:p>
        </w:tc>
        <w:tc>
          <w:tcPr>
            <w:tcW w:w="252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b/>
                <w:bCs/>
                <w:sz w:val="22"/>
                <w:szCs w:val="22"/>
              </w:rPr>
            </w:pPr>
            <w:r w:rsidRPr="00412DDB">
              <w:rPr>
                <w:b/>
                <w:bCs/>
                <w:sz w:val="22"/>
                <w:szCs w:val="22"/>
              </w:rPr>
              <w:t>3</w:t>
            </w:r>
          </w:p>
        </w:tc>
        <w:tc>
          <w:tcPr>
            <w:tcW w:w="198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b/>
                <w:bCs/>
                <w:sz w:val="22"/>
                <w:szCs w:val="22"/>
              </w:rPr>
            </w:pPr>
            <w:r w:rsidRPr="00412DDB">
              <w:rPr>
                <w:b/>
                <w:bCs/>
                <w:sz w:val="22"/>
                <w:szCs w:val="22"/>
              </w:rPr>
              <w:t>4</w:t>
            </w:r>
          </w:p>
        </w:tc>
        <w:tc>
          <w:tcPr>
            <w:tcW w:w="180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b/>
                <w:bCs/>
                <w:sz w:val="22"/>
                <w:szCs w:val="22"/>
              </w:rPr>
            </w:pPr>
            <w:r w:rsidRPr="00412DDB">
              <w:rPr>
                <w:b/>
                <w:bCs/>
                <w:sz w:val="22"/>
                <w:szCs w:val="22"/>
              </w:rPr>
              <w:t>5</w:t>
            </w:r>
          </w:p>
        </w:tc>
      </w:tr>
      <w:tr w:rsidR="00B37CA9" w:rsidRPr="00412DDB" w:rsidTr="00F5589D">
        <w:trPr>
          <w:trHeight w:val="349"/>
        </w:trPr>
        <w:tc>
          <w:tcPr>
            <w:tcW w:w="1459" w:type="dxa"/>
            <w:tcBorders>
              <w:top w:val="single" w:sz="4" w:space="0" w:color="auto"/>
              <w:left w:val="single" w:sz="4" w:space="0" w:color="auto"/>
              <w:bottom w:val="single" w:sz="4" w:space="0" w:color="auto"/>
              <w:right w:val="single" w:sz="4" w:space="0" w:color="auto"/>
            </w:tcBorders>
            <w:vAlign w:val="center"/>
          </w:tcPr>
          <w:p w:rsidR="00B37CA9" w:rsidRPr="00412DDB" w:rsidRDefault="00B140EC" w:rsidP="00F5589D">
            <w:pPr>
              <w:jc w:val="center"/>
              <w:rPr>
                <w:bCs/>
                <w:sz w:val="22"/>
                <w:szCs w:val="22"/>
              </w:rPr>
            </w:pPr>
            <w:r>
              <w:rPr>
                <w:bCs/>
                <w:sz w:val="22"/>
                <w:szCs w:val="22"/>
              </w:rPr>
              <w:t>–</w:t>
            </w:r>
          </w:p>
        </w:tc>
        <w:tc>
          <w:tcPr>
            <w:tcW w:w="1601" w:type="dxa"/>
            <w:tcBorders>
              <w:top w:val="single" w:sz="4" w:space="0" w:color="auto"/>
              <w:left w:val="single" w:sz="4" w:space="0" w:color="auto"/>
              <w:bottom w:val="single" w:sz="4" w:space="0" w:color="auto"/>
              <w:right w:val="single" w:sz="4" w:space="0" w:color="auto"/>
            </w:tcBorders>
            <w:vAlign w:val="center"/>
          </w:tcPr>
          <w:p w:rsidR="00B37CA9" w:rsidRPr="00412DDB" w:rsidRDefault="00B140EC" w:rsidP="00F5589D">
            <w:pPr>
              <w:jc w:val="center"/>
              <w:rPr>
                <w:bCs/>
                <w:sz w:val="22"/>
                <w:szCs w:val="22"/>
              </w:rPr>
            </w:pPr>
            <w:r>
              <w:rPr>
                <w:bCs/>
                <w:sz w:val="22"/>
                <w:szCs w:val="22"/>
              </w:rPr>
              <w:t>–</w:t>
            </w:r>
          </w:p>
        </w:tc>
        <w:tc>
          <w:tcPr>
            <w:tcW w:w="2520" w:type="dxa"/>
            <w:tcBorders>
              <w:top w:val="single" w:sz="4" w:space="0" w:color="auto"/>
              <w:left w:val="nil"/>
              <w:bottom w:val="single" w:sz="4" w:space="0" w:color="auto"/>
              <w:right w:val="single" w:sz="4" w:space="0" w:color="auto"/>
            </w:tcBorders>
            <w:vAlign w:val="center"/>
          </w:tcPr>
          <w:p w:rsidR="00B37CA9" w:rsidRPr="00412DDB" w:rsidRDefault="00B140EC" w:rsidP="00F5589D">
            <w:pPr>
              <w:jc w:val="center"/>
              <w:rPr>
                <w:bCs/>
                <w:sz w:val="22"/>
                <w:szCs w:val="22"/>
              </w:rPr>
            </w:pPr>
            <w:r>
              <w:rPr>
                <w:bCs/>
                <w:sz w:val="22"/>
                <w:szCs w:val="22"/>
              </w:rPr>
              <w:t>–</w:t>
            </w:r>
          </w:p>
        </w:tc>
        <w:tc>
          <w:tcPr>
            <w:tcW w:w="1980" w:type="dxa"/>
            <w:tcBorders>
              <w:top w:val="single" w:sz="4" w:space="0" w:color="auto"/>
              <w:left w:val="nil"/>
              <w:bottom w:val="single" w:sz="4" w:space="0" w:color="auto"/>
              <w:right w:val="single" w:sz="4" w:space="0" w:color="auto"/>
            </w:tcBorders>
            <w:vAlign w:val="center"/>
          </w:tcPr>
          <w:p w:rsidR="00B37CA9" w:rsidRPr="00412DDB" w:rsidRDefault="00B140EC" w:rsidP="00F5589D">
            <w:pPr>
              <w:jc w:val="center"/>
              <w:rPr>
                <w:bCs/>
                <w:sz w:val="22"/>
                <w:szCs w:val="22"/>
              </w:rPr>
            </w:pPr>
            <w:r>
              <w:rPr>
                <w:bCs/>
                <w:sz w:val="22"/>
                <w:szCs w:val="22"/>
              </w:rPr>
              <w:t>–</w:t>
            </w:r>
          </w:p>
        </w:tc>
        <w:tc>
          <w:tcPr>
            <w:tcW w:w="1800" w:type="dxa"/>
            <w:tcBorders>
              <w:top w:val="single" w:sz="4" w:space="0" w:color="auto"/>
              <w:left w:val="nil"/>
              <w:bottom w:val="single" w:sz="4" w:space="0" w:color="auto"/>
              <w:right w:val="single" w:sz="4" w:space="0" w:color="auto"/>
            </w:tcBorders>
            <w:vAlign w:val="center"/>
          </w:tcPr>
          <w:p w:rsidR="00B37CA9" w:rsidRPr="00412DDB" w:rsidRDefault="00B140EC" w:rsidP="00F5589D">
            <w:pPr>
              <w:jc w:val="center"/>
              <w:rPr>
                <w:bCs/>
                <w:sz w:val="22"/>
                <w:szCs w:val="22"/>
              </w:rPr>
            </w:pPr>
            <w:r>
              <w:rPr>
                <w:bCs/>
                <w:sz w:val="22"/>
                <w:szCs w:val="22"/>
              </w:rPr>
              <w:t>–</w:t>
            </w:r>
          </w:p>
        </w:tc>
      </w:tr>
    </w:tbl>
    <w:p w:rsidR="00B37CA9" w:rsidRPr="00412DDB" w:rsidRDefault="00B37CA9" w:rsidP="00B37CA9">
      <w:pPr>
        <w:pStyle w:val="Prikaz"/>
        <w:adjustRightInd w:val="0"/>
        <w:ind w:firstLine="708"/>
        <w:rPr>
          <w:color w:val="000000"/>
          <w:sz w:val="22"/>
          <w:szCs w:val="22"/>
        </w:rPr>
      </w:pPr>
    </w:p>
    <w:p w:rsidR="00B37CA9" w:rsidRPr="00412DDB" w:rsidRDefault="00B37CA9" w:rsidP="00F5589D">
      <w:pPr>
        <w:pStyle w:val="em-4"/>
        <w:rPr>
          <w:b/>
          <w:i/>
        </w:rPr>
      </w:pPr>
      <w:r w:rsidRPr="00412DDB">
        <w:rPr>
          <w:b/>
          <w:i/>
        </w:rPr>
        <w:t>Причина невыполнения обязательных нормативов и меры, принимаемые кредитной организац</w:t>
      </w:r>
      <w:r w:rsidRPr="00412DDB">
        <w:rPr>
          <w:b/>
          <w:i/>
        </w:rPr>
        <w:t>и</w:t>
      </w:r>
      <w:r w:rsidRPr="00412DDB">
        <w:rPr>
          <w:b/>
          <w:i/>
        </w:rPr>
        <w:t>ей – эмитентом по приведению их к установленным требованиям</w:t>
      </w:r>
      <w:r w:rsidR="00D45796">
        <w:rPr>
          <w:b/>
          <w:i/>
        </w:rPr>
        <w:t>.</w:t>
      </w:r>
      <w:r w:rsidRPr="00412DDB">
        <w:rPr>
          <w:rStyle w:val="af0"/>
          <w:b/>
          <w:i/>
          <w:vanish/>
          <w:color w:val="000000"/>
          <w:sz w:val="24"/>
          <w:szCs w:val="24"/>
        </w:rPr>
        <w:footnoteReference w:id="40"/>
      </w:r>
    </w:p>
    <w:p w:rsidR="00F5589D" w:rsidRPr="00412DDB" w:rsidRDefault="00F5589D" w:rsidP="00F5589D">
      <w:pPr>
        <w:pStyle w:val="em-4"/>
      </w:pPr>
    </w:p>
    <w:tbl>
      <w:tblPr>
        <w:tblW w:w="0" w:type="auto"/>
        <w:tblLook w:val="01E0" w:firstRow="1" w:lastRow="1" w:firstColumn="1" w:lastColumn="1" w:noHBand="0" w:noVBand="0"/>
      </w:tblPr>
      <w:tblGrid>
        <w:gridCol w:w="10314"/>
      </w:tblGrid>
      <w:tr w:rsidR="00F5589D" w:rsidRPr="00412DDB" w:rsidTr="00D45796">
        <w:tc>
          <w:tcPr>
            <w:tcW w:w="10314" w:type="dxa"/>
          </w:tcPr>
          <w:p w:rsidR="00F5589D" w:rsidRPr="00412DDB" w:rsidRDefault="00A8740B" w:rsidP="00B608E1">
            <w:pPr>
              <w:pStyle w:val="em-4"/>
            </w:pPr>
            <w:r w:rsidRPr="00D45796">
              <w:rPr>
                <w:szCs w:val="20"/>
              </w:rPr>
              <w:t>На конец отчетного квартала все обязательные нормативы деятельности соблюдаются</w:t>
            </w:r>
            <w:r w:rsidR="00D45796">
              <w:rPr>
                <w:szCs w:val="20"/>
              </w:rPr>
              <w:t>.</w:t>
            </w:r>
          </w:p>
        </w:tc>
      </w:tr>
    </w:tbl>
    <w:p w:rsidR="00F5589D" w:rsidRPr="00412DDB" w:rsidRDefault="00F5589D" w:rsidP="00F5589D">
      <w:pPr>
        <w:pStyle w:val="em-4"/>
      </w:pPr>
    </w:p>
    <w:p w:rsidR="00F5589D" w:rsidRPr="00412DDB" w:rsidRDefault="00B37CA9" w:rsidP="00F5589D">
      <w:pPr>
        <w:pStyle w:val="em-4"/>
        <w:rPr>
          <w:b/>
          <w:i/>
        </w:rPr>
      </w:pPr>
      <w:proofErr w:type="gramStart"/>
      <w:r w:rsidRPr="00412DDB">
        <w:rPr>
          <w:b/>
          <w:i/>
        </w:rPr>
        <w:t xml:space="preserve">Экономический анализ ликвидности и платежеспособности кредитной организации </w:t>
      </w:r>
      <w:r w:rsidR="00B140EC">
        <w:rPr>
          <w:b/>
          <w:i/>
        </w:rPr>
        <w:t>–</w:t>
      </w:r>
      <w:r w:rsidRPr="00412DDB">
        <w:rPr>
          <w:b/>
          <w:i/>
        </w:rPr>
        <w:t xml:space="preserve"> эмите</w:t>
      </w:r>
      <w:r w:rsidRPr="00412DDB">
        <w:rPr>
          <w:b/>
          <w:i/>
        </w:rPr>
        <w:t>н</w:t>
      </w:r>
      <w:r w:rsidRPr="00412DDB">
        <w:rPr>
          <w:b/>
          <w:i/>
        </w:rPr>
        <w:t xml:space="preserve">та, достаточности собственного капитала кредитной организации </w:t>
      </w:r>
      <w:r w:rsidR="00B140EC">
        <w:rPr>
          <w:b/>
          <w:i/>
        </w:rPr>
        <w:t>–</w:t>
      </w:r>
      <w:r w:rsidRPr="00412DDB">
        <w:rPr>
          <w:b/>
          <w:i/>
        </w:rPr>
        <w:t xml:space="preserve"> эмитента для исполнения краткосрочных обязательств и покрытия текущих операционных расходов кредитной организации </w:t>
      </w:r>
      <w:r w:rsidR="00B140EC">
        <w:rPr>
          <w:b/>
          <w:i/>
        </w:rPr>
        <w:t>–</w:t>
      </w:r>
      <w:r w:rsidRPr="00412DDB">
        <w:rPr>
          <w:b/>
          <w:i/>
        </w:rPr>
        <w:t xml:space="preserve"> эмитента на основе экономического анализа динамики приведенных показателей с описанием факт</w:t>
      </w:r>
      <w:r w:rsidRPr="00412DDB">
        <w:rPr>
          <w:b/>
          <w:i/>
        </w:rPr>
        <w:t>о</w:t>
      </w:r>
      <w:r w:rsidRPr="00412DDB">
        <w:rPr>
          <w:b/>
          <w:i/>
        </w:rPr>
        <w:t xml:space="preserve">ров, которые, по мнению органов управления кредитной организации </w:t>
      </w:r>
      <w:r w:rsidR="00B140EC">
        <w:rPr>
          <w:b/>
          <w:i/>
        </w:rPr>
        <w:t>–</w:t>
      </w:r>
      <w:r w:rsidRPr="00412DDB">
        <w:rPr>
          <w:b/>
          <w:i/>
        </w:rPr>
        <w:t xml:space="preserve"> эмитента, оказали наиболее существенное влияние на ликвидность и платежеспособность кредитной организации </w:t>
      </w:r>
      <w:r w:rsidR="00B140EC">
        <w:rPr>
          <w:b/>
          <w:i/>
        </w:rPr>
        <w:t>–</w:t>
      </w:r>
      <w:r w:rsidRPr="00412DDB">
        <w:rPr>
          <w:b/>
          <w:i/>
        </w:rPr>
        <w:t xml:space="preserve"> эмитента в отчетном периоде</w:t>
      </w:r>
      <w:proofErr w:type="gramEnd"/>
    </w:p>
    <w:p w:rsidR="00F5589D" w:rsidRPr="00412DDB" w:rsidRDefault="00F5589D" w:rsidP="00F5589D">
      <w:pPr>
        <w:pStyle w:val="em-4"/>
      </w:pPr>
    </w:p>
    <w:tbl>
      <w:tblPr>
        <w:tblW w:w="10314" w:type="dxa"/>
        <w:tblLook w:val="01E0" w:firstRow="1" w:lastRow="1" w:firstColumn="1" w:lastColumn="1" w:noHBand="0" w:noVBand="0"/>
      </w:tblPr>
      <w:tblGrid>
        <w:gridCol w:w="10314"/>
      </w:tblGrid>
      <w:tr w:rsidR="00F5589D" w:rsidRPr="00412DDB" w:rsidTr="00AA300D">
        <w:tc>
          <w:tcPr>
            <w:tcW w:w="10314" w:type="dxa"/>
          </w:tcPr>
          <w:p w:rsidR="00E15049" w:rsidRPr="00D45796" w:rsidRDefault="00E15049" w:rsidP="00E15049">
            <w:pPr>
              <w:ind w:firstLine="567"/>
              <w:jc w:val="both"/>
              <w:rPr>
                <w:sz w:val="22"/>
                <w:szCs w:val="20"/>
              </w:rPr>
            </w:pPr>
            <w:proofErr w:type="gramStart"/>
            <w:r w:rsidRPr="00D45796">
              <w:rPr>
                <w:sz w:val="22"/>
                <w:szCs w:val="20"/>
              </w:rPr>
              <w:t>В целях контроля за состоянием ликвидности Банка, то есть его способностью обеспечить своевр</w:t>
            </w:r>
            <w:r w:rsidRPr="00D45796">
              <w:rPr>
                <w:sz w:val="22"/>
                <w:szCs w:val="20"/>
              </w:rPr>
              <w:t>е</w:t>
            </w:r>
            <w:r w:rsidRPr="00D45796">
              <w:rPr>
                <w:sz w:val="22"/>
                <w:szCs w:val="20"/>
              </w:rPr>
              <w:t>менное и полное выполнение своих денежных и иных обязательств, вытекающих из сделок с использов</w:t>
            </w:r>
            <w:r w:rsidRPr="00D45796">
              <w:rPr>
                <w:sz w:val="22"/>
                <w:szCs w:val="20"/>
              </w:rPr>
              <w:t>а</w:t>
            </w:r>
            <w:r w:rsidRPr="00D45796">
              <w:rPr>
                <w:sz w:val="22"/>
                <w:szCs w:val="20"/>
              </w:rPr>
              <w:t>нием финансовых инструментов, устанавливаются нормативы мгновенной, текущей и долгосрочной ли</w:t>
            </w:r>
            <w:r w:rsidRPr="00D45796">
              <w:rPr>
                <w:sz w:val="22"/>
                <w:szCs w:val="20"/>
              </w:rPr>
              <w:t>к</w:t>
            </w:r>
            <w:r w:rsidRPr="00D45796">
              <w:rPr>
                <w:sz w:val="22"/>
                <w:szCs w:val="20"/>
              </w:rPr>
              <w:t>видности, которые регулируют (ограничивают) риски потери Банком ликвидности и определяются, как отношение между активами и пассивами с учетом сроков, сумм и типов активов и пассивов, других</w:t>
            </w:r>
            <w:proofErr w:type="gramEnd"/>
            <w:r w:rsidRPr="00D45796">
              <w:rPr>
                <w:sz w:val="22"/>
                <w:szCs w:val="20"/>
              </w:rPr>
              <w:t xml:space="preserve"> фа</w:t>
            </w:r>
            <w:r w:rsidRPr="00D45796">
              <w:rPr>
                <w:sz w:val="22"/>
                <w:szCs w:val="20"/>
              </w:rPr>
              <w:t>к</w:t>
            </w:r>
            <w:r w:rsidRPr="00D45796">
              <w:rPr>
                <w:sz w:val="22"/>
                <w:szCs w:val="20"/>
              </w:rPr>
              <w:t>торов.</w:t>
            </w:r>
          </w:p>
          <w:p w:rsidR="00E15049" w:rsidRPr="00D45796" w:rsidRDefault="00E15049" w:rsidP="00E15049">
            <w:pPr>
              <w:pStyle w:val="caaieiaie3"/>
              <w:keepNext w:val="0"/>
              <w:widowControl/>
              <w:autoSpaceDE/>
              <w:autoSpaceDN/>
              <w:ind w:firstLine="567"/>
              <w:rPr>
                <w:rFonts w:cs="Times New Roman"/>
                <w:szCs w:val="20"/>
              </w:rPr>
            </w:pPr>
            <w:r w:rsidRPr="00D45796">
              <w:rPr>
                <w:rFonts w:cs="Times New Roman"/>
                <w:szCs w:val="20"/>
              </w:rPr>
              <w:t>Структура активов и пассивов Банка оставалась достаточно сбалансированной в течение рассматр</w:t>
            </w:r>
            <w:r w:rsidRPr="00D45796">
              <w:rPr>
                <w:rFonts w:cs="Times New Roman"/>
                <w:szCs w:val="20"/>
              </w:rPr>
              <w:t>и</w:t>
            </w:r>
            <w:r w:rsidRPr="00D45796">
              <w:rPr>
                <w:rFonts w:cs="Times New Roman"/>
                <w:szCs w:val="20"/>
              </w:rPr>
              <w:t>ваемого периода, что выражено в выполнении всех обязательных нормативов, установленных Банком России.</w:t>
            </w:r>
          </w:p>
          <w:p w:rsidR="00E15049" w:rsidRPr="00D45796" w:rsidRDefault="00E15049" w:rsidP="00E15049">
            <w:pPr>
              <w:ind w:firstLine="567"/>
              <w:jc w:val="both"/>
              <w:rPr>
                <w:sz w:val="22"/>
                <w:szCs w:val="20"/>
              </w:rPr>
            </w:pPr>
            <w:r w:rsidRPr="00D45796">
              <w:rPr>
                <w:sz w:val="22"/>
                <w:szCs w:val="20"/>
              </w:rPr>
              <w:t xml:space="preserve">В течение </w:t>
            </w:r>
            <w:r w:rsidR="00C27E51" w:rsidRPr="00D45796">
              <w:rPr>
                <w:sz w:val="22"/>
                <w:szCs w:val="20"/>
              </w:rPr>
              <w:t>201</w:t>
            </w:r>
            <w:r w:rsidR="00C27E51">
              <w:rPr>
                <w:sz w:val="22"/>
                <w:szCs w:val="20"/>
              </w:rPr>
              <w:t>7</w:t>
            </w:r>
            <w:r w:rsidR="00C27E51" w:rsidRPr="00D45796">
              <w:rPr>
                <w:sz w:val="22"/>
                <w:szCs w:val="20"/>
              </w:rPr>
              <w:t xml:space="preserve"> </w:t>
            </w:r>
            <w:r w:rsidRPr="00D45796">
              <w:rPr>
                <w:sz w:val="22"/>
                <w:szCs w:val="20"/>
              </w:rPr>
              <w:t xml:space="preserve">года </w:t>
            </w:r>
            <w:r w:rsidR="00CE134E">
              <w:rPr>
                <w:sz w:val="22"/>
                <w:szCs w:val="20"/>
              </w:rPr>
              <w:t xml:space="preserve">и </w:t>
            </w:r>
            <w:r w:rsidR="00E26B10">
              <w:rPr>
                <w:sz w:val="22"/>
                <w:szCs w:val="20"/>
              </w:rPr>
              <w:t>6 месяцев</w:t>
            </w:r>
            <w:r w:rsidRPr="00D45796">
              <w:rPr>
                <w:sz w:val="22"/>
                <w:szCs w:val="20"/>
              </w:rPr>
              <w:t xml:space="preserve"> </w:t>
            </w:r>
            <w:r w:rsidR="00C27E51" w:rsidRPr="00D45796">
              <w:rPr>
                <w:sz w:val="22"/>
                <w:szCs w:val="20"/>
              </w:rPr>
              <w:t>201</w:t>
            </w:r>
            <w:r w:rsidR="00C27E51">
              <w:rPr>
                <w:sz w:val="22"/>
                <w:szCs w:val="20"/>
              </w:rPr>
              <w:t>8</w:t>
            </w:r>
            <w:r w:rsidR="00C27E51" w:rsidRPr="00D45796">
              <w:rPr>
                <w:sz w:val="22"/>
                <w:szCs w:val="20"/>
              </w:rPr>
              <w:t xml:space="preserve"> </w:t>
            </w:r>
            <w:r w:rsidRPr="00D45796">
              <w:rPr>
                <w:sz w:val="22"/>
                <w:szCs w:val="20"/>
              </w:rPr>
              <w:t>года норматив достаточности капитала полностью соблюда</w:t>
            </w:r>
            <w:r w:rsidRPr="00D45796">
              <w:rPr>
                <w:sz w:val="22"/>
                <w:szCs w:val="20"/>
              </w:rPr>
              <w:t>л</w:t>
            </w:r>
            <w:r w:rsidRPr="00D45796">
              <w:rPr>
                <w:sz w:val="22"/>
                <w:szCs w:val="20"/>
              </w:rPr>
              <w:t>ся</w:t>
            </w:r>
            <w:r w:rsidR="00DA0AF6">
              <w:rPr>
                <w:sz w:val="22"/>
                <w:szCs w:val="20"/>
              </w:rPr>
              <w:t>.</w:t>
            </w:r>
          </w:p>
          <w:p w:rsidR="00E15049" w:rsidRPr="00D45796" w:rsidRDefault="00E15049" w:rsidP="00E15049">
            <w:pPr>
              <w:ind w:firstLine="567"/>
              <w:jc w:val="both"/>
              <w:rPr>
                <w:sz w:val="22"/>
                <w:szCs w:val="20"/>
              </w:rPr>
            </w:pPr>
            <w:r w:rsidRPr="00D45796">
              <w:rPr>
                <w:sz w:val="22"/>
                <w:szCs w:val="20"/>
              </w:rPr>
              <w:t>На отчетную дату сохраняется устойчивая тенденция к избыточной ликвидности и высокой плат</w:t>
            </w:r>
            <w:r w:rsidRPr="00D45796">
              <w:rPr>
                <w:sz w:val="22"/>
                <w:szCs w:val="20"/>
              </w:rPr>
              <w:t>е</w:t>
            </w:r>
            <w:r w:rsidRPr="00D45796">
              <w:rPr>
                <w:sz w:val="22"/>
                <w:szCs w:val="20"/>
              </w:rPr>
              <w:t xml:space="preserve">жеспособности Банка. Норматив достаточности капитала соблюдается. </w:t>
            </w:r>
          </w:p>
          <w:p w:rsidR="00E15049" w:rsidRPr="00D45796" w:rsidRDefault="00E15049" w:rsidP="00E15049">
            <w:pPr>
              <w:ind w:firstLine="567"/>
              <w:jc w:val="both"/>
              <w:rPr>
                <w:sz w:val="22"/>
                <w:szCs w:val="20"/>
              </w:rPr>
            </w:pPr>
            <w:r w:rsidRPr="00D45796">
              <w:rPr>
                <w:sz w:val="22"/>
                <w:szCs w:val="20"/>
              </w:rPr>
              <w:t>Банком соблюдаются нормативы, характеризующие его ликвидность. Значения нормативов Н</w:t>
            </w:r>
            <w:proofErr w:type="gramStart"/>
            <w:r w:rsidRPr="00D45796">
              <w:rPr>
                <w:sz w:val="22"/>
                <w:szCs w:val="20"/>
              </w:rPr>
              <w:t>2</w:t>
            </w:r>
            <w:proofErr w:type="gramEnd"/>
            <w:r w:rsidRPr="00D45796">
              <w:rPr>
                <w:sz w:val="22"/>
                <w:szCs w:val="20"/>
              </w:rPr>
              <w:t xml:space="preserve">, Н3 по состоянию на отчетную дату, существенно выше минимально необходимых, а значение норматива Н4 – существенно ниже максимально допустимого значения. </w:t>
            </w:r>
          </w:p>
          <w:p w:rsidR="00F5589D" w:rsidRPr="00412DDB" w:rsidRDefault="00E15049" w:rsidP="00E15049">
            <w:pPr>
              <w:pStyle w:val="em-4"/>
            </w:pPr>
            <w:r w:rsidRPr="00D45796">
              <w:rPr>
                <w:szCs w:val="20"/>
              </w:rPr>
              <w:t>Сохранение значений нормативов ликвидности на уровне, превышающем минимально допустимые значения, свидетельствует о поддержании Банком сбалансированной структуры требований и обяз</w:t>
            </w:r>
            <w:r w:rsidRPr="00D45796">
              <w:rPr>
                <w:szCs w:val="20"/>
              </w:rPr>
              <w:t>а</w:t>
            </w:r>
            <w:r w:rsidRPr="00D45796">
              <w:rPr>
                <w:szCs w:val="20"/>
              </w:rPr>
              <w:t>тельств по срокам, достаточность ликвидных активов для покрытия текущих обязательств и непредвиде</w:t>
            </w:r>
            <w:r w:rsidRPr="00D45796">
              <w:rPr>
                <w:szCs w:val="20"/>
              </w:rPr>
              <w:t>н</w:t>
            </w:r>
            <w:r w:rsidRPr="00D45796">
              <w:rPr>
                <w:szCs w:val="20"/>
              </w:rPr>
              <w:t>ных оттоков привлеченных денежных средств.</w:t>
            </w:r>
          </w:p>
        </w:tc>
      </w:tr>
    </w:tbl>
    <w:p w:rsidR="00F5589D" w:rsidRPr="00412DDB" w:rsidRDefault="00F5589D" w:rsidP="00F5589D">
      <w:pPr>
        <w:pStyle w:val="em-4"/>
      </w:pPr>
    </w:p>
    <w:p w:rsidR="00F5589D" w:rsidRPr="00412DDB" w:rsidRDefault="00B37CA9" w:rsidP="00F5589D">
      <w:pPr>
        <w:pStyle w:val="em-4"/>
        <w:rPr>
          <w:b/>
          <w:i/>
        </w:rPr>
      </w:pPr>
      <w:r w:rsidRPr="00412DDB">
        <w:rPr>
          <w:b/>
          <w:i/>
        </w:rPr>
        <w:t xml:space="preserve">Отдельное (несовпадающее) мнение каждого из органов управления кредитной организации </w:t>
      </w:r>
      <w:r w:rsidR="00B140EC">
        <w:rPr>
          <w:b/>
          <w:i/>
        </w:rPr>
        <w:t>–</w:t>
      </w:r>
      <w:r w:rsidRPr="00412DDB">
        <w:rPr>
          <w:b/>
          <w:i/>
        </w:rPr>
        <w:t xml:space="preserve"> эмитента относительно факторов, оказавших наиболее существенное влияние на ликвидность и платежеспособность кредитной орган</w:t>
      </w:r>
      <w:r w:rsidR="0090346C" w:rsidRPr="00412DDB">
        <w:rPr>
          <w:b/>
          <w:i/>
        </w:rPr>
        <w:t>и</w:t>
      </w:r>
      <w:r w:rsidRPr="00412DDB">
        <w:rPr>
          <w:b/>
          <w:i/>
        </w:rPr>
        <w:t>зации</w:t>
      </w:r>
      <w:r w:rsidR="0090346C" w:rsidRPr="00412DDB">
        <w:rPr>
          <w:b/>
          <w:i/>
        </w:rPr>
        <w:t xml:space="preserve"> </w:t>
      </w:r>
      <w:r w:rsidR="00B140EC">
        <w:rPr>
          <w:b/>
          <w:i/>
        </w:rPr>
        <w:t>–</w:t>
      </w:r>
      <w:r w:rsidR="0090346C" w:rsidRPr="00412DDB">
        <w:rPr>
          <w:b/>
          <w:i/>
        </w:rPr>
        <w:t xml:space="preserve"> эмитента</w:t>
      </w:r>
      <w:r w:rsidRPr="00412DDB">
        <w:rPr>
          <w:b/>
          <w:i/>
        </w:rPr>
        <w:t>, и (или) степени их влияния на показатели финансово</w:t>
      </w:r>
      <w:r w:rsidR="00B140EC">
        <w:rPr>
          <w:b/>
          <w:i/>
        </w:rPr>
        <w:t>–</w:t>
      </w:r>
      <w:r w:rsidRPr="00412DDB">
        <w:rPr>
          <w:b/>
          <w:i/>
        </w:rPr>
        <w:t xml:space="preserve">хозяйственной деятельности кредитной организации </w:t>
      </w:r>
      <w:r w:rsidR="00B140EC">
        <w:rPr>
          <w:b/>
          <w:i/>
        </w:rPr>
        <w:t>–</w:t>
      </w:r>
      <w:r w:rsidRPr="00412DDB">
        <w:rPr>
          <w:b/>
          <w:i/>
        </w:rPr>
        <w:t xml:space="preserve"> эмитента и аргументация, объя</w:t>
      </w:r>
      <w:r w:rsidRPr="00412DDB">
        <w:rPr>
          <w:b/>
          <w:i/>
        </w:rPr>
        <w:t>с</w:t>
      </w:r>
      <w:r w:rsidRPr="00412DDB">
        <w:rPr>
          <w:b/>
          <w:i/>
        </w:rPr>
        <w:t>няющая их позицию</w:t>
      </w:r>
    </w:p>
    <w:p w:rsidR="00F5589D" w:rsidRPr="00412DDB" w:rsidRDefault="00F5589D" w:rsidP="00F5589D">
      <w:pPr>
        <w:pStyle w:val="em-4"/>
      </w:pPr>
    </w:p>
    <w:tbl>
      <w:tblPr>
        <w:tblW w:w="10314" w:type="dxa"/>
        <w:tblLook w:val="01E0" w:firstRow="1" w:lastRow="1" w:firstColumn="1" w:lastColumn="1" w:noHBand="0" w:noVBand="0"/>
      </w:tblPr>
      <w:tblGrid>
        <w:gridCol w:w="10314"/>
      </w:tblGrid>
      <w:tr w:rsidR="00F5589D" w:rsidRPr="00412DDB" w:rsidTr="00AA300D">
        <w:tc>
          <w:tcPr>
            <w:tcW w:w="10314" w:type="dxa"/>
          </w:tcPr>
          <w:p w:rsidR="00F5589D" w:rsidRPr="00412DDB" w:rsidRDefault="00A8740B" w:rsidP="00A8740B">
            <w:pPr>
              <w:pStyle w:val="em-4"/>
            </w:pPr>
            <w:r w:rsidRPr="00D45796">
              <w:rPr>
                <w:szCs w:val="20"/>
              </w:rPr>
              <w:t>Мнения органов управления Банка относительно причин и/или степени их влияния на ликвидность и платежеспособность Банка совпадают</w:t>
            </w:r>
            <w:r w:rsidR="00D45796">
              <w:rPr>
                <w:szCs w:val="20"/>
              </w:rPr>
              <w:t>.</w:t>
            </w:r>
          </w:p>
        </w:tc>
      </w:tr>
    </w:tbl>
    <w:p w:rsidR="00F5589D" w:rsidRPr="00412DDB" w:rsidRDefault="00F5589D" w:rsidP="00F5589D">
      <w:pPr>
        <w:pStyle w:val="em-4"/>
      </w:pPr>
    </w:p>
    <w:p w:rsidR="00F5589D" w:rsidRPr="00412DDB" w:rsidRDefault="00B37CA9" w:rsidP="00F5589D">
      <w:pPr>
        <w:pStyle w:val="em-4"/>
        <w:rPr>
          <w:b/>
          <w:i/>
        </w:rPr>
      </w:pPr>
      <w:proofErr w:type="gramStart"/>
      <w:r w:rsidRPr="00412DDB">
        <w:rPr>
          <w:b/>
          <w:i/>
        </w:rPr>
        <w:t xml:space="preserve">Особые мнения членов совета директоров (наблюдательного совета) кредитной организации </w:t>
      </w:r>
      <w:r w:rsidR="00B140EC">
        <w:rPr>
          <w:b/>
          <w:i/>
        </w:rPr>
        <w:t>–</w:t>
      </w:r>
      <w:r w:rsidRPr="00412DDB">
        <w:rPr>
          <w:b/>
          <w:i/>
        </w:rPr>
        <w:t xml:space="preserve"> эмитента или членов коллегиального исполнительного органа кредитной организации </w:t>
      </w:r>
      <w:r w:rsidR="00B140EC">
        <w:rPr>
          <w:b/>
          <w:i/>
        </w:rPr>
        <w:t>–</w:t>
      </w:r>
      <w:r w:rsidRPr="00412DDB">
        <w:rPr>
          <w:b/>
          <w:i/>
        </w:rPr>
        <w:t xml:space="preserve"> эмитента (настаивающих на отражении в </w:t>
      </w:r>
      <w:r w:rsidR="0090346C" w:rsidRPr="00412DDB">
        <w:rPr>
          <w:b/>
          <w:i/>
        </w:rPr>
        <w:t>ежеквартальном отчете</w:t>
      </w:r>
      <w:r w:rsidRPr="00412DDB">
        <w:rPr>
          <w:b/>
          <w:i/>
        </w:rPr>
        <w:t xml:space="preserve"> таких мнений) относительно факторов, оказавших наиболее существенное влияние на ликвидность и платежеспособность кредитной орг</w:t>
      </w:r>
      <w:r w:rsidRPr="00412DDB">
        <w:rPr>
          <w:b/>
          <w:i/>
        </w:rPr>
        <w:t>а</w:t>
      </w:r>
      <w:r w:rsidRPr="00412DDB">
        <w:rPr>
          <w:b/>
          <w:i/>
        </w:rPr>
        <w:t>низации, и (или) степени их влияния на результаты финансово</w:t>
      </w:r>
      <w:r w:rsidR="00B140EC">
        <w:rPr>
          <w:b/>
          <w:i/>
        </w:rPr>
        <w:t>–</w:t>
      </w:r>
      <w:r w:rsidRPr="00412DDB">
        <w:rPr>
          <w:b/>
          <w:i/>
        </w:rPr>
        <w:t>хозяйственной деятельности кр</w:t>
      </w:r>
      <w:r w:rsidRPr="00412DDB">
        <w:rPr>
          <w:b/>
          <w:i/>
        </w:rPr>
        <w:t>е</w:t>
      </w:r>
      <w:r w:rsidRPr="00412DDB">
        <w:rPr>
          <w:b/>
          <w:i/>
        </w:rPr>
        <w:t xml:space="preserve">дитной организации </w:t>
      </w:r>
      <w:r w:rsidR="00B140EC">
        <w:rPr>
          <w:b/>
          <w:i/>
        </w:rPr>
        <w:t>–</w:t>
      </w:r>
      <w:r w:rsidRPr="00412DDB">
        <w:rPr>
          <w:b/>
          <w:i/>
        </w:rPr>
        <w:t xml:space="preserve"> эмитента, отраженные в протоколе собрания (заседания) совета директоров (наблюдательного совета) кредитной</w:t>
      </w:r>
      <w:proofErr w:type="gramEnd"/>
      <w:r w:rsidRPr="00412DDB">
        <w:rPr>
          <w:b/>
          <w:i/>
        </w:rPr>
        <w:t xml:space="preserve"> организации </w:t>
      </w:r>
      <w:r w:rsidR="00B140EC">
        <w:rPr>
          <w:b/>
          <w:i/>
        </w:rPr>
        <w:t>–</w:t>
      </w:r>
      <w:r w:rsidRPr="00412DDB">
        <w:rPr>
          <w:b/>
          <w:i/>
        </w:rPr>
        <w:t xml:space="preserve"> эмитента или коллегиального исполнительного органа, на котором рассматривались соответствующие вопросы, и аргументация членов органов управления кредитной организации </w:t>
      </w:r>
      <w:r w:rsidR="00B140EC">
        <w:rPr>
          <w:b/>
          <w:i/>
        </w:rPr>
        <w:t>–</w:t>
      </w:r>
      <w:r w:rsidRPr="00412DDB">
        <w:rPr>
          <w:b/>
          <w:i/>
        </w:rPr>
        <w:t xml:space="preserve"> эмитента, объясняющая их позиции</w:t>
      </w:r>
    </w:p>
    <w:p w:rsidR="00F5589D" w:rsidRPr="00412DDB" w:rsidRDefault="00F5589D" w:rsidP="00F5589D">
      <w:pPr>
        <w:pStyle w:val="em-4"/>
      </w:pPr>
    </w:p>
    <w:tbl>
      <w:tblPr>
        <w:tblW w:w="0" w:type="auto"/>
        <w:tblLook w:val="01E0" w:firstRow="1" w:lastRow="1" w:firstColumn="1" w:lastColumn="1" w:noHBand="0" w:noVBand="0"/>
      </w:tblPr>
      <w:tblGrid>
        <w:gridCol w:w="10314"/>
      </w:tblGrid>
      <w:tr w:rsidR="00F5589D" w:rsidRPr="00412DDB" w:rsidTr="00D45796">
        <w:tc>
          <w:tcPr>
            <w:tcW w:w="10314" w:type="dxa"/>
          </w:tcPr>
          <w:p w:rsidR="00F5589D" w:rsidRPr="00412DDB" w:rsidRDefault="00A8740B" w:rsidP="00B608E1">
            <w:pPr>
              <w:pStyle w:val="em-4"/>
            </w:pPr>
            <w:r w:rsidRPr="00412DDB">
              <w:t>Особые мнения членов совета директоров отсутствуют</w:t>
            </w:r>
            <w:r w:rsidR="00D45796">
              <w:t>.</w:t>
            </w:r>
          </w:p>
        </w:tc>
      </w:tr>
    </w:tbl>
    <w:p w:rsidR="00F5589D" w:rsidRPr="00412DDB" w:rsidRDefault="00F5589D" w:rsidP="00F5589D">
      <w:pPr>
        <w:pStyle w:val="em-4"/>
      </w:pPr>
    </w:p>
    <w:p w:rsidR="00B37CA9" w:rsidRPr="00412DDB" w:rsidRDefault="00B37CA9" w:rsidP="00F5589D">
      <w:pPr>
        <w:pStyle w:val="em-1"/>
      </w:pPr>
      <w:bookmarkStart w:id="376" w:name="_Toc482611707"/>
      <w:r w:rsidRPr="00412DDB">
        <w:t xml:space="preserve">4.3. Финансовые вложения кредитной организации </w:t>
      </w:r>
      <w:r w:rsidR="00B140EC">
        <w:t>–</w:t>
      </w:r>
      <w:r w:rsidRPr="00412DDB">
        <w:t xml:space="preserve"> эмитента</w:t>
      </w:r>
      <w:bookmarkEnd w:id="376"/>
      <w:r w:rsidRPr="00412DDB">
        <w:rPr>
          <w:rStyle w:val="af0"/>
          <w:b w:val="0"/>
          <w:bCs/>
          <w:vanish/>
          <w:szCs w:val="24"/>
        </w:rPr>
        <w:footnoteReference w:id="41"/>
      </w:r>
    </w:p>
    <w:p w:rsidR="00B37CA9" w:rsidRPr="00412DDB" w:rsidRDefault="00B37CA9" w:rsidP="00981460">
      <w:pPr>
        <w:pStyle w:val="em-4"/>
        <w:ind w:firstLine="0"/>
      </w:pPr>
    </w:p>
    <w:p w:rsidR="00E15049" w:rsidRPr="00412DDB" w:rsidRDefault="00E15049" w:rsidP="00E15049">
      <w:pPr>
        <w:pStyle w:val="em-4"/>
      </w:pPr>
      <w:r w:rsidRPr="00412DDB">
        <w:t xml:space="preserve">Перечень финансовых вложений кредитной организации </w:t>
      </w:r>
      <w:r w:rsidR="00B140EC">
        <w:t>–</w:t>
      </w:r>
      <w:r w:rsidRPr="00412DDB">
        <w:t xml:space="preserve"> эмитента, которые составляют 5 и более процентов всех ее финансовых вложений на дату окончания отчетного периода.</w:t>
      </w:r>
    </w:p>
    <w:p w:rsidR="00E15049" w:rsidRPr="00412DDB" w:rsidRDefault="00E15049" w:rsidP="00E15049">
      <w:pPr>
        <w:pStyle w:val="em-4"/>
      </w:pPr>
    </w:p>
    <w:p w:rsidR="00E15049" w:rsidRPr="00412DDB" w:rsidRDefault="00E15049" w:rsidP="00E15049">
      <w:pPr>
        <w:pStyle w:val="em--"/>
      </w:pPr>
      <w:bookmarkStart w:id="377" w:name="_Toc324785347"/>
      <w:bookmarkStart w:id="378" w:name="_Toc482611708"/>
      <w:r w:rsidRPr="00412DDB">
        <w:t>А) Вложения в эмиссионные ценные бумаги:</w:t>
      </w:r>
      <w:bookmarkEnd w:id="377"/>
      <w:bookmarkEnd w:id="378"/>
    </w:p>
    <w:p w:rsidR="00E15049" w:rsidRPr="00412DDB" w:rsidRDefault="00E15049" w:rsidP="00E15049">
      <w:pPr>
        <w:pStyle w:val="em-4"/>
      </w:pPr>
    </w:p>
    <w:tbl>
      <w:tblPr>
        <w:tblW w:w="9786" w:type="dxa"/>
        <w:tblInd w:w="103" w:type="dxa"/>
        <w:tblLook w:val="0000" w:firstRow="0" w:lastRow="0" w:firstColumn="0" w:lastColumn="0" w:noHBand="0" w:noVBand="0"/>
      </w:tblPr>
      <w:tblGrid>
        <w:gridCol w:w="545"/>
        <w:gridCol w:w="5940"/>
        <w:gridCol w:w="3301"/>
      </w:tblGrid>
      <w:tr w:rsidR="00E15049" w:rsidRPr="00412DDB" w:rsidTr="00D45796">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 xml:space="preserve">№ </w:t>
            </w:r>
            <w:proofErr w:type="spellStart"/>
            <w:r w:rsidRPr="00412DDB">
              <w:rPr>
                <w:sz w:val="22"/>
                <w:szCs w:val="22"/>
              </w:rPr>
              <w:t>пп</w:t>
            </w:r>
            <w:proofErr w:type="spellEnd"/>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 xml:space="preserve">Наименование реквизита, </w:t>
            </w:r>
            <w:r w:rsidRPr="00412DDB">
              <w:rPr>
                <w:sz w:val="22"/>
                <w:szCs w:val="22"/>
              </w:rPr>
              <w:br/>
              <w:t>характеризующего ценные бумаги</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Значение реквизита</w:t>
            </w:r>
          </w:p>
        </w:tc>
      </w:tr>
      <w:tr w:rsidR="00E15049" w:rsidRPr="00412DDB" w:rsidTr="00D45796">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2</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3</w:t>
            </w:r>
          </w:p>
        </w:tc>
      </w:tr>
      <w:tr w:rsidR="00E15049" w:rsidRPr="00412DDB" w:rsidTr="00D45796">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Вид ценных бумаг</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pPr>
              <w:jc w:val="center"/>
              <w:rPr>
                <w:sz w:val="20"/>
                <w:szCs w:val="20"/>
              </w:rPr>
            </w:pPr>
            <w:r w:rsidRPr="00412DDB">
              <w:rPr>
                <w:sz w:val="20"/>
                <w:szCs w:val="20"/>
              </w:rPr>
              <w:t xml:space="preserve">финансовые вложения кредитной организации </w:t>
            </w:r>
            <w:r w:rsidR="00B140EC">
              <w:rPr>
                <w:sz w:val="20"/>
                <w:szCs w:val="20"/>
              </w:rPr>
              <w:t>–</w:t>
            </w:r>
            <w:r w:rsidRPr="00412DDB">
              <w:rPr>
                <w:sz w:val="20"/>
                <w:szCs w:val="20"/>
              </w:rPr>
              <w:t xml:space="preserve"> эмитента в эмисс</w:t>
            </w:r>
            <w:r w:rsidRPr="00412DDB">
              <w:rPr>
                <w:sz w:val="20"/>
                <w:szCs w:val="20"/>
              </w:rPr>
              <w:t>и</w:t>
            </w:r>
            <w:r w:rsidRPr="00412DDB">
              <w:rPr>
                <w:sz w:val="20"/>
                <w:szCs w:val="20"/>
              </w:rPr>
              <w:t>онные ценные бумаги, которые составляют 5 и более процентов всех ее финансовых вложений на 01.01.</w:t>
            </w:r>
            <w:r w:rsidR="00C27E51" w:rsidRPr="00412DDB">
              <w:rPr>
                <w:sz w:val="20"/>
                <w:szCs w:val="20"/>
              </w:rPr>
              <w:t>201</w:t>
            </w:r>
            <w:r w:rsidR="00C27E51">
              <w:rPr>
                <w:sz w:val="20"/>
                <w:szCs w:val="20"/>
              </w:rPr>
              <w:t>8</w:t>
            </w:r>
            <w:r w:rsidR="00C27E51" w:rsidRPr="00412DDB">
              <w:rPr>
                <w:sz w:val="20"/>
                <w:szCs w:val="20"/>
              </w:rPr>
              <w:t xml:space="preserve"> </w:t>
            </w:r>
            <w:r w:rsidRPr="00412DDB">
              <w:rPr>
                <w:sz w:val="20"/>
                <w:szCs w:val="20"/>
              </w:rPr>
              <w:t>и 01.</w:t>
            </w:r>
            <w:r w:rsidR="00E26B10">
              <w:rPr>
                <w:sz w:val="20"/>
                <w:szCs w:val="20"/>
              </w:rPr>
              <w:t>07</w:t>
            </w:r>
            <w:r w:rsidRPr="00412DDB">
              <w:rPr>
                <w:sz w:val="20"/>
                <w:szCs w:val="20"/>
              </w:rPr>
              <w:t>.</w:t>
            </w:r>
            <w:r w:rsidR="00C27E51" w:rsidRPr="00412DDB">
              <w:rPr>
                <w:sz w:val="20"/>
                <w:szCs w:val="20"/>
              </w:rPr>
              <w:t>201</w:t>
            </w:r>
            <w:r w:rsidR="00C27E51">
              <w:rPr>
                <w:sz w:val="20"/>
                <w:szCs w:val="20"/>
              </w:rPr>
              <w:t>8</w:t>
            </w:r>
            <w:r w:rsidRPr="00412DDB">
              <w:rPr>
                <w:sz w:val="20"/>
                <w:szCs w:val="20"/>
              </w:rPr>
              <w:t>, отсу</w:t>
            </w:r>
            <w:r w:rsidRPr="00412DDB">
              <w:rPr>
                <w:sz w:val="20"/>
                <w:szCs w:val="20"/>
              </w:rPr>
              <w:t>т</w:t>
            </w:r>
            <w:r w:rsidRPr="00412DDB">
              <w:rPr>
                <w:sz w:val="20"/>
                <w:szCs w:val="20"/>
              </w:rPr>
              <w:t>ствуют</w:t>
            </w:r>
          </w:p>
        </w:tc>
      </w:tr>
      <w:tr w:rsidR="00E15049" w:rsidRPr="00412DDB" w:rsidTr="00D45796">
        <w:trPr>
          <w:trHeight w:val="43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2.</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Полное фирменное наименование (для некоммерческой организ</w:t>
            </w:r>
            <w:r w:rsidRPr="00412DDB">
              <w:rPr>
                <w:sz w:val="20"/>
                <w:szCs w:val="20"/>
              </w:rPr>
              <w:t>а</w:t>
            </w:r>
            <w:r w:rsidRPr="00412DDB">
              <w:rPr>
                <w:sz w:val="20"/>
                <w:szCs w:val="20"/>
              </w:rPr>
              <w:t xml:space="preserve">ции </w:t>
            </w:r>
            <w:r w:rsidR="00B140EC">
              <w:rPr>
                <w:sz w:val="20"/>
                <w:szCs w:val="20"/>
              </w:rPr>
              <w:t>–</w:t>
            </w:r>
            <w:r w:rsidRPr="00412DDB">
              <w:rPr>
                <w:sz w:val="20"/>
                <w:szCs w:val="20"/>
              </w:rPr>
              <w:t xml:space="preserve"> наименование) эмитента </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54"/>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3.</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Сокращенное фирменное наименование эмитента (для коммерч</w:t>
            </w:r>
            <w:r w:rsidRPr="00412DDB">
              <w:rPr>
                <w:sz w:val="20"/>
                <w:szCs w:val="20"/>
              </w:rPr>
              <w:t>е</w:t>
            </w:r>
            <w:r w:rsidRPr="00412DDB">
              <w:rPr>
                <w:sz w:val="20"/>
                <w:szCs w:val="20"/>
              </w:rPr>
              <w:t>ской организации)</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40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4.</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Место нахождения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444"/>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5.</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Индивидуальный государственный регистрационный номер в</w:t>
            </w:r>
            <w:r w:rsidRPr="00412DDB">
              <w:rPr>
                <w:sz w:val="20"/>
                <w:szCs w:val="20"/>
              </w:rPr>
              <w:t>ы</w:t>
            </w:r>
            <w:r w:rsidRPr="00412DDB">
              <w:rPr>
                <w:sz w:val="20"/>
                <w:szCs w:val="20"/>
              </w:rPr>
              <w:t>пуска эмиссионных ценных бумаг</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6.</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Дата государственной регистрации выпуска ценных бумаг</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7.</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ИНН (если применимо)</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8.</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ОГРН (если применимо)</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653"/>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9.</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Регистрирующий орган, осуществивший государственную рег</w:t>
            </w:r>
            <w:r w:rsidRPr="00412DDB">
              <w:rPr>
                <w:sz w:val="20"/>
                <w:szCs w:val="20"/>
              </w:rPr>
              <w:t>и</w:t>
            </w:r>
            <w:r w:rsidRPr="00412DDB">
              <w:rPr>
                <w:sz w:val="20"/>
                <w:szCs w:val="20"/>
              </w:rPr>
              <w:t>страцию выпусков эмиссионных ценных бумаг</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10"/>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10.</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Количество ценных бумаг, находящихся в собственности креди</w:t>
            </w:r>
            <w:r w:rsidRPr="00412DDB">
              <w:rPr>
                <w:sz w:val="20"/>
                <w:szCs w:val="20"/>
              </w:rPr>
              <w:t>т</w:t>
            </w:r>
            <w:r w:rsidRPr="00412DDB">
              <w:rPr>
                <w:sz w:val="20"/>
                <w:szCs w:val="20"/>
              </w:rPr>
              <w:t>ной организации – эмитента, шт.</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32"/>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Общая номинальная стоимость ценных бумаг, находящихся в со</w:t>
            </w:r>
            <w:r w:rsidRPr="00412DDB">
              <w:rPr>
                <w:sz w:val="20"/>
                <w:szCs w:val="20"/>
              </w:rPr>
              <w:t>б</w:t>
            </w:r>
            <w:r w:rsidRPr="00412DDB">
              <w:rPr>
                <w:sz w:val="20"/>
                <w:szCs w:val="20"/>
              </w:rPr>
              <w:t>ственности кредитной организации – эмитента</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403"/>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12.</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 xml:space="preserve">Срок погашения </w:t>
            </w:r>
            <w:r w:rsidR="00B140EC">
              <w:rPr>
                <w:sz w:val="20"/>
                <w:szCs w:val="20"/>
              </w:rPr>
              <w:t>–</w:t>
            </w:r>
            <w:r w:rsidRPr="00412DDB">
              <w:rPr>
                <w:sz w:val="20"/>
                <w:szCs w:val="20"/>
              </w:rPr>
              <w:t xml:space="preserve"> для облигаций и иных долговых эмиссионных ценных бумаг, а также для опционов кредитной организации </w:t>
            </w:r>
            <w:r w:rsidR="00B140EC">
              <w:rPr>
                <w:sz w:val="20"/>
                <w:szCs w:val="20"/>
              </w:rPr>
              <w:t>–</w:t>
            </w:r>
            <w:r w:rsidRPr="00412DDB">
              <w:rPr>
                <w:sz w:val="20"/>
                <w:szCs w:val="20"/>
              </w:rPr>
              <w:t xml:space="preserve"> эмитента</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723"/>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13.</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Общая балансовая стоимость ценных бумаг, находящихся в со</w:t>
            </w:r>
            <w:r w:rsidRPr="00412DDB">
              <w:rPr>
                <w:sz w:val="20"/>
                <w:szCs w:val="20"/>
              </w:rPr>
              <w:t>б</w:t>
            </w:r>
            <w:r w:rsidRPr="00412DDB">
              <w:rPr>
                <w:sz w:val="20"/>
                <w:szCs w:val="20"/>
              </w:rPr>
              <w:t xml:space="preserve">ственности кредитной организации </w:t>
            </w:r>
            <w:r w:rsidR="00B140EC">
              <w:rPr>
                <w:sz w:val="20"/>
                <w:szCs w:val="20"/>
              </w:rPr>
              <w:t>–</w:t>
            </w:r>
            <w:r w:rsidRPr="00412DDB">
              <w:rPr>
                <w:sz w:val="20"/>
                <w:szCs w:val="20"/>
              </w:rPr>
              <w:t xml:space="preserve"> эмитента,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21"/>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14.</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Балансовая стоимость ценных бумаг дочерних и зависимых о</w:t>
            </w:r>
            <w:r w:rsidRPr="00412DDB">
              <w:rPr>
                <w:sz w:val="20"/>
                <w:szCs w:val="20"/>
              </w:rPr>
              <w:t>б</w:t>
            </w:r>
            <w:r w:rsidRPr="00412DDB">
              <w:rPr>
                <w:sz w:val="20"/>
                <w:szCs w:val="20"/>
              </w:rPr>
              <w:t>ще</w:t>
            </w:r>
            <w:proofErr w:type="gramStart"/>
            <w:r w:rsidRPr="00412DDB">
              <w:rPr>
                <w:sz w:val="20"/>
                <w:szCs w:val="20"/>
              </w:rPr>
              <w:t>ств кр</w:t>
            </w:r>
            <w:proofErr w:type="gramEnd"/>
            <w:r w:rsidRPr="00412DDB">
              <w:rPr>
                <w:sz w:val="20"/>
                <w:szCs w:val="20"/>
              </w:rPr>
              <w:t>едитной организации – эмитента,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892"/>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15.</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Размер фиксированного процента или иного дохода по облигац</w:t>
            </w:r>
            <w:r w:rsidRPr="00412DDB">
              <w:rPr>
                <w:sz w:val="20"/>
                <w:szCs w:val="20"/>
              </w:rPr>
              <w:t>и</w:t>
            </w:r>
            <w:r w:rsidRPr="00412DDB">
              <w:rPr>
                <w:sz w:val="20"/>
                <w:szCs w:val="20"/>
              </w:rPr>
              <w:t>ям и иным долговым эмиссионным ценным бумагам</w:t>
            </w:r>
            <w:proofErr w:type="gramStart"/>
            <w:r w:rsidRPr="00412DDB">
              <w:rPr>
                <w:sz w:val="20"/>
                <w:szCs w:val="20"/>
              </w:rPr>
              <w:t xml:space="preserve"> (%) </w:t>
            </w:r>
            <w:proofErr w:type="gramEnd"/>
            <w:r w:rsidRPr="00412DDB">
              <w:rPr>
                <w:sz w:val="20"/>
                <w:szCs w:val="20"/>
              </w:rPr>
              <w:t>или п</w:t>
            </w:r>
            <w:r w:rsidRPr="00412DDB">
              <w:rPr>
                <w:sz w:val="20"/>
                <w:szCs w:val="20"/>
              </w:rPr>
              <w:t>о</w:t>
            </w:r>
            <w:r w:rsidRPr="00412DDB">
              <w:rPr>
                <w:sz w:val="20"/>
                <w:szCs w:val="20"/>
              </w:rPr>
              <w:t>рядок его определения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32"/>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16.</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Срок выплаты процента или иного дохода по облигациям и иным долговым эмиссионным ценным бумагам</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964"/>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17.</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Размер дивиденда по привилегированным акциям</w:t>
            </w:r>
            <w:proofErr w:type="gramStart"/>
            <w:r w:rsidRPr="00412DDB">
              <w:rPr>
                <w:sz w:val="20"/>
                <w:szCs w:val="20"/>
              </w:rPr>
              <w:t xml:space="preserve"> (%) </w:t>
            </w:r>
            <w:proofErr w:type="gramEnd"/>
            <w:r w:rsidRPr="00412DDB">
              <w:rPr>
                <w:sz w:val="20"/>
                <w:szCs w:val="20"/>
              </w:rPr>
              <w:t>или пор</w:t>
            </w:r>
            <w:r w:rsidRPr="00412DDB">
              <w:rPr>
                <w:sz w:val="20"/>
                <w:szCs w:val="20"/>
              </w:rPr>
              <w:t>я</w:t>
            </w:r>
            <w:r w:rsidRPr="00412DDB">
              <w:rPr>
                <w:sz w:val="20"/>
                <w:szCs w:val="20"/>
              </w:rPr>
              <w:t>док его определения в случае, когда он определен в уставе акци</w:t>
            </w:r>
            <w:r w:rsidRPr="00412DDB">
              <w:rPr>
                <w:sz w:val="20"/>
                <w:szCs w:val="20"/>
              </w:rPr>
              <w:t>о</w:t>
            </w:r>
            <w:r w:rsidRPr="00412DDB">
              <w:rPr>
                <w:sz w:val="20"/>
                <w:szCs w:val="20"/>
              </w:rPr>
              <w:t xml:space="preserve">нерного общества </w:t>
            </w:r>
            <w:r w:rsidR="00B140EC">
              <w:rPr>
                <w:sz w:val="20"/>
                <w:szCs w:val="20"/>
              </w:rPr>
              <w:t>–</w:t>
            </w:r>
            <w:r w:rsidRPr="00412DDB">
              <w:rPr>
                <w:sz w:val="20"/>
                <w:szCs w:val="20"/>
              </w:rPr>
              <w:t xml:space="preserve"> кредитной организации – эмитента</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40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18.</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Срок выплаты дивиденда по привилегированным акциям</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884"/>
        </w:trPr>
        <w:tc>
          <w:tcPr>
            <w:tcW w:w="545"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center"/>
              <w:rPr>
                <w:sz w:val="20"/>
                <w:szCs w:val="20"/>
              </w:rPr>
            </w:pPr>
            <w:r w:rsidRPr="00412DDB">
              <w:rPr>
                <w:sz w:val="20"/>
                <w:szCs w:val="20"/>
              </w:rPr>
              <w:t>19.</w:t>
            </w:r>
          </w:p>
        </w:tc>
        <w:tc>
          <w:tcPr>
            <w:tcW w:w="5940"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both"/>
              <w:rPr>
                <w:sz w:val="20"/>
                <w:szCs w:val="20"/>
              </w:rPr>
            </w:pPr>
            <w:r w:rsidRPr="00412DDB">
              <w:rPr>
                <w:sz w:val="20"/>
                <w:szCs w:val="20"/>
              </w:rPr>
              <w:t>Размер объявленного дивиденда по обыкновенным акциям</w:t>
            </w:r>
            <w:proofErr w:type="gramStart"/>
            <w:r w:rsidRPr="00412DDB">
              <w:rPr>
                <w:sz w:val="20"/>
                <w:szCs w:val="20"/>
              </w:rPr>
              <w:t xml:space="preserve"> (%) (</w:t>
            </w:r>
            <w:proofErr w:type="gramEnd"/>
            <w:r w:rsidRPr="00412DDB">
              <w:rPr>
                <w:sz w:val="20"/>
                <w:szCs w:val="20"/>
              </w:rPr>
              <w:t>при отсутствии данных о размере объявленного дивиденда по обыкновенным акциям в текущем году указывается размер див</w:t>
            </w:r>
            <w:r w:rsidRPr="00412DDB">
              <w:rPr>
                <w:sz w:val="20"/>
                <w:szCs w:val="20"/>
              </w:rPr>
              <w:t>и</w:t>
            </w:r>
            <w:r w:rsidRPr="00412DDB">
              <w:rPr>
                <w:sz w:val="20"/>
                <w:szCs w:val="20"/>
              </w:rPr>
              <w:t>денда, объявленного в предшествующем году)</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10"/>
        </w:trPr>
        <w:tc>
          <w:tcPr>
            <w:tcW w:w="545"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center"/>
              <w:rPr>
                <w:sz w:val="20"/>
                <w:szCs w:val="20"/>
              </w:rPr>
            </w:pPr>
            <w:r w:rsidRPr="00412DDB">
              <w:rPr>
                <w:sz w:val="20"/>
                <w:szCs w:val="20"/>
              </w:rPr>
              <w:t>20.</w:t>
            </w:r>
          </w:p>
        </w:tc>
        <w:tc>
          <w:tcPr>
            <w:tcW w:w="5940"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both"/>
              <w:rPr>
                <w:sz w:val="20"/>
                <w:szCs w:val="20"/>
              </w:rPr>
            </w:pPr>
            <w:r w:rsidRPr="00412DDB">
              <w:rPr>
                <w:sz w:val="20"/>
                <w:szCs w:val="20"/>
              </w:rPr>
              <w:t>Срок выплаты объявленного дивиденда по обыкновенным акциям</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712"/>
        </w:trPr>
        <w:tc>
          <w:tcPr>
            <w:tcW w:w="545"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center"/>
              <w:rPr>
                <w:sz w:val="20"/>
                <w:szCs w:val="20"/>
              </w:rPr>
            </w:pPr>
            <w:r w:rsidRPr="00412DDB">
              <w:rPr>
                <w:sz w:val="20"/>
                <w:szCs w:val="20"/>
              </w:rPr>
              <w:t>21.</w:t>
            </w:r>
          </w:p>
        </w:tc>
        <w:tc>
          <w:tcPr>
            <w:tcW w:w="5940"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both"/>
              <w:rPr>
                <w:sz w:val="20"/>
                <w:szCs w:val="20"/>
              </w:rPr>
            </w:pPr>
            <w:r w:rsidRPr="00412DDB">
              <w:rPr>
                <w:sz w:val="20"/>
                <w:szCs w:val="20"/>
              </w:rPr>
              <w:t xml:space="preserve">Количество акций, полученных кредитной организацией </w:t>
            </w:r>
            <w:r w:rsidR="00B140EC">
              <w:rPr>
                <w:sz w:val="20"/>
                <w:szCs w:val="20"/>
              </w:rPr>
              <w:t>–</w:t>
            </w:r>
            <w:r w:rsidRPr="00412DDB">
              <w:rPr>
                <w:sz w:val="20"/>
                <w:szCs w:val="20"/>
              </w:rPr>
              <w:t xml:space="preserve"> эм</w:t>
            </w:r>
            <w:r w:rsidRPr="00412DDB">
              <w:rPr>
                <w:sz w:val="20"/>
                <w:szCs w:val="20"/>
              </w:rPr>
              <w:t>и</w:t>
            </w:r>
            <w:r w:rsidRPr="00412DDB">
              <w:rPr>
                <w:sz w:val="20"/>
                <w:szCs w:val="20"/>
              </w:rPr>
              <w:t>тентом в связи с увеличением уставных капиталов акционерных обществ  за счет имущества этих обществ, шт.</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1357"/>
        </w:trPr>
        <w:tc>
          <w:tcPr>
            <w:tcW w:w="545"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center"/>
              <w:rPr>
                <w:sz w:val="20"/>
                <w:szCs w:val="20"/>
              </w:rPr>
            </w:pPr>
            <w:r w:rsidRPr="00412DDB">
              <w:rPr>
                <w:sz w:val="20"/>
                <w:szCs w:val="20"/>
              </w:rPr>
              <w:t>22.</w:t>
            </w:r>
          </w:p>
        </w:tc>
        <w:tc>
          <w:tcPr>
            <w:tcW w:w="5940"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both"/>
              <w:rPr>
                <w:sz w:val="20"/>
                <w:szCs w:val="20"/>
              </w:rPr>
            </w:pPr>
            <w:r w:rsidRPr="00412DDB">
              <w:rPr>
                <w:sz w:val="20"/>
                <w:szCs w:val="20"/>
              </w:rPr>
              <w:t>Номинальная стоимость (сумма увеличения номинальной стоим</w:t>
            </w:r>
            <w:r w:rsidRPr="00412DDB">
              <w:rPr>
                <w:sz w:val="20"/>
                <w:szCs w:val="20"/>
              </w:rPr>
              <w:t>о</w:t>
            </w:r>
            <w:r w:rsidRPr="00412DDB">
              <w:rPr>
                <w:sz w:val="20"/>
                <w:szCs w:val="20"/>
              </w:rPr>
              <w:t xml:space="preserve">сти) акций, полученных кредитной организацией </w:t>
            </w:r>
            <w:r w:rsidR="00B140EC">
              <w:rPr>
                <w:sz w:val="20"/>
                <w:szCs w:val="20"/>
              </w:rPr>
              <w:t>–</w:t>
            </w:r>
            <w:r w:rsidRPr="00412DDB">
              <w:rPr>
                <w:sz w:val="20"/>
                <w:szCs w:val="20"/>
              </w:rPr>
              <w:t xml:space="preserve"> эмитентом в связи с увеличением уставных капиталов акционерных обществ  за счет имущества этих обществ,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778"/>
        </w:trPr>
        <w:tc>
          <w:tcPr>
            <w:tcW w:w="545"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center"/>
              <w:rPr>
                <w:sz w:val="20"/>
                <w:szCs w:val="20"/>
              </w:rPr>
            </w:pPr>
            <w:r w:rsidRPr="00412DDB">
              <w:rPr>
                <w:sz w:val="20"/>
                <w:szCs w:val="20"/>
              </w:rPr>
              <w:t>23.</w:t>
            </w:r>
          </w:p>
        </w:tc>
        <w:tc>
          <w:tcPr>
            <w:tcW w:w="5940"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both"/>
              <w:rPr>
                <w:sz w:val="20"/>
                <w:szCs w:val="20"/>
              </w:rPr>
            </w:pPr>
            <w:r w:rsidRPr="00412DDB">
              <w:rPr>
                <w:sz w:val="20"/>
                <w:szCs w:val="20"/>
              </w:rPr>
              <w:t>Информация о величине потенциальных убытков, связанных с банкротством лица, указанного в пункте 2 настоящей таблицы</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bl>
    <w:p w:rsidR="00E15049" w:rsidRPr="00412DDB" w:rsidRDefault="00E15049" w:rsidP="00E15049">
      <w:pPr>
        <w:ind w:firstLine="720"/>
        <w:jc w:val="both"/>
        <w:rPr>
          <w:bCs/>
          <w:iCs/>
          <w:sz w:val="20"/>
          <w:szCs w:val="20"/>
        </w:rPr>
      </w:pPr>
    </w:p>
    <w:p w:rsidR="00E15049" w:rsidRPr="00412DDB" w:rsidRDefault="00E15049" w:rsidP="00E15049">
      <w:pPr>
        <w:pStyle w:val="em--"/>
      </w:pPr>
      <w:bookmarkStart w:id="379" w:name="_Toc324785348"/>
      <w:bookmarkStart w:id="380" w:name="_Toc482611709"/>
      <w:r w:rsidRPr="00412DDB">
        <w:t xml:space="preserve">Б) Вложения в </w:t>
      </w:r>
      <w:proofErr w:type="spellStart"/>
      <w:r w:rsidRPr="00412DDB">
        <w:t>неэмиссионные</w:t>
      </w:r>
      <w:proofErr w:type="spellEnd"/>
      <w:r w:rsidRPr="00412DDB">
        <w:t xml:space="preserve"> ценные бумаги:</w:t>
      </w:r>
      <w:bookmarkEnd w:id="379"/>
      <w:bookmarkEnd w:id="380"/>
    </w:p>
    <w:p w:rsidR="00E15049" w:rsidRPr="00412DDB" w:rsidRDefault="00E15049" w:rsidP="00E15049">
      <w:pPr>
        <w:ind w:firstLine="720"/>
        <w:jc w:val="both"/>
        <w:rPr>
          <w:bCs/>
          <w:iCs/>
          <w:sz w:val="22"/>
          <w:szCs w:val="22"/>
        </w:rPr>
      </w:pPr>
    </w:p>
    <w:tbl>
      <w:tblPr>
        <w:tblW w:w="9786" w:type="dxa"/>
        <w:tblInd w:w="103" w:type="dxa"/>
        <w:tblLook w:val="0000" w:firstRow="0" w:lastRow="0" w:firstColumn="0" w:lastColumn="0" w:noHBand="0" w:noVBand="0"/>
      </w:tblPr>
      <w:tblGrid>
        <w:gridCol w:w="545"/>
        <w:gridCol w:w="5940"/>
        <w:gridCol w:w="3301"/>
      </w:tblGrid>
      <w:tr w:rsidR="00E15049" w:rsidRPr="00412DDB" w:rsidTr="00D45796">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 xml:space="preserve">№ </w:t>
            </w:r>
            <w:proofErr w:type="spellStart"/>
            <w:r w:rsidRPr="00412DDB">
              <w:rPr>
                <w:sz w:val="22"/>
                <w:szCs w:val="22"/>
              </w:rPr>
              <w:t>пп</w:t>
            </w:r>
            <w:proofErr w:type="spellEnd"/>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 xml:space="preserve">Наименование реквизита, </w:t>
            </w:r>
          </w:p>
          <w:p w:rsidR="00E15049" w:rsidRPr="00412DDB" w:rsidRDefault="00E15049" w:rsidP="00E15049">
            <w:pPr>
              <w:jc w:val="center"/>
              <w:rPr>
                <w:sz w:val="22"/>
                <w:szCs w:val="22"/>
              </w:rPr>
            </w:pPr>
            <w:proofErr w:type="gramStart"/>
            <w:r w:rsidRPr="00412DDB">
              <w:rPr>
                <w:sz w:val="22"/>
                <w:szCs w:val="22"/>
              </w:rPr>
              <w:t>характеризующего</w:t>
            </w:r>
            <w:proofErr w:type="gramEnd"/>
            <w:r w:rsidRPr="00412DDB">
              <w:rPr>
                <w:sz w:val="22"/>
                <w:szCs w:val="22"/>
              </w:rPr>
              <w:t xml:space="preserve"> ценные бумаги</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Значение реквизита</w:t>
            </w:r>
          </w:p>
        </w:tc>
      </w:tr>
      <w:tr w:rsidR="00E15049" w:rsidRPr="00412DDB" w:rsidTr="00D45796">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2</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3</w:t>
            </w:r>
          </w:p>
        </w:tc>
      </w:tr>
      <w:tr w:rsidR="00E15049" w:rsidRPr="00412DDB" w:rsidTr="00D45796">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Вид ценных бумаг</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077252">
            <w:pPr>
              <w:jc w:val="center"/>
              <w:rPr>
                <w:sz w:val="20"/>
                <w:szCs w:val="20"/>
              </w:rPr>
            </w:pPr>
            <w:r w:rsidRPr="00412DDB">
              <w:rPr>
                <w:sz w:val="20"/>
                <w:szCs w:val="20"/>
              </w:rPr>
              <w:t xml:space="preserve">финансовые вложения кредитной организации </w:t>
            </w:r>
            <w:r w:rsidR="00B140EC">
              <w:rPr>
                <w:sz w:val="20"/>
                <w:szCs w:val="20"/>
              </w:rPr>
              <w:t>–</w:t>
            </w:r>
            <w:r w:rsidRPr="00412DDB">
              <w:rPr>
                <w:sz w:val="20"/>
                <w:szCs w:val="20"/>
              </w:rPr>
              <w:t xml:space="preserve"> эмитента в </w:t>
            </w:r>
            <w:proofErr w:type="spellStart"/>
            <w:r w:rsidRPr="00412DDB">
              <w:rPr>
                <w:sz w:val="20"/>
                <w:szCs w:val="20"/>
              </w:rPr>
              <w:t>неэми</w:t>
            </w:r>
            <w:r w:rsidRPr="00412DDB">
              <w:rPr>
                <w:sz w:val="20"/>
                <w:szCs w:val="20"/>
              </w:rPr>
              <w:t>с</w:t>
            </w:r>
            <w:r w:rsidRPr="00412DDB">
              <w:rPr>
                <w:sz w:val="20"/>
                <w:szCs w:val="20"/>
              </w:rPr>
              <w:t>сионные</w:t>
            </w:r>
            <w:proofErr w:type="spellEnd"/>
            <w:r w:rsidRPr="00412DDB">
              <w:rPr>
                <w:sz w:val="20"/>
                <w:szCs w:val="20"/>
              </w:rPr>
              <w:t xml:space="preserve"> ценные бумаги, которые составляют 5 и более процентов всех ее финансовых вложений на 01.01.</w:t>
            </w:r>
            <w:r w:rsidR="00C27E51" w:rsidRPr="00412DDB">
              <w:rPr>
                <w:sz w:val="20"/>
                <w:szCs w:val="20"/>
              </w:rPr>
              <w:t>201</w:t>
            </w:r>
            <w:r w:rsidR="00C27E51">
              <w:rPr>
                <w:sz w:val="20"/>
                <w:szCs w:val="20"/>
              </w:rPr>
              <w:t>8</w:t>
            </w:r>
            <w:r w:rsidR="00C27E51" w:rsidRPr="00412DDB">
              <w:rPr>
                <w:sz w:val="20"/>
                <w:szCs w:val="20"/>
              </w:rPr>
              <w:t xml:space="preserve"> </w:t>
            </w:r>
            <w:r w:rsidRPr="00412DDB">
              <w:rPr>
                <w:sz w:val="20"/>
                <w:szCs w:val="20"/>
              </w:rPr>
              <w:t>и 01.</w:t>
            </w:r>
            <w:r w:rsidR="00E26B10">
              <w:rPr>
                <w:sz w:val="20"/>
                <w:szCs w:val="20"/>
              </w:rPr>
              <w:t>07</w:t>
            </w:r>
            <w:r w:rsidRPr="00412DDB">
              <w:rPr>
                <w:sz w:val="20"/>
                <w:szCs w:val="20"/>
              </w:rPr>
              <w:t>.</w:t>
            </w:r>
            <w:r w:rsidR="00C27E51" w:rsidRPr="00412DDB">
              <w:rPr>
                <w:sz w:val="20"/>
                <w:szCs w:val="20"/>
              </w:rPr>
              <w:t>201</w:t>
            </w:r>
            <w:r w:rsidR="00C27E51">
              <w:rPr>
                <w:sz w:val="20"/>
                <w:szCs w:val="20"/>
              </w:rPr>
              <w:t>8</w:t>
            </w:r>
            <w:r w:rsidRPr="00412DDB">
              <w:rPr>
                <w:sz w:val="20"/>
                <w:szCs w:val="20"/>
              </w:rPr>
              <w:t>, отсу</w:t>
            </w:r>
            <w:r w:rsidRPr="00412DDB">
              <w:rPr>
                <w:sz w:val="20"/>
                <w:szCs w:val="20"/>
              </w:rPr>
              <w:t>т</w:t>
            </w:r>
            <w:r w:rsidRPr="00412DDB">
              <w:rPr>
                <w:sz w:val="20"/>
                <w:szCs w:val="20"/>
              </w:rPr>
              <w:t>ствуют</w:t>
            </w:r>
          </w:p>
        </w:tc>
      </w:tr>
      <w:tr w:rsidR="00E15049" w:rsidRPr="00412DDB" w:rsidTr="00D45796">
        <w:trPr>
          <w:trHeight w:val="43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2.</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Полное фирменное наименование (для некоммерческой организ</w:t>
            </w:r>
            <w:r w:rsidRPr="00412DDB">
              <w:rPr>
                <w:sz w:val="20"/>
                <w:szCs w:val="20"/>
              </w:rPr>
              <w:t>а</w:t>
            </w:r>
            <w:r w:rsidRPr="00412DDB">
              <w:rPr>
                <w:sz w:val="20"/>
                <w:szCs w:val="20"/>
              </w:rPr>
              <w:t xml:space="preserve">ции </w:t>
            </w:r>
            <w:r w:rsidR="00B140EC">
              <w:rPr>
                <w:sz w:val="20"/>
                <w:szCs w:val="20"/>
              </w:rPr>
              <w:t>–</w:t>
            </w:r>
            <w:r w:rsidRPr="00412DDB">
              <w:rPr>
                <w:sz w:val="20"/>
                <w:szCs w:val="20"/>
              </w:rPr>
              <w:t xml:space="preserve"> наименование) эмитента (лица, обязанного по </w:t>
            </w:r>
            <w:proofErr w:type="spellStart"/>
            <w:r w:rsidRPr="00412DDB">
              <w:rPr>
                <w:sz w:val="20"/>
                <w:szCs w:val="20"/>
              </w:rPr>
              <w:t>неэмиссио</w:t>
            </w:r>
            <w:r w:rsidRPr="00412DDB">
              <w:rPr>
                <w:sz w:val="20"/>
                <w:szCs w:val="20"/>
              </w:rPr>
              <w:t>н</w:t>
            </w:r>
            <w:r w:rsidRPr="00412DDB">
              <w:rPr>
                <w:sz w:val="20"/>
                <w:szCs w:val="20"/>
              </w:rPr>
              <w:t>ным</w:t>
            </w:r>
            <w:proofErr w:type="spellEnd"/>
            <w:r w:rsidRPr="00412DDB">
              <w:rPr>
                <w:sz w:val="20"/>
                <w:szCs w:val="20"/>
              </w:rPr>
              <w:t xml:space="preserve"> ценным бумагам)</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FD10F2">
            <w:pPr>
              <w:jc w:val="center"/>
              <w:rPr>
                <w:sz w:val="20"/>
                <w:szCs w:val="20"/>
              </w:rPr>
            </w:pPr>
            <w:r>
              <w:rPr>
                <w:sz w:val="20"/>
                <w:szCs w:val="20"/>
              </w:rPr>
              <w:t>–</w:t>
            </w:r>
          </w:p>
        </w:tc>
      </w:tr>
      <w:tr w:rsidR="00E15049" w:rsidRPr="00412DDB" w:rsidTr="00D45796">
        <w:trPr>
          <w:trHeight w:val="554"/>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3.</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Сокращенное фирменное наименование эмитента (для коммерч</w:t>
            </w:r>
            <w:r w:rsidRPr="00412DDB">
              <w:rPr>
                <w:sz w:val="20"/>
                <w:szCs w:val="20"/>
              </w:rPr>
              <w:t>е</w:t>
            </w:r>
            <w:r w:rsidRPr="00412DDB">
              <w:rPr>
                <w:sz w:val="20"/>
                <w:szCs w:val="20"/>
              </w:rPr>
              <w:t xml:space="preserve">ской организации) (лица, обязанного по </w:t>
            </w:r>
            <w:proofErr w:type="spellStart"/>
            <w:r w:rsidRPr="00412DDB">
              <w:rPr>
                <w:sz w:val="20"/>
                <w:szCs w:val="20"/>
              </w:rPr>
              <w:t>неэмиссионным</w:t>
            </w:r>
            <w:proofErr w:type="spellEnd"/>
            <w:r w:rsidRPr="00412DDB">
              <w:rPr>
                <w:sz w:val="20"/>
                <w:szCs w:val="20"/>
              </w:rPr>
              <w:t xml:space="preserve"> ценным бумагам)</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40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4.</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Место нахождения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5.</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rPr>
                <w:sz w:val="20"/>
                <w:szCs w:val="20"/>
              </w:rPr>
            </w:pPr>
            <w:r w:rsidRPr="00412DDB">
              <w:rPr>
                <w:sz w:val="20"/>
                <w:szCs w:val="20"/>
              </w:rPr>
              <w:t>Дата государственной регистрации</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6.</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ИНН (если применимо)</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7.</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ОГРН (если применимо)</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10"/>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8.</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Количество ценных бумаг, находящихся в собственности креди</w:t>
            </w:r>
            <w:r w:rsidRPr="00412DDB">
              <w:rPr>
                <w:sz w:val="20"/>
                <w:szCs w:val="20"/>
              </w:rPr>
              <w:t>т</w:t>
            </w:r>
            <w:r w:rsidRPr="00412DDB">
              <w:rPr>
                <w:sz w:val="20"/>
                <w:szCs w:val="20"/>
              </w:rPr>
              <w:t>ной организации – эмитента, шт.</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32"/>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9.</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Общая номинальная стоимость ценных бумаг, находящихся в со</w:t>
            </w:r>
            <w:r w:rsidRPr="00412DDB">
              <w:rPr>
                <w:sz w:val="20"/>
                <w:szCs w:val="20"/>
              </w:rPr>
              <w:t>б</w:t>
            </w:r>
            <w:r w:rsidRPr="00412DDB">
              <w:rPr>
                <w:sz w:val="20"/>
                <w:szCs w:val="20"/>
              </w:rPr>
              <w:t>ственности кредитной организации – эмитента</w:t>
            </w:r>
            <w:r w:rsidRPr="00412DDB">
              <w:rPr>
                <w:rStyle w:val="af0"/>
                <w:vanish/>
                <w:sz w:val="20"/>
                <w:szCs w:val="20"/>
              </w:rPr>
              <w:footnoteReference w:id="42"/>
            </w:r>
            <w:r w:rsidRPr="00412DDB">
              <w:rPr>
                <w:sz w:val="20"/>
                <w:szCs w:val="20"/>
              </w:rPr>
              <w:t>,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686FD6">
            <w:pPr>
              <w:jc w:val="center"/>
              <w:rPr>
                <w:sz w:val="20"/>
                <w:szCs w:val="20"/>
              </w:rPr>
            </w:pPr>
            <w:r>
              <w:rPr>
                <w:sz w:val="20"/>
                <w:szCs w:val="20"/>
              </w:rPr>
              <w:t>–</w:t>
            </w:r>
          </w:p>
        </w:tc>
      </w:tr>
      <w:tr w:rsidR="00E15049" w:rsidRPr="00412DDB" w:rsidTr="00D45796">
        <w:trPr>
          <w:trHeight w:val="52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10.</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Общая балансовая стоимость ценных бумаг, находящихся в со</w:t>
            </w:r>
            <w:r w:rsidRPr="00412DDB">
              <w:rPr>
                <w:sz w:val="20"/>
                <w:szCs w:val="20"/>
              </w:rPr>
              <w:t>б</w:t>
            </w:r>
            <w:r w:rsidRPr="00412DDB">
              <w:rPr>
                <w:sz w:val="20"/>
                <w:szCs w:val="20"/>
              </w:rPr>
              <w:t xml:space="preserve">ственности кредитной организации </w:t>
            </w:r>
            <w:r w:rsidR="00B140EC">
              <w:rPr>
                <w:sz w:val="20"/>
                <w:szCs w:val="20"/>
              </w:rPr>
              <w:t>–</w:t>
            </w:r>
            <w:r w:rsidRPr="00412DDB">
              <w:rPr>
                <w:sz w:val="20"/>
                <w:szCs w:val="20"/>
              </w:rPr>
              <w:t xml:space="preserve"> эмитента,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686FD6">
            <w:pPr>
              <w:jc w:val="center"/>
              <w:rPr>
                <w:sz w:val="20"/>
                <w:szCs w:val="20"/>
              </w:rPr>
            </w:pPr>
            <w:r>
              <w:rPr>
                <w:sz w:val="20"/>
                <w:szCs w:val="20"/>
              </w:rPr>
              <w:t>–</w:t>
            </w:r>
          </w:p>
        </w:tc>
      </w:tr>
      <w:tr w:rsidR="00E15049" w:rsidRPr="00412DDB" w:rsidTr="00D45796">
        <w:trPr>
          <w:trHeight w:val="53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Балансовая стоимость ценных бумаг дочерних и зависимых о</w:t>
            </w:r>
            <w:r w:rsidRPr="00412DDB">
              <w:rPr>
                <w:sz w:val="20"/>
                <w:szCs w:val="20"/>
              </w:rPr>
              <w:t>б</w:t>
            </w:r>
            <w:r w:rsidRPr="00412DDB">
              <w:rPr>
                <w:sz w:val="20"/>
                <w:szCs w:val="20"/>
              </w:rPr>
              <w:t>ще</w:t>
            </w:r>
            <w:proofErr w:type="gramStart"/>
            <w:r w:rsidRPr="00412DDB">
              <w:rPr>
                <w:sz w:val="20"/>
                <w:szCs w:val="20"/>
              </w:rPr>
              <w:t>ств кр</w:t>
            </w:r>
            <w:proofErr w:type="gramEnd"/>
            <w:r w:rsidRPr="00412DDB">
              <w:rPr>
                <w:sz w:val="20"/>
                <w:szCs w:val="20"/>
              </w:rPr>
              <w:t>едитной организации – эмитента,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1041"/>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12.</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 xml:space="preserve">Сумма основного долга и начисленных (выплаченных) процентов по векселям, депозитным сертификатам или иным </w:t>
            </w:r>
            <w:proofErr w:type="spellStart"/>
            <w:r w:rsidRPr="00412DDB">
              <w:rPr>
                <w:sz w:val="20"/>
                <w:szCs w:val="20"/>
              </w:rPr>
              <w:t>неэмиссио</w:t>
            </w:r>
            <w:r w:rsidRPr="00412DDB">
              <w:rPr>
                <w:sz w:val="20"/>
                <w:szCs w:val="20"/>
              </w:rPr>
              <w:t>н</w:t>
            </w:r>
            <w:r w:rsidRPr="00412DDB">
              <w:rPr>
                <w:sz w:val="20"/>
                <w:szCs w:val="20"/>
              </w:rPr>
              <w:t>ным</w:t>
            </w:r>
            <w:proofErr w:type="spellEnd"/>
            <w:r w:rsidRPr="00412DDB">
              <w:rPr>
                <w:sz w:val="20"/>
                <w:szCs w:val="20"/>
              </w:rPr>
              <w:t xml:space="preserve"> долговым ценным бумагам, руб., срок погашения</w:t>
            </w:r>
          </w:p>
        </w:tc>
        <w:tc>
          <w:tcPr>
            <w:tcW w:w="3301" w:type="dxa"/>
            <w:tcBorders>
              <w:top w:val="single" w:sz="4" w:space="0" w:color="auto"/>
              <w:left w:val="nil"/>
              <w:bottom w:val="single" w:sz="4" w:space="0" w:color="auto"/>
              <w:right w:val="single" w:sz="4" w:space="0" w:color="auto"/>
            </w:tcBorders>
            <w:vAlign w:val="center"/>
          </w:tcPr>
          <w:p w:rsidR="00686FD6" w:rsidRPr="00412DDB" w:rsidRDefault="00B140EC" w:rsidP="00686FD6">
            <w:pPr>
              <w:jc w:val="center"/>
              <w:rPr>
                <w:sz w:val="20"/>
                <w:szCs w:val="20"/>
              </w:rPr>
            </w:pPr>
            <w:r>
              <w:rPr>
                <w:sz w:val="20"/>
                <w:szCs w:val="20"/>
              </w:rPr>
              <w:t>–</w:t>
            </w:r>
          </w:p>
        </w:tc>
      </w:tr>
      <w:tr w:rsidR="00E15049" w:rsidRPr="00412DDB" w:rsidTr="00D45796">
        <w:trPr>
          <w:trHeight w:val="738"/>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13.</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Информация о величине потенциальных убытков, связанных с банкротством лица, указанного в пункте 2 настоящей таблицы</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bl>
    <w:p w:rsidR="00E15049" w:rsidRPr="00412DDB" w:rsidRDefault="00E15049" w:rsidP="00E15049">
      <w:pPr>
        <w:pStyle w:val="prilozhenie"/>
        <w:rPr>
          <w:sz w:val="22"/>
          <w:szCs w:val="22"/>
        </w:rPr>
      </w:pPr>
    </w:p>
    <w:p w:rsidR="00E15049" w:rsidRPr="00412DDB" w:rsidRDefault="00E15049" w:rsidP="00E15049">
      <w:pPr>
        <w:pStyle w:val="em-4"/>
      </w:pPr>
      <w:r w:rsidRPr="00412DDB">
        <w:t>Информация о созданных резервах под обесценение ценных бумаг:</w:t>
      </w:r>
    </w:p>
    <w:p w:rsidR="00E15049" w:rsidRPr="00412DDB" w:rsidRDefault="00E15049" w:rsidP="00E15049">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2880"/>
        <w:gridCol w:w="1141"/>
      </w:tblGrid>
      <w:tr w:rsidR="00E15049" w:rsidRPr="001B039C" w:rsidTr="00CD26F3">
        <w:tc>
          <w:tcPr>
            <w:tcW w:w="5868" w:type="dxa"/>
          </w:tcPr>
          <w:p w:rsidR="00E15049" w:rsidRPr="001B039C" w:rsidRDefault="00E15049">
            <w:pPr>
              <w:pStyle w:val="em-4"/>
              <w:ind w:firstLine="0"/>
            </w:pPr>
            <w:r w:rsidRPr="001B039C">
              <w:rPr>
                <w:szCs w:val="24"/>
              </w:rPr>
              <w:t>Величина резерва на начало последнего завершенного ф</w:t>
            </w:r>
            <w:r w:rsidRPr="001B039C">
              <w:rPr>
                <w:szCs w:val="24"/>
              </w:rPr>
              <w:t>и</w:t>
            </w:r>
            <w:r w:rsidRPr="001B039C">
              <w:rPr>
                <w:szCs w:val="24"/>
              </w:rPr>
              <w:t>нансового года перед датой окончания последнего отчетн</w:t>
            </w:r>
            <w:r w:rsidRPr="001B039C">
              <w:rPr>
                <w:szCs w:val="24"/>
              </w:rPr>
              <w:t>о</w:t>
            </w:r>
            <w:r w:rsidRPr="001B039C">
              <w:rPr>
                <w:szCs w:val="24"/>
              </w:rPr>
              <w:t>го квартала: 01.01.</w:t>
            </w:r>
            <w:r w:rsidR="00C27E51" w:rsidRPr="001B039C">
              <w:rPr>
                <w:szCs w:val="24"/>
              </w:rPr>
              <w:t>201</w:t>
            </w:r>
            <w:r w:rsidR="00C27E51">
              <w:rPr>
                <w:szCs w:val="24"/>
              </w:rPr>
              <w:t>7</w:t>
            </w:r>
          </w:p>
        </w:tc>
        <w:tc>
          <w:tcPr>
            <w:tcW w:w="2880" w:type="dxa"/>
            <w:vAlign w:val="center"/>
          </w:tcPr>
          <w:p w:rsidR="00E15049" w:rsidRPr="001B039C" w:rsidRDefault="00C27E51" w:rsidP="00CD26F3">
            <w:pPr>
              <w:pStyle w:val="em-4"/>
              <w:ind w:firstLine="0"/>
              <w:jc w:val="center"/>
            </w:pPr>
            <w:r w:rsidRPr="001B039C">
              <w:t>2 594 918</w:t>
            </w:r>
          </w:p>
        </w:tc>
        <w:tc>
          <w:tcPr>
            <w:tcW w:w="1141" w:type="dxa"/>
            <w:vAlign w:val="center"/>
          </w:tcPr>
          <w:p w:rsidR="00E15049" w:rsidRPr="001B039C" w:rsidRDefault="002A4F6E" w:rsidP="00CD26F3">
            <w:pPr>
              <w:pStyle w:val="em-4"/>
              <w:ind w:firstLine="0"/>
              <w:jc w:val="center"/>
            </w:pPr>
            <w:r w:rsidRPr="001B039C">
              <w:rPr>
                <w:szCs w:val="24"/>
              </w:rPr>
              <w:t>т</w:t>
            </w:r>
            <w:r w:rsidR="009B22C6" w:rsidRPr="001B039C">
              <w:rPr>
                <w:szCs w:val="24"/>
              </w:rPr>
              <w:t>ыс. руб.</w:t>
            </w:r>
          </w:p>
        </w:tc>
      </w:tr>
      <w:tr w:rsidR="00E15049" w:rsidRPr="008D4E00" w:rsidTr="00CD26F3">
        <w:tc>
          <w:tcPr>
            <w:tcW w:w="5868" w:type="dxa"/>
          </w:tcPr>
          <w:p w:rsidR="00E15049" w:rsidRPr="001B039C" w:rsidRDefault="00E15049">
            <w:pPr>
              <w:pStyle w:val="em-4"/>
              <w:ind w:firstLine="0"/>
            </w:pPr>
            <w:r w:rsidRPr="001B039C">
              <w:rPr>
                <w:szCs w:val="24"/>
              </w:rPr>
              <w:t>Величина резерва на конец последнего завершенного ф</w:t>
            </w:r>
            <w:r w:rsidRPr="001B039C">
              <w:rPr>
                <w:szCs w:val="24"/>
              </w:rPr>
              <w:t>и</w:t>
            </w:r>
            <w:r w:rsidRPr="001B039C">
              <w:rPr>
                <w:szCs w:val="24"/>
              </w:rPr>
              <w:t>нансового года перед датой окончания последнего отчетн</w:t>
            </w:r>
            <w:r w:rsidRPr="001B039C">
              <w:rPr>
                <w:szCs w:val="24"/>
              </w:rPr>
              <w:t>о</w:t>
            </w:r>
            <w:r w:rsidRPr="001B039C">
              <w:rPr>
                <w:szCs w:val="24"/>
              </w:rPr>
              <w:t>го квартала:</w:t>
            </w:r>
            <w:r w:rsidR="00656DE8" w:rsidRPr="001B039C">
              <w:rPr>
                <w:szCs w:val="24"/>
              </w:rPr>
              <w:t xml:space="preserve"> 31.12.</w:t>
            </w:r>
            <w:r w:rsidR="00C27E51" w:rsidRPr="001B039C">
              <w:rPr>
                <w:szCs w:val="24"/>
              </w:rPr>
              <w:t>201</w:t>
            </w:r>
            <w:r w:rsidR="00C27E51">
              <w:rPr>
                <w:szCs w:val="24"/>
              </w:rPr>
              <w:t>7</w:t>
            </w:r>
          </w:p>
        </w:tc>
        <w:tc>
          <w:tcPr>
            <w:tcW w:w="2880" w:type="dxa"/>
            <w:vAlign w:val="center"/>
          </w:tcPr>
          <w:p w:rsidR="00E15049" w:rsidRPr="001B039C" w:rsidRDefault="00C27E51" w:rsidP="00CD26F3">
            <w:pPr>
              <w:pStyle w:val="em-4"/>
              <w:ind w:firstLine="0"/>
              <w:jc w:val="center"/>
            </w:pPr>
            <w:r>
              <w:t>3 026 060</w:t>
            </w:r>
          </w:p>
        </w:tc>
        <w:tc>
          <w:tcPr>
            <w:tcW w:w="1141" w:type="dxa"/>
            <w:vAlign w:val="center"/>
          </w:tcPr>
          <w:p w:rsidR="00E15049" w:rsidRPr="008D4E00" w:rsidRDefault="002A4F6E" w:rsidP="00CD26F3">
            <w:pPr>
              <w:pStyle w:val="em-4"/>
              <w:ind w:firstLine="0"/>
              <w:jc w:val="center"/>
            </w:pPr>
            <w:r w:rsidRPr="001B039C">
              <w:rPr>
                <w:szCs w:val="24"/>
              </w:rPr>
              <w:t>т</w:t>
            </w:r>
            <w:r w:rsidR="009B22C6" w:rsidRPr="001B039C">
              <w:rPr>
                <w:szCs w:val="24"/>
              </w:rPr>
              <w:t>ыс. руб.</w:t>
            </w:r>
          </w:p>
        </w:tc>
      </w:tr>
    </w:tbl>
    <w:p w:rsidR="00E15049" w:rsidRPr="00412DDB" w:rsidRDefault="00E15049" w:rsidP="00E15049">
      <w:pPr>
        <w:pStyle w:val="em-4"/>
      </w:pPr>
    </w:p>
    <w:p w:rsidR="00E15049" w:rsidRPr="00412DDB" w:rsidRDefault="00E15049" w:rsidP="00E15049">
      <w:pPr>
        <w:pStyle w:val="em-4"/>
      </w:pPr>
      <w:proofErr w:type="gramStart"/>
      <w:r w:rsidRPr="00412DDB">
        <w:t>Информация о финансовых вложениях в доли участия в уставных (складочных) капиталах организ</w:t>
      </w:r>
      <w:r w:rsidRPr="00412DDB">
        <w:t>а</w:t>
      </w:r>
      <w:r w:rsidRPr="00412DDB">
        <w:t>ций):</w:t>
      </w:r>
      <w:proofErr w:type="gramEnd"/>
    </w:p>
    <w:p w:rsidR="00E15049" w:rsidRPr="00412DDB" w:rsidRDefault="00E15049" w:rsidP="00E15049">
      <w:pPr>
        <w:pStyle w:val="prilozhenie"/>
        <w:rPr>
          <w:sz w:val="22"/>
          <w:szCs w:val="22"/>
        </w:rPr>
      </w:pPr>
    </w:p>
    <w:tbl>
      <w:tblPr>
        <w:tblW w:w="9786" w:type="dxa"/>
        <w:tblInd w:w="103" w:type="dxa"/>
        <w:tblLook w:val="0000" w:firstRow="0" w:lastRow="0" w:firstColumn="0" w:lastColumn="0" w:noHBand="0" w:noVBand="0"/>
      </w:tblPr>
      <w:tblGrid>
        <w:gridCol w:w="545"/>
        <w:gridCol w:w="5940"/>
        <w:gridCol w:w="3301"/>
      </w:tblGrid>
      <w:tr w:rsidR="00E15049" w:rsidRPr="00412DDB" w:rsidTr="002A4F6E">
        <w:trPr>
          <w:trHeight w:val="28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 xml:space="preserve">№ </w:t>
            </w:r>
            <w:proofErr w:type="gramStart"/>
            <w:r w:rsidRPr="00412DDB">
              <w:rPr>
                <w:sz w:val="22"/>
                <w:szCs w:val="22"/>
              </w:rPr>
              <w:t>п</w:t>
            </w:r>
            <w:proofErr w:type="gramEnd"/>
            <w:r w:rsidR="002A4F6E">
              <w:rPr>
                <w:sz w:val="22"/>
                <w:szCs w:val="22"/>
              </w:rPr>
              <w:t>/</w:t>
            </w:r>
            <w:r w:rsidRPr="00412DDB">
              <w:rPr>
                <w:sz w:val="22"/>
                <w:szCs w:val="22"/>
              </w:rPr>
              <w:t>п</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autoSpaceDE w:val="0"/>
              <w:autoSpaceDN w:val="0"/>
              <w:adjustRightInd w:val="0"/>
              <w:ind w:firstLine="540"/>
              <w:jc w:val="both"/>
              <w:outlineLvl w:val="5"/>
              <w:rPr>
                <w:sz w:val="22"/>
                <w:szCs w:val="22"/>
              </w:rPr>
            </w:pPr>
            <w:r w:rsidRPr="00412DDB">
              <w:rPr>
                <w:sz w:val="22"/>
                <w:szCs w:val="22"/>
              </w:rPr>
              <w:t>Наименование характеристики вложения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Значение характеристики</w:t>
            </w:r>
          </w:p>
        </w:tc>
      </w:tr>
      <w:tr w:rsidR="00E15049" w:rsidRPr="00412DDB" w:rsidTr="002A4F6E">
        <w:trPr>
          <w:trHeight w:val="287"/>
        </w:trPr>
        <w:tc>
          <w:tcPr>
            <w:tcW w:w="545" w:type="dxa"/>
            <w:tcBorders>
              <w:top w:val="single" w:sz="4" w:space="0" w:color="auto"/>
              <w:left w:val="single" w:sz="4" w:space="0" w:color="auto"/>
              <w:bottom w:val="single" w:sz="4" w:space="0" w:color="auto"/>
              <w:right w:val="single" w:sz="4" w:space="0" w:color="auto"/>
            </w:tcBorders>
          </w:tcPr>
          <w:p w:rsidR="00E15049" w:rsidRPr="00412DDB" w:rsidRDefault="00E15049" w:rsidP="00E15049">
            <w:pPr>
              <w:jc w:val="center"/>
              <w:rPr>
                <w:sz w:val="22"/>
                <w:szCs w:val="22"/>
              </w:rPr>
            </w:pPr>
            <w:r w:rsidRPr="00412DDB">
              <w:rPr>
                <w:sz w:val="22"/>
                <w:szCs w:val="22"/>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2</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3</w:t>
            </w:r>
          </w:p>
        </w:tc>
      </w:tr>
      <w:tr w:rsidR="00E15049" w:rsidRPr="00412DDB" w:rsidTr="002A4F6E">
        <w:trPr>
          <w:trHeight w:val="28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Объект финансового вложения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pPr>
              <w:jc w:val="center"/>
              <w:rPr>
                <w:sz w:val="20"/>
                <w:szCs w:val="20"/>
              </w:rPr>
            </w:pPr>
            <w:r w:rsidRPr="00412DDB">
              <w:rPr>
                <w:sz w:val="20"/>
                <w:szCs w:val="20"/>
              </w:rPr>
              <w:t xml:space="preserve">финансовые вложения кредитной организации </w:t>
            </w:r>
            <w:r w:rsidR="00B140EC">
              <w:rPr>
                <w:sz w:val="20"/>
                <w:szCs w:val="20"/>
              </w:rPr>
              <w:t>–</w:t>
            </w:r>
            <w:r w:rsidRPr="00412DDB">
              <w:rPr>
                <w:sz w:val="20"/>
                <w:szCs w:val="20"/>
              </w:rPr>
              <w:t xml:space="preserve"> эмитента в доли уч</w:t>
            </w:r>
            <w:r w:rsidRPr="00412DDB">
              <w:rPr>
                <w:sz w:val="20"/>
                <w:szCs w:val="20"/>
              </w:rPr>
              <w:t>а</w:t>
            </w:r>
            <w:r w:rsidRPr="00412DDB">
              <w:rPr>
                <w:sz w:val="20"/>
                <w:szCs w:val="20"/>
              </w:rPr>
              <w:t>стия в уставных (складочных) к</w:t>
            </w:r>
            <w:r w:rsidRPr="00412DDB">
              <w:rPr>
                <w:sz w:val="20"/>
                <w:szCs w:val="20"/>
              </w:rPr>
              <w:t>а</w:t>
            </w:r>
            <w:r w:rsidRPr="00412DDB">
              <w:rPr>
                <w:sz w:val="20"/>
                <w:szCs w:val="20"/>
              </w:rPr>
              <w:t>питалах организаций, которые с</w:t>
            </w:r>
            <w:r w:rsidRPr="00412DDB">
              <w:rPr>
                <w:sz w:val="20"/>
                <w:szCs w:val="20"/>
              </w:rPr>
              <w:t>о</w:t>
            </w:r>
            <w:r w:rsidRPr="00412DDB">
              <w:rPr>
                <w:sz w:val="20"/>
                <w:szCs w:val="20"/>
              </w:rPr>
              <w:t>ставляют 5 и более процентов всех ее финансовых вложений на 01.01.</w:t>
            </w:r>
            <w:r w:rsidR="00C27E51" w:rsidRPr="00412DDB">
              <w:rPr>
                <w:sz w:val="20"/>
                <w:szCs w:val="20"/>
              </w:rPr>
              <w:t>201</w:t>
            </w:r>
            <w:r w:rsidR="00C27E51">
              <w:rPr>
                <w:sz w:val="20"/>
                <w:szCs w:val="20"/>
              </w:rPr>
              <w:t>8</w:t>
            </w:r>
            <w:r w:rsidR="00C27E51" w:rsidRPr="00412DDB">
              <w:rPr>
                <w:sz w:val="20"/>
                <w:szCs w:val="20"/>
              </w:rPr>
              <w:t xml:space="preserve"> </w:t>
            </w:r>
            <w:r w:rsidRPr="00412DDB">
              <w:rPr>
                <w:sz w:val="20"/>
                <w:szCs w:val="20"/>
              </w:rPr>
              <w:t>и 01.</w:t>
            </w:r>
            <w:r w:rsidR="00E26B10">
              <w:rPr>
                <w:sz w:val="20"/>
                <w:szCs w:val="20"/>
              </w:rPr>
              <w:t>07</w:t>
            </w:r>
            <w:r w:rsidRPr="00412DDB">
              <w:rPr>
                <w:sz w:val="20"/>
                <w:szCs w:val="20"/>
              </w:rPr>
              <w:t>.</w:t>
            </w:r>
            <w:r w:rsidR="00C27E51" w:rsidRPr="00412DDB">
              <w:rPr>
                <w:sz w:val="20"/>
                <w:szCs w:val="20"/>
              </w:rPr>
              <w:t>201</w:t>
            </w:r>
            <w:r w:rsidR="00C27E51">
              <w:rPr>
                <w:sz w:val="20"/>
                <w:szCs w:val="20"/>
              </w:rPr>
              <w:t>8</w:t>
            </w:r>
            <w:r w:rsidRPr="00412DDB">
              <w:rPr>
                <w:sz w:val="20"/>
                <w:szCs w:val="20"/>
              </w:rPr>
              <w:t>, отсу</w:t>
            </w:r>
            <w:r w:rsidRPr="00412DDB">
              <w:rPr>
                <w:sz w:val="20"/>
                <w:szCs w:val="20"/>
              </w:rPr>
              <w:t>т</w:t>
            </w:r>
            <w:r w:rsidRPr="00412DDB">
              <w:rPr>
                <w:sz w:val="20"/>
                <w:szCs w:val="20"/>
              </w:rPr>
              <w:t>ствуют</w:t>
            </w:r>
          </w:p>
        </w:tc>
      </w:tr>
      <w:tr w:rsidR="00E15049" w:rsidRPr="00412DDB" w:rsidTr="002A4F6E">
        <w:trPr>
          <w:trHeight w:val="352"/>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2.</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Полное фирменное наименование коммерческой организации, в которой кредитная организация</w:t>
            </w:r>
            <w:r w:rsidR="00B140EC">
              <w:rPr>
                <w:sz w:val="20"/>
                <w:szCs w:val="20"/>
              </w:rPr>
              <w:t>–</w:t>
            </w:r>
            <w:r w:rsidRPr="00412DDB">
              <w:rPr>
                <w:sz w:val="20"/>
                <w:szCs w:val="20"/>
              </w:rPr>
              <w:t>эмитент имеет долю участия в уставном (складочном) капитале (паевом фонде)</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374"/>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3.</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Сокращенное фирменное наименование коммерческой организ</w:t>
            </w:r>
            <w:r w:rsidRPr="00412DDB">
              <w:rPr>
                <w:sz w:val="20"/>
                <w:szCs w:val="20"/>
              </w:rPr>
              <w:t>а</w:t>
            </w:r>
            <w:r w:rsidRPr="00412DDB">
              <w:rPr>
                <w:sz w:val="20"/>
                <w:szCs w:val="20"/>
              </w:rPr>
              <w:t>ции, в которой кредитная организация</w:t>
            </w:r>
            <w:r w:rsidR="00B140EC">
              <w:rPr>
                <w:sz w:val="20"/>
                <w:szCs w:val="20"/>
              </w:rPr>
              <w:t>–</w:t>
            </w:r>
            <w:r w:rsidRPr="00412DDB">
              <w:rPr>
                <w:sz w:val="20"/>
                <w:szCs w:val="20"/>
              </w:rPr>
              <w:t>эмитент имеет долю уч</w:t>
            </w:r>
            <w:r w:rsidRPr="00412DDB">
              <w:rPr>
                <w:sz w:val="20"/>
                <w:szCs w:val="20"/>
              </w:rPr>
              <w:t>а</w:t>
            </w:r>
            <w:r w:rsidRPr="00412DDB">
              <w:rPr>
                <w:sz w:val="20"/>
                <w:szCs w:val="20"/>
              </w:rPr>
              <w:t>стия в уставном (складочном) капитале (паевом фонде)</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46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4.</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Место нахождения коммерческой организации, в которой креди</w:t>
            </w:r>
            <w:r w:rsidRPr="00412DDB">
              <w:rPr>
                <w:sz w:val="20"/>
                <w:szCs w:val="20"/>
              </w:rPr>
              <w:t>т</w:t>
            </w:r>
            <w:r w:rsidRPr="00412DDB">
              <w:rPr>
                <w:sz w:val="20"/>
                <w:szCs w:val="20"/>
              </w:rPr>
              <w:t>ная организация</w:t>
            </w:r>
            <w:r w:rsidR="00B140EC">
              <w:rPr>
                <w:sz w:val="20"/>
                <w:szCs w:val="20"/>
              </w:rPr>
              <w:t>–</w:t>
            </w:r>
            <w:r w:rsidRPr="00412DDB">
              <w:rPr>
                <w:sz w:val="20"/>
                <w:szCs w:val="20"/>
              </w:rPr>
              <w:t>эмитент имеет долю участия в уставном (скл</w:t>
            </w:r>
            <w:r w:rsidRPr="00412DDB">
              <w:rPr>
                <w:sz w:val="20"/>
                <w:szCs w:val="20"/>
              </w:rPr>
              <w:t>а</w:t>
            </w:r>
            <w:r w:rsidRPr="00412DDB">
              <w:rPr>
                <w:sz w:val="20"/>
                <w:szCs w:val="20"/>
              </w:rPr>
              <w:t>дочном) капитале (паевом фонде)</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630"/>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5.</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ИНН коммерческой организации, в которой кредитная организ</w:t>
            </w:r>
            <w:r w:rsidRPr="00412DDB">
              <w:rPr>
                <w:sz w:val="20"/>
                <w:szCs w:val="20"/>
              </w:rPr>
              <w:t>а</w:t>
            </w:r>
            <w:r w:rsidRPr="00412DDB">
              <w:rPr>
                <w:sz w:val="20"/>
                <w:szCs w:val="20"/>
              </w:rPr>
              <w:t>ция</w:t>
            </w:r>
            <w:r w:rsidR="00B140EC">
              <w:rPr>
                <w:sz w:val="20"/>
                <w:szCs w:val="20"/>
              </w:rPr>
              <w:t>–</w:t>
            </w:r>
            <w:r w:rsidRPr="00412DDB">
              <w:rPr>
                <w:sz w:val="20"/>
                <w:szCs w:val="20"/>
              </w:rPr>
              <w:t>эмитент имеет долю участия в уставном (складочном) кап</w:t>
            </w:r>
            <w:r w:rsidRPr="00412DDB">
              <w:rPr>
                <w:sz w:val="20"/>
                <w:szCs w:val="20"/>
              </w:rPr>
              <w:t>и</w:t>
            </w:r>
            <w:r w:rsidRPr="00412DDB">
              <w:rPr>
                <w:sz w:val="20"/>
                <w:szCs w:val="20"/>
              </w:rPr>
              <w:t>тале (паевом фонде)</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35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6.</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ОГРН коммерческой организации, в которой кредитная организ</w:t>
            </w:r>
            <w:r w:rsidRPr="00412DDB">
              <w:rPr>
                <w:sz w:val="20"/>
                <w:szCs w:val="20"/>
              </w:rPr>
              <w:t>а</w:t>
            </w:r>
            <w:r w:rsidRPr="00412DDB">
              <w:rPr>
                <w:sz w:val="20"/>
                <w:szCs w:val="20"/>
              </w:rPr>
              <w:t>ция</w:t>
            </w:r>
            <w:r w:rsidR="00B140EC">
              <w:rPr>
                <w:sz w:val="20"/>
                <w:szCs w:val="20"/>
              </w:rPr>
              <w:t>–</w:t>
            </w:r>
            <w:r w:rsidRPr="00412DDB">
              <w:rPr>
                <w:sz w:val="20"/>
                <w:szCs w:val="20"/>
              </w:rPr>
              <w:t>эмитент имеет долю участия в уставном (складочном) кап</w:t>
            </w:r>
            <w:r w:rsidRPr="00412DDB">
              <w:rPr>
                <w:sz w:val="20"/>
                <w:szCs w:val="20"/>
              </w:rPr>
              <w:t>и</w:t>
            </w:r>
            <w:r w:rsidRPr="00412DDB">
              <w:rPr>
                <w:sz w:val="20"/>
                <w:szCs w:val="20"/>
              </w:rPr>
              <w:t>тале (паевом фонде)</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35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7.</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Размер вложения в денежном выражении,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430"/>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8.</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Размер вложения в процентах от уставного (складочного) капит</w:t>
            </w:r>
            <w:r w:rsidRPr="00412DDB">
              <w:rPr>
                <w:sz w:val="20"/>
                <w:szCs w:val="20"/>
              </w:rPr>
              <w:t>а</w:t>
            </w:r>
            <w:r w:rsidRPr="00412DDB">
              <w:rPr>
                <w:sz w:val="20"/>
                <w:szCs w:val="20"/>
              </w:rPr>
              <w:t xml:space="preserve">ла (паевого фонда) юридического лица </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522"/>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9.</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rPr>
                <w:sz w:val="20"/>
                <w:szCs w:val="20"/>
              </w:rPr>
            </w:pPr>
            <w:r w:rsidRPr="00412DDB">
              <w:rPr>
                <w:sz w:val="20"/>
                <w:szCs w:val="20"/>
              </w:rPr>
              <w:t>Размер дохода от объекта финансового вложения или порядок его определения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293"/>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10.</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Срок выплаты дохода от объекта финансового вложения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293"/>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Информация о величине потенциальных убытков, связанных с банкротством организации (предприятия), указанного в пункте 2 настоящей таблицы</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bl>
    <w:p w:rsidR="00E15049" w:rsidRPr="00412DDB" w:rsidRDefault="00E15049" w:rsidP="00E15049">
      <w:pPr>
        <w:pStyle w:val="em-4"/>
        <w:rPr>
          <w:sz w:val="20"/>
          <w:szCs w:val="20"/>
        </w:rPr>
      </w:pPr>
    </w:p>
    <w:p w:rsidR="00E15049" w:rsidRPr="002A4F6E" w:rsidRDefault="00E15049" w:rsidP="00E15049">
      <w:pPr>
        <w:pStyle w:val="em-4"/>
        <w:rPr>
          <w:szCs w:val="20"/>
        </w:rPr>
      </w:pPr>
      <w:r w:rsidRPr="002A4F6E">
        <w:rPr>
          <w:szCs w:val="20"/>
        </w:rPr>
        <w:t>Информация об иных финансовых вложениях:</w:t>
      </w:r>
    </w:p>
    <w:p w:rsidR="00E15049" w:rsidRPr="00412DDB" w:rsidRDefault="00E15049" w:rsidP="00E15049">
      <w:pPr>
        <w:pStyle w:val="em-4"/>
        <w:rPr>
          <w:sz w:val="20"/>
          <w:szCs w:val="20"/>
        </w:rPr>
      </w:pPr>
    </w:p>
    <w:tbl>
      <w:tblPr>
        <w:tblW w:w="9786" w:type="dxa"/>
        <w:tblInd w:w="103" w:type="dxa"/>
        <w:tblLook w:val="0000" w:firstRow="0" w:lastRow="0" w:firstColumn="0" w:lastColumn="0" w:noHBand="0" w:noVBand="0"/>
      </w:tblPr>
      <w:tblGrid>
        <w:gridCol w:w="545"/>
        <w:gridCol w:w="5940"/>
        <w:gridCol w:w="3301"/>
      </w:tblGrid>
      <w:tr w:rsidR="00E15049" w:rsidRPr="00412DDB" w:rsidTr="004F26AD">
        <w:trPr>
          <w:trHeight w:val="28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 xml:space="preserve">№ </w:t>
            </w:r>
            <w:proofErr w:type="gramStart"/>
            <w:r w:rsidRPr="00412DDB">
              <w:rPr>
                <w:sz w:val="20"/>
                <w:szCs w:val="20"/>
              </w:rPr>
              <w:t>п</w:t>
            </w:r>
            <w:proofErr w:type="gramEnd"/>
            <w:r w:rsidR="002A4F6E">
              <w:rPr>
                <w:sz w:val="20"/>
                <w:szCs w:val="20"/>
              </w:rPr>
              <w:t>/</w:t>
            </w:r>
            <w:r w:rsidRPr="00412DDB">
              <w:rPr>
                <w:sz w:val="20"/>
                <w:szCs w:val="20"/>
              </w:rPr>
              <w:t>п</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Наименование характеристики вложения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Значение характеристики</w:t>
            </w:r>
          </w:p>
        </w:tc>
      </w:tr>
      <w:tr w:rsidR="00E15049" w:rsidRPr="00412DDB" w:rsidTr="004F26AD">
        <w:trPr>
          <w:trHeight w:val="287"/>
        </w:trPr>
        <w:tc>
          <w:tcPr>
            <w:tcW w:w="545" w:type="dxa"/>
            <w:tcBorders>
              <w:top w:val="single" w:sz="4" w:space="0" w:color="auto"/>
              <w:left w:val="single" w:sz="4" w:space="0" w:color="auto"/>
              <w:bottom w:val="single" w:sz="4" w:space="0" w:color="auto"/>
              <w:right w:val="single" w:sz="4" w:space="0" w:color="auto"/>
            </w:tcBorders>
          </w:tcPr>
          <w:p w:rsidR="00E15049" w:rsidRPr="00412DDB" w:rsidRDefault="00E15049" w:rsidP="00E15049">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2</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3</w:t>
            </w:r>
          </w:p>
        </w:tc>
      </w:tr>
      <w:tr w:rsidR="00E15049" w:rsidRPr="00412DDB" w:rsidTr="004F26AD">
        <w:trPr>
          <w:trHeight w:val="28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Объект финансового вложения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077252">
            <w:pPr>
              <w:jc w:val="center"/>
              <w:rPr>
                <w:sz w:val="20"/>
                <w:szCs w:val="20"/>
              </w:rPr>
            </w:pPr>
            <w:r w:rsidRPr="00412DDB">
              <w:rPr>
                <w:sz w:val="20"/>
                <w:szCs w:val="20"/>
              </w:rPr>
              <w:t>Иные финансовые вложения кр</w:t>
            </w:r>
            <w:r w:rsidRPr="00412DDB">
              <w:rPr>
                <w:sz w:val="20"/>
                <w:szCs w:val="20"/>
              </w:rPr>
              <w:t>е</w:t>
            </w:r>
            <w:r w:rsidRPr="00412DDB">
              <w:rPr>
                <w:sz w:val="20"/>
                <w:szCs w:val="20"/>
              </w:rPr>
              <w:t xml:space="preserve">дитной организации </w:t>
            </w:r>
            <w:r w:rsidR="00B140EC">
              <w:rPr>
                <w:sz w:val="20"/>
                <w:szCs w:val="20"/>
              </w:rPr>
              <w:t>–</w:t>
            </w:r>
            <w:r w:rsidRPr="00412DDB">
              <w:rPr>
                <w:sz w:val="20"/>
                <w:szCs w:val="20"/>
              </w:rPr>
              <w:t xml:space="preserve"> эмитента, которые составляют 5 и более пр</w:t>
            </w:r>
            <w:r w:rsidRPr="00412DDB">
              <w:rPr>
                <w:sz w:val="20"/>
                <w:szCs w:val="20"/>
              </w:rPr>
              <w:t>о</w:t>
            </w:r>
            <w:r w:rsidRPr="00412DDB">
              <w:rPr>
                <w:sz w:val="20"/>
                <w:szCs w:val="20"/>
              </w:rPr>
              <w:t>центов всех ее финансовых влож</w:t>
            </w:r>
            <w:r w:rsidRPr="00412DDB">
              <w:rPr>
                <w:sz w:val="20"/>
                <w:szCs w:val="20"/>
              </w:rPr>
              <w:t>е</w:t>
            </w:r>
            <w:r w:rsidRPr="00412DDB">
              <w:rPr>
                <w:sz w:val="20"/>
                <w:szCs w:val="20"/>
              </w:rPr>
              <w:t>ний на 01.01.</w:t>
            </w:r>
            <w:r w:rsidR="00C27E51" w:rsidRPr="00412DDB">
              <w:rPr>
                <w:sz w:val="20"/>
                <w:szCs w:val="20"/>
              </w:rPr>
              <w:t>201</w:t>
            </w:r>
            <w:r w:rsidR="00C27E51">
              <w:rPr>
                <w:sz w:val="20"/>
                <w:szCs w:val="20"/>
              </w:rPr>
              <w:t>8</w:t>
            </w:r>
            <w:r w:rsidR="00C27E51" w:rsidRPr="00412DDB">
              <w:rPr>
                <w:sz w:val="20"/>
                <w:szCs w:val="20"/>
              </w:rPr>
              <w:t xml:space="preserve"> </w:t>
            </w:r>
            <w:r w:rsidRPr="00412DDB">
              <w:rPr>
                <w:sz w:val="20"/>
                <w:szCs w:val="20"/>
              </w:rPr>
              <w:t>и 01.</w:t>
            </w:r>
            <w:r w:rsidR="00E26B10">
              <w:rPr>
                <w:sz w:val="20"/>
                <w:szCs w:val="20"/>
              </w:rPr>
              <w:t>07</w:t>
            </w:r>
            <w:r w:rsidRPr="00412DDB">
              <w:rPr>
                <w:sz w:val="20"/>
                <w:szCs w:val="20"/>
              </w:rPr>
              <w:t>.</w:t>
            </w:r>
            <w:r w:rsidR="00C27E51" w:rsidRPr="00412DDB">
              <w:rPr>
                <w:sz w:val="20"/>
                <w:szCs w:val="20"/>
              </w:rPr>
              <w:t>201</w:t>
            </w:r>
            <w:r w:rsidR="00C27E51">
              <w:rPr>
                <w:sz w:val="20"/>
                <w:szCs w:val="20"/>
              </w:rPr>
              <w:t>8</w:t>
            </w:r>
            <w:r w:rsidRPr="00412DDB">
              <w:rPr>
                <w:sz w:val="20"/>
                <w:szCs w:val="20"/>
              </w:rPr>
              <w:t>, о</w:t>
            </w:r>
            <w:r w:rsidRPr="00412DDB">
              <w:rPr>
                <w:sz w:val="20"/>
                <w:szCs w:val="20"/>
              </w:rPr>
              <w:t>т</w:t>
            </w:r>
            <w:r w:rsidRPr="00412DDB">
              <w:rPr>
                <w:sz w:val="20"/>
                <w:szCs w:val="20"/>
              </w:rPr>
              <w:t>сутствуют</w:t>
            </w:r>
          </w:p>
        </w:tc>
      </w:tr>
      <w:tr w:rsidR="00E15049" w:rsidRPr="00412DDB" w:rsidTr="004F26AD">
        <w:trPr>
          <w:trHeight w:val="35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2.</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Размер вложения в денежном выражении,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0"/>
                <w:szCs w:val="20"/>
              </w:rPr>
            </w:pPr>
          </w:p>
        </w:tc>
      </w:tr>
      <w:tr w:rsidR="00E15049" w:rsidRPr="00412DDB" w:rsidTr="004F26AD">
        <w:trPr>
          <w:trHeight w:val="522"/>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3.</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rPr>
                <w:sz w:val="20"/>
                <w:szCs w:val="20"/>
              </w:rPr>
            </w:pPr>
            <w:r w:rsidRPr="00412DDB">
              <w:rPr>
                <w:sz w:val="20"/>
                <w:szCs w:val="20"/>
              </w:rPr>
              <w:t xml:space="preserve"> Размер дохода от объекта финансового вложения или порядок его определения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4F26AD">
        <w:trPr>
          <w:trHeight w:val="293"/>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4.</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Срок выплаты дохода от объекта финансового вложения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4F26AD">
        <w:trPr>
          <w:trHeight w:val="293"/>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5.</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Информация о величине потенциальных убытков, связанных с банкротством организаций (предприятий), в которые были прои</w:t>
            </w:r>
            <w:r w:rsidRPr="00412DDB">
              <w:rPr>
                <w:sz w:val="20"/>
                <w:szCs w:val="20"/>
              </w:rPr>
              <w:t>з</w:t>
            </w:r>
            <w:r w:rsidRPr="00412DDB">
              <w:rPr>
                <w:sz w:val="20"/>
                <w:szCs w:val="20"/>
              </w:rPr>
              <w:t>ведены инвестиции, по каждому виду указанных инвестиций</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bl>
    <w:p w:rsidR="00981460" w:rsidRPr="00412DDB" w:rsidRDefault="00981460" w:rsidP="00F115C7">
      <w:pPr>
        <w:pStyle w:val="em-4"/>
        <w:rPr>
          <w:b/>
          <w:i/>
        </w:rPr>
      </w:pPr>
    </w:p>
    <w:p w:rsidR="00F115C7" w:rsidRPr="00412DDB" w:rsidRDefault="00B37CA9" w:rsidP="00F115C7">
      <w:pPr>
        <w:pStyle w:val="em-4"/>
        <w:rPr>
          <w:b/>
          <w:i/>
        </w:rPr>
      </w:pPr>
      <w:r w:rsidRPr="00412DDB">
        <w:rPr>
          <w:b/>
          <w:i/>
        </w:rPr>
        <w:t xml:space="preserve">Информация о величине потенциальных убытков, связанных с банкротством организаций (предприятий), в которые были произведены инвестиции, по каждому виду указанных инвестиций </w:t>
      </w:r>
    </w:p>
    <w:p w:rsidR="00F115C7" w:rsidRPr="00412DDB" w:rsidRDefault="00F115C7" w:rsidP="00F115C7">
      <w:pPr>
        <w:pStyle w:val="em-4"/>
      </w:pPr>
    </w:p>
    <w:tbl>
      <w:tblPr>
        <w:tblW w:w="0" w:type="auto"/>
        <w:tblLook w:val="01E0" w:firstRow="1" w:lastRow="1" w:firstColumn="1" w:lastColumn="1" w:noHBand="0" w:noVBand="0"/>
      </w:tblPr>
      <w:tblGrid>
        <w:gridCol w:w="10173"/>
      </w:tblGrid>
      <w:tr w:rsidR="00F115C7" w:rsidRPr="004F26AD" w:rsidTr="00B45D8C">
        <w:tc>
          <w:tcPr>
            <w:tcW w:w="10173" w:type="dxa"/>
          </w:tcPr>
          <w:p w:rsidR="00F115C7" w:rsidRPr="004F26AD" w:rsidRDefault="00E15049" w:rsidP="00F6312F">
            <w:pPr>
              <w:pStyle w:val="prilozhenie"/>
              <w:rPr>
                <w:bCs/>
                <w:szCs w:val="22"/>
              </w:rPr>
            </w:pPr>
            <w:r w:rsidRPr="004F26AD">
              <w:rPr>
                <w:sz w:val="22"/>
              </w:rPr>
              <w:t>Инвестиции не были произведены в организации (предприятия) признанные банкротами. Убы</w:t>
            </w:r>
            <w:r w:rsidRPr="004F26AD">
              <w:rPr>
                <w:sz w:val="22"/>
              </w:rPr>
              <w:t>т</w:t>
            </w:r>
            <w:r w:rsidRPr="004F26AD">
              <w:rPr>
                <w:sz w:val="22"/>
              </w:rPr>
              <w:t>ков,</w:t>
            </w:r>
            <w:r w:rsidRPr="004F26AD">
              <w:rPr>
                <w:sz w:val="22"/>
                <w:lang w:val="en-US"/>
              </w:rPr>
              <w:t xml:space="preserve"> </w:t>
            </w:r>
            <w:r w:rsidRPr="004F26AD">
              <w:rPr>
                <w:sz w:val="22"/>
              </w:rPr>
              <w:t>связанных с банкротством организаций (предприятий) нет</w:t>
            </w:r>
            <w:r w:rsidR="004F26AD">
              <w:rPr>
                <w:sz w:val="22"/>
              </w:rPr>
              <w:t>.</w:t>
            </w:r>
          </w:p>
        </w:tc>
      </w:tr>
    </w:tbl>
    <w:p w:rsidR="00F115C7" w:rsidRPr="004F26AD" w:rsidRDefault="00F115C7" w:rsidP="00F115C7">
      <w:pPr>
        <w:pStyle w:val="em-4"/>
        <w:rPr>
          <w:sz w:val="24"/>
        </w:rPr>
      </w:pPr>
    </w:p>
    <w:p w:rsidR="00F115C7" w:rsidRPr="00412DDB" w:rsidRDefault="00B37CA9" w:rsidP="00F115C7">
      <w:pPr>
        <w:pStyle w:val="em-4"/>
        <w:rPr>
          <w:b/>
          <w:i/>
        </w:rPr>
      </w:pPr>
      <w:r w:rsidRPr="00412DDB">
        <w:rPr>
          <w:b/>
          <w:i/>
        </w:rPr>
        <w:t>Сведения о величине убытков (потенциальных убытков) в связи с приостановлением или отз</w:t>
      </w:r>
      <w:r w:rsidRPr="00412DDB">
        <w:rPr>
          <w:b/>
          <w:i/>
        </w:rPr>
        <w:t>ы</w:t>
      </w:r>
      <w:r w:rsidRPr="00412DDB">
        <w:rPr>
          <w:b/>
          <w:i/>
        </w:rPr>
        <w:t xml:space="preserve">вом лицензий кредитных организаций, а </w:t>
      </w:r>
      <w:proofErr w:type="gramStart"/>
      <w:r w:rsidRPr="00412DDB">
        <w:rPr>
          <w:b/>
          <w:i/>
        </w:rPr>
        <w:t>также</w:t>
      </w:r>
      <w:proofErr w:type="gramEnd"/>
      <w:r w:rsidRPr="00412DDB">
        <w:rPr>
          <w:b/>
          <w:i/>
        </w:rPr>
        <w:t xml:space="preserve"> в случае если было принято решение о реорганизации, ликвидации таких кредитных организаций, о начале процедуры банкротства либо о признании таких организаций несостоятельными (банкротами), в случае если средства эмитента размещены на деп</w:t>
      </w:r>
      <w:r w:rsidRPr="00412DDB">
        <w:rPr>
          <w:b/>
          <w:i/>
        </w:rPr>
        <w:t>о</w:t>
      </w:r>
      <w:r w:rsidRPr="00412DDB">
        <w:rPr>
          <w:b/>
          <w:i/>
        </w:rPr>
        <w:t>зитных или иных счетах таких кредитных организаций</w:t>
      </w:r>
    </w:p>
    <w:p w:rsidR="00F115C7" w:rsidRPr="00412DDB" w:rsidRDefault="00F115C7" w:rsidP="00F115C7">
      <w:pPr>
        <w:pStyle w:val="em-4"/>
      </w:pPr>
    </w:p>
    <w:p w:rsidR="00981460" w:rsidRPr="004F26AD" w:rsidRDefault="00E15049" w:rsidP="00F115C7">
      <w:pPr>
        <w:pStyle w:val="em-4"/>
        <w:rPr>
          <w:szCs w:val="20"/>
        </w:rPr>
      </w:pPr>
      <w:r w:rsidRPr="004F26AD">
        <w:rPr>
          <w:szCs w:val="20"/>
        </w:rPr>
        <w:t>Убытков от размещения средств Банка на депозитных или иных счетах в банках и иных кредитных организациях, лицензии которых были приостановлены либо отозваны, а также при принятии решения о реорганизации, ликвидации таких кредитных организаций, о начале процедуры банкротства, либо о пр</w:t>
      </w:r>
      <w:r w:rsidRPr="004F26AD">
        <w:rPr>
          <w:szCs w:val="20"/>
        </w:rPr>
        <w:t>и</w:t>
      </w:r>
      <w:r w:rsidRPr="004F26AD">
        <w:rPr>
          <w:szCs w:val="20"/>
        </w:rPr>
        <w:t>знании таких организаций несостоятельными (банкротами) – нет.</w:t>
      </w:r>
    </w:p>
    <w:p w:rsidR="00E15049" w:rsidRPr="00412DDB" w:rsidRDefault="00E15049" w:rsidP="00F115C7">
      <w:pPr>
        <w:pStyle w:val="em-4"/>
        <w:rPr>
          <w:b/>
          <w:i/>
        </w:rPr>
      </w:pPr>
    </w:p>
    <w:p w:rsidR="00B37CA9" w:rsidRPr="00412DDB" w:rsidRDefault="00B37CA9" w:rsidP="00F115C7">
      <w:pPr>
        <w:pStyle w:val="em-4"/>
        <w:rPr>
          <w:b/>
          <w:i/>
        </w:rPr>
      </w:pPr>
      <w:r w:rsidRPr="00412DDB">
        <w:rPr>
          <w:b/>
          <w:i/>
        </w:rPr>
        <w:t>Стандарты (правила) бухгалтерской отчетности, в соответствии с которыми кредитная о</w:t>
      </w:r>
      <w:r w:rsidRPr="00412DDB">
        <w:rPr>
          <w:b/>
          <w:i/>
        </w:rPr>
        <w:t>р</w:t>
      </w:r>
      <w:r w:rsidRPr="00412DDB">
        <w:rPr>
          <w:b/>
          <w:i/>
        </w:rPr>
        <w:t xml:space="preserve">ганизация </w:t>
      </w:r>
      <w:r w:rsidR="00B140EC">
        <w:rPr>
          <w:b/>
          <w:i/>
        </w:rPr>
        <w:t>–</w:t>
      </w:r>
      <w:r w:rsidRPr="00412DDB">
        <w:rPr>
          <w:b/>
          <w:i/>
        </w:rPr>
        <w:t xml:space="preserve"> эмитент произвела расчеты, отраженные в настоящем пункте ежеквартального отч</w:t>
      </w:r>
      <w:r w:rsidRPr="00412DDB">
        <w:rPr>
          <w:b/>
          <w:i/>
        </w:rPr>
        <w:t>е</w:t>
      </w:r>
      <w:r w:rsidRPr="00412DDB">
        <w:rPr>
          <w:b/>
          <w:i/>
        </w:rPr>
        <w:t>та по ценным бумагам.</w:t>
      </w:r>
    </w:p>
    <w:p w:rsidR="00981460" w:rsidRPr="00412DDB" w:rsidRDefault="00981460" w:rsidP="00981460">
      <w:pPr>
        <w:pStyle w:val="prilozhenie"/>
        <w:rPr>
          <w:sz w:val="22"/>
          <w:szCs w:val="22"/>
        </w:rPr>
      </w:pPr>
    </w:p>
    <w:p w:rsidR="008E2A33" w:rsidRPr="00412DDB" w:rsidRDefault="00C27E51" w:rsidP="00F115C7">
      <w:pPr>
        <w:pStyle w:val="em-4"/>
      </w:pPr>
      <w:proofErr w:type="gramStart"/>
      <w:r w:rsidRPr="004F26AD">
        <w:rPr>
          <w:szCs w:val="20"/>
        </w:rPr>
        <w:t xml:space="preserve">Расчеты, отраженные в настоящем пункте ежеквартального отчета, произведены </w:t>
      </w:r>
      <w:r>
        <w:rPr>
          <w:szCs w:val="20"/>
        </w:rPr>
        <w:t>П</w:t>
      </w:r>
      <w:r w:rsidRPr="004F26AD">
        <w:rPr>
          <w:szCs w:val="20"/>
        </w:rPr>
        <w:t xml:space="preserve">АО «МТС–Банк» в соответствии с нормативно–правовыми актами Российской Федерации, в том числе согласно </w:t>
      </w:r>
      <w:r>
        <w:rPr>
          <w:szCs w:val="20"/>
        </w:rPr>
        <w:t xml:space="preserve">Положению ЦБ РФ </w:t>
      </w:r>
      <w:r>
        <w:t>«</w:t>
      </w:r>
      <w:r w:rsidRPr="006D3BB5">
        <w:t>О порядке бухгалтерского учета основны</w:t>
      </w:r>
      <w:r>
        <w:t>х</w:t>
      </w:r>
      <w:r w:rsidRPr="006D3BB5">
        <w:t xml:space="preserve"> средств, </w:t>
      </w:r>
      <w:r>
        <w:t>нематериальных активов</w:t>
      </w:r>
      <w:r w:rsidRPr="006D3BB5">
        <w:t xml:space="preserve">, </w:t>
      </w:r>
      <w:r>
        <w:t>недвижимости</w:t>
      </w:r>
      <w:r w:rsidRPr="006D3BB5">
        <w:t xml:space="preserve">, </w:t>
      </w:r>
      <w:r>
        <w:t>вр</w:t>
      </w:r>
      <w:r>
        <w:t>е</w:t>
      </w:r>
      <w:r>
        <w:t>менно используемой в основной деятельности</w:t>
      </w:r>
      <w:r w:rsidRPr="006D3BB5">
        <w:t xml:space="preserve">, </w:t>
      </w:r>
      <w:r>
        <w:t>долгосрочных активов</w:t>
      </w:r>
      <w:r w:rsidRPr="006D3BB5">
        <w:t xml:space="preserve">, </w:t>
      </w:r>
      <w:r>
        <w:t>предназначенных для продажи</w:t>
      </w:r>
      <w:r w:rsidRPr="006D3BB5">
        <w:t xml:space="preserve">, </w:t>
      </w:r>
      <w:r>
        <w:t>з</w:t>
      </w:r>
      <w:r>
        <w:t>а</w:t>
      </w:r>
      <w:r>
        <w:t>пасов</w:t>
      </w:r>
      <w:r w:rsidRPr="006D3BB5">
        <w:t xml:space="preserve">, </w:t>
      </w:r>
      <w:r>
        <w:t>средств труда и предметов труда, полученных по договорам отступного, залога, назначение которых не определено, в кредитных</w:t>
      </w:r>
      <w:proofErr w:type="gramEnd"/>
      <w:r>
        <w:t xml:space="preserve"> </w:t>
      </w:r>
      <w:proofErr w:type="gramStart"/>
      <w:r>
        <w:t>организациях</w:t>
      </w:r>
      <w:proofErr w:type="gramEnd"/>
      <w:r w:rsidRPr="009C500C">
        <w:t>»</w:t>
      </w:r>
      <w:r w:rsidRPr="004F26AD">
        <w:rPr>
          <w:szCs w:val="20"/>
        </w:rPr>
        <w:t xml:space="preserve"> № </w:t>
      </w:r>
      <w:r>
        <w:rPr>
          <w:szCs w:val="20"/>
        </w:rPr>
        <w:t>448</w:t>
      </w:r>
      <w:r w:rsidRPr="004F26AD">
        <w:rPr>
          <w:szCs w:val="20"/>
        </w:rPr>
        <w:t xml:space="preserve">–П от </w:t>
      </w:r>
      <w:r>
        <w:rPr>
          <w:szCs w:val="20"/>
        </w:rPr>
        <w:t>22.12.2014.</w:t>
      </w:r>
    </w:p>
    <w:p w:rsidR="00C27E51" w:rsidRDefault="00C27E51" w:rsidP="00F115C7">
      <w:pPr>
        <w:pStyle w:val="em-1"/>
      </w:pPr>
      <w:bookmarkStart w:id="381" w:name="_Toc482611710"/>
    </w:p>
    <w:p w:rsidR="00B37CA9" w:rsidRPr="00412DDB" w:rsidRDefault="00B37CA9" w:rsidP="00F115C7">
      <w:pPr>
        <w:pStyle w:val="em-1"/>
      </w:pPr>
      <w:r w:rsidRPr="00412DDB">
        <w:t xml:space="preserve">4.4. Нематериальные активы кредитной организации </w:t>
      </w:r>
      <w:r w:rsidR="00B140EC">
        <w:t>–</w:t>
      </w:r>
      <w:r w:rsidRPr="00412DDB">
        <w:t xml:space="preserve"> эмитента</w:t>
      </w:r>
      <w:bookmarkEnd w:id="381"/>
      <w:r w:rsidRPr="00412DDB">
        <w:rPr>
          <w:rStyle w:val="af0"/>
          <w:b w:val="0"/>
          <w:bCs/>
          <w:vanish/>
        </w:rPr>
        <w:footnoteReference w:id="43"/>
      </w:r>
    </w:p>
    <w:p w:rsidR="00B37CA9" w:rsidRPr="00412DDB" w:rsidRDefault="00B37CA9" w:rsidP="00F115C7">
      <w:pPr>
        <w:pStyle w:val="em-4"/>
      </w:pPr>
    </w:p>
    <w:p w:rsidR="00E15049" w:rsidRPr="00412DDB" w:rsidRDefault="00E15049" w:rsidP="00E15049">
      <w:pPr>
        <w:pStyle w:val="em-4"/>
      </w:pPr>
      <w:r w:rsidRPr="00412DDB">
        <w:t>Информация о составе, о первоначальной (восстановительной) стоимости нематериальных активов и величине начисленной амортизации за последний завершенный финансовый год и за последний отчетный период:</w:t>
      </w:r>
    </w:p>
    <w:p w:rsidR="00E15049" w:rsidRPr="00412DDB" w:rsidRDefault="00E15049" w:rsidP="00E15049">
      <w:pPr>
        <w:pStyle w:val="em-4"/>
      </w:pPr>
    </w:p>
    <w:p w:rsidR="00E15049" w:rsidRPr="00412DDB" w:rsidRDefault="00E15049" w:rsidP="00E15049">
      <w:pPr>
        <w:pStyle w:val="ConsNormal"/>
        <w:ind w:firstLine="540"/>
        <w:jc w:val="both"/>
        <w:rPr>
          <w:rFonts w:ascii="Times New Roman" w:hAnsi="Times New Roman"/>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8"/>
        <w:gridCol w:w="3600"/>
        <w:gridCol w:w="3420"/>
      </w:tblGrid>
      <w:tr w:rsidR="00E15049" w:rsidRPr="00412DDB" w:rsidTr="00E15049">
        <w:tc>
          <w:tcPr>
            <w:tcW w:w="2988"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pStyle w:val="tabl"/>
              <w:jc w:val="center"/>
              <w:rPr>
                <w:b/>
                <w:bCs/>
                <w:sz w:val="22"/>
                <w:szCs w:val="22"/>
              </w:rPr>
            </w:pPr>
            <w:r w:rsidRPr="00412DDB">
              <w:rPr>
                <w:b/>
                <w:bCs/>
                <w:sz w:val="22"/>
                <w:szCs w:val="22"/>
              </w:rPr>
              <w:t>Наименование группы объектов нематериальных активов</w:t>
            </w:r>
          </w:p>
        </w:tc>
        <w:tc>
          <w:tcPr>
            <w:tcW w:w="360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pStyle w:val="tabl"/>
              <w:jc w:val="center"/>
              <w:rPr>
                <w:b/>
                <w:bCs/>
                <w:sz w:val="22"/>
                <w:szCs w:val="22"/>
              </w:rPr>
            </w:pPr>
            <w:r w:rsidRPr="00412DDB">
              <w:rPr>
                <w:b/>
                <w:bCs/>
                <w:sz w:val="22"/>
                <w:szCs w:val="22"/>
              </w:rPr>
              <w:t>Первоначальная (восстанов</w:t>
            </w:r>
            <w:r w:rsidRPr="00412DDB">
              <w:rPr>
                <w:b/>
                <w:bCs/>
                <w:sz w:val="22"/>
                <w:szCs w:val="22"/>
              </w:rPr>
              <w:t>и</w:t>
            </w:r>
            <w:r w:rsidRPr="00412DDB">
              <w:rPr>
                <w:b/>
                <w:bCs/>
                <w:sz w:val="22"/>
                <w:szCs w:val="22"/>
              </w:rPr>
              <w:t>тельная)</w:t>
            </w:r>
            <w:r w:rsidRPr="00412DDB">
              <w:rPr>
                <w:b/>
                <w:bCs/>
                <w:sz w:val="22"/>
                <w:szCs w:val="22"/>
              </w:rPr>
              <w:br/>
              <w:t xml:space="preserve">стоимость, </w:t>
            </w:r>
            <w:r w:rsidR="009B22C6">
              <w:rPr>
                <w:b/>
                <w:bCs/>
                <w:sz w:val="22"/>
                <w:szCs w:val="22"/>
              </w:rPr>
              <w:t>тыс. руб.</w:t>
            </w:r>
          </w:p>
        </w:tc>
        <w:tc>
          <w:tcPr>
            <w:tcW w:w="342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pStyle w:val="tabl"/>
              <w:jc w:val="center"/>
              <w:rPr>
                <w:b/>
                <w:bCs/>
                <w:sz w:val="22"/>
                <w:szCs w:val="22"/>
              </w:rPr>
            </w:pPr>
            <w:r w:rsidRPr="00412DDB">
              <w:rPr>
                <w:b/>
                <w:bCs/>
                <w:sz w:val="22"/>
                <w:szCs w:val="22"/>
              </w:rPr>
              <w:t>Сумма начисленной амортиз</w:t>
            </w:r>
            <w:r w:rsidRPr="00412DDB">
              <w:rPr>
                <w:b/>
                <w:bCs/>
                <w:sz w:val="22"/>
                <w:szCs w:val="22"/>
              </w:rPr>
              <w:t>а</w:t>
            </w:r>
            <w:r w:rsidRPr="00412DDB">
              <w:rPr>
                <w:b/>
                <w:bCs/>
                <w:sz w:val="22"/>
                <w:szCs w:val="22"/>
              </w:rPr>
              <w:t xml:space="preserve">ции, </w:t>
            </w:r>
            <w:proofErr w:type="spellStart"/>
            <w:proofErr w:type="gramStart"/>
            <w:r w:rsidRPr="00412DDB">
              <w:rPr>
                <w:b/>
                <w:bCs/>
                <w:sz w:val="22"/>
                <w:szCs w:val="22"/>
              </w:rPr>
              <w:t>тыс</w:t>
            </w:r>
            <w:proofErr w:type="spellEnd"/>
            <w:proofErr w:type="gramEnd"/>
            <w:r w:rsidRPr="00412DDB">
              <w:rPr>
                <w:b/>
                <w:bCs/>
                <w:sz w:val="22"/>
                <w:szCs w:val="22"/>
              </w:rPr>
              <w:t xml:space="preserve"> руб.</w:t>
            </w:r>
          </w:p>
        </w:tc>
      </w:tr>
      <w:tr w:rsidR="00E15049" w:rsidRPr="00412DDB" w:rsidTr="00E15049">
        <w:tc>
          <w:tcPr>
            <w:tcW w:w="2988" w:type="dxa"/>
            <w:tcBorders>
              <w:top w:val="single" w:sz="4" w:space="0" w:color="auto"/>
              <w:left w:val="single" w:sz="4" w:space="0" w:color="auto"/>
              <w:bottom w:val="single" w:sz="4" w:space="0" w:color="auto"/>
              <w:right w:val="single" w:sz="4" w:space="0" w:color="auto"/>
            </w:tcBorders>
          </w:tcPr>
          <w:p w:rsidR="00E15049" w:rsidRPr="00412DDB" w:rsidRDefault="00E15049" w:rsidP="00E15049">
            <w:pPr>
              <w:pStyle w:val="tabl"/>
              <w:jc w:val="center"/>
              <w:rPr>
                <w:b/>
                <w:bCs/>
                <w:sz w:val="22"/>
                <w:szCs w:val="22"/>
              </w:rPr>
            </w:pPr>
            <w:r w:rsidRPr="00412DDB">
              <w:rPr>
                <w:b/>
                <w:bCs/>
                <w:sz w:val="22"/>
                <w:szCs w:val="22"/>
              </w:rPr>
              <w:t>1</w:t>
            </w:r>
          </w:p>
        </w:tc>
        <w:tc>
          <w:tcPr>
            <w:tcW w:w="3600" w:type="dxa"/>
            <w:tcBorders>
              <w:top w:val="single" w:sz="4" w:space="0" w:color="auto"/>
              <w:left w:val="single" w:sz="4" w:space="0" w:color="auto"/>
              <w:bottom w:val="single" w:sz="4" w:space="0" w:color="auto"/>
              <w:right w:val="single" w:sz="4" w:space="0" w:color="auto"/>
            </w:tcBorders>
          </w:tcPr>
          <w:p w:rsidR="00E15049" w:rsidRPr="00412DDB" w:rsidRDefault="00E15049" w:rsidP="00E15049">
            <w:pPr>
              <w:pStyle w:val="tabl"/>
              <w:jc w:val="center"/>
              <w:rPr>
                <w:b/>
                <w:bCs/>
                <w:sz w:val="22"/>
                <w:szCs w:val="22"/>
              </w:rPr>
            </w:pPr>
            <w:r w:rsidRPr="00412DDB">
              <w:rPr>
                <w:b/>
                <w:bCs/>
                <w:sz w:val="22"/>
                <w:szCs w:val="22"/>
              </w:rPr>
              <w:t>2</w:t>
            </w:r>
          </w:p>
        </w:tc>
        <w:tc>
          <w:tcPr>
            <w:tcW w:w="3420" w:type="dxa"/>
            <w:tcBorders>
              <w:top w:val="single" w:sz="4" w:space="0" w:color="auto"/>
              <w:left w:val="single" w:sz="4" w:space="0" w:color="auto"/>
              <w:bottom w:val="single" w:sz="4" w:space="0" w:color="auto"/>
              <w:right w:val="single" w:sz="4" w:space="0" w:color="auto"/>
            </w:tcBorders>
          </w:tcPr>
          <w:p w:rsidR="00E15049" w:rsidRPr="00412DDB" w:rsidRDefault="00E15049" w:rsidP="00E15049">
            <w:pPr>
              <w:pStyle w:val="tabl"/>
              <w:jc w:val="center"/>
              <w:rPr>
                <w:b/>
                <w:bCs/>
                <w:sz w:val="22"/>
                <w:szCs w:val="22"/>
              </w:rPr>
            </w:pPr>
            <w:r w:rsidRPr="00412DDB">
              <w:rPr>
                <w:b/>
                <w:bCs/>
                <w:sz w:val="22"/>
                <w:szCs w:val="22"/>
              </w:rPr>
              <w:t>3</w:t>
            </w:r>
          </w:p>
        </w:tc>
      </w:tr>
      <w:tr w:rsidR="00E15049" w:rsidRPr="00873A76" w:rsidTr="00E15049">
        <w:trPr>
          <w:cantSplit/>
          <w:trHeight w:val="244"/>
        </w:trPr>
        <w:tc>
          <w:tcPr>
            <w:tcW w:w="10008" w:type="dxa"/>
            <w:gridSpan w:val="3"/>
            <w:tcBorders>
              <w:top w:val="single" w:sz="4" w:space="0" w:color="auto"/>
              <w:left w:val="nil"/>
              <w:bottom w:val="single" w:sz="4" w:space="0" w:color="auto"/>
              <w:right w:val="nil"/>
            </w:tcBorders>
          </w:tcPr>
          <w:p w:rsidR="00E15049" w:rsidRPr="00873A76" w:rsidRDefault="00E15049" w:rsidP="00E15049">
            <w:pPr>
              <w:pStyle w:val="tabl"/>
              <w:rPr>
                <w:sz w:val="20"/>
                <w:szCs w:val="22"/>
              </w:rPr>
            </w:pPr>
            <w:r w:rsidRPr="00873A76">
              <w:rPr>
                <w:sz w:val="20"/>
                <w:szCs w:val="22"/>
              </w:rPr>
              <w:t>Отчетная дата: 01.</w:t>
            </w:r>
            <w:r w:rsidR="001F71B5" w:rsidRPr="00873A76">
              <w:rPr>
                <w:sz w:val="20"/>
                <w:szCs w:val="22"/>
              </w:rPr>
              <w:t>01</w:t>
            </w:r>
            <w:r w:rsidRPr="00873A76">
              <w:rPr>
                <w:sz w:val="20"/>
                <w:szCs w:val="22"/>
              </w:rPr>
              <w:t>.</w:t>
            </w:r>
            <w:r w:rsidR="00C27E51" w:rsidRPr="00873A76">
              <w:rPr>
                <w:sz w:val="20"/>
                <w:szCs w:val="22"/>
              </w:rPr>
              <w:t>201</w:t>
            </w:r>
            <w:r w:rsidR="00C27E51">
              <w:rPr>
                <w:sz w:val="20"/>
                <w:szCs w:val="22"/>
              </w:rPr>
              <w:t>8</w:t>
            </w:r>
          </w:p>
          <w:p w:rsidR="00E15049" w:rsidRPr="00873A76" w:rsidRDefault="00E15049" w:rsidP="00E15049">
            <w:pPr>
              <w:pStyle w:val="tabl"/>
              <w:rPr>
                <w:sz w:val="20"/>
                <w:szCs w:val="22"/>
              </w:rPr>
            </w:pPr>
          </w:p>
        </w:tc>
      </w:tr>
      <w:tr w:rsidR="00B219E0" w:rsidRPr="00412DDB" w:rsidTr="00E15049">
        <w:tc>
          <w:tcPr>
            <w:tcW w:w="2988" w:type="dxa"/>
            <w:tcBorders>
              <w:top w:val="single" w:sz="4" w:space="0" w:color="auto"/>
              <w:left w:val="single" w:sz="4" w:space="0" w:color="auto"/>
              <w:bottom w:val="single" w:sz="4" w:space="0" w:color="auto"/>
              <w:right w:val="single" w:sz="4" w:space="0" w:color="auto"/>
            </w:tcBorders>
          </w:tcPr>
          <w:p w:rsidR="00B219E0" w:rsidRPr="00DD7C05" w:rsidRDefault="00B219E0" w:rsidP="00B219E0">
            <w:pPr>
              <w:rPr>
                <w:sz w:val="20"/>
                <w:szCs w:val="20"/>
              </w:rPr>
            </w:pPr>
            <w:r>
              <w:rPr>
                <w:sz w:val="20"/>
                <w:szCs w:val="20"/>
              </w:rPr>
              <w:t>Программные продукты Банка</w:t>
            </w:r>
          </w:p>
        </w:tc>
        <w:tc>
          <w:tcPr>
            <w:tcW w:w="3600" w:type="dxa"/>
            <w:tcBorders>
              <w:top w:val="single" w:sz="4" w:space="0" w:color="auto"/>
              <w:left w:val="single" w:sz="4" w:space="0" w:color="auto"/>
              <w:bottom w:val="single" w:sz="4" w:space="0" w:color="auto"/>
              <w:right w:val="single" w:sz="4" w:space="0" w:color="auto"/>
            </w:tcBorders>
          </w:tcPr>
          <w:p w:rsidR="00B219E0" w:rsidRPr="00B378C7" w:rsidRDefault="00DC67ED" w:rsidP="00B219E0">
            <w:pPr>
              <w:pStyle w:val="tabl"/>
              <w:jc w:val="right"/>
              <w:rPr>
                <w:sz w:val="20"/>
              </w:rPr>
            </w:pPr>
            <w:r>
              <w:rPr>
                <w:sz w:val="20"/>
              </w:rPr>
              <w:t>731 711</w:t>
            </w:r>
          </w:p>
        </w:tc>
        <w:tc>
          <w:tcPr>
            <w:tcW w:w="3420" w:type="dxa"/>
            <w:tcBorders>
              <w:top w:val="single" w:sz="4" w:space="0" w:color="auto"/>
              <w:left w:val="single" w:sz="4" w:space="0" w:color="auto"/>
              <w:bottom w:val="single" w:sz="4" w:space="0" w:color="auto"/>
              <w:right w:val="single" w:sz="4" w:space="0" w:color="auto"/>
            </w:tcBorders>
          </w:tcPr>
          <w:p w:rsidR="00B219E0" w:rsidRPr="00B378C7" w:rsidRDefault="00DC67ED">
            <w:pPr>
              <w:pStyle w:val="tabl"/>
              <w:jc w:val="right"/>
              <w:rPr>
                <w:sz w:val="20"/>
              </w:rPr>
            </w:pPr>
            <w:r>
              <w:rPr>
                <w:sz w:val="20"/>
              </w:rPr>
              <w:t>384 552</w:t>
            </w:r>
          </w:p>
        </w:tc>
      </w:tr>
      <w:tr w:rsidR="00B219E0" w:rsidRPr="00412DDB" w:rsidTr="009D6AA8">
        <w:tc>
          <w:tcPr>
            <w:tcW w:w="2988" w:type="dxa"/>
            <w:tcBorders>
              <w:top w:val="single" w:sz="4" w:space="0" w:color="auto"/>
              <w:left w:val="single" w:sz="4" w:space="0" w:color="auto"/>
              <w:bottom w:val="single" w:sz="4" w:space="0" w:color="auto"/>
              <w:right w:val="single" w:sz="4" w:space="0" w:color="auto"/>
            </w:tcBorders>
          </w:tcPr>
          <w:p w:rsidR="00B219E0" w:rsidRDefault="00B219E0" w:rsidP="00B219E0">
            <w:pPr>
              <w:rPr>
                <w:sz w:val="20"/>
                <w:szCs w:val="20"/>
              </w:rPr>
            </w:pPr>
            <w:r w:rsidRPr="00DD7C05">
              <w:rPr>
                <w:sz w:val="20"/>
                <w:szCs w:val="20"/>
              </w:rPr>
              <w:t>Вложения в создание и прио</w:t>
            </w:r>
            <w:r w:rsidRPr="00DD7C05">
              <w:rPr>
                <w:sz w:val="20"/>
                <w:szCs w:val="20"/>
              </w:rPr>
              <w:t>б</w:t>
            </w:r>
            <w:r w:rsidRPr="00DD7C05">
              <w:rPr>
                <w:sz w:val="20"/>
                <w:szCs w:val="20"/>
              </w:rPr>
              <w:t>ретение нематериальных акт</w:t>
            </w:r>
            <w:r w:rsidRPr="00DD7C05">
              <w:rPr>
                <w:sz w:val="20"/>
                <w:szCs w:val="20"/>
              </w:rPr>
              <w:t>и</w:t>
            </w:r>
            <w:r w:rsidRPr="00DD7C05">
              <w:rPr>
                <w:sz w:val="20"/>
                <w:szCs w:val="20"/>
              </w:rPr>
              <w:t>вов</w:t>
            </w:r>
          </w:p>
        </w:tc>
        <w:tc>
          <w:tcPr>
            <w:tcW w:w="3600" w:type="dxa"/>
            <w:tcBorders>
              <w:top w:val="single" w:sz="4" w:space="0" w:color="auto"/>
              <w:left w:val="single" w:sz="4" w:space="0" w:color="auto"/>
              <w:bottom w:val="single" w:sz="4" w:space="0" w:color="auto"/>
              <w:right w:val="single" w:sz="4" w:space="0" w:color="auto"/>
            </w:tcBorders>
            <w:vAlign w:val="center"/>
          </w:tcPr>
          <w:p w:rsidR="00B219E0" w:rsidRPr="00B378C7" w:rsidRDefault="00DC67ED">
            <w:pPr>
              <w:pStyle w:val="tabl"/>
              <w:jc w:val="right"/>
              <w:rPr>
                <w:sz w:val="20"/>
              </w:rPr>
            </w:pPr>
            <w:r>
              <w:rPr>
                <w:sz w:val="20"/>
              </w:rPr>
              <w:t>517 846</w:t>
            </w:r>
          </w:p>
        </w:tc>
        <w:tc>
          <w:tcPr>
            <w:tcW w:w="3420" w:type="dxa"/>
            <w:tcBorders>
              <w:top w:val="single" w:sz="4" w:space="0" w:color="auto"/>
              <w:left w:val="single" w:sz="4" w:space="0" w:color="auto"/>
              <w:bottom w:val="single" w:sz="4" w:space="0" w:color="auto"/>
              <w:right w:val="single" w:sz="4" w:space="0" w:color="auto"/>
            </w:tcBorders>
            <w:vAlign w:val="center"/>
          </w:tcPr>
          <w:p w:rsidR="00B219E0" w:rsidRPr="00B378C7" w:rsidRDefault="00B219E0">
            <w:pPr>
              <w:pStyle w:val="tabl"/>
              <w:jc w:val="right"/>
              <w:rPr>
                <w:sz w:val="20"/>
              </w:rPr>
            </w:pPr>
            <w:r w:rsidRPr="00B378C7">
              <w:rPr>
                <w:sz w:val="20"/>
              </w:rPr>
              <w:t>0</w:t>
            </w:r>
          </w:p>
        </w:tc>
      </w:tr>
      <w:tr w:rsidR="00B219E0" w:rsidRPr="00412DDB" w:rsidTr="00E15049">
        <w:tc>
          <w:tcPr>
            <w:tcW w:w="2988" w:type="dxa"/>
            <w:tcBorders>
              <w:top w:val="single" w:sz="4" w:space="0" w:color="auto"/>
              <w:left w:val="single" w:sz="4" w:space="0" w:color="auto"/>
              <w:bottom w:val="single" w:sz="4" w:space="0" w:color="auto"/>
              <w:right w:val="single" w:sz="4" w:space="0" w:color="auto"/>
            </w:tcBorders>
          </w:tcPr>
          <w:p w:rsidR="00B219E0" w:rsidRPr="00412DDB" w:rsidRDefault="00B219E0" w:rsidP="00E15049">
            <w:pPr>
              <w:pStyle w:val="tabl"/>
              <w:rPr>
                <w:sz w:val="20"/>
              </w:rPr>
            </w:pPr>
            <w:r w:rsidRPr="00412DDB">
              <w:rPr>
                <w:sz w:val="20"/>
              </w:rPr>
              <w:t>Итого:</w:t>
            </w:r>
          </w:p>
        </w:tc>
        <w:tc>
          <w:tcPr>
            <w:tcW w:w="3600" w:type="dxa"/>
            <w:tcBorders>
              <w:top w:val="single" w:sz="4" w:space="0" w:color="auto"/>
              <w:left w:val="single" w:sz="4" w:space="0" w:color="auto"/>
              <w:bottom w:val="single" w:sz="4" w:space="0" w:color="auto"/>
              <w:right w:val="single" w:sz="4" w:space="0" w:color="auto"/>
            </w:tcBorders>
          </w:tcPr>
          <w:p w:rsidR="00B219E0" w:rsidRPr="00412053" w:rsidRDefault="00DC67ED" w:rsidP="00E15049">
            <w:pPr>
              <w:pStyle w:val="tabl"/>
              <w:jc w:val="right"/>
              <w:rPr>
                <w:sz w:val="20"/>
              </w:rPr>
            </w:pPr>
            <w:r>
              <w:rPr>
                <w:sz w:val="20"/>
              </w:rPr>
              <w:t>1 249 558</w:t>
            </w:r>
          </w:p>
        </w:tc>
        <w:tc>
          <w:tcPr>
            <w:tcW w:w="3420" w:type="dxa"/>
            <w:tcBorders>
              <w:top w:val="single" w:sz="4" w:space="0" w:color="auto"/>
              <w:left w:val="single" w:sz="4" w:space="0" w:color="auto"/>
              <w:bottom w:val="single" w:sz="4" w:space="0" w:color="auto"/>
              <w:right w:val="single" w:sz="4" w:space="0" w:color="auto"/>
            </w:tcBorders>
          </w:tcPr>
          <w:p w:rsidR="00B219E0" w:rsidRPr="00412053" w:rsidRDefault="00DC67ED" w:rsidP="007D036F">
            <w:pPr>
              <w:pStyle w:val="tabl"/>
              <w:jc w:val="right"/>
              <w:rPr>
                <w:sz w:val="20"/>
              </w:rPr>
            </w:pPr>
            <w:r>
              <w:rPr>
                <w:sz w:val="20"/>
              </w:rPr>
              <w:t>384 552</w:t>
            </w:r>
          </w:p>
        </w:tc>
      </w:tr>
    </w:tbl>
    <w:p w:rsidR="00981460" w:rsidRPr="00412DDB" w:rsidRDefault="00981460" w:rsidP="00F115C7">
      <w:pPr>
        <w:pStyle w:val="em-4"/>
        <w:rPr>
          <w:b/>
          <w:i/>
          <w:sz w:val="20"/>
          <w:szCs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8"/>
        <w:gridCol w:w="3600"/>
        <w:gridCol w:w="3420"/>
      </w:tblGrid>
      <w:tr w:rsidR="001F71B5" w:rsidRPr="00412DDB" w:rsidTr="006B3ABE">
        <w:trPr>
          <w:cantSplit/>
          <w:trHeight w:val="244"/>
        </w:trPr>
        <w:tc>
          <w:tcPr>
            <w:tcW w:w="10008" w:type="dxa"/>
            <w:gridSpan w:val="3"/>
            <w:tcBorders>
              <w:top w:val="single" w:sz="4" w:space="0" w:color="auto"/>
              <w:left w:val="nil"/>
              <w:bottom w:val="single" w:sz="4" w:space="0" w:color="auto"/>
              <w:right w:val="nil"/>
            </w:tcBorders>
          </w:tcPr>
          <w:p w:rsidR="001F71B5" w:rsidRPr="00412DDB" w:rsidRDefault="001F71B5" w:rsidP="006B3ABE">
            <w:pPr>
              <w:pStyle w:val="tabl"/>
              <w:rPr>
                <w:sz w:val="20"/>
              </w:rPr>
            </w:pPr>
            <w:r w:rsidRPr="00412DDB">
              <w:rPr>
                <w:sz w:val="20"/>
              </w:rPr>
              <w:t>Отчетная дата: 01.</w:t>
            </w:r>
            <w:r w:rsidR="00E26B10">
              <w:rPr>
                <w:sz w:val="20"/>
              </w:rPr>
              <w:t>07</w:t>
            </w:r>
            <w:r w:rsidRPr="00412DDB">
              <w:rPr>
                <w:sz w:val="20"/>
              </w:rPr>
              <w:t>.</w:t>
            </w:r>
            <w:r w:rsidR="00C27E51" w:rsidRPr="00412DDB">
              <w:rPr>
                <w:sz w:val="20"/>
              </w:rPr>
              <w:t>201</w:t>
            </w:r>
            <w:r w:rsidR="00C27E51">
              <w:rPr>
                <w:sz w:val="20"/>
              </w:rPr>
              <w:t>8</w:t>
            </w:r>
          </w:p>
          <w:p w:rsidR="001F71B5" w:rsidRPr="00412DDB" w:rsidRDefault="001F71B5" w:rsidP="006B3ABE">
            <w:pPr>
              <w:pStyle w:val="tabl"/>
              <w:rPr>
                <w:sz w:val="20"/>
              </w:rPr>
            </w:pPr>
          </w:p>
        </w:tc>
      </w:tr>
      <w:tr w:rsidR="00DD7C05" w:rsidRPr="00DD7C05" w:rsidTr="006B3ABE">
        <w:tc>
          <w:tcPr>
            <w:tcW w:w="2988" w:type="dxa"/>
            <w:tcBorders>
              <w:top w:val="single" w:sz="4" w:space="0" w:color="auto"/>
              <w:left w:val="single" w:sz="4" w:space="0" w:color="auto"/>
              <w:bottom w:val="single" w:sz="4" w:space="0" w:color="auto"/>
              <w:right w:val="single" w:sz="4" w:space="0" w:color="auto"/>
            </w:tcBorders>
          </w:tcPr>
          <w:p w:rsidR="00DD7C05" w:rsidRPr="00DD7C05" w:rsidRDefault="00DD7C05" w:rsidP="006B3ABE">
            <w:pPr>
              <w:rPr>
                <w:sz w:val="20"/>
                <w:szCs w:val="20"/>
              </w:rPr>
            </w:pPr>
            <w:r>
              <w:rPr>
                <w:sz w:val="20"/>
                <w:szCs w:val="20"/>
              </w:rPr>
              <w:t>Программные продукты Банка</w:t>
            </w:r>
          </w:p>
        </w:tc>
        <w:tc>
          <w:tcPr>
            <w:tcW w:w="3600" w:type="dxa"/>
            <w:tcBorders>
              <w:top w:val="single" w:sz="4" w:space="0" w:color="auto"/>
              <w:left w:val="single" w:sz="4" w:space="0" w:color="auto"/>
              <w:bottom w:val="single" w:sz="4" w:space="0" w:color="auto"/>
              <w:right w:val="single" w:sz="4" w:space="0" w:color="auto"/>
            </w:tcBorders>
          </w:tcPr>
          <w:p w:rsidR="00DD7C05" w:rsidRPr="007E363B" w:rsidRDefault="00B67C33" w:rsidP="0041151E">
            <w:pPr>
              <w:pStyle w:val="tabl"/>
              <w:jc w:val="right"/>
              <w:rPr>
                <w:sz w:val="20"/>
              </w:rPr>
            </w:pPr>
            <w:r>
              <w:rPr>
                <w:sz w:val="20"/>
              </w:rPr>
              <w:t>875 977</w:t>
            </w:r>
          </w:p>
        </w:tc>
        <w:tc>
          <w:tcPr>
            <w:tcW w:w="3420" w:type="dxa"/>
            <w:tcBorders>
              <w:top w:val="single" w:sz="4" w:space="0" w:color="auto"/>
              <w:left w:val="single" w:sz="4" w:space="0" w:color="auto"/>
              <w:bottom w:val="single" w:sz="4" w:space="0" w:color="auto"/>
              <w:right w:val="single" w:sz="4" w:space="0" w:color="auto"/>
            </w:tcBorders>
          </w:tcPr>
          <w:p w:rsidR="00DD7C05" w:rsidRPr="00D838D9" w:rsidRDefault="00B67C33" w:rsidP="00D838D9">
            <w:pPr>
              <w:pStyle w:val="tabl"/>
              <w:jc w:val="right"/>
              <w:rPr>
                <w:sz w:val="20"/>
                <w:lang w:val="en-US"/>
              </w:rPr>
            </w:pPr>
            <w:r>
              <w:rPr>
                <w:sz w:val="20"/>
              </w:rPr>
              <w:t>484 353</w:t>
            </w:r>
          </w:p>
        </w:tc>
      </w:tr>
      <w:tr w:rsidR="00DD7C05" w:rsidRPr="00DD7C05" w:rsidTr="009D6AA8">
        <w:tc>
          <w:tcPr>
            <w:tcW w:w="2988" w:type="dxa"/>
            <w:tcBorders>
              <w:top w:val="single" w:sz="4" w:space="0" w:color="auto"/>
              <w:left w:val="single" w:sz="4" w:space="0" w:color="auto"/>
              <w:bottom w:val="single" w:sz="4" w:space="0" w:color="auto"/>
              <w:right w:val="single" w:sz="4" w:space="0" w:color="auto"/>
            </w:tcBorders>
          </w:tcPr>
          <w:p w:rsidR="00DD7C05" w:rsidRDefault="00DD7C05" w:rsidP="006B3ABE">
            <w:pPr>
              <w:rPr>
                <w:sz w:val="20"/>
                <w:szCs w:val="20"/>
              </w:rPr>
            </w:pPr>
            <w:r w:rsidRPr="00DD7C05">
              <w:rPr>
                <w:sz w:val="20"/>
                <w:szCs w:val="20"/>
              </w:rPr>
              <w:t>Вложения в создание и прио</w:t>
            </w:r>
            <w:r w:rsidRPr="00DD7C05">
              <w:rPr>
                <w:sz w:val="20"/>
                <w:szCs w:val="20"/>
              </w:rPr>
              <w:t>б</w:t>
            </w:r>
            <w:r w:rsidRPr="00DD7C05">
              <w:rPr>
                <w:sz w:val="20"/>
                <w:szCs w:val="20"/>
              </w:rPr>
              <w:t>ретение нематериальных акт</w:t>
            </w:r>
            <w:r w:rsidRPr="00DD7C05">
              <w:rPr>
                <w:sz w:val="20"/>
                <w:szCs w:val="20"/>
              </w:rPr>
              <w:t>и</w:t>
            </w:r>
            <w:r w:rsidRPr="00DD7C05">
              <w:rPr>
                <w:sz w:val="20"/>
                <w:szCs w:val="20"/>
              </w:rPr>
              <w:t>вов</w:t>
            </w:r>
          </w:p>
        </w:tc>
        <w:tc>
          <w:tcPr>
            <w:tcW w:w="3600" w:type="dxa"/>
            <w:tcBorders>
              <w:top w:val="single" w:sz="4" w:space="0" w:color="auto"/>
              <w:left w:val="single" w:sz="4" w:space="0" w:color="auto"/>
              <w:bottom w:val="single" w:sz="4" w:space="0" w:color="auto"/>
              <w:right w:val="single" w:sz="4" w:space="0" w:color="auto"/>
            </w:tcBorders>
            <w:vAlign w:val="center"/>
          </w:tcPr>
          <w:p w:rsidR="00DD7C05" w:rsidRDefault="00B67C33">
            <w:pPr>
              <w:pStyle w:val="tabl"/>
              <w:jc w:val="right"/>
              <w:rPr>
                <w:sz w:val="20"/>
              </w:rPr>
            </w:pPr>
            <w:r>
              <w:rPr>
                <w:sz w:val="20"/>
              </w:rPr>
              <w:t>807 166</w:t>
            </w:r>
            <w:r w:rsidR="00DC67ED">
              <w:rPr>
                <w:sz w:val="20"/>
              </w:rPr>
              <w:t xml:space="preserve"> </w:t>
            </w:r>
          </w:p>
        </w:tc>
        <w:tc>
          <w:tcPr>
            <w:tcW w:w="3420" w:type="dxa"/>
            <w:tcBorders>
              <w:top w:val="single" w:sz="4" w:space="0" w:color="auto"/>
              <w:left w:val="single" w:sz="4" w:space="0" w:color="auto"/>
              <w:bottom w:val="single" w:sz="4" w:space="0" w:color="auto"/>
              <w:right w:val="single" w:sz="4" w:space="0" w:color="auto"/>
            </w:tcBorders>
            <w:vAlign w:val="center"/>
          </w:tcPr>
          <w:p w:rsidR="00DD7C05" w:rsidRDefault="00DD7C05">
            <w:pPr>
              <w:pStyle w:val="tabl"/>
              <w:jc w:val="right"/>
              <w:rPr>
                <w:sz w:val="20"/>
              </w:rPr>
            </w:pPr>
            <w:r>
              <w:rPr>
                <w:sz w:val="20"/>
              </w:rPr>
              <w:t>0</w:t>
            </w:r>
          </w:p>
        </w:tc>
      </w:tr>
      <w:tr w:rsidR="009F278A" w:rsidRPr="00DD7C05" w:rsidTr="006B3ABE">
        <w:tc>
          <w:tcPr>
            <w:tcW w:w="2988" w:type="dxa"/>
            <w:tcBorders>
              <w:top w:val="single" w:sz="4" w:space="0" w:color="auto"/>
              <w:left w:val="single" w:sz="4" w:space="0" w:color="auto"/>
              <w:bottom w:val="single" w:sz="4" w:space="0" w:color="auto"/>
              <w:right w:val="single" w:sz="4" w:space="0" w:color="auto"/>
            </w:tcBorders>
          </w:tcPr>
          <w:p w:rsidR="009F278A" w:rsidRPr="00DD7C05" w:rsidRDefault="009F278A" w:rsidP="006B3ABE">
            <w:pPr>
              <w:pStyle w:val="tabl"/>
              <w:rPr>
                <w:sz w:val="20"/>
              </w:rPr>
            </w:pPr>
            <w:r w:rsidRPr="00DD7C05">
              <w:rPr>
                <w:sz w:val="20"/>
              </w:rPr>
              <w:t>Итого:</w:t>
            </w:r>
          </w:p>
        </w:tc>
        <w:tc>
          <w:tcPr>
            <w:tcW w:w="3600" w:type="dxa"/>
            <w:tcBorders>
              <w:top w:val="single" w:sz="4" w:space="0" w:color="auto"/>
              <w:left w:val="single" w:sz="4" w:space="0" w:color="auto"/>
              <w:bottom w:val="single" w:sz="4" w:space="0" w:color="auto"/>
              <w:right w:val="single" w:sz="4" w:space="0" w:color="auto"/>
            </w:tcBorders>
          </w:tcPr>
          <w:p w:rsidR="009F278A" w:rsidRPr="007E363B" w:rsidRDefault="00B67C33" w:rsidP="001C00E1">
            <w:pPr>
              <w:pStyle w:val="tabl"/>
              <w:jc w:val="right"/>
              <w:rPr>
                <w:sz w:val="20"/>
              </w:rPr>
            </w:pPr>
            <w:r>
              <w:rPr>
                <w:sz w:val="20"/>
              </w:rPr>
              <w:t>1 683 143</w:t>
            </w:r>
          </w:p>
        </w:tc>
        <w:tc>
          <w:tcPr>
            <w:tcW w:w="3420" w:type="dxa"/>
            <w:tcBorders>
              <w:top w:val="single" w:sz="4" w:space="0" w:color="auto"/>
              <w:left w:val="single" w:sz="4" w:space="0" w:color="auto"/>
              <w:bottom w:val="single" w:sz="4" w:space="0" w:color="auto"/>
              <w:right w:val="single" w:sz="4" w:space="0" w:color="auto"/>
            </w:tcBorders>
          </w:tcPr>
          <w:p w:rsidR="009F278A" w:rsidRPr="007E363B" w:rsidRDefault="00B67C33" w:rsidP="0041151E">
            <w:pPr>
              <w:pStyle w:val="tabl"/>
              <w:jc w:val="right"/>
              <w:rPr>
                <w:sz w:val="20"/>
              </w:rPr>
            </w:pPr>
            <w:r>
              <w:rPr>
                <w:sz w:val="20"/>
              </w:rPr>
              <w:t>484 353</w:t>
            </w:r>
          </w:p>
        </w:tc>
      </w:tr>
    </w:tbl>
    <w:p w:rsidR="001F71B5" w:rsidRPr="00412DDB" w:rsidRDefault="001F71B5" w:rsidP="00F115C7">
      <w:pPr>
        <w:pStyle w:val="em-4"/>
        <w:rPr>
          <w:b/>
          <w:i/>
        </w:rPr>
      </w:pPr>
    </w:p>
    <w:p w:rsidR="00B37CA9" w:rsidRPr="00412DDB" w:rsidRDefault="00B37CA9" w:rsidP="00F115C7">
      <w:pPr>
        <w:pStyle w:val="em-4"/>
        <w:rPr>
          <w:b/>
          <w:i/>
        </w:rPr>
      </w:pPr>
      <w:r w:rsidRPr="00412DDB">
        <w:rPr>
          <w:b/>
          <w:i/>
        </w:rPr>
        <w:t>Стандарты (правила) бухгалтерского учета, в соответствии с которыми кредитная организ</w:t>
      </w:r>
      <w:r w:rsidRPr="00412DDB">
        <w:rPr>
          <w:b/>
          <w:i/>
        </w:rPr>
        <w:t>а</w:t>
      </w:r>
      <w:r w:rsidRPr="00412DDB">
        <w:rPr>
          <w:b/>
          <w:i/>
        </w:rPr>
        <w:t xml:space="preserve">ция </w:t>
      </w:r>
      <w:r w:rsidR="00B140EC">
        <w:rPr>
          <w:b/>
          <w:i/>
        </w:rPr>
        <w:t>–</w:t>
      </w:r>
      <w:r w:rsidRPr="00412DDB">
        <w:rPr>
          <w:b/>
          <w:i/>
        </w:rPr>
        <w:t xml:space="preserve"> эмитент представляет информацию о своих нематериальных активах:</w:t>
      </w:r>
    </w:p>
    <w:p w:rsidR="00F115C7" w:rsidRPr="00412DDB" w:rsidRDefault="00F115C7" w:rsidP="00F115C7">
      <w:pPr>
        <w:pStyle w:val="em-4"/>
      </w:pPr>
    </w:p>
    <w:tbl>
      <w:tblPr>
        <w:tblW w:w="0" w:type="auto"/>
        <w:tblLook w:val="01E0" w:firstRow="1" w:lastRow="1" w:firstColumn="1" w:lastColumn="1" w:noHBand="0" w:noVBand="0"/>
      </w:tblPr>
      <w:tblGrid>
        <w:gridCol w:w="10314"/>
      </w:tblGrid>
      <w:tr w:rsidR="00F115C7" w:rsidRPr="00412DDB" w:rsidTr="004F26AD">
        <w:tc>
          <w:tcPr>
            <w:tcW w:w="10314" w:type="dxa"/>
          </w:tcPr>
          <w:p w:rsidR="00DC67ED" w:rsidRPr="004D10B6" w:rsidRDefault="00DC67ED" w:rsidP="00DC67ED">
            <w:pPr>
              <w:ind w:firstLine="720"/>
              <w:jc w:val="both"/>
              <w:rPr>
                <w:sz w:val="22"/>
                <w:szCs w:val="22"/>
              </w:rPr>
            </w:pPr>
            <w:r w:rsidRPr="004D10B6">
              <w:rPr>
                <w:sz w:val="22"/>
                <w:szCs w:val="22"/>
              </w:rPr>
              <w:t xml:space="preserve">Информация о </w:t>
            </w:r>
            <w:r w:rsidRPr="00CF1698">
              <w:rPr>
                <w:sz w:val="22"/>
                <w:szCs w:val="22"/>
              </w:rPr>
              <w:t>нематериальных активах представлена на основании Положения ЦБ РФ «О порядке бухгалтерского учета основных средств, нематериальных активов, недвижимости, временно испол</w:t>
            </w:r>
            <w:r w:rsidRPr="007E363B">
              <w:rPr>
                <w:sz w:val="22"/>
                <w:szCs w:val="22"/>
              </w:rPr>
              <w:t>ьзуемой в основной деятельности, долгосрочных активов, предназначенных для продажи, запасов, сре</w:t>
            </w:r>
            <w:proofErr w:type="gramStart"/>
            <w:r w:rsidRPr="007E363B">
              <w:rPr>
                <w:sz w:val="22"/>
                <w:szCs w:val="22"/>
              </w:rPr>
              <w:t>дств тр</w:t>
            </w:r>
            <w:proofErr w:type="gramEnd"/>
            <w:r w:rsidRPr="007E363B">
              <w:rPr>
                <w:sz w:val="22"/>
                <w:szCs w:val="22"/>
              </w:rPr>
              <w:t>уда и предметов труда, полученных по договорам отступного, залога, назначение которых не определено, в кр</w:t>
            </w:r>
            <w:r w:rsidRPr="007E363B">
              <w:rPr>
                <w:sz w:val="22"/>
                <w:szCs w:val="22"/>
              </w:rPr>
              <w:t>е</w:t>
            </w:r>
            <w:r w:rsidRPr="007E363B">
              <w:rPr>
                <w:sz w:val="22"/>
                <w:szCs w:val="22"/>
              </w:rPr>
              <w:t xml:space="preserve">дитных организациях» № 448–П от 22.12.2014. </w:t>
            </w:r>
          </w:p>
          <w:p w:rsidR="00F115C7" w:rsidRPr="00412DDB" w:rsidRDefault="00F115C7" w:rsidP="005D1C4A">
            <w:pPr>
              <w:pStyle w:val="em-4"/>
            </w:pPr>
          </w:p>
        </w:tc>
      </w:tr>
    </w:tbl>
    <w:p w:rsidR="00F115C7" w:rsidRPr="00412DDB" w:rsidRDefault="00F115C7" w:rsidP="00F115C7">
      <w:pPr>
        <w:pStyle w:val="em-4"/>
      </w:pPr>
    </w:p>
    <w:p w:rsidR="00B37CA9" w:rsidRPr="0080679E" w:rsidRDefault="00B37CA9" w:rsidP="00F115C7">
      <w:pPr>
        <w:pStyle w:val="em-1"/>
      </w:pPr>
      <w:bookmarkStart w:id="382" w:name="_Toc482611711"/>
      <w:r w:rsidRPr="00412DDB">
        <w:t xml:space="preserve">4.5. Сведения о политике и расходах кредитной организации </w:t>
      </w:r>
      <w:r w:rsidR="00B140EC">
        <w:t>–</w:t>
      </w:r>
      <w:r w:rsidRPr="00412DDB">
        <w:t xml:space="preserve"> эмитента в области научно</w:t>
      </w:r>
      <w:r w:rsidR="00B140EC">
        <w:t>–</w:t>
      </w:r>
      <w:r w:rsidRPr="007E363B">
        <w:t>технического развития, в отношении лицензий и патентов, новых разработок и исследований</w:t>
      </w:r>
      <w:bookmarkEnd w:id="382"/>
      <w:r w:rsidRPr="007E363B">
        <w:rPr>
          <w:rStyle w:val="af0"/>
          <w:vanish/>
        </w:rPr>
        <w:footnoteReference w:id="44"/>
      </w:r>
    </w:p>
    <w:p w:rsidR="00F115C7" w:rsidRPr="00701DFB" w:rsidRDefault="00F115C7" w:rsidP="00F115C7">
      <w:pPr>
        <w:pStyle w:val="em-4"/>
      </w:pPr>
    </w:p>
    <w:p w:rsidR="00225969" w:rsidRPr="007E363B" w:rsidRDefault="00225969" w:rsidP="00225969">
      <w:pPr>
        <w:pStyle w:val="em-4"/>
        <w:rPr>
          <w:szCs w:val="20"/>
        </w:rPr>
      </w:pPr>
    </w:p>
    <w:p w:rsidR="007E363B" w:rsidRPr="000018D5" w:rsidRDefault="007E363B" w:rsidP="007E363B">
      <w:pPr>
        <w:pStyle w:val="30"/>
        <w:rPr>
          <w:sz w:val="22"/>
          <w:szCs w:val="22"/>
        </w:rPr>
      </w:pPr>
      <w:r w:rsidRPr="000018D5">
        <w:rPr>
          <w:sz w:val="22"/>
          <w:szCs w:val="22"/>
        </w:rPr>
        <w:t>ИТ-ПЛАТФОРМА</w:t>
      </w:r>
    </w:p>
    <w:p w:rsidR="007E363B" w:rsidRPr="000018D5" w:rsidRDefault="007E363B" w:rsidP="007E363B">
      <w:pPr>
        <w:ind w:right="707" w:firstLine="567"/>
        <w:jc w:val="both"/>
        <w:rPr>
          <w:b/>
          <w:sz w:val="22"/>
          <w:szCs w:val="22"/>
        </w:rPr>
      </w:pPr>
    </w:p>
    <w:p w:rsidR="007E363B" w:rsidRPr="000018D5" w:rsidRDefault="007E363B" w:rsidP="007E363B">
      <w:pPr>
        <w:ind w:firstLine="567"/>
        <w:jc w:val="both"/>
        <w:rPr>
          <w:sz w:val="22"/>
          <w:szCs w:val="22"/>
        </w:rPr>
      </w:pPr>
      <w:r w:rsidRPr="000018D5">
        <w:rPr>
          <w:sz w:val="22"/>
          <w:szCs w:val="22"/>
        </w:rPr>
        <w:t>В 2017 году продолжился процесс создания и преобразования систем ускорения производства и кач</w:t>
      </w:r>
      <w:r w:rsidRPr="000018D5">
        <w:rPr>
          <w:sz w:val="22"/>
          <w:szCs w:val="22"/>
        </w:rPr>
        <w:t>е</w:t>
      </w:r>
      <w:r w:rsidRPr="000018D5">
        <w:rPr>
          <w:sz w:val="22"/>
          <w:szCs w:val="22"/>
        </w:rPr>
        <w:t>ства продуктов Банка. В рамках данного процесса активно развивались технологии автоматических сборок и установок, системы определения воздействия изменений на промышленный контур, автоматизированн</w:t>
      </w:r>
      <w:r w:rsidRPr="000018D5">
        <w:rPr>
          <w:sz w:val="22"/>
          <w:szCs w:val="22"/>
        </w:rPr>
        <w:t>о</w:t>
      </w:r>
      <w:r w:rsidRPr="000018D5">
        <w:rPr>
          <w:sz w:val="22"/>
          <w:szCs w:val="22"/>
        </w:rPr>
        <w:t>го и нагрузочного тестирования.</w:t>
      </w:r>
    </w:p>
    <w:p w:rsidR="007E363B" w:rsidRPr="000018D5" w:rsidRDefault="007E363B" w:rsidP="007E363B">
      <w:pPr>
        <w:ind w:firstLine="567"/>
        <w:jc w:val="both"/>
        <w:rPr>
          <w:sz w:val="22"/>
          <w:szCs w:val="22"/>
        </w:rPr>
      </w:pPr>
    </w:p>
    <w:p w:rsidR="007E363B" w:rsidRPr="000018D5" w:rsidRDefault="007E363B" w:rsidP="007E363B">
      <w:pPr>
        <w:ind w:firstLine="567"/>
        <w:jc w:val="both"/>
        <w:rPr>
          <w:sz w:val="22"/>
          <w:szCs w:val="22"/>
        </w:rPr>
      </w:pPr>
      <w:r w:rsidRPr="000018D5">
        <w:rPr>
          <w:sz w:val="22"/>
          <w:szCs w:val="22"/>
        </w:rPr>
        <w:t>Также в 2017 году внедрен ряд новых процессов, позволивший повысить контроль качества прои</w:t>
      </w:r>
      <w:r w:rsidRPr="000018D5">
        <w:rPr>
          <w:sz w:val="22"/>
          <w:szCs w:val="22"/>
        </w:rPr>
        <w:t>з</w:t>
      </w:r>
      <w:r w:rsidRPr="000018D5">
        <w:rPr>
          <w:sz w:val="22"/>
          <w:szCs w:val="22"/>
        </w:rPr>
        <w:t>водства: запуск архитектурного надзора, формирование единых стандартов в разработке изменений ИТ-архитектуры и функциональных требований к информационным системам Банка.</w:t>
      </w:r>
    </w:p>
    <w:p w:rsidR="007E363B" w:rsidRPr="000018D5" w:rsidRDefault="007E363B" w:rsidP="007E363B">
      <w:pPr>
        <w:ind w:firstLine="567"/>
        <w:jc w:val="both"/>
        <w:rPr>
          <w:sz w:val="22"/>
          <w:szCs w:val="22"/>
        </w:rPr>
      </w:pPr>
    </w:p>
    <w:p w:rsidR="007E363B" w:rsidRPr="000018D5" w:rsidRDefault="007E363B" w:rsidP="007E363B">
      <w:pPr>
        <w:ind w:firstLine="567"/>
        <w:jc w:val="both"/>
        <w:rPr>
          <w:sz w:val="22"/>
          <w:szCs w:val="22"/>
        </w:rPr>
      </w:pPr>
      <w:r w:rsidRPr="000018D5">
        <w:rPr>
          <w:sz w:val="22"/>
          <w:szCs w:val="22"/>
        </w:rPr>
        <w:t>Был выполнен значительный перечень работ по обеспечению отказоустойчивости ИТ-инфраструктуры Банка в условиях наращивания клиентской базы и расширения бизнеса. В результате кл</w:t>
      </w:r>
      <w:r w:rsidRPr="000018D5">
        <w:rPr>
          <w:sz w:val="22"/>
          <w:szCs w:val="22"/>
        </w:rPr>
        <w:t>ю</w:t>
      </w:r>
      <w:r w:rsidRPr="000018D5">
        <w:rPr>
          <w:sz w:val="22"/>
          <w:szCs w:val="22"/>
        </w:rPr>
        <w:t>чевые компоненты ИТ-системы Банка гарантируют необходимые технологические условия функционир</w:t>
      </w:r>
      <w:r w:rsidRPr="000018D5">
        <w:rPr>
          <w:sz w:val="22"/>
          <w:szCs w:val="22"/>
        </w:rPr>
        <w:t>о</w:t>
      </w:r>
      <w:r w:rsidRPr="000018D5">
        <w:rPr>
          <w:sz w:val="22"/>
          <w:szCs w:val="22"/>
        </w:rPr>
        <w:t>вания Банка не только в рамках текущих объёмов бизнеса, но также создают условия для его дальнейшего роста.</w:t>
      </w:r>
    </w:p>
    <w:p w:rsidR="007E363B" w:rsidRPr="000018D5" w:rsidRDefault="007E363B" w:rsidP="007E363B">
      <w:pPr>
        <w:tabs>
          <w:tab w:val="left" w:pos="9072"/>
        </w:tabs>
        <w:ind w:firstLine="567"/>
        <w:jc w:val="both"/>
        <w:rPr>
          <w:sz w:val="22"/>
          <w:szCs w:val="22"/>
          <w:lang w:eastAsia="x-none"/>
        </w:rPr>
      </w:pPr>
    </w:p>
    <w:p w:rsidR="007E363B" w:rsidRPr="000018D5" w:rsidRDefault="007E363B" w:rsidP="007E363B">
      <w:pPr>
        <w:tabs>
          <w:tab w:val="left" w:pos="9072"/>
        </w:tabs>
        <w:ind w:firstLine="567"/>
        <w:jc w:val="both"/>
        <w:rPr>
          <w:sz w:val="22"/>
          <w:szCs w:val="22"/>
          <w:lang w:eastAsia="x-none"/>
        </w:rPr>
      </w:pPr>
      <w:r w:rsidRPr="000018D5">
        <w:rPr>
          <w:sz w:val="22"/>
          <w:szCs w:val="22"/>
          <w:lang w:eastAsia="x-none"/>
        </w:rPr>
        <w:t>О</w:t>
      </w:r>
      <w:r w:rsidRPr="000018D5">
        <w:rPr>
          <w:sz w:val="22"/>
          <w:szCs w:val="22"/>
          <w:lang w:val="x-none" w:eastAsia="x-none"/>
        </w:rPr>
        <w:t>снов</w:t>
      </w:r>
      <w:r w:rsidRPr="000018D5">
        <w:rPr>
          <w:sz w:val="22"/>
          <w:szCs w:val="22"/>
          <w:lang w:eastAsia="x-none"/>
        </w:rPr>
        <w:t>а</w:t>
      </w:r>
      <w:r w:rsidRPr="000018D5">
        <w:rPr>
          <w:sz w:val="22"/>
          <w:szCs w:val="22"/>
          <w:lang w:val="x-none" w:eastAsia="x-none"/>
        </w:rPr>
        <w:t xml:space="preserve"> ИТ-комплекса Банка </w:t>
      </w:r>
      <w:r w:rsidRPr="000018D5">
        <w:rPr>
          <w:sz w:val="22"/>
          <w:szCs w:val="22"/>
          <w:lang w:eastAsia="x-none"/>
        </w:rPr>
        <w:t xml:space="preserve">состоит из </w:t>
      </w:r>
      <w:r w:rsidRPr="000018D5">
        <w:rPr>
          <w:sz w:val="22"/>
          <w:szCs w:val="22"/>
          <w:lang w:val="x-none" w:eastAsia="x-none"/>
        </w:rPr>
        <w:t>централизован</w:t>
      </w:r>
      <w:r w:rsidRPr="000018D5">
        <w:rPr>
          <w:sz w:val="22"/>
          <w:szCs w:val="22"/>
          <w:lang w:eastAsia="x-none"/>
        </w:rPr>
        <w:t>ной</w:t>
      </w:r>
      <w:r w:rsidRPr="000018D5">
        <w:rPr>
          <w:sz w:val="22"/>
          <w:szCs w:val="22"/>
          <w:lang w:val="x-none" w:eastAsia="x-none"/>
        </w:rPr>
        <w:t xml:space="preserve"> корпоративн</w:t>
      </w:r>
      <w:r w:rsidRPr="000018D5">
        <w:rPr>
          <w:sz w:val="22"/>
          <w:szCs w:val="22"/>
          <w:lang w:eastAsia="x-none"/>
        </w:rPr>
        <w:t>ой</w:t>
      </w:r>
      <w:r w:rsidRPr="000018D5">
        <w:rPr>
          <w:sz w:val="22"/>
          <w:szCs w:val="22"/>
          <w:lang w:val="x-none" w:eastAsia="x-none"/>
        </w:rPr>
        <w:t xml:space="preserve"> </w:t>
      </w:r>
      <w:r w:rsidRPr="000018D5">
        <w:rPr>
          <w:sz w:val="22"/>
          <w:szCs w:val="22"/>
          <w:lang w:eastAsia="x-none"/>
        </w:rPr>
        <w:t xml:space="preserve">и розничной </w:t>
      </w:r>
      <w:r w:rsidRPr="000018D5">
        <w:rPr>
          <w:sz w:val="22"/>
          <w:szCs w:val="22"/>
          <w:lang w:val="x-none" w:eastAsia="x-none"/>
        </w:rPr>
        <w:t>АБС «ЦФТ-Банк»</w:t>
      </w:r>
      <w:r w:rsidRPr="000018D5">
        <w:rPr>
          <w:sz w:val="22"/>
          <w:szCs w:val="22"/>
          <w:lang w:eastAsia="x-none"/>
        </w:rPr>
        <w:t xml:space="preserve"> и</w:t>
      </w:r>
      <w:r w:rsidRPr="000018D5">
        <w:rPr>
          <w:sz w:val="22"/>
          <w:szCs w:val="22"/>
          <w:lang w:val="x-none" w:eastAsia="x-none"/>
        </w:rPr>
        <w:t xml:space="preserve"> ЦФТ-Ритейл»</w:t>
      </w:r>
      <w:r w:rsidRPr="000018D5">
        <w:rPr>
          <w:sz w:val="22"/>
          <w:szCs w:val="22"/>
          <w:lang w:eastAsia="x-none"/>
        </w:rPr>
        <w:t xml:space="preserve">, </w:t>
      </w:r>
      <w:proofErr w:type="gramStart"/>
      <w:r w:rsidRPr="000018D5">
        <w:rPr>
          <w:sz w:val="22"/>
          <w:szCs w:val="22"/>
          <w:lang w:eastAsia="x-none"/>
        </w:rPr>
        <w:t>фронт</w:t>
      </w:r>
      <w:r w:rsidRPr="000018D5">
        <w:rPr>
          <w:sz w:val="22"/>
          <w:szCs w:val="22"/>
          <w:lang w:val="x-none" w:eastAsia="x-none"/>
        </w:rPr>
        <w:t>-офисн</w:t>
      </w:r>
      <w:r w:rsidRPr="000018D5">
        <w:rPr>
          <w:sz w:val="22"/>
          <w:szCs w:val="22"/>
          <w:lang w:eastAsia="x-none"/>
        </w:rPr>
        <w:t>ой</w:t>
      </w:r>
      <w:proofErr w:type="gramEnd"/>
      <w:r w:rsidRPr="000018D5">
        <w:rPr>
          <w:sz w:val="22"/>
          <w:szCs w:val="22"/>
          <w:lang w:val="x-none" w:eastAsia="x-none"/>
        </w:rPr>
        <w:t xml:space="preserve"> систем</w:t>
      </w:r>
      <w:r w:rsidRPr="000018D5">
        <w:rPr>
          <w:sz w:val="22"/>
          <w:szCs w:val="22"/>
          <w:lang w:eastAsia="x-none"/>
        </w:rPr>
        <w:t xml:space="preserve">ы </w:t>
      </w:r>
      <w:r w:rsidRPr="000018D5">
        <w:rPr>
          <w:sz w:val="22"/>
          <w:szCs w:val="22"/>
          <w:lang w:val="en-US" w:eastAsia="x-none"/>
        </w:rPr>
        <w:t>Siebel</w:t>
      </w:r>
      <w:r w:rsidRPr="000018D5">
        <w:rPr>
          <w:sz w:val="22"/>
          <w:szCs w:val="22"/>
          <w:lang w:eastAsia="x-none"/>
        </w:rPr>
        <w:t xml:space="preserve"> </w:t>
      </w:r>
      <w:r w:rsidRPr="000018D5">
        <w:rPr>
          <w:sz w:val="22"/>
          <w:szCs w:val="22"/>
          <w:lang w:val="en-US" w:eastAsia="x-none"/>
        </w:rPr>
        <w:t>CRM</w:t>
      </w:r>
      <w:r w:rsidRPr="000018D5">
        <w:rPr>
          <w:sz w:val="22"/>
          <w:szCs w:val="22"/>
          <w:lang w:eastAsia="x-none"/>
        </w:rPr>
        <w:t xml:space="preserve">, интеграционной платформы </w:t>
      </w:r>
      <w:r w:rsidRPr="000018D5">
        <w:rPr>
          <w:sz w:val="22"/>
          <w:szCs w:val="22"/>
          <w:lang w:val="en-US" w:eastAsia="x-none"/>
        </w:rPr>
        <w:t>IBM</w:t>
      </w:r>
      <w:r w:rsidRPr="000018D5">
        <w:rPr>
          <w:sz w:val="22"/>
          <w:szCs w:val="22"/>
          <w:lang w:eastAsia="x-none"/>
        </w:rPr>
        <w:t xml:space="preserve"> </w:t>
      </w:r>
      <w:r w:rsidRPr="000018D5">
        <w:rPr>
          <w:sz w:val="22"/>
          <w:szCs w:val="22"/>
          <w:lang w:val="en-US" w:eastAsia="x-none"/>
        </w:rPr>
        <w:t>WebSphere</w:t>
      </w:r>
      <w:r w:rsidRPr="000018D5">
        <w:rPr>
          <w:sz w:val="22"/>
          <w:szCs w:val="22"/>
          <w:lang w:eastAsia="x-none"/>
        </w:rPr>
        <w:t xml:space="preserve"> </w:t>
      </w:r>
      <w:r w:rsidRPr="000018D5">
        <w:rPr>
          <w:sz w:val="22"/>
          <w:szCs w:val="22"/>
          <w:lang w:val="en-US" w:eastAsia="x-none"/>
        </w:rPr>
        <w:t>Message</w:t>
      </w:r>
      <w:r w:rsidRPr="000018D5">
        <w:rPr>
          <w:sz w:val="22"/>
          <w:szCs w:val="22"/>
          <w:lang w:eastAsia="x-none"/>
        </w:rPr>
        <w:t xml:space="preserve"> </w:t>
      </w:r>
      <w:r w:rsidRPr="000018D5">
        <w:rPr>
          <w:sz w:val="22"/>
          <w:szCs w:val="22"/>
          <w:lang w:val="en-US" w:eastAsia="x-none"/>
        </w:rPr>
        <w:t>Broker</w:t>
      </w:r>
      <w:r w:rsidRPr="000018D5">
        <w:rPr>
          <w:sz w:val="22"/>
          <w:szCs w:val="22"/>
          <w:lang w:eastAsia="x-none"/>
        </w:rPr>
        <w:t xml:space="preserve">. Управление проблемной задолженностью физических лиц осуществляется с помощью </w:t>
      </w:r>
      <w:r w:rsidRPr="000018D5">
        <w:rPr>
          <w:sz w:val="22"/>
          <w:szCs w:val="22"/>
          <w:lang w:val="x-none" w:eastAsia="x-none"/>
        </w:rPr>
        <w:t xml:space="preserve">FIS </w:t>
      </w:r>
      <w:proofErr w:type="spellStart"/>
      <w:r w:rsidRPr="000018D5">
        <w:rPr>
          <w:sz w:val="22"/>
          <w:szCs w:val="22"/>
          <w:lang w:val="x-none" w:eastAsia="x-none"/>
        </w:rPr>
        <w:t>Collection</w:t>
      </w:r>
      <w:proofErr w:type="spellEnd"/>
      <w:r w:rsidRPr="000018D5">
        <w:rPr>
          <w:sz w:val="22"/>
          <w:szCs w:val="22"/>
          <w:lang w:eastAsia="x-none"/>
        </w:rPr>
        <w:t xml:space="preserve">. В Банке реализованы </w:t>
      </w:r>
      <w:proofErr w:type="spellStart"/>
      <w:r w:rsidRPr="000018D5">
        <w:rPr>
          <w:sz w:val="22"/>
          <w:szCs w:val="22"/>
          <w:lang w:eastAsia="x-none"/>
        </w:rPr>
        <w:t>мультиплатформенные</w:t>
      </w:r>
      <w:proofErr w:type="spellEnd"/>
      <w:r w:rsidRPr="000018D5">
        <w:rPr>
          <w:sz w:val="22"/>
          <w:szCs w:val="22"/>
          <w:lang w:eastAsia="x-none"/>
        </w:rPr>
        <w:t xml:space="preserve"> технические решения функционирования систем дистанционного банковского обслуживания физических и юридических лиц. Автоматизацию принятия р</w:t>
      </w:r>
      <w:r w:rsidRPr="000018D5">
        <w:rPr>
          <w:sz w:val="22"/>
          <w:szCs w:val="22"/>
          <w:lang w:eastAsia="x-none"/>
        </w:rPr>
        <w:t>е</w:t>
      </w:r>
      <w:r w:rsidRPr="000018D5">
        <w:rPr>
          <w:sz w:val="22"/>
          <w:szCs w:val="22"/>
          <w:lang w:eastAsia="x-none"/>
        </w:rPr>
        <w:t xml:space="preserve">шений обеспечивает комплекс </w:t>
      </w:r>
      <w:proofErr w:type="gramStart"/>
      <w:r w:rsidRPr="000018D5">
        <w:rPr>
          <w:sz w:val="22"/>
          <w:szCs w:val="22"/>
          <w:lang w:eastAsia="x-none"/>
        </w:rPr>
        <w:t>риск-систем</w:t>
      </w:r>
      <w:proofErr w:type="gramEnd"/>
      <w:r w:rsidRPr="000018D5">
        <w:rPr>
          <w:sz w:val="22"/>
          <w:szCs w:val="22"/>
          <w:lang w:eastAsia="x-none"/>
        </w:rPr>
        <w:t xml:space="preserve"> </w:t>
      </w:r>
      <w:proofErr w:type="spellStart"/>
      <w:r w:rsidRPr="000018D5">
        <w:rPr>
          <w:sz w:val="22"/>
          <w:szCs w:val="22"/>
          <w:lang w:val="x-none" w:eastAsia="x-none"/>
        </w:rPr>
        <w:t>Deductor</w:t>
      </w:r>
      <w:proofErr w:type="spellEnd"/>
      <w:r w:rsidRPr="000018D5">
        <w:rPr>
          <w:sz w:val="22"/>
          <w:szCs w:val="22"/>
          <w:lang w:eastAsia="x-none"/>
        </w:rPr>
        <w:t>,</w:t>
      </w:r>
      <w:r w:rsidRPr="000018D5">
        <w:rPr>
          <w:sz w:val="22"/>
          <w:szCs w:val="22"/>
          <w:lang w:val="x-none" w:eastAsia="x-none"/>
        </w:rPr>
        <w:t xml:space="preserve"> </w:t>
      </w:r>
      <w:r w:rsidRPr="000018D5">
        <w:rPr>
          <w:sz w:val="22"/>
          <w:szCs w:val="22"/>
          <w:lang w:val="en-US" w:eastAsia="x-none"/>
        </w:rPr>
        <w:t>Credit</w:t>
      </w:r>
      <w:r w:rsidRPr="000018D5">
        <w:rPr>
          <w:sz w:val="22"/>
          <w:szCs w:val="22"/>
          <w:lang w:val="x-none" w:eastAsia="x-none"/>
        </w:rPr>
        <w:t xml:space="preserve"> </w:t>
      </w:r>
      <w:r w:rsidRPr="000018D5">
        <w:rPr>
          <w:sz w:val="22"/>
          <w:szCs w:val="22"/>
          <w:lang w:val="en-US" w:eastAsia="x-none"/>
        </w:rPr>
        <w:t>Registry</w:t>
      </w:r>
      <w:r w:rsidRPr="000018D5">
        <w:rPr>
          <w:sz w:val="22"/>
          <w:szCs w:val="22"/>
          <w:lang w:eastAsia="x-none"/>
        </w:rPr>
        <w:t xml:space="preserve">, </w:t>
      </w:r>
      <w:r w:rsidRPr="000018D5">
        <w:rPr>
          <w:sz w:val="22"/>
          <w:szCs w:val="22"/>
          <w:lang w:val="en-US" w:eastAsia="x-none"/>
        </w:rPr>
        <w:t>AFS</w:t>
      </w:r>
      <w:r w:rsidRPr="000018D5">
        <w:rPr>
          <w:sz w:val="22"/>
          <w:szCs w:val="22"/>
          <w:lang w:eastAsia="x-none"/>
        </w:rPr>
        <w:t xml:space="preserve">, аналитический </w:t>
      </w:r>
      <w:r w:rsidRPr="000018D5">
        <w:rPr>
          <w:sz w:val="22"/>
          <w:szCs w:val="22"/>
          <w:lang w:val="en-US" w:eastAsia="x-none"/>
        </w:rPr>
        <w:t>SAS</w:t>
      </w:r>
      <w:r w:rsidRPr="000018D5">
        <w:rPr>
          <w:sz w:val="22"/>
          <w:szCs w:val="22"/>
          <w:lang w:eastAsia="x-none"/>
        </w:rPr>
        <w:t>. Информ</w:t>
      </w:r>
      <w:r w:rsidRPr="000018D5">
        <w:rPr>
          <w:sz w:val="22"/>
          <w:szCs w:val="22"/>
          <w:lang w:eastAsia="x-none"/>
        </w:rPr>
        <w:t>а</w:t>
      </w:r>
      <w:r w:rsidRPr="000018D5">
        <w:rPr>
          <w:sz w:val="22"/>
          <w:szCs w:val="22"/>
          <w:lang w:eastAsia="x-none"/>
        </w:rPr>
        <w:t xml:space="preserve">ция со всех систем </w:t>
      </w:r>
      <w:proofErr w:type="spellStart"/>
      <w:r w:rsidRPr="000018D5">
        <w:rPr>
          <w:sz w:val="22"/>
          <w:szCs w:val="22"/>
          <w:lang w:eastAsia="x-none"/>
        </w:rPr>
        <w:t>агрегируется</w:t>
      </w:r>
      <w:proofErr w:type="spellEnd"/>
      <w:r w:rsidRPr="000018D5">
        <w:rPr>
          <w:sz w:val="22"/>
          <w:szCs w:val="22"/>
          <w:lang w:eastAsia="x-none"/>
        </w:rPr>
        <w:t xml:space="preserve"> в Едином Хранилище Данных. На базе ЕХД формируется основная упра</w:t>
      </w:r>
      <w:r w:rsidRPr="000018D5">
        <w:rPr>
          <w:sz w:val="22"/>
          <w:szCs w:val="22"/>
          <w:lang w:eastAsia="x-none"/>
        </w:rPr>
        <w:t>в</w:t>
      </w:r>
      <w:r w:rsidRPr="000018D5">
        <w:rPr>
          <w:sz w:val="22"/>
          <w:szCs w:val="22"/>
          <w:lang w:eastAsia="x-none"/>
        </w:rPr>
        <w:t>ленческая отчетность и витрины для внешних аналитических систем.</w:t>
      </w:r>
    </w:p>
    <w:p w:rsidR="007E363B" w:rsidRPr="000018D5" w:rsidRDefault="007E363B" w:rsidP="007E363B">
      <w:pPr>
        <w:tabs>
          <w:tab w:val="left" w:pos="9072"/>
        </w:tabs>
        <w:ind w:firstLine="567"/>
        <w:jc w:val="both"/>
        <w:rPr>
          <w:sz w:val="22"/>
          <w:szCs w:val="22"/>
          <w:lang w:eastAsia="x-none"/>
        </w:rPr>
      </w:pPr>
    </w:p>
    <w:p w:rsidR="007E363B" w:rsidRPr="000018D5" w:rsidRDefault="007E363B" w:rsidP="007E363B">
      <w:pPr>
        <w:tabs>
          <w:tab w:val="left" w:pos="9072"/>
        </w:tabs>
        <w:ind w:firstLine="567"/>
        <w:jc w:val="both"/>
        <w:rPr>
          <w:sz w:val="22"/>
          <w:szCs w:val="22"/>
          <w:lang w:eastAsia="x-none"/>
        </w:rPr>
      </w:pPr>
      <w:r w:rsidRPr="000018D5">
        <w:rPr>
          <w:sz w:val="22"/>
          <w:szCs w:val="22"/>
          <w:lang w:val="x-none" w:eastAsia="x-none"/>
        </w:rPr>
        <w:t>Сетевая ИТ-инфраструктура построена на основе гетерогенной распределенной вычислительной сети LAN/WAN и сети передачи данных SAN</w:t>
      </w:r>
      <w:r w:rsidRPr="000018D5">
        <w:rPr>
          <w:sz w:val="22"/>
          <w:szCs w:val="22"/>
          <w:lang w:eastAsia="x-none"/>
        </w:rPr>
        <w:t>.</w:t>
      </w:r>
      <w:r w:rsidRPr="000018D5">
        <w:rPr>
          <w:sz w:val="22"/>
          <w:szCs w:val="22"/>
          <w:lang w:val="x-none" w:eastAsia="x-none"/>
        </w:rPr>
        <w:t xml:space="preserve"> </w:t>
      </w:r>
      <w:r w:rsidRPr="000018D5">
        <w:rPr>
          <w:sz w:val="22"/>
          <w:szCs w:val="22"/>
          <w:lang w:eastAsia="x-none"/>
        </w:rPr>
        <w:t xml:space="preserve">Помимо </w:t>
      </w:r>
      <w:r w:rsidRPr="000018D5">
        <w:rPr>
          <w:sz w:val="22"/>
          <w:szCs w:val="22"/>
          <w:lang w:val="x-none" w:eastAsia="x-none"/>
        </w:rPr>
        <w:t>собственны</w:t>
      </w:r>
      <w:r w:rsidRPr="000018D5">
        <w:rPr>
          <w:sz w:val="22"/>
          <w:szCs w:val="22"/>
          <w:lang w:eastAsia="x-none"/>
        </w:rPr>
        <w:t>х каналов</w:t>
      </w:r>
      <w:r w:rsidRPr="000018D5">
        <w:rPr>
          <w:sz w:val="22"/>
          <w:szCs w:val="22"/>
          <w:lang w:val="x-none" w:eastAsia="x-none"/>
        </w:rPr>
        <w:t xml:space="preserve">, </w:t>
      </w:r>
      <w:r w:rsidRPr="000018D5">
        <w:rPr>
          <w:sz w:val="22"/>
          <w:szCs w:val="22"/>
          <w:lang w:eastAsia="x-none"/>
        </w:rPr>
        <w:t xml:space="preserve">Банк использует более </w:t>
      </w:r>
      <w:r w:rsidRPr="000018D5">
        <w:rPr>
          <w:sz w:val="22"/>
          <w:szCs w:val="22"/>
          <w:lang w:val="x-none" w:eastAsia="x-none"/>
        </w:rPr>
        <w:t>10 арендованных каналов связи телекоммуникационных операторов. Скорость передачи данных достигает 10 Гигабит в секунду.</w:t>
      </w:r>
    </w:p>
    <w:p w:rsidR="007E363B" w:rsidRPr="000018D5" w:rsidRDefault="007E363B" w:rsidP="007E363B">
      <w:pPr>
        <w:tabs>
          <w:tab w:val="left" w:pos="9072"/>
        </w:tabs>
        <w:ind w:firstLine="567"/>
        <w:jc w:val="both"/>
        <w:rPr>
          <w:sz w:val="22"/>
          <w:szCs w:val="22"/>
          <w:lang w:eastAsia="x-none"/>
        </w:rPr>
      </w:pPr>
    </w:p>
    <w:p w:rsidR="007E363B" w:rsidRPr="000018D5" w:rsidRDefault="007E363B" w:rsidP="007E363B">
      <w:pPr>
        <w:tabs>
          <w:tab w:val="left" w:pos="9072"/>
        </w:tabs>
        <w:ind w:firstLine="567"/>
        <w:jc w:val="both"/>
        <w:rPr>
          <w:sz w:val="22"/>
          <w:szCs w:val="22"/>
          <w:lang w:eastAsia="x-none"/>
        </w:rPr>
      </w:pPr>
      <w:r w:rsidRPr="000018D5">
        <w:rPr>
          <w:sz w:val="22"/>
          <w:szCs w:val="22"/>
          <w:lang w:val="x-none" w:eastAsia="x-none"/>
        </w:rPr>
        <w:t xml:space="preserve">Современный отказоустойчивый высокопроизводительный ИТ-комплекс Банка представляет собой </w:t>
      </w:r>
      <w:r w:rsidRPr="000018D5">
        <w:rPr>
          <w:sz w:val="22"/>
          <w:szCs w:val="22"/>
          <w:lang w:eastAsia="x-none"/>
        </w:rPr>
        <w:t xml:space="preserve">сложную структуру, состоящую </w:t>
      </w:r>
      <w:r w:rsidRPr="000018D5">
        <w:rPr>
          <w:sz w:val="22"/>
          <w:szCs w:val="22"/>
          <w:lang w:val="x-none" w:eastAsia="x-none"/>
        </w:rPr>
        <w:t>из более чем ста серверов и систем хранения данных. Широко использу</w:t>
      </w:r>
      <w:r w:rsidRPr="000018D5">
        <w:rPr>
          <w:sz w:val="22"/>
          <w:szCs w:val="22"/>
          <w:lang w:eastAsia="x-none"/>
        </w:rPr>
        <w:t>ю</w:t>
      </w:r>
      <w:proofErr w:type="spellStart"/>
      <w:r w:rsidRPr="000018D5">
        <w:rPr>
          <w:sz w:val="22"/>
          <w:szCs w:val="22"/>
          <w:lang w:val="x-none" w:eastAsia="x-none"/>
        </w:rPr>
        <w:t>тся</w:t>
      </w:r>
      <w:proofErr w:type="spellEnd"/>
      <w:r w:rsidRPr="000018D5">
        <w:rPr>
          <w:sz w:val="22"/>
          <w:szCs w:val="22"/>
          <w:lang w:val="x-none" w:eastAsia="x-none"/>
        </w:rPr>
        <w:t xml:space="preserve"> виртуализация </w:t>
      </w:r>
      <w:r w:rsidRPr="000018D5">
        <w:rPr>
          <w:sz w:val="22"/>
          <w:szCs w:val="22"/>
          <w:lang w:eastAsia="x-none"/>
        </w:rPr>
        <w:t>серверов и терминальные технологии доступа к приложениям.</w:t>
      </w:r>
      <w:r w:rsidRPr="000018D5">
        <w:rPr>
          <w:sz w:val="22"/>
          <w:szCs w:val="22"/>
          <w:lang w:val="x-none" w:eastAsia="x-none"/>
        </w:rPr>
        <w:t xml:space="preserve"> </w:t>
      </w:r>
    </w:p>
    <w:p w:rsidR="007E363B" w:rsidRPr="000018D5" w:rsidRDefault="007E363B" w:rsidP="007E363B">
      <w:pPr>
        <w:tabs>
          <w:tab w:val="left" w:pos="9072"/>
        </w:tabs>
        <w:ind w:firstLine="567"/>
        <w:jc w:val="both"/>
        <w:rPr>
          <w:sz w:val="22"/>
          <w:szCs w:val="22"/>
          <w:lang w:eastAsia="x-none"/>
        </w:rPr>
      </w:pPr>
    </w:p>
    <w:p w:rsidR="007E363B" w:rsidRPr="000018D5" w:rsidRDefault="007E363B" w:rsidP="007E363B">
      <w:pPr>
        <w:tabs>
          <w:tab w:val="left" w:pos="9072"/>
        </w:tabs>
        <w:ind w:firstLine="567"/>
        <w:jc w:val="both"/>
        <w:rPr>
          <w:sz w:val="22"/>
          <w:szCs w:val="22"/>
          <w:lang w:eastAsia="x-none"/>
        </w:rPr>
      </w:pPr>
      <w:r w:rsidRPr="000018D5">
        <w:rPr>
          <w:sz w:val="22"/>
          <w:szCs w:val="22"/>
          <w:lang w:eastAsia="x-none"/>
        </w:rPr>
        <w:t>Все основные информационные системы Банка</w:t>
      </w:r>
      <w:r w:rsidRPr="000018D5">
        <w:rPr>
          <w:sz w:val="22"/>
          <w:szCs w:val="22"/>
          <w:lang w:val="x-none" w:eastAsia="x-none"/>
        </w:rPr>
        <w:t xml:space="preserve"> зарезервированы (</w:t>
      </w:r>
      <w:r w:rsidRPr="000018D5">
        <w:rPr>
          <w:sz w:val="22"/>
          <w:szCs w:val="22"/>
          <w:lang w:eastAsia="x-none"/>
        </w:rPr>
        <w:t>критические</w:t>
      </w:r>
      <w:r w:rsidRPr="000018D5">
        <w:rPr>
          <w:sz w:val="22"/>
          <w:szCs w:val="22"/>
          <w:lang w:val="x-none" w:eastAsia="x-none"/>
        </w:rPr>
        <w:t xml:space="preserve"> − дважды) и расположены в двух территориально разнесенных центрах обработки данных. </w:t>
      </w:r>
      <w:r w:rsidRPr="000018D5">
        <w:rPr>
          <w:sz w:val="22"/>
          <w:szCs w:val="22"/>
          <w:lang w:eastAsia="x-none"/>
        </w:rPr>
        <w:t>Организована система</w:t>
      </w:r>
      <w:r w:rsidRPr="000018D5">
        <w:rPr>
          <w:sz w:val="22"/>
          <w:szCs w:val="22"/>
          <w:lang w:val="x-none" w:eastAsia="x-none"/>
        </w:rPr>
        <w:t xml:space="preserve"> резервного копирования и архивирования на ленточных и виртуальных библиотеках</w:t>
      </w:r>
      <w:r w:rsidRPr="000018D5">
        <w:rPr>
          <w:sz w:val="22"/>
          <w:szCs w:val="22"/>
          <w:lang w:eastAsia="x-none"/>
        </w:rPr>
        <w:t>, в т. ч. и средств ви</w:t>
      </w:r>
      <w:r w:rsidRPr="000018D5">
        <w:rPr>
          <w:sz w:val="22"/>
          <w:szCs w:val="22"/>
          <w:lang w:eastAsia="x-none"/>
        </w:rPr>
        <w:t>р</w:t>
      </w:r>
      <w:r w:rsidRPr="000018D5">
        <w:rPr>
          <w:sz w:val="22"/>
          <w:szCs w:val="22"/>
          <w:lang w:eastAsia="x-none"/>
        </w:rPr>
        <w:t>туальной инфраструктуры.</w:t>
      </w:r>
    </w:p>
    <w:p w:rsidR="007E363B" w:rsidRPr="000018D5" w:rsidRDefault="007E363B" w:rsidP="007E363B">
      <w:pPr>
        <w:tabs>
          <w:tab w:val="left" w:pos="9072"/>
        </w:tabs>
        <w:ind w:firstLine="567"/>
        <w:jc w:val="both"/>
        <w:rPr>
          <w:sz w:val="22"/>
          <w:szCs w:val="22"/>
          <w:lang w:eastAsia="x-none"/>
        </w:rPr>
      </w:pPr>
    </w:p>
    <w:p w:rsidR="007E363B" w:rsidRPr="000018D5" w:rsidRDefault="007E363B" w:rsidP="007E363B">
      <w:pPr>
        <w:ind w:firstLine="567"/>
        <w:jc w:val="both"/>
        <w:rPr>
          <w:b/>
          <w:sz w:val="22"/>
          <w:szCs w:val="22"/>
          <w:lang w:val="x-none" w:eastAsia="x-none"/>
        </w:rPr>
      </w:pPr>
      <w:r w:rsidRPr="000018D5">
        <w:rPr>
          <w:b/>
          <w:sz w:val="22"/>
          <w:szCs w:val="22"/>
          <w:lang w:val="x-none" w:eastAsia="x-none"/>
        </w:rPr>
        <w:t>ОСНОВНЫЕ</w:t>
      </w:r>
      <w:r w:rsidRPr="000018D5">
        <w:rPr>
          <w:b/>
          <w:sz w:val="22"/>
          <w:szCs w:val="22"/>
          <w:lang w:eastAsia="x-none"/>
        </w:rPr>
        <w:t xml:space="preserve"> НАПРАВЛЕНИЯ </w:t>
      </w:r>
      <w:r w:rsidRPr="000018D5">
        <w:rPr>
          <w:b/>
          <w:sz w:val="22"/>
          <w:szCs w:val="22"/>
          <w:lang w:val="x-none" w:eastAsia="x-none"/>
        </w:rPr>
        <w:t>ПОСТРОЕНИЯ И</w:t>
      </w:r>
      <w:r w:rsidRPr="000018D5">
        <w:rPr>
          <w:b/>
          <w:sz w:val="22"/>
          <w:szCs w:val="22"/>
          <w:lang w:val="en-US" w:eastAsia="x-none"/>
        </w:rPr>
        <w:t>T</w:t>
      </w:r>
      <w:r w:rsidRPr="000018D5">
        <w:rPr>
          <w:b/>
          <w:sz w:val="22"/>
          <w:szCs w:val="22"/>
          <w:lang w:val="x-none" w:eastAsia="x-none"/>
        </w:rPr>
        <w:t>-</w:t>
      </w:r>
      <w:r w:rsidRPr="000018D5">
        <w:rPr>
          <w:b/>
          <w:sz w:val="22"/>
          <w:szCs w:val="22"/>
          <w:lang w:eastAsia="x-none"/>
        </w:rPr>
        <w:t>ПЛАТФОРМЫ</w:t>
      </w:r>
      <w:r w:rsidRPr="000018D5">
        <w:rPr>
          <w:b/>
          <w:sz w:val="22"/>
          <w:szCs w:val="22"/>
          <w:lang w:val="x-none" w:eastAsia="x-none"/>
        </w:rPr>
        <w:t xml:space="preserve"> </w:t>
      </w:r>
    </w:p>
    <w:p w:rsidR="007E363B" w:rsidRPr="000018D5" w:rsidRDefault="007E363B" w:rsidP="007E363B">
      <w:pPr>
        <w:tabs>
          <w:tab w:val="left" w:pos="9072"/>
        </w:tabs>
        <w:ind w:firstLine="567"/>
        <w:jc w:val="both"/>
        <w:rPr>
          <w:b/>
          <w:sz w:val="22"/>
          <w:szCs w:val="22"/>
          <w:lang w:val="x-none"/>
        </w:rPr>
      </w:pPr>
    </w:p>
    <w:p w:rsidR="007E363B" w:rsidRPr="000018D5" w:rsidRDefault="007E363B" w:rsidP="007E363B">
      <w:pPr>
        <w:tabs>
          <w:tab w:val="left" w:pos="9072"/>
        </w:tabs>
        <w:ind w:firstLine="567"/>
        <w:jc w:val="both"/>
        <w:rPr>
          <w:b/>
          <w:sz w:val="22"/>
          <w:szCs w:val="22"/>
        </w:rPr>
      </w:pPr>
      <w:r w:rsidRPr="000018D5">
        <w:rPr>
          <w:b/>
          <w:sz w:val="22"/>
          <w:szCs w:val="22"/>
        </w:rPr>
        <w:t>Автоматизация обслуживания клиентов</w:t>
      </w:r>
    </w:p>
    <w:p w:rsidR="007E363B" w:rsidRPr="000018D5" w:rsidRDefault="007E363B" w:rsidP="007E363B">
      <w:pPr>
        <w:tabs>
          <w:tab w:val="left" w:pos="9072"/>
        </w:tabs>
        <w:jc w:val="both"/>
        <w:rPr>
          <w:sz w:val="22"/>
          <w:szCs w:val="22"/>
        </w:rPr>
      </w:pPr>
    </w:p>
    <w:p w:rsidR="007E363B" w:rsidRPr="000018D5" w:rsidRDefault="007E363B" w:rsidP="007E363B">
      <w:pPr>
        <w:tabs>
          <w:tab w:val="left" w:pos="9072"/>
        </w:tabs>
        <w:ind w:firstLine="567"/>
        <w:jc w:val="both"/>
        <w:rPr>
          <w:sz w:val="22"/>
          <w:szCs w:val="22"/>
        </w:rPr>
      </w:pPr>
      <w:r w:rsidRPr="000018D5">
        <w:rPr>
          <w:sz w:val="22"/>
          <w:szCs w:val="22"/>
        </w:rPr>
        <w:t xml:space="preserve">В 2017 году продолжается развитие продуктов и процессов. Банк запустил линейку продуктов «МТС Деньги </w:t>
      </w:r>
      <w:r w:rsidRPr="000018D5">
        <w:rPr>
          <w:sz w:val="22"/>
          <w:szCs w:val="22"/>
          <w:lang w:val="en-US"/>
        </w:rPr>
        <w:t>Weekend</w:t>
      </w:r>
      <w:r w:rsidRPr="000018D5">
        <w:rPr>
          <w:sz w:val="22"/>
          <w:szCs w:val="22"/>
        </w:rPr>
        <w:t xml:space="preserve">» (мгновенная, кредитная, зарплатная карты, карта для несовершеннолетних), включающая в себя </w:t>
      </w:r>
      <w:proofErr w:type="spellStart"/>
      <w:r w:rsidRPr="000018D5">
        <w:rPr>
          <w:sz w:val="22"/>
          <w:szCs w:val="22"/>
        </w:rPr>
        <w:t>кэшбэк</w:t>
      </w:r>
      <w:proofErr w:type="spellEnd"/>
      <w:r w:rsidRPr="000018D5">
        <w:rPr>
          <w:sz w:val="22"/>
          <w:szCs w:val="22"/>
        </w:rPr>
        <w:t>-опцию и открытие дополнительного накопительного счета. Завершены работы по оптимиз</w:t>
      </w:r>
      <w:r w:rsidRPr="000018D5">
        <w:rPr>
          <w:sz w:val="22"/>
          <w:szCs w:val="22"/>
        </w:rPr>
        <w:t>а</w:t>
      </w:r>
      <w:r w:rsidRPr="000018D5">
        <w:rPr>
          <w:sz w:val="22"/>
          <w:szCs w:val="22"/>
        </w:rPr>
        <w:t xml:space="preserve">ции кредитного процесса в РТК и запуску кредитной карты «МТС </w:t>
      </w:r>
      <w:r w:rsidRPr="000018D5">
        <w:rPr>
          <w:sz w:val="22"/>
          <w:szCs w:val="22"/>
          <w:lang w:val="en-US"/>
        </w:rPr>
        <w:t>Smart</w:t>
      </w:r>
      <w:r w:rsidRPr="000018D5">
        <w:rPr>
          <w:sz w:val="22"/>
          <w:szCs w:val="22"/>
        </w:rPr>
        <w:t xml:space="preserve"> Деньги».  Совместно с МТС ре</w:t>
      </w:r>
      <w:r w:rsidRPr="000018D5">
        <w:rPr>
          <w:sz w:val="22"/>
          <w:szCs w:val="22"/>
        </w:rPr>
        <w:t>а</w:t>
      </w:r>
      <w:r w:rsidRPr="000018D5">
        <w:rPr>
          <w:sz w:val="22"/>
          <w:szCs w:val="22"/>
        </w:rPr>
        <w:t xml:space="preserve">лизован </w:t>
      </w:r>
      <w:proofErr w:type="spellStart"/>
      <w:r w:rsidRPr="000018D5">
        <w:rPr>
          <w:sz w:val="22"/>
          <w:szCs w:val="22"/>
        </w:rPr>
        <w:t>трекер</w:t>
      </w:r>
      <w:proofErr w:type="spellEnd"/>
      <w:r w:rsidRPr="000018D5">
        <w:rPr>
          <w:sz w:val="22"/>
          <w:szCs w:val="22"/>
        </w:rPr>
        <w:t xml:space="preserve"> опции </w:t>
      </w:r>
      <w:r w:rsidRPr="000018D5">
        <w:rPr>
          <w:sz w:val="22"/>
          <w:szCs w:val="22"/>
          <w:lang w:val="en-US"/>
        </w:rPr>
        <w:t>Smart</w:t>
      </w:r>
      <w:r w:rsidRPr="000018D5">
        <w:rPr>
          <w:sz w:val="22"/>
          <w:szCs w:val="22"/>
        </w:rPr>
        <w:t xml:space="preserve"> в мобильных приложениях «Мой МТС» и «МТС Деньги». Впервые на росси</w:t>
      </w:r>
      <w:r w:rsidRPr="000018D5">
        <w:rPr>
          <w:sz w:val="22"/>
          <w:szCs w:val="22"/>
        </w:rPr>
        <w:t>й</w:t>
      </w:r>
      <w:r w:rsidRPr="000018D5">
        <w:rPr>
          <w:sz w:val="22"/>
          <w:szCs w:val="22"/>
        </w:rPr>
        <w:t>ском рынке для программ лояльности переведен учет транзакционной активности клиентов в онлайн р</w:t>
      </w:r>
      <w:r w:rsidRPr="000018D5">
        <w:rPr>
          <w:sz w:val="22"/>
          <w:szCs w:val="22"/>
        </w:rPr>
        <w:t>е</w:t>
      </w:r>
      <w:r w:rsidRPr="000018D5">
        <w:rPr>
          <w:sz w:val="22"/>
          <w:szCs w:val="22"/>
        </w:rPr>
        <w:t>жим.</w:t>
      </w:r>
    </w:p>
    <w:p w:rsidR="007E363B" w:rsidRPr="000018D5" w:rsidRDefault="007E363B" w:rsidP="007E363B">
      <w:pPr>
        <w:tabs>
          <w:tab w:val="left" w:pos="9072"/>
        </w:tabs>
        <w:jc w:val="both"/>
        <w:rPr>
          <w:sz w:val="22"/>
          <w:szCs w:val="22"/>
        </w:rPr>
      </w:pPr>
    </w:p>
    <w:p w:rsidR="007E363B" w:rsidRPr="000018D5" w:rsidRDefault="007E363B" w:rsidP="007E363B">
      <w:pPr>
        <w:tabs>
          <w:tab w:val="left" w:pos="9072"/>
        </w:tabs>
        <w:ind w:firstLine="567"/>
        <w:jc w:val="both"/>
        <w:rPr>
          <w:sz w:val="22"/>
          <w:szCs w:val="22"/>
        </w:rPr>
      </w:pPr>
      <w:r w:rsidRPr="000018D5">
        <w:rPr>
          <w:sz w:val="22"/>
          <w:szCs w:val="22"/>
        </w:rPr>
        <w:t xml:space="preserve">МТС Банк и «Детский мир» запустили </w:t>
      </w:r>
      <w:proofErr w:type="spellStart"/>
      <w:r w:rsidRPr="000018D5">
        <w:rPr>
          <w:sz w:val="22"/>
          <w:szCs w:val="22"/>
        </w:rPr>
        <w:t>кобрендовые</w:t>
      </w:r>
      <w:proofErr w:type="spellEnd"/>
      <w:r w:rsidRPr="000018D5">
        <w:rPr>
          <w:sz w:val="22"/>
          <w:szCs w:val="22"/>
        </w:rPr>
        <w:t xml:space="preserve"> карты с повышенным начислением бонусов − кредитная и предоплаченная карты «Детский мир – МТС Банк».</w:t>
      </w:r>
    </w:p>
    <w:p w:rsidR="007E363B" w:rsidRPr="000018D5" w:rsidRDefault="007E363B" w:rsidP="007E363B">
      <w:pPr>
        <w:tabs>
          <w:tab w:val="left" w:pos="9072"/>
        </w:tabs>
        <w:ind w:firstLine="567"/>
        <w:jc w:val="both"/>
        <w:rPr>
          <w:sz w:val="22"/>
          <w:szCs w:val="22"/>
        </w:rPr>
      </w:pPr>
    </w:p>
    <w:p w:rsidR="007E363B" w:rsidRPr="000018D5" w:rsidRDefault="007E363B" w:rsidP="007E363B">
      <w:pPr>
        <w:tabs>
          <w:tab w:val="left" w:pos="9072"/>
        </w:tabs>
        <w:ind w:firstLine="567"/>
        <w:jc w:val="both"/>
        <w:rPr>
          <w:sz w:val="22"/>
          <w:szCs w:val="22"/>
        </w:rPr>
      </w:pPr>
      <w:r w:rsidRPr="000018D5">
        <w:rPr>
          <w:sz w:val="22"/>
          <w:szCs w:val="22"/>
        </w:rPr>
        <w:t xml:space="preserve">Совместно с МТС был запущен процесс онлайн-кредитования с возможностью приобрести товары в кредит без переплаты в </w:t>
      </w:r>
      <w:proofErr w:type="gramStart"/>
      <w:r w:rsidRPr="000018D5">
        <w:rPr>
          <w:sz w:val="22"/>
          <w:szCs w:val="22"/>
        </w:rPr>
        <w:t>интернет-магазине</w:t>
      </w:r>
      <w:proofErr w:type="gramEnd"/>
      <w:r w:rsidRPr="000018D5">
        <w:rPr>
          <w:sz w:val="22"/>
          <w:szCs w:val="22"/>
        </w:rPr>
        <w:t xml:space="preserve"> МТС. Основным преимуществом услуги является возможность подать кредитную заявку на сайте </w:t>
      </w:r>
      <w:hyperlink r:id="rId21" w:history="1">
        <w:r w:rsidRPr="000018D5">
          <w:rPr>
            <w:sz w:val="22"/>
            <w:szCs w:val="22"/>
          </w:rPr>
          <w:t>shop.mts.ru</w:t>
        </w:r>
      </w:hyperlink>
      <w:r w:rsidRPr="000018D5">
        <w:rPr>
          <w:sz w:val="22"/>
          <w:szCs w:val="22"/>
        </w:rPr>
        <w:t xml:space="preserve"> и получить онлайн-решение МТС Банка в течение нескол</w:t>
      </w:r>
      <w:r w:rsidRPr="000018D5">
        <w:rPr>
          <w:sz w:val="22"/>
          <w:szCs w:val="22"/>
        </w:rPr>
        <w:t>ь</w:t>
      </w:r>
      <w:r w:rsidRPr="000018D5">
        <w:rPr>
          <w:sz w:val="22"/>
          <w:szCs w:val="22"/>
        </w:rPr>
        <w:t>ких минут.</w:t>
      </w:r>
    </w:p>
    <w:p w:rsidR="007E363B" w:rsidRPr="000018D5" w:rsidRDefault="007E363B" w:rsidP="007E363B">
      <w:pPr>
        <w:tabs>
          <w:tab w:val="left" w:pos="9072"/>
        </w:tabs>
        <w:ind w:firstLine="567"/>
        <w:jc w:val="both"/>
        <w:rPr>
          <w:sz w:val="22"/>
          <w:szCs w:val="22"/>
        </w:rPr>
      </w:pPr>
    </w:p>
    <w:p w:rsidR="007E363B" w:rsidRPr="000018D5" w:rsidRDefault="007E363B" w:rsidP="007E363B">
      <w:pPr>
        <w:tabs>
          <w:tab w:val="left" w:pos="9072"/>
        </w:tabs>
        <w:ind w:firstLine="567"/>
        <w:jc w:val="both"/>
        <w:rPr>
          <w:sz w:val="22"/>
          <w:szCs w:val="22"/>
        </w:rPr>
      </w:pPr>
      <w:r w:rsidRPr="000018D5">
        <w:rPr>
          <w:sz w:val="22"/>
          <w:szCs w:val="22"/>
        </w:rPr>
        <w:t xml:space="preserve">Банк запустил механизм </w:t>
      </w:r>
      <w:proofErr w:type="gramStart"/>
      <w:r w:rsidRPr="000018D5">
        <w:rPr>
          <w:sz w:val="22"/>
          <w:szCs w:val="22"/>
        </w:rPr>
        <w:t>экспресс-оценки</w:t>
      </w:r>
      <w:proofErr w:type="gramEnd"/>
      <w:r w:rsidRPr="000018D5">
        <w:rPr>
          <w:sz w:val="22"/>
          <w:szCs w:val="22"/>
        </w:rPr>
        <w:t xml:space="preserve"> кредитного лимита в цифровых каналах, что позволяет кл</w:t>
      </w:r>
      <w:r w:rsidRPr="000018D5">
        <w:rPr>
          <w:sz w:val="22"/>
          <w:szCs w:val="22"/>
        </w:rPr>
        <w:t>и</w:t>
      </w:r>
      <w:r w:rsidRPr="000018D5">
        <w:rPr>
          <w:sz w:val="22"/>
          <w:szCs w:val="22"/>
        </w:rPr>
        <w:t xml:space="preserve">ентам, заполнив всего два поля, получить быстрое решение по кредитной карте. Механизм существенно повысил конверсию клиентов с сайта МТС и привлек целевой поток в Банк. </w:t>
      </w:r>
    </w:p>
    <w:p w:rsidR="007E363B" w:rsidRPr="000018D5" w:rsidRDefault="007E363B" w:rsidP="007E363B">
      <w:pPr>
        <w:tabs>
          <w:tab w:val="left" w:pos="9072"/>
        </w:tabs>
        <w:ind w:firstLine="567"/>
        <w:jc w:val="both"/>
        <w:rPr>
          <w:sz w:val="22"/>
          <w:szCs w:val="22"/>
        </w:rPr>
      </w:pPr>
    </w:p>
    <w:p w:rsidR="007E363B" w:rsidRPr="000018D5" w:rsidRDefault="007E363B" w:rsidP="007E363B">
      <w:pPr>
        <w:tabs>
          <w:tab w:val="left" w:pos="9072"/>
        </w:tabs>
        <w:ind w:firstLine="567"/>
        <w:jc w:val="both"/>
        <w:rPr>
          <w:sz w:val="22"/>
          <w:szCs w:val="22"/>
        </w:rPr>
      </w:pPr>
      <w:r w:rsidRPr="000018D5">
        <w:rPr>
          <w:sz w:val="22"/>
          <w:szCs w:val="22"/>
        </w:rPr>
        <w:t>В рамках реализованной задачи «Доставка карты в руки» появился новый канал получения банко</w:t>
      </w:r>
      <w:r w:rsidRPr="000018D5">
        <w:rPr>
          <w:sz w:val="22"/>
          <w:szCs w:val="22"/>
        </w:rPr>
        <w:t>в</w:t>
      </w:r>
      <w:r w:rsidRPr="000018D5">
        <w:rPr>
          <w:sz w:val="22"/>
          <w:szCs w:val="22"/>
        </w:rPr>
        <w:t>ских продуктов клиентами Банка – доставка продукта на дом. В настоящий момент к технологии подкл</w:t>
      </w:r>
      <w:r w:rsidRPr="000018D5">
        <w:rPr>
          <w:sz w:val="22"/>
          <w:szCs w:val="22"/>
        </w:rPr>
        <w:t>ю</w:t>
      </w:r>
      <w:r w:rsidRPr="000018D5">
        <w:rPr>
          <w:sz w:val="22"/>
          <w:szCs w:val="22"/>
        </w:rPr>
        <w:t>чены две логистические компании по доставке «</w:t>
      </w:r>
      <w:proofErr w:type="spellStart"/>
      <w:r w:rsidRPr="000018D5">
        <w:rPr>
          <w:sz w:val="22"/>
          <w:szCs w:val="22"/>
        </w:rPr>
        <w:t>КартаНаДом</w:t>
      </w:r>
      <w:proofErr w:type="spellEnd"/>
      <w:r w:rsidRPr="000018D5">
        <w:rPr>
          <w:sz w:val="22"/>
          <w:szCs w:val="22"/>
        </w:rPr>
        <w:t>» и «</w:t>
      </w:r>
      <w:proofErr w:type="spellStart"/>
      <w:r w:rsidRPr="000018D5">
        <w:rPr>
          <w:sz w:val="22"/>
          <w:szCs w:val="22"/>
        </w:rPr>
        <w:t>КурьерСервисЭкспресс</w:t>
      </w:r>
      <w:proofErr w:type="spellEnd"/>
      <w:r w:rsidRPr="000018D5">
        <w:rPr>
          <w:sz w:val="22"/>
          <w:szCs w:val="22"/>
        </w:rPr>
        <w:t xml:space="preserve">». Результатом реализации данного бизнес-процесса является снижение стоимости выдачи каждой банковской карты на 50%. В 2018 году запланировано улучшение </w:t>
      </w:r>
      <w:proofErr w:type="gramStart"/>
      <w:r w:rsidRPr="000018D5">
        <w:rPr>
          <w:sz w:val="22"/>
          <w:szCs w:val="22"/>
        </w:rPr>
        <w:t>бизнес-сервиса</w:t>
      </w:r>
      <w:proofErr w:type="gramEnd"/>
      <w:r w:rsidRPr="000018D5">
        <w:rPr>
          <w:sz w:val="22"/>
          <w:szCs w:val="22"/>
        </w:rPr>
        <w:t xml:space="preserve"> путем предоставления услуги доставки для н</w:t>
      </w:r>
      <w:r w:rsidRPr="000018D5">
        <w:rPr>
          <w:sz w:val="22"/>
          <w:szCs w:val="22"/>
        </w:rPr>
        <w:t>о</w:t>
      </w:r>
      <w:r w:rsidRPr="000018D5">
        <w:rPr>
          <w:sz w:val="22"/>
          <w:szCs w:val="22"/>
        </w:rPr>
        <w:t xml:space="preserve">вых продуктов Банка (нецелевой потребительский кредит) и расширения географии доставки. </w:t>
      </w:r>
    </w:p>
    <w:p w:rsidR="007E363B" w:rsidRPr="000018D5" w:rsidRDefault="007E363B" w:rsidP="007E363B">
      <w:pPr>
        <w:tabs>
          <w:tab w:val="left" w:pos="9072"/>
        </w:tabs>
        <w:ind w:firstLine="567"/>
        <w:jc w:val="both"/>
        <w:rPr>
          <w:sz w:val="22"/>
          <w:szCs w:val="22"/>
        </w:rPr>
      </w:pPr>
    </w:p>
    <w:p w:rsidR="007E363B" w:rsidRPr="000018D5" w:rsidRDefault="007E363B" w:rsidP="007E363B">
      <w:pPr>
        <w:ind w:firstLine="708"/>
        <w:jc w:val="both"/>
        <w:rPr>
          <w:sz w:val="22"/>
          <w:szCs w:val="22"/>
        </w:rPr>
      </w:pPr>
      <w:r w:rsidRPr="000018D5">
        <w:rPr>
          <w:sz w:val="22"/>
          <w:szCs w:val="22"/>
        </w:rPr>
        <w:t>Совместно с РТК была внедрена технология «безбумажного» оформления потребительских кред</w:t>
      </w:r>
      <w:r w:rsidRPr="000018D5">
        <w:rPr>
          <w:sz w:val="22"/>
          <w:szCs w:val="22"/>
        </w:rPr>
        <w:t>и</w:t>
      </w:r>
      <w:r w:rsidRPr="000018D5">
        <w:rPr>
          <w:sz w:val="22"/>
          <w:szCs w:val="22"/>
        </w:rPr>
        <w:t>тов (с минимальным набором инструментов и использованием АСП для подписания кредитной обеспеч</w:t>
      </w:r>
      <w:r w:rsidRPr="000018D5">
        <w:rPr>
          <w:sz w:val="22"/>
          <w:szCs w:val="22"/>
        </w:rPr>
        <w:t>и</w:t>
      </w:r>
      <w:r w:rsidRPr="000018D5">
        <w:rPr>
          <w:sz w:val="22"/>
          <w:szCs w:val="22"/>
        </w:rPr>
        <w:t>тельной документации) в точках продаж. Данная технология позволила значительно сократить время оформления кредита и сделать процесс выдачи максимально простым для клиента. В настоящее время бе</w:t>
      </w:r>
      <w:r w:rsidRPr="000018D5">
        <w:rPr>
          <w:sz w:val="22"/>
          <w:szCs w:val="22"/>
        </w:rPr>
        <w:t>з</w:t>
      </w:r>
      <w:r w:rsidRPr="000018D5">
        <w:rPr>
          <w:sz w:val="22"/>
          <w:szCs w:val="22"/>
        </w:rPr>
        <w:t>бумажная технология распространена на все торговые точки РТК.</w:t>
      </w:r>
    </w:p>
    <w:p w:rsidR="007E363B" w:rsidRPr="000018D5" w:rsidRDefault="007E363B" w:rsidP="007E363B">
      <w:pPr>
        <w:tabs>
          <w:tab w:val="left" w:pos="9072"/>
        </w:tabs>
        <w:ind w:firstLine="567"/>
        <w:jc w:val="both"/>
        <w:rPr>
          <w:sz w:val="22"/>
          <w:szCs w:val="22"/>
        </w:rPr>
      </w:pPr>
    </w:p>
    <w:p w:rsidR="007E363B" w:rsidRPr="000018D5" w:rsidRDefault="007E363B" w:rsidP="007E363B">
      <w:pPr>
        <w:ind w:firstLine="708"/>
        <w:jc w:val="both"/>
        <w:rPr>
          <w:sz w:val="22"/>
          <w:szCs w:val="22"/>
        </w:rPr>
      </w:pPr>
      <w:r w:rsidRPr="000018D5">
        <w:rPr>
          <w:sz w:val="22"/>
          <w:szCs w:val="22"/>
        </w:rPr>
        <w:t>В ЦФТ-Банк разработаны и предоставлены новые продукты корпоративным клиентам банка: ко</w:t>
      </w:r>
      <w:r w:rsidRPr="000018D5">
        <w:rPr>
          <w:sz w:val="22"/>
          <w:szCs w:val="22"/>
        </w:rPr>
        <w:t>н</w:t>
      </w:r>
      <w:r w:rsidRPr="000018D5">
        <w:rPr>
          <w:sz w:val="22"/>
          <w:szCs w:val="22"/>
        </w:rPr>
        <w:t xml:space="preserve">солидация и перечисление средств между счетами пула, материальный </w:t>
      </w:r>
      <w:proofErr w:type="spellStart"/>
      <w:r w:rsidRPr="000018D5">
        <w:rPr>
          <w:sz w:val="22"/>
          <w:szCs w:val="22"/>
        </w:rPr>
        <w:t>пулинг</w:t>
      </w:r>
      <w:proofErr w:type="spellEnd"/>
      <w:r w:rsidRPr="000018D5">
        <w:rPr>
          <w:sz w:val="22"/>
          <w:szCs w:val="22"/>
        </w:rPr>
        <w:t>, предоставление выписок клиента в другие банка, начисление процентов на остатки на расчетных счетах, объединенных в пул (</w:t>
      </w:r>
      <w:r w:rsidRPr="000018D5">
        <w:rPr>
          <w:sz w:val="22"/>
          <w:szCs w:val="22"/>
          <w:shd w:val="clear" w:color="auto" w:fill="FFFFFF"/>
        </w:rPr>
        <w:t>пр</w:t>
      </w:r>
      <w:r w:rsidRPr="000018D5">
        <w:rPr>
          <w:sz w:val="22"/>
          <w:szCs w:val="22"/>
          <w:shd w:val="clear" w:color="auto" w:fill="FFFFFF"/>
        </w:rPr>
        <w:t>о</w:t>
      </w:r>
      <w:r w:rsidRPr="000018D5">
        <w:rPr>
          <w:sz w:val="22"/>
          <w:szCs w:val="22"/>
          <w:shd w:val="clear" w:color="auto" w:fill="FFFFFF"/>
        </w:rPr>
        <w:t>дукт «</w:t>
      </w:r>
      <w:r w:rsidRPr="000018D5">
        <w:rPr>
          <w:sz w:val="22"/>
          <w:szCs w:val="22"/>
          <w:lang w:val="en-US"/>
        </w:rPr>
        <w:t>Notional</w:t>
      </w:r>
      <w:r w:rsidRPr="000018D5">
        <w:rPr>
          <w:sz w:val="22"/>
          <w:szCs w:val="22"/>
        </w:rPr>
        <w:t xml:space="preserve"> </w:t>
      </w:r>
      <w:r w:rsidRPr="000018D5">
        <w:rPr>
          <w:sz w:val="22"/>
          <w:szCs w:val="22"/>
          <w:lang w:val="en-US"/>
        </w:rPr>
        <w:t>Pooling</w:t>
      </w:r>
      <w:r w:rsidRPr="000018D5">
        <w:rPr>
          <w:sz w:val="22"/>
          <w:szCs w:val="22"/>
        </w:rPr>
        <w:t>»), предоставление юридическим лицам овердрафта с открытием отдельных траншей в зависимости от срока.</w:t>
      </w:r>
    </w:p>
    <w:p w:rsidR="007E363B" w:rsidRPr="000018D5" w:rsidRDefault="007E363B" w:rsidP="007E363B">
      <w:pPr>
        <w:tabs>
          <w:tab w:val="left" w:pos="9072"/>
        </w:tabs>
        <w:ind w:firstLine="567"/>
        <w:jc w:val="both"/>
        <w:rPr>
          <w:sz w:val="22"/>
          <w:szCs w:val="22"/>
        </w:rPr>
      </w:pPr>
    </w:p>
    <w:p w:rsidR="007E363B" w:rsidRPr="000018D5" w:rsidRDefault="007E363B" w:rsidP="007E363B">
      <w:pPr>
        <w:ind w:firstLine="708"/>
        <w:jc w:val="both"/>
        <w:rPr>
          <w:sz w:val="22"/>
          <w:szCs w:val="22"/>
        </w:rPr>
      </w:pPr>
      <w:r w:rsidRPr="000018D5">
        <w:rPr>
          <w:sz w:val="22"/>
          <w:szCs w:val="22"/>
        </w:rPr>
        <w:t>МТС Банк и Объединение РОСИНКАС ЦБ РФ внедрили технологию автоматизированного зачи</w:t>
      </w:r>
      <w:r w:rsidRPr="000018D5">
        <w:rPr>
          <w:sz w:val="22"/>
          <w:szCs w:val="22"/>
        </w:rPr>
        <w:t>с</w:t>
      </w:r>
      <w:r w:rsidRPr="000018D5">
        <w:rPr>
          <w:sz w:val="22"/>
          <w:szCs w:val="22"/>
        </w:rPr>
        <w:t>ления инкассированной выручки клиентов в рамках бизнес-процесса инкассации, приема, пересчёта, сре</w:t>
      </w:r>
      <w:proofErr w:type="gramStart"/>
      <w:r w:rsidRPr="000018D5">
        <w:rPr>
          <w:sz w:val="22"/>
          <w:szCs w:val="22"/>
        </w:rPr>
        <w:t>дств ст</w:t>
      </w:r>
      <w:proofErr w:type="gramEnd"/>
      <w:r w:rsidRPr="000018D5">
        <w:rPr>
          <w:sz w:val="22"/>
          <w:szCs w:val="22"/>
        </w:rPr>
        <w:t>оронней организацией. Совместно с НКО «ИНКАХРАН» была внедрена технология автоматиз</w:t>
      </w:r>
      <w:r w:rsidRPr="000018D5">
        <w:rPr>
          <w:sz w:val="22"/>
          <w:szCs w:val="22"/>
        </w:rPr>
        <w:t>и</w:t>
      </w:r>
      <w:r w:rsidRPr="000018D5">
        <w:rPr>
          <w:sz w:val="22"/>
          <w:szCs w:val="22"/>
        </w:rPr>
        <w:t>рованного зачисления средств на расчетные счета клиентов, открытые в других банках. Это позволило ув</w:t>
      </w:r>
      <w:r w:rsidRPr="000018D5">
        <w:rPr>
          <w:sz w:val="22"/>
          <w:szCs w:val="22"/>
        </w:rPr>
        <w:t>е</w:t>
      </w:r>
      <w:r w:rsidRPr="000018D5">
        <w:rPr>
          <w:sz w:val="22"/>
          <w:szCs w:val="22"/>
        </w:rPr>
        <w:t>личить доходность предоставляемых услуг, снизить риск операционных ошибок при зачислении инкасс</w:t>
      </w:r>
      <w:r w:rsidRPr="000018D5">
        <w:rPr>
          <w:sz w:val="22"/>
          <w:szCs w:val="22"/>
        </w:rPr>
        <w:t>и</w:t>
      </w:r>
      <w:r w:rsidRPr="000018D5">
        <w:rPr>
          <w:sz w:val="22"/>
          <w:szCs w:val="22"/>
        </w:rPr>
        <w:t xml:space="preserve">руемых денежных средств.     </w:t>
      </w:r>
    </w:p>
    <w:p w:rsidR="007E363B" w:rsidRPr="000018D5" w:rsidRDefault="007E363B" w:rsidP="007E363B">
      <w:pPr>
        <w:ind w:firstLine="708"/>
        <w:jc w:val="both"/>
        <w:rPr>
          <w:sz w:val="22"/>
          <w:szCs w:val="22"/>
        </w:rPr>
      </w:pPr>
    </w:p>
    <w:p w:rsidR="007E363B" w:rsidRPr="000018D5" w:rsidRDefault="007E363B" w:rsidP="007E363B">
      <w:pPr>
        <w:ind w:firstLine="708"/>
        <w:jc w:val="both"/>
        <w:rPr>
          <w:sz w:val="22"/>
          <w:szCs w:val="22"/>
        </w:rPr>
      </w:pPr>
      <w:r w:rsidRPr="000018D5">
        <w:rPr>
          <w:sz w:val="22"/>
          <w:szCs w:val="22"/>
        </w:rPr>
        <w:t xml:space="preserve">Юридическим лицам-клиентам Банка в ДБО предоставлен сервис конверсионных операций </w:t>
      </w:r>
      <w:proofErr w:type="spellStart"/>
      <w:r w:rsidRPr="000018D5">
        <w:rPr>
          <w:sz w:val="22"/>
          <w:szCs w:val="22"/>
        </w:rPr>
        <w:t>On-line</w:t>
      </w:r>
      <w:proofErr w:type="spellEnd"/>
      <w:r w:rsidRPr="000018D5">
        <w:rPr>
          <w:sz w:val="22"/>
          <w:szCs w:val="22"/>
        </w:rPr>
        <w:t xml:space="preserve"> FX. В рамках дальнейшего развития реализована интеграция ЦФТ-Банк с </w:t>
      </w:r>
      <w:proofErr w:type="spellStart"/>
      <w:r w:rsidRPr="000018D5">
        <w:rPr>
          <w:sz w:val="22"/>
          <w:szCs w:val="22"/>
        </w:rPr>
        <w:t>Thomson</w:t>
      </w:r>
      <w:proofErr w:type="spellEnd"/>
      <w:r w:rsidRPr="000018D5">
        <w:rPr>
          <w:sz w:val="22"/>
          <w:szCs w:val="22"/>
        </w:rPr>
        <w:t xml:space="preserve"> </w:t>
      </w:r>
      <w:proofErr w:type="spellStart"/>
      <w:r w:rsidRPr="000018D5">
        <w:rPr>
          <w:sz w:val="22"/>
          <w:szCs w:val="22"/>
        </w:rPr>
        <w:t>Reuters</w:t>
      </w:r>
      <w:proofErr w:type="spellEnd"/>
      <w:r w:rsidRPr="000018D5">
        <w:rPr>
          <w:sz w:val="22"/>
          <w:szCs w:val="22"/>
        </w:rPr>
        <w:t xml:space="preserve"> (на текущий м</w:t>
      </w:r>
      <w:r w:rsidRPr="000018D5">
        <w:rPr>
          <w:sz w:val="22"/>
          <w:szCs w:val="22"/>
        </w:rPr>
        <w:t>о</w:t>
      </w:r>
      <w:r w:rsidRPr="000018D5">
        <w:rPr>
          <w:sz w:val="22"/>
          <w:szCs w:val="22"/>
        </w:rPr>
        <w:t>мент проводится опытно-промышленная эксплуатация), осуществлена полная автоматизация установки валютно-обменных курсов в ЦФТ-Банк и ЦФТ-Ритейл.</w:t>
      </w:r>
    </w:p>
    <w:p w:rsidR="007E363B" w:rsidRPr="000018D5" w:rsidRDefault="007E363B" w:rsidP="007E363B">
      <w:pPr>
        <w:ind w:firstLine="708"/>
        <w:jc w:val="both"/>
        <w:rPr>
          <w:sz w:val="22"/>
          <w:szCs w:val="22"/>
        </w:rPr>
      </w:pPr>
    </w:p>
    <w:p w:rsidR="007E363B" w:rsidRPr="000018D5" w:rsidRDefault="007E363B" w:rsidP="007E363B">
      <w:pPr>
        <w:ind w:firstLine="708"/>
        <w:jc w:val="both"/>
        <w:rPr>
          <w:sz w:val="22"/>
          <w:szCs w:val="22"/>
        </w:rPr>
      </w:pPr>
      <w:r w:rsidRPr="000018D5">
        <w:rPr>
          <w:sz w:val="22"/>
          <w:szCs w:val="22"/>
        </w:rPr>
        <w:t>В АБС ЦФТ-Банк выполнен большой объём работ по настройке и дальнейшему развитию бюдже</w:t>
      </w:r>
      <w:r w:rsidRPr="000018D5">
        <w:rPr>
          <w:sz w:val="22"/>
          <w:szCs w:val="22"/>
        </w:rPr>
        <w:t>т</w:t>
      </w:r>
      <w:r w:rsidRPr="000018D5">
        <w:rPr>
          <w:sz w:val="22"/>
          <w:szCs w:val="22"/>
        </w:rPr>
        <w:t>ного планирования Банка, автоматизации внутренних и внешних рассылок в ЦФТ-Банк.</w:t>
      </w:r>
    </w:p>
    <w:p w:rsidR="007E363B" w:rsidRPr="000018D5" w:rsidRDefault="007E363B" w:rsidP="007E363B">
      <w:pPr>
        <w:ind w:firstLine="567"/>
        <w:rPr>
          <w:rFonts w:eastAsia="Calibri"/>
          <w:sz w:val="22"/>
          <w:szCs w:val="22"/>
        </w:rPr>
      </w:pPr>
    </w:p>
    <w:p w:rsidR="007E363B" w:rsidRPr="000018D5" w:rsidRDefault="007E363B" w:rsidP="007E363B">
      <w:pPr>
        <w:ind w:firstLine="567"/>
        <w:jc w:val="both"/>
        <w:rPr>
          <w:b/>
          <w:sz w:val="22"/>
          <w:szCs w:val="22"/>
        </w:rPr>
      </w:pPr>
      <w:r w:rsidRPr="000018D5">
        <w:rPr>
          <w:b/>
          <w:sz w:val="22"/>
          <w:szCs w:val="22"/>
        </w:rPr>
        <w:t>Развитие ИТ-инфраструктуры</w:t>
      </w:r>
    </w:p>
    <w:p w:rsidR="007E363B" w:rsidRPr="000018D5" w:rsidRDefault="007E363B" w:rsidP="007E363B">
      <w:pPr>
        <w:ind w:firstLine="567"/>
        <w:contextualSpacing/>
        <w:jc w:val="both"/>
        <w:rPr>
          <w:sz w:val="22"/>
          <w:szCs w:val="22"/>
        </w:rPr>
      </w:pPr>
    </w:p>
    <w:p w:rsidR="007E363B" w:rsidRPr="000018D5" w:rsidRDefault="007E363B" w:rsidP="007E363B">
      <w:pPr>
        <w:ind w:firstLine="567"/>
        <w:contextualSpacing/>
        <w:jc w:val="both"/>
        <w:rPr>
          <w:sz w:val="22"/>
          <w:szCs w:val="22"/>
        </w:rPr>
      </w:pPr>
      <w:r w:rsidRPr="000018D5">
        <w:rPr>
          <w:sz w:val="22"/>
          <w:szCs w:val="22"/>
        </w:rPr>
        <w:t>В 2017 году в Банке введены дополнительные современные серверные мощности, иное технологич</w:t>
      </w:r>
      <w:r w:rsidRPr="000018D5">
        <w:rPr>
          <w:sz w:val="22"/>
          <w:szCs w:val="22"/>
        </w:rPr>
        <w:t>е</w:t>
      </w:r>
      <w:r w:rsidRPr="000018D5">
        <w:rPr>
          <w:sz w:val="22"/>
          <w:szCs w:val="22"/>
        </w:rPr>
        <w:t>ское оборудование и системы, обеспечивающие бесперебойную текущую операционную деятельность Ба</w:t>
      </w:r>
      <w:r w:rsidRPr="000018D5">
        <w:rPr>
          <w:sz w:val="22"/>
          <w:szCs w:val="22"/>
        </w:rPr>
        <w:t>н</w:t>
      </w:r>
      <w:r w:rsidRPr="000018D5">
        <w:rPr>
          <w:sz w:val="22"/>
          <w:szCs w:val="22"/>
        </w:rPr>
        <w:t>ка и сокращение операционных расходов, в том числе оптимизацию каналов связи.</w:t>
      </w:r>
    </w:p>
    <w:p w:rsidR="007E363B" w:rsidRPr="000018D5" w:rsidRDefault="007E363B" w:rsidP="007E363B">
      <w:pPr>
        <w:ind w:firstLine="567"/>
        <w:contextualSpacing/>
        <w:jc w:val="both"/>
        <w:rPr>
          <w:sz w:val="22"/>
          <w:szCs w:val="22"/>
        </w:rPr>
      </w:pPr>
    </w:p>
    <w:p w:rsidR="007E363B" w:rsidRPr="000018D5" w:rsidRDefault="007E363B" w:rsidP="007E363B">
      <w:pPr>
        <w:ind w:firstLine="567"/>
        <w:contextualSpacing/>
        <w:jc w:val="both"/>
        <w:rPr>
          <w:sz w:val="22"/>
          <w:szCs w:val="22"/>
        </w:rPr>
      </w:pPr>
      <w:r w:rsidRPr="000018D5">
        <w:rPr>
          <w:sz w:val="22"/>
          <w:szCs w:val="22"/>
        </w:rPr>
        <w:t xml:space="preserve">Выполнен ряд задач по централизации </w:t>
      </w:r>
      <w:proofErr w:type="gramStart"/>
      <w:r w:rsidRPr="000018D5">
        <w:rPr>
          <w:sz w:val="22"/>
          <w:szCs w:val="22"/>
        </w:rPr>
        <w:t>ИТ</w:t>
      </w:r>
      <w:proofErr w:type="gramEnd"/>
      <w:r w:rsidRPr="000018D5">
        <w:rPr>
          <w:sz w:val="22"/>
          <w:szCs w:val="22"/>
        </w:rPr>
        <w:t xml:space="preserve"> инфраструктуры, в частности перевод инфраструктуры в ГО Банка из некоторых офисов в регионах России. Выполнена большая часть централизации корпорати</w:t>
      </w:r>
      <w:r w:rsidRPr="000018D5">
        <w:rPr>
          <w:sz w:val="22"/>
          <w:szCs w:val="22"/>
        </w:rPr>
        <w:t>в</w:t>
      </w:r>
      <w:r w:rsidRPr="000018D5">
        <w:rPr>
          <w:sz w:val="22"/>
          <w:szCs w:val="22"/>
        </w:rPr>
        <w:t>ной телефонии, оптимизированы схемы сетевого подключения офисов и филиалов.</w:t>
      </w:r>
    </w:p>
    <w:p w:rsidR="007E363B" w:rsidRPr="000018D5" w:rsidRDefault="007E363B" w:rsidP="007E363B">
      <w:pPr>
        <w:ind w:firstLine="567"/>
        <w:jc w:val="both"/>
        <w:rPr>
          <w:sz w:val="22"/>
          <w:szCs w:val="22"/>
        </w:rPr>
      </w:pPr>
    </w:p>
    <w:p w:rsidR="007E363B" w:rsidRPr="000018D5" w:rsidRDefault="007E363B" w:rsidP="007E363B">
      <w:pPr>
        <w:ind w:firstLine="567"/>
        <w:jc w:val="both"/>
        <w:rPr>
          <w:sz w:val="22"/>
          <w:szCs w:val="22"/>
        </w:rPr>
      </w:pPr>
      <w:r w:rsidRPr="000018D5">
        <w:rPr>
          <w:sz w:val="22"/>
          <w:szCs w:val="22"/>
        </w:rPr>
        <w:t xml:space="preserve">В Банке непрерывно совершенствуется техническая поддержка ИТ-систем и пользователей с целью обеспечения бесперебойной работы бизнес-процессов и сокращения операционных расходов. </w:t>
      </w:r>
    </w:p>
    <w:p w:rsidR="007E363B" w:rsidRPr="000018D5" w:rsidRDefault="007E363B" w:rsidP="007E363B">
      <w:pPr>
        <w:ind w:firstLine="567"/>
        <w:jc w:val="both"/>
        <w:rPr>
          <w:sz w:val="22"/>
          <w:szCs w:val="22"/>
          <w:lang w:val="x-none" w:eastAsia="x-none"/>
        </w:rPr>
      </w:pPr>
    </w:p>
    <w:p w:rsidR="007E363B" w:rsidRPr="000018D5" w:rsidRDefault="007E363B" w:rsidP="007E363B">
      <w:pPr>
        <w:ind w:firstLine="567"/>
        <w:jc w:val="both"/>
        <w:rPr>
          <w:color w:val="FF0000"/>
          <w:sz w:val="22"/>
          <w:szCs w:val="22"/>
          <w:lang w:eastAsia="x-none"/>
        </w:rPr>
      </w:pPr>
      <w:r w:rsidRPr="000018D5">
        <w:rPr>
          <w:sz w:val="22"/>
          <w:szCs w:val="22"/>
          <w:lang w:val="x-none" w:eastAsia="x-none"/>
        </w:rPr>
        <w:t>Стратеги</w:t>
      </w:r>
      <w:r w:rsidRPr="000018D5">
        <w:rPr>
          <w:sz w:val="22"/>
          <w:szCs w:val="22"/>
          <w:lang w:eastAsia="x-none"/>
        </w:rPr>
        <w:t>я</w:t>
      </w:r>
      <w:r w:rsidRPr="000018D5">
        <w:rPr>
          <w:sz w:val="22"/>
          <w:szCs w:val="22"/>
          <w:lang w:val="x-none" w:eastAsia="x-none"/>
        </w:rPr>
        <w:t xml:space="preserve"> </w:t>
      </w:r>
      <w:r w:rsidRPr="000018D5">
        <w:rPr>
          <w:sz w:val="22"/>
          <w:szCs w:val="22"/>
          <w:lang w:eastAsia="x-none"/>
        </w:rPr>
        <w:t xml:space="preserve">дальнейшего </w:t>
      </w:r>
      <w:r w:rsidRPr="000018D5">
        <w:rPr>
          <w:sz w:val="22"/>
          <w:szCs w:val="22"/>
          <w:lang w:val="x-none" w:eastAsia="x-none"/>
        </w:rPr>
        <w:t xml:space="preserve">развития ИТ-направления Банка </w:t>
      </w:r>
      <w:r w:rsidRPr="000018D5">
        <w:rPr>
          <w:sz w:val="22"/>
          <w:szCs w:val="22"/>
          <w:lang w:eastAsia="x-none"/>
        </w:rPr>
        <w:t xml:space="preserve">нацелена на </w:t>
      </w:r>
      <w:r w:rsidRPr="000018D5">
        <w:rPr>
          <w:sz w:val="22"/>
          <w:szCs w:val="22"/>
          <w:lang w:val="x-none" w:eastAsia="x-none"/>
        </w:rPr>
        <w:t>созда</w:t>
      </w:r>
      <w:r w:rsidRPr="000018D5">
        <w:rPr>
          <w:sz w:val="22"/>
          <w:szCs w:val="22"/>
          <w:lang w:eastAsia="x-none"/>
        </w:rPr>
        <w:t>ние</w:t>
      </w:r>
      <w:r w:rsidRPr="000018D5">
        <w:rPr>
          <w:sz w:val="22"/>
          <w:szCs w:val="22"/>
          <w:lang w:val="x-none" w:eastAsia="x-none"/>
        </w:rPr>
        <w:t xml:space="preserve"> эффективн</w:t>
      </w:r>
      <w:r w:rsidRPr="000018D5">
        <w:rPr>
          <w:sz w:val="22"/>
          <w:szCs w:val="22"/>
          <w:lang w:eastAsia="x-none"/>
        </w:rPr>
        <w:t>ой</w:t>
      </w:r>
      <w:r w:rsidRPr="000018D5" w:rsidDel="00413388">
        <w:rPr>
          <w:sz w:val="22"/>
          <w:szCs w:val="22"/>
          <w:lang w:val="x-none" w:eastAsia="x-none"/>
        </w:rPr>
        <w:t xml:space="preserve"> </w:t>
      </w:r>
      <w:r w:rsidRPr="000018D5">
        <w:rPr>
          <w:sz w:val="22"/>
          <w:szCs w:val="22"/>
          <w:lang w:val="x-none" w:eastAsia="x-none"/>
        </w:rPr>
        <w:t>ИТ-инфраструктур</w:t>
      </w:r>
      <w:r w:rsidRPr="000018D5">
        <w:rPr>
          <w:sz w:val="22"/>
          <w:szCs w:val="22"/>
          <w:lang w:eastAsia="x-none"/>
        </w:rPr>
        <w:t>ы</w:t>
      </w:r>
      <w:r w:rsidRPr="000018D5">
        <w:rPr>
          <w:sz w:val="22"/>
          <w:szCs w:val="22"/>
          <w:lang w:val="x-none" w:eastAsia="x-none"/>
        </w:rPr>
        <w:t xml:space="preserve"> с низкой стоимостью транзакций, обеспеч</w:t>
      </w:r>
      <w:r w:rsidRPr="000018D5">
        <w:rPr>
          <w:sz w:val="22"/>
          <w:szCs w:val="22"/>
          <w:lang w:eastAsia="x-none"/>
        </w:rPr>
        <w:t>ивающей</w:t>
      </w:r>
      <w:r w:rsidRPr="000018D5">
        <w:rPr>
          <w:sz w:val="22"/>
          <w:szCs w:val="22"/>
          <w:lang w:val="x-none" w:eastAsia="x-none"/>
        </w:rPr>
        <w:t xml:space="preserve"> регламентированн</w:t>
      </w:r>
      <w:r w:rsidRPr="000018D5">
        <w:rPr>
          <w:sz w:val="22"/>
          <w:szCs w:val="22"/>
          <w:lang w:eastAsia="x-none"/>
        </w:rPr>
        <w:t>ый</w:t>
      </w:r>
      <w:r w:rsidRPr="000018D5">
        <w:rPr>
          <w:sz w:val="22"/>
          <w:szCs w:val="22"/>
          <w:lang w:val="x-none" w:eastAsia="x-none"/>
        </w:rPr>
        <w:t xml:space="preserve"> уров</w:t>
      </w:r>
      <w:r w:rsidRPr="000018D5">
        <w:rPr>
          <w:sz w:val="22"/>
          <w:szCs w:val="22"/>
          <w:lang w:eastAsia="x-none"/>
        </w:rPr>
        <w:t>ень</w:t>
      </w:r>
      <w:r w:rsidRPr="000018D5">
        <w:rPr>
          <w:sz w:val="22"/>
          <w:szCs w:val="22"/>
          <w:lang w:val="x-none" w:eastAsia="x-none"/>
        </w:rPr>
        <w:t xml:space="preserve"> надежности, доступности и отказоустойчивости ИТ-систем в соответствии с планируемыми объемами бизнеса и требованиями к качеству обслуживания клиентов.</w:t>
      </w:r>
      <w:r w:rsidRPr="000018D5">
        <w:rPr>
          <w:sz w:val="22"/>
          <w:szCs w:val="22"/>
          <w:lang w:eastAsia="x-none"/>
        </w:rPr>
        <w:t xml:space="preserve"> </w:t>
      </w:r>
      <w:r w:rsidRPr="000018D5">
        <w:rPr>
          <w:sz w:val="22"/>
          <w:szCs w:val="22"/>
          <w:lang w:val="x-none" w:eastAsia="x-none"/>
        </w:rPr>
        <w:t>Работа строится на гибкой ИТ-платформе для оперативного создания и вывода новых конкурентных банковских продуктов на рынок</w:t>
      </w:r>
      <w:r w:rsidRPr="000018D5">
        <w:rPr>
          <w:sz w:val="22"/>
          <w:szCs w:val="22"/>
          <w:lang w:eastAsia="x-none"/>
        </w:rPr>
        <w:t>.</w:t>
      </w:r>
      <w:r w:rsidRPr="000018D5">
        <w:rPr>
          <w:sz w:val="22"/>
          <w:szCs w:val="22"/>
          <w:lang w:val="x-none" w:eastAsia="x-none"/>
        </w:rPr>
        <w:t xml:space="preserve"> Банк ориентируется на использование лучших бизнес-практик, основанных на передовом мировом опыте внедрения ИТ-систем.</w:t>
      </w:r>
      <w:r w:rsidRPr="000018D5">
        <w:rPr>
          <w:sz w:val="22"/>
          <w:szCs w:val="22"/>
          <w:lang w:eastAsia="x-none"/>
        </w:rPr>
        <w:t xml:space="preserve"> В рамках повышения уровня безопасности инициированы работы по сегментированию корпоративной </w:t>
      </w:r>
      <w:proofErr w:type="gramStart"/>
      <w:r w:rsidRPr="000018D5">
        <w:rPr>
          <w:sz w:val="22"/>
          <w:szCs w:val="22"/>
          <w:lang w:eastAsia="x-none"/>
        </w:rPr>
        <w:t>ба</w:t>
      </w:r>
      <w:r w:rsidRPr="000018D5">
        <w:rPr>
          <w:sz w:val="22"/>
          <w:szCs w:val="22"/>
          <w:lang w:eastAsia="x-none"/>
        </w:rPr>
        <w:t>н</w:t>
      </w:r>
      <w:r w:rsidRPr="000018D5">
        <w:rPr>
          <w:sz w:val="22"/>
          <w:szCs w:val="22"/>
          <w:lang w:eastAsia="x-none"/>
        </w:rPr>
        <w:t>ковский</w:t>
      </w:r>
      <w:proofErr w:type="gramEnd"/>
      <w:r w:rsidRPr="000018D5">
        <w:rPr>
          <w:sz w:val="22"/>
          <w:szCs w:val="22"/>
          <w:lang w:eastAsia="x-none"/>
        </w:rPr>
        <w:t xml:space="preserve"> сети. </w:t>
      </w:r>
    </w:p>
    <w:p w:rsidR="007E363B" w:rsidRPr="000018D5" w:rsidRDefault="007E363B" w:rsidP="007E363B">
      <w:pPr>
        <w:ind w:firstLine="567"/>
        <w:rPr>
          <w:sz w:val="22"/>
          <w:szCs w:val="22"/>
          <w:lang w:eastAsia="x-none"/>
        </w:rPr>
      </w:pPr>
      <w:r w:rsidRPr="000018D5">
        <w:rPr>
          <w:sz w:val="22"/>
          <w:szCs w:val="22"/>
          <w:lang w:val="x-none" w:eastAsia="x-none"/>
        </w:rPr>
        <w:tab/>
      </w:r>
    </w:p>
    <w:p w:rsidR="007E363B" w:rsidRPr="000018D5" w:rsidRDefault="007E363B" w:rsidP="007E363B">
      <w:pPr>
        <w:ind w:firstLine="567"/>
        <w:jc w:val="both"/>
        <w:rPr>
          <w:sz w:val="22"/>
          <w:szCs w:val="22"/>
          <w:lang w:eastAsia="x-none"/>
        </w:rPr>
      </w:pPr>
    </w:p>
    <w:p w:rsidR="007E363B" w:rsidRPr="000018D5" w:rsidRDefault="007E363B" w:rsidP="007E363B">
      <w:pPr>
        <w:ind w:firstLine="567"/>
        <w:jc w:val="both"/>
        <w:rPr>
          <w:sz w:val="22"/>
          <w:szCs w:val="22"/>
          <w:lang w:val="x-none" w:eastAsia="x-none"/>
        </w:rPr>
      </w:pPr>
      <w:r w:rsidRPr="000018D5">
        <w:rPr>
          <w:sz w:val="22"/>
          <w:szCs w:val="22"/>
          <w:lang w:val="x-none" w:eastAsia="x-none"/>
        </w:rPr>
        <w:t xml:space="preserve">На единой площадке с МТС реализован </w:t>
      </w:r>
      <w:r w:rsidRPr="000018D5">
        <w:rPr>
          <w:sz w:val="22"/>
          <w:szCs w:val="22"/>
          <w:lang w:eastAsia="x-none"/>
        </w:rPr>
        <w:t>механизм для</w:t>
      </w:r>
      <w:r w:rsidRPr="000018D5">
        <w:rPr>
          <w:sz w:val="22"/>
          <w:szCs w:val="22"/>
          <w:lang w:val="x-none" w:eastAsia="x-none"/>
        </w:rPr>
        <w:t xml:space="preserve"> централизова</w:t>
      </w:r>
      <w:r w:rsidRPr="000018D5">
        <w:rPr>
          <w:sz w:val="22"/>
          <w:szCs w:val="22"/>
          <w:lang w:eastAsia="x-none"/>
        </w:rPr>
        <w:t>нного</w:t>
      </w:r>
      <w:r w:rsidRPr="000018D5">
        <w:rPr>
          <w:sz w:val="22"/>
          <w:szCs w:val="22"/>
          <w:lang w:val="x-none" w:eastAsia="x-none"/>
        </w:rPr>
        <w:t xml:space="preserve"> управлени</w:t>
      </w:r>
      <w:r w:rsidRPr="000018D5">
        <w:rPr>
          <w:sz w:val="22"/>
          <w:szCs w:val="22"/>
          <w:lang w:eastAsia="x-none"/>
        </w:rPr>
        <w:t>я</w:t>
      </w:r>
      <w:r w:rsidRPr="000018D5">
        <w:rPr>
          <w:sz w:val="22"/>
          <w:szCs w:val="22"/>
          <w:lang w:val="x-none" w:eastAsia="x-none"/>
        </w:rPr>
        <w:t xml:space="preserve"> правами доступа во всех инфраструктурных и информационных системах Банка</w:t>
      </w:r>
      <w:r w:rsidRPr="000018D5">
        <w:rPr>
          <w:sz w:val="22"/>
          <w:szCs w:val="22"/>
          <w:lang w:eastAsia="x-none"/>
        </w:rPr>
        <w:t>.</w:t>
      </w:r>
      <w:r w:rsidRPr="000018D5">
        <w:rPr>
          <w:sz w:val="22"/>
          <w:szCs w:val="22"/>
          <w:lang w:val="x-none" w:eastAsia="x-none"/>
        </w:rPr>
        <w:t xml:space="preserve"> </w:t>
      </w:r>
      <w:r w:rsidRPr="000018D5">
        <w:rPr>
          <w:sz w:val="22"/>
          <w:szCs w:val="22"/>
          <w:lang w:eastAsia="x-none"/>
        </w:rPr>
        <w:t xml:space="preserve">Он </w:t>
      </w:r>
      <w:r w:rsidRPr="000018D5">
        <w:rPr>
          <w:sz w:val="22"/>
          <w:szCs w:val="22"/>
          <w:lang w:val="x-none" w:eastAsia="x-none"/>
        </w:rPr>
        <w:t>обеспечива</w:t>
      </w:r>
      <w:r w:rsidRPr="000018D5">
        <w:rPr>
          <w:sz w:val="22"/>
          <w:szCs w:val="22"/>
          <w:lang w:eastAsia="x-none"/>
        </w:rPr>
        <w:t>ет</w:t>
      </w:r>
      <w:r w:rsidRPr="000018D5">
        <w:rPr>
          <w:sz w:val="22"/>
          <w:szCs w:val="22"/>
          <w:lang w:val="x-none" w:eastAsia="x-none"/>
        </w:rPr>
        <w:t xml:space="preserve"> актуальный и достаточный доступ сотрудников Банка к бизнес-данным и операциям </w:t>
      </w:r>
      <w:proofErr w:type="gramStart"/>
      <w:r w:rsidRPr="000018D5">
        <w:rPr>
          <w:sz w:val="22"/>
          <w:szCs w:val="22"/>
          <w:lang w:val="x-none" w:eastAsia="x-none"/>
        </w:rPr>
        <w:t>в</w:t>
      </w:r>
      <w:proofErr w:type="gramEnd"/>
      <w:r w:rsidRPr="000018D5">
        <w:rPr>
          <w:sz w:val="22"/>
          <w:szCs w:val="22"/>
          <w:lang w:val="x-none" w:eastAsia="x-none"/>
        </w:rPr>
        <w:t xml:space="preserve"> ключевых ИТ-системах</w:t>
      </w:r>
      <w:r w:rsidRPr="000018D5">
        <w:rPr>
          <w:sz w:val="22"/>
          <w:szCs w:val="22"/>
          <w:lang w:eastAsia="x-none"/>
        </w:rPr>
        <w:t xml:space="preserve">. </w:t>
      </w:r>
    </w:p>
    <w:p w:rsidR="007E363B" w:rsidRPr="000018D5" w:rsidRDefault="007E363B" w:rsidP="007E363B">
      <w:pPr>
        <w:ind w:firstLine="567"/>
        <w:jc w:val="both"/>
        <w:rPr>
          <w:sz w:val="22"/>
          <w:szCs w:val="22"/>
          <w:lang w:val="x-none" w:eastAsia="x-none"/>
        </w:rPr>
      </w:pPr>
    </w:p>
    <w:p w:rsidR="007E363B" w:rsidRPr="000018D5" w:rsidRDefault="007E363B" w:rsidP="007E363B">
      <w:pPr>
        <w:ind w:firstLine="567"/>
        <w:jc w:val="both"/>
        <w:rPr>
          <w:sz w:val="22"/>
          <w:szCs w:val="22"/>
          <w:lang w:eastAsia="x-none"/>
        </w:rPr>
      </w:pPr>
      <w:r w:rsidRPr="000018D5">
        <w:rPr>
          <w:sz w:val="22"/>
          <w:szCs w:val="22"/>
          <w:lang w:eastAsia="x-none"/>
        </w:rPr>
        <w:t xml:space="preserve">В рамках пилота успешно завершился проект по использованию облачных сервисов и ресурсов ПАО «МТС», который предполагает в 2018 году значительное сокращение инвестиций в новое оборудование. </w:t>
      </w:r>
    </w:p>
    <w:p w:rsidR="007E363B" w:rsidRPr="000018D5" w:rsidRDefault="007E363B" w:rsidP="007E363B">
      <w:pPr>
        <w:ind w:firstLine="567"/>
        <w:jc w:val="both"/>
        <w:rPr>
          <w:sz w:val="22"/>
          <w:szCs w:val="22"/>
          <w:lang w:eastAsia="x-none"/>
        </w:rPr>
      </w:pPr>
    </w:p>
    <w:p w:rsidR="007E363B" w:rsidRPr="000018D5" w:rsidRDefault="007E363B" w:rsidP="007E363B">
      <w:pPr>
        <w:ind w:firstLine="567"/>
        <w:jc w:val="both"/>
        <w:rPr>
          <w:sz w:val="22"/>
          <w:szCs w:val="22"/>
          <w:lang w:eastAsia="x-none"/>
        </w:rPr>
      </w:pPr>
      <w:r w:rsidRPr="000018D5">
        <w:rPr>
          <w:sz w:val="22"/>
          <w:szCs w:val="22"/>
          <w:lang w:eastAsia="x-none"/>
        </w:rPr>
        <w:t>В 2017 году Банк отказался от старых аналоговых АТС и запустил проект по централизации телеф</w:t>
      </w:r>
      <w:r w:rsidRPr="000018D5">
        <w:rPr>
          <w:sz w:val="22"/>
          <w:szCs w:val="22"/>
          <w:lang w:eastAsia="x-none"/>
        </w:rPr>
        <w:t>о</w:t>
      </w:r>
      <w:r w:rsidRPr="000018D5">
        <w:rPr>
          <w:sz w:val="22"/>
          <w:szCs w:val="22"/>
          <w:lang w:eastAsia="x-none"/>
        </w:rPr>
        <w:t>нии, тем самым снизив риск отсутствия телефонии в 80% своих офисах</w:t>
      </w:r>
      <w:proofErr w:type="gramStart"/>
      <w:r w:rsidRPr="000018D5">
        <w:rPr>
          <w:sz w:val="22"/>
          <w:szCs w:val="22"/>
          <w:lang w:eastAsia="x-none"/>
        </w:rPr>
        <w:t xml:space="preserve"> .</w:t>
      </w:r>
      <w:proofErr w:type="gramEnd"/>
      <w:r w:rsidRPr="000018D5">
        <w:rPr>
          <w:sz w:val="22"/>
          <w:szCs w:val="22"/>
          <w:lang w:eastAsia="x-none"/>
        </w:rPr>
        <w:t xml:space="preserve"> Банк планирует перевести все офисы на централизованную цифровую телефонию.</w:t>
      </w:r>
    </w:p>
    <w:p w:rsidR="007E363B" w:rsidRDefault="007E363B" w:rsidP="00225969">
      <w:pPr>
        <w:pStyle w:val="em-4"/>
        <w:rPr>
          <w:szCs w:val="20"/>
        </w:rPr>
      </w:pPr>
    </w:p>
    <w:tbl>
      <w:tblPr>
        <w:tblW w:w="0" w:type="auto"/>
        <w:tblLook w:val="01E0" w:firstRow="1" w:lastRow="1" w:firstColumn="1" w:lastColumn="1" w:noHBand="0" w:noVBand="0"/>
      </w:tblPr>
      <w:tblGrid>
        <w:gridCol w:w="10422"/>
      </w:tblGrid>
      <w:tr w:rsidR="001F3899" w:rsidRPr="00412DDB" w:rsidTr="00252274">
        <w:tc>
          <w:tcPr>
            <w:tcW w:w="10422" w:type="dxa"/>
          </w:tcPr>
          <w:p w:rsidR="001F3899" w:rsidRPr="00801F7A" w:rsidRDefault="00801F7A" w:rsidP="00801F7A">
            <w:pPr>
              <w:ind w:right="-108" w:firstLine="1"/>
              <w:jc w:val="both"/>
              <w:rPr>
                <w:sz w:val="22"/>
                <w:szCs w:val="22"/>
              </w:rPr>
            </w:pPr>
            <w:r w:rsidRPr="00801F7A">
              <w:rPr>
                <w:sz w:val="22"/>
                <w:szCs w:val="22"/>
              </w:rPr>
              <w:t> </w:t>
            </w:r>
          </w:p>
          <w:p w:rsidR="001F3899" w:rsidRPr="00801F7A" w:rsidRDefault="001F3899" w:rsidP="00801F7A">
            <w:pPr>
              <w:ind w:right="-108" w:firstLine="1"/>
              <w:jc w:val="both"/>
              <w:rPr>
                <w:sz w:val="22"/>
                <w:szCs w:val="22"/>
              </w:rPr>
            </w:pPr>
            <w:r w:rsidRPr="00801F7A">
              <w:rPr>
                <w:sz w:val="22"/>
                <w:szCs w:val="22"/>
              </w:rPr>
              <w:t>В рамках утвержденного в Банке бюджета инвестиций расходы в области научно</w:t>
            </w:r>
            <w:r w:rsidR="00B140EC" w:rsidRPr="00801F7A">
              <w:rPr>
                <w:sz w:val="22"/>
                <w:szCs w:val="22"/>
              </w:rPr>
              <w:t>–</w:t>
            </w:r>
            <w:r w:rsidRPr="00801F7A">
              <w:rPr>
                <w:sz w:val="22"/>
                <w:szCs w:val="22"/>
              </w:rPr>
              <w:t xml:space="preserve">технического развития, в отношении лицензий и патентов, новых разработок и исследований  составили   </w:t>
            </w:r>
          </w:p>
          <w:p w:rsidR="001F3899" w:rsidRPr="00801F7A" w:rsidRDefault="001F3899" w:rsidP="00801F7A">
            <w:pPr>
              <w:ind w:firstLine="1"/>
              <w:jc w:val="right"/>
              <w:rPr>
                <w:sz w:val="22"/>
                <w:szCs w:val="22"/>
              </w:rPr>
            </w:pPr>
            <w:r w:rsidRPr="00801F7A">
              <w:rPr>
                <w:sz w:val="22"/>
                <w:szCs w:val="22"/>
              </w:rPr>
              <w:t>Тыс. руб.</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9"/>
              <w:gridCol w:w="2272"/>
              <w:gridCol w:w="2840"/>
            </w:tblGrid>
            <w:tr w:rsidR="001F3899" w:rsidRPr="00801F7A" w:rsidTr="00412053">
              <w:tc>
                <w:tcPr>
                  <w:tcW w:w="4669" w:type="dxa"/>
                </w:tcPr>
                <w:p w:rsidR="001F3899" w:rsidRPr="00801F7A" w:rsidRDefault="001F3899" w:rsidP="00801F7A">
                  <w:pPr>
                    <w:ind w:firstLine="1"/>
                    <w:rPr>
                      <w:sz w:val="22"/>
                      <w:szCs w:val="22"/>
                    </w:rPr>
                  </w:pPr>
                </w:p>
              </w:tc>
              <w:tc>
                <w:tcPr>
                  <w:tcW w:w="2272" w:type="dxa"/>
                </w:tcPr>
                <w:p w:rsidR="001F3899" w:rsidRPr="00347618" w:rsidRDefault="000B5562">
                  <w:pPr>
                    <w:ind w:firstLine="1"/>
                    <w:jc w:val="right"/>
                    <w:rPr>
                      <w:sz w:val="22"/>
                      <w:szCs w:val="22"/>
                    </w:rPr>
                  </w:pPr>
                  <w:r w:rsidRPr="00347618">
                    <w:rPr>
                      <w:sz w:val="22"/>
                      <w:szCs w:val="22"/>
                    </w:rPr>
                    <w:t>201</w:t>
                  </w:r>
                  <w:r>
                    <w:rPr>
                      <w:sz w:val="22"/>
                      <w:szCs w:val="22"/>
                    </w:rPr>
                    <w:t>7</w:t>
                  </w:r>
                  <w:r w:rsidRPr="00347618">
                    <w:rPr>
                      <w:sz w:val="22"/>
                      <w:szCs w:val="22"/>
                    </w:rPr>
                    <w:t xml:space="preserve"> </w:t>
                  </w:r>
                  <w:r w:rsidR="001F3899" w:rsidRPr="00347618">
                    <w:rPr>
                      <w:sz w:val="22"/>
                      <w:szCs w:val="22"/>
                    </w:rPr>
                    <w:t>г</w:t>
                  </w:r>
                  <w:r w:rsidR="00601C79">
                    <w:rPr>
                      <w:sz w:val="22"/>
                      <w:szCs w:val="22"/>
                    </w:rPr>
                    <w:t>од</w:t>
                  </w:r>
                </w:p>
              </w:tc>
              <w:tc>
                <w:tcPr>
                  <w:tcW w:w="2840" w:type="dxa"/>
                </w:tcPr>
                <w:p w:rsidR="001F3899" w:rsidRPr="00347618" w:rsidRDefault="00B67C33">
                  <w:pPr>
                    <w:ind w:firstLine="1"/>
                    <w:jc w:val="right"/>
                    <w:rPr>
                      <w:sz w:val="22"/>
                      <w:szCs w:val="22"/>
                    </w:rPr>
                  </w:pPr>
                  <w:r>
                    <w:rPr>
                      <w:sz w:val="22"/>
                      <w:szCs w:val="22"/>
                    </w:rPr>
                    <w:t>6</w:t>
                  </w:r>
                  <w:r w:rsidRPr="00347618">
                    <w:rPr>
                      <w:sz w:val="22"/>
                      <w:szCs w:val="22"/>
                    </w:rPr>
                    <w:t xml:space="preserve"> месяц</w:t>
                  </w:r>
                  <w:r>
                    <w:rPr>
                      <w:sz w:val="22"/>
                      <w:szCs w:val="22"/>
                    </w:rPr>
                    <w:t>ев</w:t>
                  </w:r>
                  <w:r w:rsidRPr="00347618">
                    <w:rPr>
                      <w:sz w:val="22"/>
                      <w:szCs w:val="22"/>
                    </w:rPr>
                    <w:t xml:space="preserve"> </w:t>
                  </w:r>
                  <w:r w:rsidR="000B5562" w:rsidRPr="00347618">
                    <w:rPr>
                      <w:sz w:val="22"/>
                      <w:szCs w:val="22"/>
                    </w:rPr>
                    <w:t>201</w:t>
                  </w:r>
                  <w:r w:rsidR="000B5562">
                    <w:rPr>
                      <w:sz w:val="22"/>
                      <w:szCs w:val="22"/>
                    </w:rPr>
                    <w:t>8</w:t>
                  </w:r>
                  <w:r w:rsidR="000B5562" w:rsidRPr="00347618">
                    <w:rPr>
                      <w:sz w:val="22"/>
                      <w:szCs w:val="22"/>
                    </w:rPr>
                    <w:t xml:space="preserve"> </w:t>
                  </w:r>
                  <w:r w:rsidR="001F3899" w:rsidRPr="00347618">
                    <w:rPr>
                      <w:sz w:val="22"/>
                      <w:szCs w:val="22"/>
                    </w:rPr>
                    <w:t>года</w:t>
                  </w:r>
                </w:p>
              </w:tc>
            </w:tr>
            <w:tr w:rsidR="001F3899" w:rsidRPr="00801F7A" w:rsidTr="00412053">
              <w:tc>
                <w:tcPr>
                  <w:tcW w:w="4669" w:type="dxa"/>
                </w:tcPr>
                <w:p w:rsidR="001F3899" w:rsidRPr="005C35C3" w:rsidRDefault="001F3899" w:rsidP="00801F7A">
                  <w:pPr>
                    <w:ind w:firstLine="1"/>
                    <w:rPr>
                      <w:sz w:val="22"/>
                      <w:szCs w:val="22"/>
                    </w:rPr>
                  </w:pPr>
                  <w:r w:rsidRPr="005C35C3">
                    <w:rPr>
                      <w:sz w:val="22"/>
                      <w:szCs w:val="22"/>
                    </w:rPr>
                    <w:t>приобретение и доработка розничных банко</w:t>
                  </w:r>
                  <w:r w:rsidRPr="005C35C3">
                    <w:rPr>
                      <w:sz w:val="22"/>
                      <w:szCs w:val="22"/>
                    </w:rPr>
                    <w:t>в</w:t>
                  </w:r>
                  <w:r w:rsidRPr="005C35C3">
                    <w:rPr>
                      <w:sz w:val="22"/>
                      <w:szCs w:val="22"/>
                    </w:rPr>
                    <w:t xml:space="preserve">ских систем </w:t>
                  </w:r>
                </w:p>
              </w:tc>
              <w:tc>
                <w:tcPr>
                  <w:tcW w:w="2272" w:type="dxa"/>
                  <w:vAlign w:val="center"/>
                </w:tcPr>
                <w:p w:rsidR="001F3899" w:rsidRPr="000B5562" w:rsidRDefault="000B5562" w:rsidP="0080679E">
                  <w:pPr>
                    <w:jc w:val="right"/>
                    <w:rPr>
                      <w:sz w:val="22"/>
                      <w:szCs w:val="22"/>
                    </w:rPr>
                  </w:pPr>
                  <w:r w:rsidRPr="0080679E">
                    <w:rPr>
                      <w:color w:val="000000"/>
                      <w:sz w:val="22"/>
                      <w:szCs w:val="22"/>
                    </w:rPr>
                    <w:t xml:space="preserve">                     </w:t>
                  </w:r>
                  <w:r>
                    <w:rPr>
                      <w:color w:val="000000"/>
                      <w:sz w:val="22"/>
                      <w:szCs w:val="22"/>
                    </w:rPr>
                    <w:t xml:space="preserve">156 </w:t>
                  </w:r>
                  <w:r w:rsidRPr="0080679E">
                    <w:rPr>
                      <w:color w:val="000000"/>
                      <w:sz w:val="22"/>
                      <w:szCs w:val="22"/>
                    </w:rPr>
                    <w:t>557</w:t>
                  </w:r>
                </w:p>
              </w:tc>
              <w:tc>
                <w:tcPr>
                  <w:tcW w:w="2840" w:type="dxa"/>
                  <w:vAlign w:val="center"/>
                </w:tcPr>
                <w:p w:rsidR="001F3899" w:rsidRPr="0080679E" w:rsidRDefault="00BB7A50" w:rsidP="00347618">
                  <w:pPr>
                    <w:ind w:firstLine="1"/>
                    <w:jc w:val="right"/>
                    <w:rPr>
                      <w:sz w:val="22"/>
                      <w:szCs w:val="22"/>
                    </w:rPr>
                  </w:pPr>
                  <w:r>
                    <w:rPr>
                      <w:sz w:val="22"/>
                      <w:szCs w:val="22"/>
                    </w:rPr>
                    <w:t>21 191</w:t>
                  </w:r>
                </w:p>
              </w:tc>
            </w:tr>
            <w:tr w:rsidR="001F3899" w:rsidRPr="00801F7A" w:rsidTr="00412053">
              <w:tc>
                <w:tcPr>
                  <w:tcW w:w="4669" w:type="dxa"/>
                </w:tcPr>
                <w:p w:rsidR="001F3899" w:rsidRPr="005C35C3" w:rsidRDefault="001C00E1" w:rsidP="00801F7A">
                  <w:pPr>
                    <w:ind w:firstLine="1"/>
                    <w:rPr>
                      <w:sz w:val="22"/>
                      <w:szCs w:val="22"/>
                    </w:rPr>
                  </w:pPr>
                  <w:r w:rsidRPr="005C35C3">
                    <w:rPr>
                      <w:sz w:val="22"/>
                      <w:szCs w:val="22"/>
                    </w:rPr>
                    <w:t>приобрет</w:t>
                  </w:r>
                  <w:r w:rsidR="00E563B7" w:rsidRPr="005C35C3">
                    <w:rPr>
                      <w:sz w:val="22"/>
                      <w:szCs w:val="22"/>
                    </w:rPr>
                    <w:t>ение серве</w:t>
                  </w:r>
                  <w:r w:rsidR="001F3899" w:rsidRPr="005C35C3">
                    <w:rPr>
                      <w:sz w:val="22"/>
                      <w:szCs w:val="22"/>
                    </w:rPr>
                    <w:t>ров</w:t>
                  </w:r>
                </w:p>
              </w:tc>
              <w:tc>
                <w:tcPr>
                  <w:tcW w:w="2272" w:type="dxa"/>
                  <w:vAlign w:val="center"/>
                </w:tcPr>
                <w:p w:rsidR="001F3899" w:rsidRPr="000B5562" w:rsidRDefault="000B5562" w:rsidP="0080679E">
                  <w:pPr>
                    <w:jc w:val="right"/>
                    <w:rPr>
                      <w:sz w:val="22"/>
                      <w:szCs w:val="22"/>
                      <w:lang w:val="en-US"/>
                    </w:rPr>
                  </w:pPr>
                  <w:r>
                    <w:rPr>
                      <w:color w:val="000000"/>
                      <w:sz w:val="22"/>
                      <w:szCs w:val="22"/>
                    </w:rPr>
                    <w:t xml:space="preserve">                        32 </w:t>
                  </w:r>
                  <w:r w:rsidRPr="0080679E">
                    <w:rPr>
                      <w:color w:val="000000"/>
                      <w:sz w:val="22"/>
                      <w:szCs w:val="22"/>
                    </w:rPr>
                    <w:t>261</w:t>
                  </w:r>
                </w:p>
              </w:tc>
              <w:tc>
                <w:tcPr>
                  <w:tcW w:w="2840" w:type="dxa"/>
                  <w:vAlign w:val="center"/>
                </w:tcPr>
                <w:p w:rsidR="001F3899" w:rsidRPr="00412053" w:rsidRDefault="00BB7A50" w:rsidP="00801F7A">
                  <w:pPr>
                    <w:ind w:firstLine="1"/>
                    <w:jc w:val="right"/>
                    <w:rPr>
                      <w:sz w:val="22"/>
                      <w:szCs w:val="22"/>
                      <w:lang w:val="en-US"/>
                    </w:rPr>
                  </w:pPr>
                  <w:r>
                    <w:rPr>
                      <w:sz w:val="22"/>
                      <w:szCs w:val="22"/>
                    </w:rPr>
                    <w:t>0</w:t>
                  </w:r>
                </w:p>
              </w:tc>
            </w:tr>
            <w:tr w:rsidR="001F3899" w:rsidRPr="00801F7A" w:rsidTr="00412053">
              <w:tc>
                <w:tcPr>
                  <w:tcW w:w="4669" w:type="dxa"/>
                </w:tcPr>
                <w:p w:rsidR="001F3899" w:rsidRPr="005C35C3" w:rsidRDefault="001F3899" w:rsidP="00801F7A">
                  <w:pPr>
                    <w:ind w:firstLine="1"/>
                    <w:rPr>
                      <w:sz w:val="22"/>
                      <w:szCs w:val="22"/>
                    </w:rPr>
                  </w:pPr>
                  <w:r w:rsidRPr="005C35C3">
                    <w:rPr>
                      <w:sz w:val="22"/>
                      <w:szCs w:val="22"/>
                    </w:rPr>
                    <w:t>на поддержание работы процессингового це</w:t>
                  </w:r>
                  <w:r w:rsidRPr="005C35C3">
                    <w:rPr>
                      <w:sz w:val="22"/>
                      <w:szCs w:val="22"/>
                    </w:rPr>
                    <w:t>н</w:t>
                  </w:r>
                  <w:r w:rsidRPr="005C35C3">
                    <w:rPr>
                      <w:sz w:val="22"/>
                      <w:szCs w:val="22"/>
                    </w:rPr>
                    <w:t>тра</w:t>
                  </w:r>
                </w:p>
              </w:tc>
              <w:tc>
                <w:tcPr>
                  <w:tcW w:w="2272" w:type="dxa"/>
                  <w:vAlign w:val="center"/>
                </w:tcPr>
                <w:p w:rsidR="001F3899" w:rsidRPr="000B5562" w:rsidRDefault="000B5562" w:rsidP="0080679E">
                  <w:pPr>
                    <w:jc w:val="right"/>
                    <w:rPr>
                      <w:sz w:val="22"/>
                      <w:szCs w:val="22"/>
                      <w:lang w:val="en-US"/>
                    </w:rPr>
                  </w:pPr>
                  <w:r>
                    <w:rPr>
                      <w:color w:val="000000"/>
                      <w:sz w:val="22"/>
                      <w:szCs w:val="22"/>
                    </w:rPr>
                    <w:t xml:space="preserve">                          4 </w:t>
                  </w:r>
                  <w:r w:rsidRPr="0080679E">
                    <w:rPr>
                      <w:color w:val="000000"/>
                      <w:sz w:val="22"/>
                      <w:szCs w:val="22"/>
                    </w:rPr>
                    <w:t>919</w:t>
                  </w:r>
                </w:p>
              </w:tc>
              <w:tc>
                <w:tcPr>
                  <w:tcW w:w="2840" w:type="dxa"/>
                  <w:vAlign w:val="center"/>
                </w:tcPr>
                <w:p w:rsidR="001F3899" w:rsidRPr="00412053" w:rsidRDefault="00BB7A50">
                  <w:pPr>
                    <w:ind w:firstLine="1"/>
                    <w:jc w:val="right"/>
                    <w:rPr>
                      <w:sz w:val="22"/>
                      <w:szCs w:val="22"/>
                      <w:lang w:val="en-US"/>
                    </w:rPr>
                  </w:pPr>
                  <w:r>
                    <w:rPr>
                      <w:sz w:val="22"/>
                      <w:szCs w:val="22"/>
                    </w:rPr>
                    <w:t>5 113</w:t>
                  </w:r>
                </w:p>
              </w:tc>
            </w:tr>
            <w:tr w:rsidR="001F3899" w:rsidRPr="00801F7A" w:rsidTr="00412053">
              <w:tc>
                <w:tcPr>
                  <w:tcW w:w="4669" w:type="dxa"/>
                </w:tcPr>
                <w:p w:rsidR="001F3899" w:rsidRPr="005C35C3" w:rsidRDefault="00E563B7" w:rsidP="00801F7A">
                  <w:pPr>
                    <w:ind w:firstLine="1"/>
                    <w:rPr>
                      <w:sz w:val="22"/>
                      <w:szCs w:val="22"/>
                    </w:rPr>
                  </w:pPr>
                  <w:r w:rsidRPr="005C35C3">
                    <w:rPr>
                      <w:sz w:val="22"/>
                      <w:szCs w:val="22"/>
                    </w:rPr>
                    <w:t>органи</w:t>
                  </w:r>
                  <w:r w:rsidR="00D62FB8" w:rsidRPr="005C35C3">
                    <w:rPr>
                      <w:sz w:val="22"/>
                      <w:szCs w:val="22"/>
                    </w:rPr>
                    <w:t>зация ка</w:t>
                  </w:r>
                  <w:r w:rsidR="001F3899" w:rsidRPr="005C35C3">
                    <w:rPr>
                      <w:sz w:val="22"/>
                      <w:szCs w:val="22"/>
                    </w:rPr>
                    <w:t>налов связи</w:t>
                  </w:r>
                </w:p>
              </w:tc>
              <w:tc>
                <w:tcPr>
                  <w:tcW w:w="2272" w:type="dxa"/>
                  <w:vAlign w:val="center"/>
                </w:tcPr>
                <w:p w:rsidR="001F3899" w:rsidRPr="000B5562" w:rsidRDefault="000B5562" w:rsidP="0080679E">
                  <w:pPr>
                    <w:jc w:val="right"/>
                    <w:rPr>
                      <w:sz w:val="22"/>
                      <w:szCs w:val="22"/>
                      <w:lang w:val="en-US"/>
                    </w:rPr>
                  </w:pPr>
                  <w:r>
                    <w:rPr>
                      <w:color w:val="000000"/>
                      <w:sz w:val="22"/>
                      <w:szCs w:val="22"/>
                    </w:rPr>
                    <w:t xml:space="preserve">                          9 </w:t>
                  </w:r>
                  <w:r w:rsidRPr="0080679E">
                    <w:rPr>
                      <w:color w:val="000000"/>
                      <w:sz w:val="22"/>
                      <w:szCs w:val="22"/>
                    </w:rPr>
                    <w:t>383</w:t>
                  </w:r>
                </w:p>
              </w:tc>
              <w:tc>
                <w:tcPr>
                  <w:tcW w:w="2840" w:type="dxa"/>
                  <w:vAlign w:val="center"/>
                </w:tcPr>
                <w:p w:rsidR="001F3899" w:rsidRPr="0080679E" w:rsidRDefault="00BB7A50" w:rsidP="00801F7A">
                  <w:pPr>
                    <w:ind w:firstLine="1"/>
                    <w:jc w:val="right"/>
                    <w:rPr>
                      <w:sz w:val="22"/>
                      <w:szCs w:val="22"/>
                    </w:rPr>
                  </w:pPr>
                  <w:r>
                    <w:rPr>
                      <w:sz w:val="22"/>
                      <w:szCs w:val="22"/>
                    </w:rPr>
                    <w:t>1 168</w:t>
                  </w:r>
                </w:p>
              </w:tc>
            </w:tr>
            <w:tr w:rsidR="001F3899" w:rsidRPr="00801F7A" w:rsidTr="00412053">
              <w:tc>
                <w:tcPr>
                  <w:tcW w:w="4669" w:type="dxa"/>
                </w:tcPr>
                <w:p w:rsidR="001F3899" w:rsidRPr="005C35C3" w:rsidRDefault="001F3899" w:rsidP="00801F7A">
                  <w:pPr>
                    <w:ind w:firstLine="1"/>
                    <w:rPr>
                      <w:sz w:val="22"/>
                      <w:szCs w:val="22"/>
                    </w:rPr>
                  </w:pPr>
                  <w:r w:rsidRPr="005C35C3">
                    <w:rPr>
                      <w:rFonts w:eastAsia="Arial Unicode MS"/>
                      <w:sz w:val="22"/>
                      <w:szCs w:val="22"/>
                    </w:rPr>
                    <w:t>на развитие сети устройств самообслуживания</w:t>
                  </w:r>
                </w:p>
              </w:tc>
              <w:tc>
                <w:tcPr>
                  <w:tcW w:w="2272" w:type="dxa"/>
                  <w:vAlign w:val="center"/>
                </w:tcPr>
                <w:p w:rsidR="001F3899" w:rsidRPr="000B5562" w:rsidRDefault="000B5562" w:rsidP="0080679E">
                  <w:pPr>
                    <w:jc w:val="right"/>
                    <w:rPr>
                      <w:sz w:val="22"/>
                      <w:szCs w:val="22"/>
                    </w:rPr>
                  </w:pPr>
                  <w:r>
                    <w:rPr>
                      <w:color w:val="000000"/>
                      <w:sz w:val="22"/>
                      <w:szCs w:val="22"/>
                    </w:rPr>
                    <w:t xml:space="preserve">                        13 </w:t>
                  </w:r>
                  <w:r w:rsidRPr="0080679E">
                    <w:rPr>
                      <w:color w:val="000000"/>
                      <w:sz w:val="22"/>
                      <w:szCs w:val="22"/>
                    </w:rPr>
                    <w:t>881</w:t>
                  </w:r>
                </w:p>
              </w:tc>
              <w:tc>
                <w:tcPr>
                  <w:tcW w:w="2840" w:type="dxa"/>
                  <w:vAlign w:val="center"/>
                </w:tcPr>
                <w:p w:rsidR="001F3899" w:rsidRPr="00B378C7" w:rsidRDefault="00BB7A50" w:rsidP="00801F7A">
                  <w:pPr>
                    <w:ind w:firstLine="1"/>
                    <w:jc w:val="right"/>
                    <w:rPr>
                      <w:sz w:val="22"/>
                      <w:szCs w:val="22"/>
                    </w:rPr>
                  </w:pPr>
                  <w:r>
                    <w:rPr>
                      <w:sz w:val="22"/>
                      <w:szCs w:val="22"/>
                    </w:rPr>
                    <w:t>27</w:t>
                  </w:r>
                </w:p>
              </w:tc>
            </w:tr>
            <w:tr w:rsidR="001F3899" w:rsidRPr="00801F7A" w:rsidTr="00412053">
              <w:tc>
                <w:tcPr>
                  <w:tcW w:w="4669" w:type="dxa"/>
                </w:tcPr>
                <w:p w:rsidR="001F3899" w:rsidRPr="005C35C3" w:rsidRDefault="001F3899" w:rsidP="00801F7A">
                  <w:pPr>
                    <w:ind w:firstLine="1"/>
                    <w:rPr>
                      <w:sz w:val="22"/>
                      <w:szCs w:val="22"/>
                    </w:rPr>
                  </w:pPr>
                  <w:r w:rsidRPr="005C35C3">
                    <w:rPr>
                      <w:rFonts w:eastAsia="Arial Unicode MS"/>
                      <w:sz w:val="22"/>
                      <w:szCs w:val="22"/>
                    </w:rPr>
                    <w:t>на программное обеспечение</w:t>
                  </w:r>
                </w:p>
              </w:tc>
              <w:tc>
                <w:tcPr>
                  <w:tcW w:w="2272" w:type="dxa"/>
                  <w:vAlign w:val="center"/>
                </w:tcPr>
                <w:p w:rsidR="001F3899" w:rsidRPr="000B5562" w:rsidRDefault="000B5562" w:rsidP="0080679E">
                  <w:pPr>
                    <w:jc w:val="right"/>
                    <w:rPr>
                      <w:sz w:val="22"/>
                      <w:szCs w:val="22"/>
                    </w:rPr>
                  </w:pPr>
                  <w:r>
                    <w:rPr>
                      <w:rFonts w:ascii="Calibri" w:hAnsi="Calibri"/>
                      <w:color w:val="000000"/>
                      <w:sz w:val="22"/>
                      <w:szCs w:val="22"/>
                    </w:rPr>
                    <w:t xml:space="preserve">                     </w:t>
                  </w:r>
                  <w:r>
                    <w:rPr>
                      <w:color w:val="000000"/>
                      <w:sz w:val="22"/>
                      <w:szCs w:val="22"/>
                    </w:rPr>
                    <w:t xml:space="preserve">125 </w:t>
                  </w:r>
                  <w:r w:rsidRPr="0080679E">
                    <w:rPr>
                      <w:color w:val="000000"/>
                      <w:sz w:val="22"/>
                      <w:szCs w:val="22"/>
                    </w:rPr>
                    <w:t>026</w:t>
                  </w:r>
                </w:p>
              </w:tc>
              <w:tc>
                <w:tcPr>
                  <w:tcW w:w="2840" w:type="dxa"/>
                  <w:vAlign w:val="center"/>
                </w:tcPr>
                <w:p w:rsidR="001F3899" w:rsidRPr="00B378C7" w:rsidRDefault="00BB7A50" w:rsidP="00801F7A">
                  <w:pPr>
                    <w:ind w:firstLine="1"/>
                    <w:jc w:val="right"/>
                    <w:rPr>
                      <w:sz w:val="22"/>
                      <w:szCs w:val="22"/>
                    </w:rPr>
                  </w:pPr>
                  <w:r>
                    <w:rPr>
                      <w:sz w:val="22"/>
                      <w:szCs w:val="22"/>
                    </w:rPr>
                    <w:t>30 271</w:t>
                  </w:r>
                </w:p>
              </w:tc>
            </w:tr>
            <w:tr w:rsidR="001F3899" w:rsidRPr="00801F7A" w:rsidTr="00412053">
              <w:tc>
                <w:tcPr>
                  <w:tcW w:w="4669" w:type="dxa"/>
                </w:tcPr>
                <w:p w:rsidR="001F3899" w:rsidRPr="005C35C3" w:rsidRDefault="001F3899" w:rsidP="00801F7A">
                  <w:pPr>
                    <w:ind w:firstLine="1"/>
                    <w:rPr>
                      <w:sz w:val="22"/>
                      <w:szCs w:val="22"/>
                    </w:rPr>
                  </w:pPr>
                  <w:r w:rsidRPr="005C35C3">
                    <w:rPr>
                      <w:sz w:val="22"/>
                      <w:szCs w:val="22"/>
                    </w:rPr>
                    <w:t>Всего</w:t>
                  </w:r>
                </w:p>
              </w:tc>
              <w:tc>
                <w:tcPr>
                  <w:tcW w:w="2272" w:type="dxa"/>
                  <w:vAlign w:val="center"/>
                </w:tcPr>
                <w:p w:rsidR="001F3899" w:rsidRPr="000B5562" w:rsidRDefault="000B5562" w:rsidP="0080679E">
                  <w:pPr>
                    <w:jc w:val="right"/>
                    <w:rPr>
                      <w:sz w:val="22"/>
                      <w:szCs w:val="22"/>
                    </w:rPr>
                  </w:pPr>
                  <w:r>
                    <w:rPr>
                      <w:rFonts w:ascii="Calibri" w:hAnsi="Calibri"/>
                      <w:color w:val="000000"/>
                      <w:sz w:val="22"/>
                      <w:szCs w:val="22"/>
                    </w:rPr>
                    <w:t xml:space="preserve">                     </w:t>
                  </w:r>
                  <w:r>
                    <w:rPr>
                      <w:color w:val="000000"/>
                      <w:sz w:val="22"/>
                      <w:szCs w:val="22"/>
                    </w:rPr>
                    <w:t xml:space="preserve">342 </w:t>
                  </w:r>
                  <w:r w:rsidRPr="0080679E">
                    <w:rPr>
                      <w:color w:val="000000"/>
                      <w:sz w:val="22"/>
                      <w:szCs w:val="22"/>
                    </w:rPr>
                    <w:t>027</w:t>
                  </w:r>
                </w:p>
              </w:tc>
              <w:tc>
                <w:tcPr>
                  <w:tcW w:w="2840" w:type="dxa"/>
                  <w:vAlign w:val="center"/>
                </w:tcPr>
                <w:p w:rsidR="001F3899" w:rsidRPr="00B378C7" w:rsidRDefault="00BB7A50" w:rsidP="00801F7A">
                  <w:pPr>
                    <w:ind w:firstLine="1"/>
                    <w:jc w:val="right"/>
                    <w:rPr>
                      <w:sz w:val="22"/>
                      <w:szCs w:val="22"/>
                    </w:rPr>
                  </w:pPr>
                  <w:r>
                    <w:rPr>
                      <w:sz w:val="22"/>
                      <w:szCs w:val="22"/>
                    </w:rPr>
                    <w:t>57 771</w:t>
                  </w:r>
                </w:p>
              </w:tc>
            </w:tr>
          </w:tbl>
          <w:p w:rsidR="001F3899" w:rsidRPr="00801F7A" w:rsidRDefault="001F3899" w:rsidP="00801F7A">
            <w:pPr>
              <w:ind w:firstLine="1"/>
              <w:rPr>
                <w:sz w:val="22"/>
                <w:szCs w:val="22"/>
              </w:rPr>
            </w:pPr>
          </w:p>
          <w:p w:rsidR="00041CC5" w:rsidRPr="00801F7A" w:rsidRDefault="00041CC5" w:rsidP="00801F7A">
            <w:pPr>
              <w:pStyle w:val="em-4"/>
              <w:ind w:firstLine="1"/>
              <w:rPr>
                <w:b/>
                <w:i/>
              </w:rPr>
            </w:pPr>
            <w:r w:rsidRPr="00801F7A">
              <w:rPr>
                <w:b/>
                <w:i/>
              </w:rPr>
              <w:t xml:space="preserve">Сведения о создании и получении кредитной организацией </w:t>
            </w:r>
            <w:r w:rsidR="00B140EC" w:rsidRPr="00801F7A">
              <w:rPr>
                <w:b/>
                <w:i/>
              </w:rPr>
              <w:t>–</w:t>
            </w:r>
            <w:r w:rsidRPr="00801F7A">
              <w:rPr>
                <w:b/>
                <w:i/>
              </w:rPr>
              <w:t xml:space="preserve"> эмитентом правовой охраны основных объектов интеллектуальной собственности:</w:t>
            </w:r>
          </w:p>
          <w:p w:rsidR="00041CC5" w:rsidRPr="00801F7A" w:rsidRDefault="00041CC5" w:rsidP="00801F7A">
            <w:pPr>
              <w:pStyle w:val="em-4"/>
              <w:ind w:firstLine="1"/>
            </w:pPr>
          </w:p>
          <w:tbl>
            <w:tblPr>
              <w:tblW w:w="10206" w:type="dxa"/>
              <w:tblLook w:val="01E0" w:firstRow="1" w:lastRow="1" w:firstColumn="1" w:lastColumn="1" w:noHBand="0" w:noVBand="0"/>
            </w:tblPr>
            <w:tblGrid>
              <w:gridCol w:w="10206"/>
            </w:tblGrid>
            <w:tr w:rsidR="00041CC5" w:rsidRPr="00801F7A" w:rsidTr="004F26AD">
              <w:tc>
                <w:tcPr>
                  <w:tcW w:w="10206" w:type="dxa"/>
                </w:tcPr>
                <w:p w:rsidR="00041CC5" w:rsidRPr="00801F7A" w:rsidRDefault="001C00E1" w:rsidP="00801F7A">
                  <w:pPr>
                    <w:pStyle w:val="em-4"/>
                    <w:ind w:firstLine="1"/>
                  </w:pPr>
                  <w:r w:rsidRPr="00801F7A">
                    <w:t>В наст</w:t>
                  </w:r>
                  <w:r w:rsidR="00041CC5" w:rsidRPr="00801F7A">
                    <w:t>оящее</w:t>
                  </w:r>
                  <w:r w:rsidRPr="00801F7A">
                    <w:t xml:space="preserve"> время Банк</w:t>
                  </w:r>
                  <w:r w:rsidR="00041CC5" w:rsidRPr="00801F7A">
                    <w:t xml:space="preserve"> не имеет зарегистрированных товарных знаков.</w:t>
                  </w:r>
                </w:p>
              </w:tc>
            </w:tr>
            <w:tr w:rsidR="00041CC5" w:rsidRPr="0080679E" w:rsidTr="004F26AD">
              <w:tc>
                <w:tcPr>
                  <w:tcW w:w="10206" w:type="dxa"/>
                </w:tcPr>
                <w:p w:rsidR="00041CC5" w:rsidRPr="000018D5" w:rsidRDefault="00041CC5" w:rsidP="00801F7A">
                  <w:pPr>
                    <w:pStyle w:val="em-6"/>
                    <w:ind w:firstLine="1"/>
                    <w:rPr>
                      <w:i/>
                    </w:rPr>
                  </w:pPr>
                  <w:r w:rsidRPr="000018D5">
                    <w:rPr>
                      <w:i/>
                    </w:rPr>
                    <w:t>(Указываются сведения о дате выдачи и сроках действия патентов на изобретение, на полезную модель и на промышленный образец, о государственной регистрации товарных знаков и знаков обслуживания, наименования места проис</w:t>
                  </w:r>
                  <w:r w:rsidR="002562F3" w:rsidRPr="000018D5">
                    <w:rPr>
                      <w:i/>
                    </w:rPr>
                    <w:t>х</w:t>
                  </w:r>
                  <w:r w:rsidRPr="000018D5">
                    <w:rPr>
                      <w:i/>
                    </w:rPr>
                    <w:t>ождения товара)</w:t>
                  </w:r>
                </w:p>
              </w:tc>
            </w:tr>
          </w:tbl>
          <w:p w:rsidR="00041CC5" w:rsidRPr="000018D5" w:rsidRDefault="00041CC5" w:rsidP="00801F7A">
            <w:pPr>
              <w:pStyle w:val="em-4"/>
              <w:ind w:firstLine="1"/>
              <w:rPr>
                <w:i/>
                <w:sz w:val="16"/>
                <w:szCs w:val="16"/>
              </w:rPr>
            </w:pPr>
          </w:p>
          <w:p w:rsidR="00041CC5" w:rsidRPr="00801F7A" w:rsidRDefault="00041CC5" w:rsidP="00801F7A">
            <w:pPr>
              <w:pStyle w:val="em-4"/>
              <w:ind w:firstLine="1"/>
              <w:rPr>
                <w:b/>
                <w:i/>
              </w:rPr>
            </w:pPr>
            <w:r w:rsidRPr="00801F7A">
              <w:rPr>
                <w:b/>
                <w:i/>
              </w:rPr>
              <w:t>Сведения об основных направлениях и результатах использования основных для кредитной организ</w:t>
            </w:r>
            <w:r w:rsidRPr="00801F7A">
              <w:rPr>
                <w:b/>
                <w:i/>
              </w:rPr>
              <w:t>а</w:t>
            </w:r>
            <w:r w:rsidRPr="00801F7A">
              <w:rPr>
                <w:b/>
                <w:i/>
              </w:rPr>
              <w:t xml:space="preserve">ции </w:t>
            </w:r>
            <w:r w:rsidR="00B140EC" w:rsidRPr="00801F7A">
              <w:rPr>
                <w:b/>
                <w:i/>
              </w:rPr>
              <w:t>–</w:t>
            </w:r>
            <w:r w:rsidRPr="00801F7A">
              <w:rPr>
                <w:b/>
                <w:i/>
              </w:rPr>
              <w:t xml:space="preserve"> эмитента объектах интеллектуальной собственности:</w:t>
            </w:r>
          </w:p>
          <w:p w:rsidR="00041CC5" w:rsidRPr="00801F7A" w:rsidRDefault="00041CC5" w:rsidP="00801F7A">
            <w:pPr>
              <w:pStyle w:val="em-4"/>
              <w:ind w:firstLine="1"/>
            </w:pPr>
          </w:p>
          <w:tbl>
            <w:tblPr>
              <w:tblW w:w="0" w:type="auto"/>
              <w:tblLook w:val="01E0" w:firstRow="1" w:lastRow="1" w:firstColumn="1" w:lastColumn="1" w:noHBand="0" w:noVBand="0"/>
            </w:tblPr>
            <w:tblGrid>
              <w:gridCol w:w="9570"/>
            </w:tblGrid>
            <w:tr w:rsidR="00041CC5" w:rsidRPr="00801F7A" w:rsidTr="00041CC5">
              <w:tc>
                <w:tcPr>
                  <w:tcW w:w="9570" w:type="dxa"/>
                </w:tcPr>
                <w:p w:rsidR="00041CC5" w:rsidRPr="00801F7A" w:rsidRDefault="00041CC5" w:rsidP="00801F7A">
                  <w:pPr>
                    <w:pStyle w:val="em-4"/>
                    <w:ind w:firstLine="1"/>
                  </w:pPr>
                  <w:r w:rsidRPr="00801F7A">
                    <w:t>Не заполняется</w:t>
                  </w:r>
                  <w:r w:rsidR="004F26AD" w:rsidRPr="00801F7A">
                    <w:t>.</w:t>
                  </w:r>
                </w:p>
              </w:tc>
            </w:tr>
          </w:tbl>
          <w:p w:rsidR="00041CC5" w:rsidRPr="00801F7A" w:rsidRDefault="00041CC5" w:rsidP="00801F7A">
            <w:pPr>
              <w:pStyle w:val="em-4"/>
              <w:ind w:firstLine="1"/>
              <w:rPr>
                <w:b/>
                <w:i/>
              </w:rPr>
            </w:pPr>
          </w:p>
          <w:p w:rsidR="00041CC5" w:rsidRPr="00801F7A" w:rsidRDefault="00041CC5" w:rsidP="00801F7A">
            <w:pPr>
              <w:pStyle w:val="em-4"/>
              <w:ind w:firstLine="1"/>
              <w:rPr>
                <w:b/>
                <w:i/>
              </w:rPr>
            </w:pPr>
            <w:r w:rsidRPr="00801F7A">
              <w:rPr>
                <w:b/>
                <w:i/>
              </w:rPr>
              <w:t>Факторы риска, связанные с возможностью истечения сроков действия основных для кредитной о</w:t>
            </w:r>
            <w:r w:rsidRPr="00801F7A">
              <w:rPr>
                <w:b/>
                <w:i/>
              </w:rPr>
              <w:t>р</w:t>
            </w:r>
            <w:r w:rsidRPr="00801F7A">
              <w:rPr>
                <w:b/>
                <w:i/>
              </w:rPr>
              <w:t xml:space="preserve">ганизации </w:t>
            </w:r>
            <w:r w:rsidR="00B140EC" w:rsidRPr="00801F7A">
              <w:rPr>
                <w:b/>
                <w:i/>
              </w:rPr>
              <w:t>–</w:t>
            </w:r>
            <w:r w:rsidRPr="00801F7A">
              <w:rPr>
                <w:b/>
                <w:i/>
              </w:rPr>
              <w:t xml:space="preserve"> эмитента патентов, лицензий на использование товарных знаков:</w:t>
            </w:r>
          </w:p>
          <w:p w:rsidR="00041CC5" w:rsidRPr="00801F7A" w:rsidRDefault="00041CC5" w:rsidP="00801F7A">
            <w:pPr>
              <w:pStyle w:val="em-4"/>
              <w:ind w:firstLine="1"/>
            </w:pPr>
          </w:p>
          <w:tbl>
            <w:tblPr>
              <w:tblW w:w="0" w:type="auto"/>
              <w:tblLook w:val="01E0" w:firstRow="1" w:lastRow="1" w:firstColumn="1" w:lastColumn="1" w:noHBand="0" w:noVBand="0"/>
            </w:tblPr>
            <w:tblGrid>
              <w:gridCol w:w="9570"/>
            </w:tblGrid>
            <w:tr w:rsidR="00041CC5" w:rsidRPr="00801F7A" w:rsidTr="00041CC5">
              <w:tc>
                <w:tcPr>
                  <w:tcW w:w="9570" w:type="dxa"/>
                </w:tcPr>
                <w:p w:rsidR="00041CC5" w:rsidRPr="00801F7A" w:rsidRDefault="00041CC5" w:rsidP="00801F7A">
                  <w:pPr>
                    <w:pStyle w:val="em-4"/>
                    <w:ind w:firstLine="1"/>
                  </w:pPr>
                  <w:r w:rsidRPr="00801F7A">
                    <w:t>Не заполняется</w:t>
                  </w:r>
                  <w:r w:rsidR="004F26AD" w:rsidRPr="00801F7A">
                    <w:t>.</w:t>
                  </w:r>
                </w:p>
              </w:tc>
            </w:tr>
          </w:tbl>
          <w:p w:rsidR="001F3899" w:rsidRPr="00801F7A" w:rsidRDefault="001F3899" w:rsidP="00801F7A">
            <w:pPr>
              <w:pStyle w:val="em-4"/>
              <w:ind w:firstLine="1"/>
            </w:pPr>
          </w:p>
        </w:tc>
      </w:tr>
    </w:tbl>
    <w:p w:rsidR="00373A1B" w:rsidRPr="00412DDB" w:rsidRDefault="00373A1B" w:rsidP="00373A1B">
      <w:pPr>
        <w:pStyle w:val="em-4"/>
      </w:pPr>
    </w:p>
    <w:p w:rsidR="00B37CA9" w:rsidRPr="00412DDB" w:rsidRDefault="00B37CA9" w:rsidP="00373A1B">
      <w:pPr>
        <w:pStyle w:val="em-1"/>
      </w:pPr>
      <w:bookmarkStart w:id="383" w:name="_Toc482611712"/>
      <w:r w:rsidRPr="00412DDB">
        <w:t xml:space="preserve">4.6. Анализ тенденций развития в сфере основной деятельности кредитной организации </w:t>
      </w:r>
      <w:r w:rsidR="00B140EC">
        <w:t>–</w:t>
      </w:r>
      <w:r w:rsidRPr="00412DDB">
        <w:t xml:space="preserve"> эм</w:t>
      </w:r>
      <w:r w:rsidRPr="00412DDB">
        <w:t>и</w:t>
      </w:r>
      <w:r w:rsidRPr="00412DDB">
        <w:t>тента</w:t>
      </w:r>
      <w:bookmarkEnd w:id="383"/>
      <w:r w:rsidRPr="00412DDB">
        <w:rPr>
          <w:rStyle w:val="af0"/>
          <w:vanish/>
        </w:rPr>
        <w:footnoteReference w:id="45"/>
      </w:r>
    </w:p>
    <w:p w:rsidR="00373A1B" w:rsidRPr="00412DDB" w:rsidRDefault="00373A1B" w:rsidP="00373A1B">
      <w:pPr>
        <w:pStyle w:val="em-4"/>
      </w:pPr>
    </w:p>
    <w:p w:rsidR="004207EE" w:rsidRPr="005007F2" w:rsidRDefault="004207EE" w:rsidP="004207EE">
      <w:pPr>
        <w:pStyle w:val="em-4"/>
        <w:rPr>
          <w:b/>
          <w:i/>
        </w:rPr>
      </w:pPr>
      <w:r w:rsidRPr="005007F2">
        <w:rPr>
          <w:b/>
          <w:i/>
        </w:rPr>
        <w:t>Основные тенденции развития банковского сектора экономики за  последни</w:t>
      </w:r>
      <w:r w:rsidR="005007F2" w:rsidRPr="005007F2">
        <w:rPr>
          <w:b/>
          <w:i/>
        </w:rPr>
        <w:t>й</w:t>
      </w:r>
      <w:r w:rsidRPr="005007F2">
        <w:rPr>
          <w:b/>
          <w:i/>
        </w:rPr>
        <w:t xml:space="preserve"> завершенны</w:t>
      </w:r>
      <w:r w:rsidR="005007F2" w:rsidRPr="005007F2">
        <w:rPr>
          <w:b/>
          <w:i/>
        </w:rPr>
        <w:t>й</w:t>
      </w:r>
      <w:r w:rsidRPr="005007F2">
        <w:rPr>
          <w:b/>
          <w:i/>
        </w:rPr>
        <w:t xml:space="preserve"> ф</w:t>
      </w:r>
      <w:r w:rsidRPr="005007F2">
        <w:rPr>
          <w:b/>
          <w:i/>
        </w:rPr>
        <w:t>и</w:t>
      </w:r>
      <w:r w:rsidRPr="005007F2">
        <w:rPr>
          <w:b/>
          <w:i/>
        </w:rPr>
        <w:t>нансовы</w:t>
      </w:r>
      <w:r w:rsidR="005007F2" w:rsidRPr="005007F2">
        <w:rPr>
          <w:b/>
          <w:i/>
        </w:rPr>
        <w:t xml:space="preserve">й год и за соответствующий отчетный период, состоящий из </w:t>
      </w:r>
      <w:r w:rsidR="00236184">
        <w:rPr>
          <w:b/>
          <w:i/>
        </w:rPr>
        <w:t>6</w:t>
      </w:r>
      <w:r w:rsidR="005007F2" w:rsidRPr="005007F2">
        <w:rPr>
          <w:b/>
          <w:i/>
        </w:rPr>
        <w:t xml:space="preserve"> месяцев текущего</w:t>
      </w:r>
      <w:r w:rsidRPr="005007F2">
        <w:rPr>
          <w:b/>
          <w:i/>
        </w:rPr>
        <w:t>, а также основные факторы, оказывающие влияние на состояние банковского сектора:</w:t>
      </w:r>
    </w:p>
    <w:p w:rsidR="004207EE" w:rsidRDefault="004207EE" w:rsidP="004207EE">
      <w:pPr>
        <w:pStyle w:val="em-4"/>
        <w:rPr>
          <w:sz w:val="20"/>
          <w:szCs w:val="20"/>
        </w:rPr>
      </w:pPr>
    </w:p>
    <w:p w:rsidR="00EA036F" w:rsidRPr="000018D5" w:rsidRDefault="00EA036F" w:rsidP="004207EE">
      <w:pPr>
        <w:pStyle w:val="em-4"/>
        <w:rPr>
          <w:color w:val="FF0000"/>
          <w:sz w:val="20"/>
          <w:szCs w:val="20"/>
        </w:rPr>
      </w:pPr>
    </w:p>
    <w:p w:rsidR="0080679E" w:rsidRPr="000018D5" w:rsidRDefault="0080679E" w:rsidP="0080679E">
      <w:pPr>
        <w:pStyle w:val="em-4"/>
      </w:pPr>
      <w:r w:rsidRPr="000018D5">
        <w:t>ОБЗОР ОТРАСЛИ</w:t>
      </w:r>
    </w:p>
    <w:p w:rsidR="0080679E" w:rsidRPr="000018D5" w:rsidRDefault="0080679E" w:rsidP="0080679E">
      <w:pPr>
        <w:pStyle w:val="em-4"/>
      </w:pPr>
    </w:p>
    <w:p w:rsidR="0080679E" w:rsidRPr="000018D5" w:rsidRDefault="0080679E" w:rsidP="0080679E">
      <w:pPr>
        <w:pStyle w:val="em-4"/>
      </w:pPr>
      <w:r w:rsidRPr="000018D5">
        <w:t xml:space="preserve">В 2017 году в России наблюдались макроэкономическая стабилизация: ВВП вырос на 1,5%, средняя цена барреля нефти выросла на 26%, а курс рубля прибавил 13%. </w:t>
      </w:r>
    </w:p>
    <w:p w:rsidR="0080679E" w:rsidRPr="000018D5" w:rsidRDefault="0080679E" w:rsidP="0080679E">
      <w:pPr>
        <w:pStyle w:val="em-4"/>
      </w:pPr>
      <w:r w:rsidRPr="000018D5">
        <w:t xml:space="preserve">В результате восстановления экономического роста активы банковского сектора выросли на 6,4%, преодолев падение на 3,5% годом ранее. Без учёта валютной переоценки балансов банков, прирост активов вышел на существенный уровень 12-14%. </w:t>
      </w:r>
    </w:p>
    <w:p w:rsidR="0080679E" w:rsidRPr="000018D5" w:rsidRDefault="0080679E" w:rsidP="0080679E">
      <w:pPr>
        <w:pStyle w:val="em-4"/>
      </w:pPr>
      <w:r w:rsidRPr="000018D5">
        <w:t>Основная часть прироста активов банковского сектора реализована розничными портфелями (+13% за 2017 год), при «плоской» динамике объёмов корпоративных кредитных портфелей (+0,2% за 2017 год).</w:t>
      </w:r>
    </w:p>
    <w:p w:rsidR="0080679E" w:rsidRPr="000018D5" w:rsidRDefault="0080679E" w:rsidP="0080679E">
      <w:pPr>
        <w:pStyle w:val="em-4"/>
      </w:pPr>
      <w:r w:rsidRPr="000018D5">
        <w:t xml:space="preserve">Совокупная прибыль банковского сектора составила 0,8 </w:t>
      </w:r>
      <w:proofErr w:type="gramStart"/>
      <w:r w:rsidRPr="000018D5">
        <w:t>трлн</w:t>
      </w:r>
      <w:proofErr w:type="gramEnd"/>
      <w:r w:rsidRPr="000018D5">
        <w:t xml:space="preserve"> </w:t>
      </w:r>
      <w:proofErr w:type="spellStart"/>
      <w:r w:rsidRPr="000018D5">
        <w:t>руб.лей</w:t>
      </w:r>
      <w:proofErr w:type="spellEnd"/>
      <w:r w:rsidRPr="000018D5">
        <w:t>, что на 15% ниже результата, показанного годом ранее. Это в наибольшей мере вызвано результатами трех крупных банков, санирова</w:t>
      </w:r>
      <w:r w:rsidRPr="000018D5">
        <w:t>н</w:t>
      </w:r>
      <w:r w:rsidRPr="000018D5">
        <w:t xml:space="preserve">ных Фондом консолидации банковского сектора, сформировавших дополнительные резервы почти на 0,7 </w:t>
      </w:r>
      <w:proofErr w:type="gramStart"/>
      <w:r w:rsidRPr="000018D5">
        <w:t>трлн</w:t>
      </w:r>
      <w:proofErr w:type="gramEnd"/>
      <w:r w:rsidRPr="000018D5">
        <w:t xml:space="preserve"> руб.</w:t>
      </w:r>
    </w:p>
    <w:p w:rsidR="0080679E" w:rsidRPr="000018D5" w:rsidRDefault="0080679E" w:rsidP="0080679E">
      <w:pPr>
        <w:pStyle w:val="em-4"/>
      </w:pPr>
      <w:r w:rsidRPr="000018D5">
        <w:t>Рост прибылей большинства банков вызван прохождением пика формирования резервов и ощутимым улучшением качества кредитных портфелей. При этом российский банковский сектор достаточно хорошо адаптируется к падению ставок и низким темпам прироста основных показателей, не снижая чистую пр</w:t>
      </w:r>
      <w:r w:rsidRPr="000018D5">
        <w:t>о</w:t>
      </w:r>
      <w:r w:rsidRPr="000018D5">
        <w:t xml:space="preserve">центную маржу: в 2017 году она прибавила 0,2 </w:t>
      </w:r>
      <w:proofErr w:type="spellStart"/>
      <w:r w:rsidRPr="000018D5">
        <w:t>п.п</w:t>
      </w:r>
      <w:proofErr w:type="spellEnd"/>
      <w:r w:rsidRPr="000018D5">
        <w:t xml:space="preserve">. и составила ~4%, против 3,8%, продемонстрированных годом ранее. </w:t>
      </w:r>
      <w:proofErr w:type="gramStart"/>
      <w:r w:rsidRPr="000018D5">
        <w:t>Таким образом, сказывается постоянно проводимая банками работа над рационализацией и</w:t>
      </w:r>
      <w:r w:rsidRPr="000018D5">
        <w:t>з</w:t>
      </w:r>
      <w:r w:rsidRPr="000018D5">
        <w:t xml:space="preserve">держек и развитием цифровых каналов продаж и обслуживания вместе с гибким </w:t>
      </w:r>
      <w:proofErr w:type="spellStart"/>
      <w:r w:rsidRPr="000018D5">
        <w:t>репрайсингом</w:t>
      </w:r>
      <w:proofErr w:type="spellEnd"/>
      <w:r w:rsidRPr="000018D5">
        <w:t xml:space="preserve"> пассивов.</w:t>
      </w:r>
      <w:proofErr w:type="gramEnd"/>
    </w:p>
    <w:p w:rsidR="0080679E" w:rsidRPr="000018D5" w:rsidRDefault="0080679E" w:rsidP="0080679E">
      <w:pPr>
        <w:pStyle w:val="em-4"/>
      </w:pPr>
      <w:r w:rsidRPr="000018D5">
        <w:t xml:space="preserve">2017 год также стал годом активизации созданного Банком России Фонда консолидации банковского сектора, под контроль которого в прошедшем году перешли сразу три крупнейшие частные банковские группы (Открытие, </w:t>
      </w:r>
      <w:proofErr w:type="spellStart"/>
      <w:r w:rsidRPr="000018D5">
        <w:t>Бинбанк</w:t>
      </w:r>
      <w:proofErr w:type="spellEnd"/>
      <w:r w:rsidRPr="000018D5">
        <w:t>, Промсвязьбанк). Концентрация активов в государственном сегменте банко</w:t>
      </w:r>
      <w:r w:rsidRPr="000018D5">
        <w:t>в</w:t>
      </w:r>
      <w:r w:rsidRPr="000018D5">
        <w:t xml:space="preserve">ского сектора выросла и на сегодня составила 70%.  </w:t>
      </w:r>
    </w:p>
    <w:p w:rsidR="0080679E" w:rsidRPr="000018D5" w:rsidRDefault="0080679E" w:rsidP="0080679E">
      <w:pPr>
        <w:pStyle w:val="em-4"/>
      </w:pPr>
      <w:r w:rsidRPr="000018D5">
        <w:t> </w:t>
      </w:r>
    </w:p>
    <w:p w:rsidR="0080679E" w:rsidRPr="000018D5" w:rsidRDefault="0080679E" w:rsidP="0080679E">
      <w:pPr>
        <w:pStyle w:val="em-4"/>
      </w:pPr>
      <w:r w:rsidRPr="000018D5">
        <w:t>БАНКОВСКИЙ СЕКТОР: ОСНОВНЫЕ ТРЕНДЫ</w:t>
      </w:r>
    </w:p>
    <w:p w:rsidR="0080679E" w:rsidRPr="000018D5" w:rsidRDefault="0080679E" w:rsidP="0080679E">
      <w:pPr>
        <w:pStyle w:val="em-4"/>
      </w:pPr>
    </w:p>
    <w:p w:rsidR="0080679E" w:rsidRPr="000018D5" w:rsidRDefault="0080679E" w:rsidP="0080679E">
      <w:pPr>
        <w:pStyle w:val="em-4"/>
      </w:pPr>
      <w:r w:rsidRPr="000018D5">
        <w:t>Корпоративный банкинг</w:t>
      </w:r>
    </w:p>
    <w:p w:rsidR="0080679E" w:rsidRPr="000018D5" w:rsidRDefault="0080679E" w:rsidP="0080679E">
      <w:pPr>
        <w:pStyle w:val="em-4"/>
      </w:pPr>
    </w:p>
    <w:p w:rsidR="0080679E" w:rsidRPr="000018D5" w:rsidRDefault="0080679E" w:rsidP="0080679E">
      <w:pPr>
        <w:pStyle w:val="em-4"/>
      </w:pPr>
      <w:r w:rsidRPr="000018D5">
        <w:t xml:space="preserve">Несмотря на то, что прошедший год стал годом оживления инвестиций в экономику (+4,4% к объёму инвестиций годом ранее), в 2017 году прибыль российских компаний составила 10,3 </w:t>
      </w:r>
      <w:proofErr w:type="gramStart"/>
      <w:r w:rsidRPr="000018D5">
        <w:t>трлн</w:t>
      </w:r>
      <w:proofErr w:type="gramEnd"/>
      <w:r w:rsidRPr="000018D5">
        <w:t xml:space="preserve"> рублей, что на 8,5% ниже прошлого года. В основном это объясняется влиянием укреплением курса рубля на экспортеров, показавших в 2016 году рекордную прибыль.</w:t>
      </w:r>
    </w:p>
    <w:p w:rsidR="0080679E" w:rsidRPr="000018D5" w:rsidRDefault="0080679E" w:rsidP="0080679E">
      <w:pPr>
        <w:pStyle w:val="em-4"/>
      </w:pPr>
    </w:p>
    <w:p w:rsidR="0080679E" w:rsidRPr="000018D5" w:rsidRDefault="0080679E" w:rsidP="0080679E">
      <w:pPr>
        <w:pStyle w:val="em-4"/>
      </w:pPr>
      <w:r w:rsidRPr="000018D5">
        <w:t xml:space="preserve">Значительная часть корпоративного спроса на заёмные средства </w:t>
      </w:r>
      <w:proofErr w:type="gramStart"/>
      <w:r w:rsidRPr="000018D5">
        <w:t>удовлетворяется посредством эми</w:t>
      </w:r>
      <w:r w:rsidRPr="000018D5">
        <w:t>с</w:t>
      </w:r>
      <w:r w:rsidRPr="000018D5">
        <w:t>сии долгосрочных ценных бумаг − портфель ценных бумаг на балансе банков увеличился</w:t>
      </w:r>
      <w:proofErr w:type="gramEnd"/>
      <w:r w:rsidRPr="000018D5">
        <w:t xml:space="preserve"> на 9,7% из-за р</w:t>
      </w:r>
      <w:r w:rsidRPr="000018D5">
        <w:t>о</w:t>
      </w:r>
      <w:r w:rsidRPr="000018D5">
        <w:t>ста вложений в долговые бумаги корпораций и регионов.</w:t>
      </w:r>
    </w:p>
    <w:p w:rsidR="0080679E" w:rsidRPr="000018D5" w:rsidRDefault="0080679E" w:rsidP="0080679E">
      <w:pPr>
        <w:pStyle w:val="em-4"/>
      </w:pPr>
    </w:p>
    <w:p w:rsidR="0080679E" w:rsidRPr="000018D5" w:rsidRDefault="0080679E" w:rsidP="0080679E">
      <w:pPr>
        <w:pStyle w:val="em-4"/>
      </w:pPr>
      <w:r w:rsidRPr="000018D5">
        <w:t>Портфель корпоративных кредитов банковской системы вырос на 0,2%. При этом в 2016 году корп</w:t>
      </w:r>
      <w:r w:rsidRPr="000018D5">
        <w:t>о</w:t>
      </w:r>
      <w:r w:rsidRPr="000018D5">
        <w:t>ративное кредитование продемонстрировало падение на 9,5%.</w:t>
      </w:r>
    </w:p>
    <w:p w:rsidR="0080679E" w:rsidRPr="000018D5" w:rsidRDefault="0080679E" w:rsidP="0080679E">
      <w:pPr>
        <w:pStyle w:val="em-4"/>
      </w:pPr>
    </w:p>
    <w:p w:rsidR="0080679E" w:rsidRPr="000018D5" w:rsidRDefault="0080679E" w:rsidP="0080679E">
      <w:pPr>
        <w:pStyle w:val="em-4"/>
      </w:pPr>
      <w:r w:rsidRPr="000018D5">
        <w:t xml:space="preserve">Несмотря на низкий темп прироста портфеля, объём просроченной задолженности в нём вырос на 2,7%. Необходимо учитывать, что львиная доля «плохих корпоративных долгов» пришлась на три </w:t>
      </w:r>
      <w:proofErr w:type="spellStart"/>
      <w:r w:rsidRPr="000018D5">
        <w:t>оздора</w:t>
      </w:r>
      <w:r w:rsidRPr="000018D5">
        <w:t>в</w:t>
      </w:r>
      <w:r w:rsidRPr="000018D5">
        <w:t>ливаемых</w:t>
      </w:r>
      <w:proofErr w:type="spellEnd"/>
      <w:r w:rsidRPr="000018D5">
        <w:t xml:space="preserve"> банка. Несмотря на это, доля «плохих долгов» стабилизировалась и </w:t>
      </w:r>
      <w:proofErr w:type="gramStart"/>
      <w:r w:rsidRPr="000018D5">
        <w:t>на конец</w:t>
      </w:r>
      <w:proofErr w:type="gramEnd"/>
      <w:r w:rsidRPr="000018D5">
        <w:t xml:space="preserve"> 2017 года составл</w:t>
      </w:r>
      <w:r w:rsidRPr="000018D5">
        <w:t>я</w:t>
      </w:r>
      <w:r w:rsidRPr="000018D5">
        <w:t xml:space="preserve">ет 6,4%, что всего лишь на 0,1 </w:t>
      </w:r>
      <w:proofErr w:type="spellStart"/>
      <w:r w:rsidRPr="000018D5">
        <w:t>п.п</w:t>
      </w:r>
      <w:proofErr w:type="spellEnd"/>
      <w:r w:rsidRPr="000018D5">
        <w:t>. выше уровня 2016 года (6,3%).</w:t>
      </w:r>
    </w:p>
    <w:p w:rsidR="0080679E" w:rsidRPr="000018D5" w:rsidRDefault="0080679E" w:rsidP="0080679E">
      <w:pPr>
        <w:pStyle w:val="em-4"/>
      </w:pPr>
    </w:p>
    <w:p w:rsidR="0080679E" w:rsidRPr="000018D5" w:rsidRDefault="0080679E" w:rsidP="0080679E">
      <w:pPr>
        <w:pStyle w:val="em-4"/>
      </w:pPr>
      <w:r w:rsidRPr="000018D5">
        <w:t>Важной тенденцией 2017 года стало существенное укрупнение доли государства в корпоративных активах. С учетом действий Фонда консолидации банковского сектора, взявшего под контроль три кру</w:t>
      </w:r>
      <w:r w:rsidRPr="000018D5">
        <w:t>п</w:t>
      </w:r>
      <w:r w:rsidRPr="000018D5">
        <w:t>нейших частных бренда, она выросла до 76%.</w:t>
      </w:r>
    </w:p>
    <w:p w:rsidR="0080679E" w:rsidRPr="000018D5" w:rsidRDefault="0080679E" w:rsidP="0080679E">
      <w:pPr>
        <w:pStyle w:val="em-4"/>
      </w:pPr>
    </w:p>
    <w:p w:rsidR="0080679E" w:rsidRPr="000018D5" w:rsidRDefault="0080679E" w:rsidP="0080679E">
      <w:pPr>
        <w:pStyle w:val="em-4"/>
      </w:pPr>
      <w:r w:rsidRPr="000018D5">
        <w:t>Укрепление рубля привело к уменьшению размера валютных пассивов, при этом объём корпорати</w:t>
      </w:r>
      <w:r w:rsidRPr="000018D5">
        <w:t>в</w:t>
      </w:r>
      <w:r w:rsidRPr="000018D5">
        <w:t>ных средств на счетах банковского сектора вырос на 4,8%, что говорит о «сберегательной» тактике упра</w:t>
      </w:r>
      <w:r w:rsidRPr="000018D5">
        <w:t>в</w:t>
      </w:r>
      <w:r w:rsidRPr="000018D5">
        <w:t>ления ликвидностью (в противовес активному росту инвестиций) у большинства компаний.</w:t>
      </w:r>
    </w:p>
    <w:p w:rsidR="0080679E" w:rsidRPr="000018D5" w:rsidRDefault="0080679E" w:rsidP="0080679E">
      <w:pPr>
        <w:pStyle w:val="em-4"/>
      </w:pPr>
    </w:p>
    <w:p w:rsidR="0080679E" w:rsidRPr="000018D5" w:rsidRDefault="0080679E" w:rsidP="0080679E">
      <w:pPr>
        <w:pStyle w:val="em-4"/>
        <w:rPr>
          <w:b/>
          <w:sz w:val="24"/>
          <w:szCs w:val="24"/>
        </w:rPr>
      </w:pPr>
      <w:r w:rsidRPr="000018D5">
        <w:rPr>
          <w:b/>
          <w:sz w:val="24"/>
          <w:szCs w:val="24"/>
        </w:rPr>
        <w:t>Розничный банкинг</w:t>
      </w:r>
    </w:p>
    <w:p w:rsidR="0080679E" w:rsidRPr="000018D5" w:rsidRDefault="0080679E" w:rsidP="0080679E">
      <w:pPr>
        <w:pStyle w:val="em-4"/>
        <w:rPr>
          <w:b/>
          <w:sz w:val="24"/>
          <w:szCs w:val="24"/>
        </w:rPr>
      </w:pPr>
    </w:p>
    <w:p w:rsidR="0080679E" w:rsidRPr="000018D5" w:rsidRDefault="0080679E" w:rsidP="0080679E">
      <w:pPr>
        <w:pStyle w:val="em-4"/>
      </w:pPr>
      <w:r w:rsidRPr="000018D5">
        <w:t>Рост наблюдаемой заработной платы и пенсий в реальном выражении в 2017 году замедлил падение реальных денежных доходов населения. По предварительным оценкам, среднемесячная начисленная зар</w:t>
      </w:r>
      <w:r w:rsidRPr="000018D5">
        <w:t>а</w:t>
      </w:r>
      <w:r w:rsidRPr="000018D5">
        <w:t>ботная плата в 2017 году в реальном выражении оказалась на 3,5% выше показателей годом ранее. В то же время сокращение реальных доходов от предпринимательской деятельности и собственности, а также об</w:t>
      </w:r>
      <w:r w:rsidRPr="000018D5">
        <w:t>ъ</w:t>
      </w:r>
      <w:r w:rsidRPr="000018D5">
        <w:t xml:space="preserve">емов скрытой оплаты труда препятствовало росту реальных денежных доходов населения. </w:t>
      </w:r>
    </w:p>
    <w:p w:rsidR="0080679E" w:rsidRPr="000018D5" w:rsidRDefault="0080679E" w:rsidP="0080679E">
      <w:pPr>
        <w:pStyle w:val="em-4"/>
      </w:pPr>
    </w:p>
    <w:p w:rsidR="0080679E" w:rsidRPr="000018D5" w:rsidRDefault="0080679E" w:rsidP="0080679E">
      <w:pPr>
        <w:pStyle w:val="em-4"/>
      </w:pPr>
      <w:r w:rsidRPr="000018D5">
        <w:t>Объём кредитов населению продемонстрировал уверенный рост: +12,7% в 2017 году</w:t>
      </w:r>
      <w:proofErr w:type="gramStart"/>
      <w:r w:rsidRPr="000018D5">
        <w:t xml:space="preserve"> ,</w:t>
      </w:r>
      <w:proofErr w:type="gramEnd"/>
      <w:r w:rsidRPr="000018D5">
        <w:t xml:space="preserve"> увеличившись за 2017 год на 12,7%– до 12,2 трлн руб. – против , против 1,1 % в 2016. Он обусловлен  восстановлением потребительской активности и постепенным отходом от сберегательной модели поведения, а также быс</w:t>
      </w:r>
      <w:r w:rsidRPr="000018D5">
        <w:t>т</w:t>
      </w:r>
      <w:r w:rsidRPr="000018D5">
        <w:t>рым ростом ипотечного кредитования.</w:t>
      </w:r>
    </w:p>
    <w:p w:rsidR="0080679E" w:rsidRPr="000018D5" w:rsidRDefault="0080679E" w:rsidP="0080679E">
      <w:pPr>
        <w:pStyle w:val="em-4"/>
      </w:pPr>
    </w:p>
    <w:p w:rsidR="0080679E" w:rsidRPr="000018D5" w:rsidRDefault="0080679E" w:rsidP="0080679E">
      <w:pPr>
        <w:pStyle w:val="em-4"/>
      </w:pPr>
      <w:r w:rsidRPr="000018D5">
        <w:t xml:space="preserve">За 2017 год ипотека преодолела кризисный спад − населению было выдано более 1 </w:t>
      </w:r>
      <w:proofErr w:type="gramStart"/>
      <w:r w:rsidRPr="000018D5">
        <w:t>млн</w:t>
      </w:r>
      <w:proofErr w:type="gramEnd"/>
      <w:r w:rsidRPr="000018D5">
        <w:t xml:space="preserve"> кредитов (рост портфеля 16%). К концу 2017 года средняя ставка по выданным ипотечным кредитам составила 9,8% </w:t>
      </w:r>
      <w:proofErr w:type="gramStart"/>
      <w:r w:rsidRPr="000018D5">
        <w:t>годовых</w:t>
      </w:r>
      <w:proofErr w:type="gramEnd"/>
      <w:r w:rsidRPr="000018D5">
        <w:t>, впервые преодолев психологическую отметку в 10%.</w:t>
      </w:r>
    </w:p>
    <w:p w:rsidR="0080679E" w:rsidRPr="000018D5" w:rsidRDefault="0080679E" w:rsidP="0080679E">
      <w:pPr>
        <w:pStyle w:val="em-4"/>
      </w:pPr>
    </w:p>
    <w:p w:rsidR="0080679E" w:rsidRPr="000018D5" w:rsidRDefault="0080679E" w:rsidP="0080679E">
      <w:pPr>
        <w:pStyle w:val="em-4"/>
      </w:pPr>
      <w:r w:rsidRPr="000018D5">
        <w:t xml:space="preserve">В ушедшем году рост рынка кредитных карт составил 123 </w:t>
      </w:r>
      <w:proofErr w:type="gramStart"/>
      <w:r w:rsidRPr="000018D5">
        <w:t>млрд</w:t>
      </w:r>
      <w:proofErr w:type="gramEnd"/>
      <w:r w:rsidRPr="000018D5">
        <w:t xml:space="preserve"> руб., или 12,3% в относительном в</w:t>
      </w:r>
      <w:r w:rsidRPr="000018D5">
        <w:t>ы</w:t>
      </w:r>
      <w:r w:rsidRPr="000018D5">
        <w:t xml:space="preserve">ражении. </w:t>
      </w:r>
    </w:p>
    <w:p w:rsidR="0080679E" w:rsidRPr="000018D5" w:rsidRDefault="0080679E" w:rsidP="0080679E">
      <w:pPr>
        <w:pStyle w:val="em-4"/>
      </w:pPr>
    </w:p>
    <w:p w:rsidR="0080679E" w:rsidRPr="000018D5" w:rsidRDefault="0080679E" w:rsidP="0080679E">
      <w:pPr>
        <w:pStyle w:val="em-4"/>
      </w:pPr>
      <w:r w:rsidRPr="000018D5">
        <w:t>Улучшение кредитного здоровья населения, рост качества оценки рисков банками выразились в с</w:t>
      </w:r>
      <w:r w:rsidRPr="000018D5">
        <w:t>о</w:t>
      </w:r>
      <w:r w:rsidRPr="000018D5">
        <w:t xml:space="preserve">кращение доли «плохих» кредитов в общем портфеле. К концу 2017 года доля просрочки в розничных портфелях составила 7,0% (против 7,9% в 2016). </w:t>
      </w:r>
    </w:p>
    <w:p w:rsidR="0080679E" w:rsidRPr="000018D5" w:rsidRDefault="0080679E" w:rsidP="0080679E">
      <w:pPr>
        <w:pStyle w:val="em-4"/>
      </w:pPr>
    </w:p>
    <w:p w:rsidR="0080679E" w:rsidRPr="000018D5" w:rsidRDefault="0080679E" w:rsidP="0080679E">
      <w:pPr>
        <w:pStyle w:val="em-4"/>
      </w:pPr>
      <w:r w:rsidRPr="000018D5">
        <w:t>Несмотря на снижение средней  ставки по рублёвым депозитам (7,25% годовых  на конец года против 8,4% годовых на начало 2017 года), объём сбережений населения, размещённых в банковской системе, в</w:t>
      </w:r>
      <w:r w:rsidRPr="000018D5">
        <w:t>ы</w:t>
      </w:r>
      <w:r w:rsidRPr="000018D5">
        <w:t xml:space="preserve">рос на 7% до 26 </w:t>
      </w:r>
      <w:proofErr w:type="gramStart"/>
      <w:r w:rsidRPr="000018D5">
        <w:t>трлн</w:t>
      </w:r>
      <w:proofErr w:type="gramEnd"/>
      <w:r w:rsidRPr="000018D5">
        <w:t xml:space="preserve"> руб.  </w:t>
      </w:r>
    </w:p>
    <w:p w:rsidR="0080679E" w:rsidRPr="000018D5" w:rsidRDefault="0080679E" w:rsidP="0080679E">
      <w:pPr>
        <w:pStyle w:val="em-4"/>
      </w:pPr>
    </w:p>
    <w:p w:rsidR="0080679E" w:rsidRPr="000018D5" w:rsidRDefault="0080679E" w:rsidP="0080679E">
      <w:pPr>
        <w:pStyle w:val="em-4"/>
      </w:pPr>
      <w:r w:rsidRPr="000018D5">
        <w:t>Значительная часть сбережений населения «трансформировалась» в инвестиционные счета, число к</w:t>
      </w:r>
      <w:r w:rsidRPr="000018D5">
        <w:t>о</w:t>
      </w:r>
      <w:r w:rsidRPr="000018D5">
        <w:t xml:space="preserve">торых невелико, но объём </w:t>
      </w:r>
      <w:proofErr w:type="gramStart"/>
      <w:r w:rsidRPr="000018D5">
        <w:t>средств</w:t>
      </w:r>
      <w:proofErr w:type="gramEnd"/>
      <w:r w:rsidRPr="000018D5">
        <w:t xml:space="preserve"> на которых вырос значительно. </w:t>
      </w:r>
    </w:p>
    <w:p w:rsidR="0080679E" w:rsidRPr="000018D5" w:rsidRDefault="0080679E" w:rsidP="0080679E">
      <w:pPr>
        <w:pStyle w:val="em-4"/>
      </w:pPr>
    </w:p>
    <w:p w:rsidR="0080679E" w:rsidRPr="000018D5" w:rsidRDefault="0080679E" w:rsidP="0080679E">
      <w:pPr>
        <w:pStyle w:val="em-4"/>
      </w:pPr>
      <w:r w:rsidRPr="000018D5">
        <w:t xml:space="preserve">В 2017 году частные лица разместили на брокерских счетах 0,7 </w:t>
      </w:r>
      <w:proofErr w:type="gramStart"/>
      <w:r w:rsidRPr="000018D5">
        <w:t>трлн</w:t>
      </w:r>
      <w:proofErr w:type="gramEnd"/>
      <w:r w:rsidRPr="000018D5">
        <w:t xml:space="preserve"> руб., что в два раза превышает объём размещений годом ранее. Общая величина денежной массы, для управления которой частные лица </w:t>
      </w:r>
      <w:proofErr w:type="spellStart"/>
      <w:r w:rsidRPr="000018D5">
        <w:t>предпочлти</w:t>
      </w:r>
      <w:proofErr w:type="spellEnd"/>
      <w:r w:rsidRPr="000018D5">
        <w:t xml:space="preserve"> брокерские счета депозитам, составил 0,85 </w:t>
      </w:r>
      <w:proofErr w:type="gramStart"/>
      <w:r w:rsidRPr="000018D5">
        <w:t>трлн</w:t>
      </w:r>
      <w:proofErr w:type="gramEnd"/>
      <w:r w:rsidRPr="000018D5">
        <w:t xml:space="preserve"> руб. (+63% к объёму годом ранее). Совоку</w:t>
      </w:r>
      <w:r w:rsidRPr="000018D5">
        <w:t>п</w:t>
      </w:r>
      <w:r w:rsidRPr="000018D5">
        <w:t>ный объём средств частных лиц, размещённых на инвестиционных и брокерских счетах самостоятельно либо с привлечением профессиональных участников финансовых рынков (брокеров, доверительных упра</w:t>
      </w:r>
      <w:r w:rsidRPr="000018D5">
        <w:t>в</w:t>
      </w:r>
      <w:r w:rsidRPr="000018D5">
        <w:t xml:space="preserve">ляющих), составил 1,2 </w:t>
      </w:r>
      <w:proofErr w:type="gramStart"/>
      <w:r w:rsidRPr="000018D5">
        <w:t>трлн</w:t>
      </w:r>
      <w:proofErr w:type="gramEnd"/>
      <w:r w:rsidRPr="000018D5">
        <w:t xml:space="preserve"> руб., что является рекордным показателем.</w:t>
      </w:r>
    </w:p>
    <w:p w:rsidR="0080679E" w:rsidRPr="000018D5" w:rsidRDefault="0080679E" w:rsidP="0080679E">
      <w:pPr>
        <w:pStyle w:val="em-4"/>
      </w:pPr>
    </w:p>
    <w:p w:rsidR="0080679E" w:rsidRPr="000018D5" w:rsidRDefault="0080679E" w:rsidP="0080679E">
      <w:pPr>
        <w:pStyle w:val="em-4"/>
        <w:rPr>
          <w:highlight w:val="yellow"/>
        </w:rPr>
      </w:pPr>
      <w:r w:rsidRPr="000018D5">
        <w:t xml:space="preserve">Вызванное политикой Банка России и конкуренцией снижение и «выравнивание» ставок по кредитам и депозитам, способствует концентрации розничного банковского бизнеса в нескольких банках-лидерах. В 2017 году всё больше частных лиц выбирали банк, основываясь на оценке качества </w:t>
      </w:r>
      <w:proofErr w:type="spellStart"/>
      <w:r w:rsidRPr="000018D5">
        <w:t>digital</w:t>
      </w:r>
      <w:proofErr w:type="spellEnd"/>
      <w:r w:rsidRPr="000018D5">
        <w:t xml:space="preserve"> составляющей бренда и на качестве сервиса – только банки-лидеры способны результативно и последовательно инвест</w:t>
      </w:r>
      <w:r w:rsidRPr="000018D5">
        <w:t>и</w:t>
      </w:r>
      <w:r w:rsidRPr="000018D5">
        <w:t>ровать в развитие этих дорогостоящих направлений своего бизнеса.</w:t>
      </w:r>
    </w:p>
    <w:p w:rsidR="0080679E" w:rsidRPr="00D63CA2" w:rsidRDefault="0080679E" w:rsidP="004207EE">
      <w:pPr>
        <w:pStyle w:val="em-4"/>
      </w:pPr>
    </w:p>
    <w:p w:rsidR="004207EE" w:rsidRPr="00D63CA2" w:rsidRDefault="004207EE" w:rsidP="004207EE">
      <w:pPr>
        <w:pStyle w:val="em-4"/>
        <w:rPr>
          <w:b/>
          <w:i/>
        </w:rPr>
      </w:pPr>
      <w:r w:rsidRPr="00D63CA2">
        <w:rPr>
          <w:b/>
          <w:i/>
        </w:rPr>
        <w:t>Общая оценка результатов деятельности кредитной организации - эмитента в банковском секторе экономики:</w:t>
      </w:r>
    </w:p>
    <w:p w:rsidR="004207EE" w:rsidRPr="00D63CA2" w:rsidRDefault="004207EE" w:rsidP="004207EE">
      <w:pPr>
        <w:pStyle w:val="em-4"/>
        <w:rPr>
          <w:highlight w:val="yellow"/>
        </w:rPr>
      </w:pPr>
    </w:p>
    <w:tbl>
      <w:tblPr>
        <w:tblW w:w="0" w:type="auto"/>
        <w:tblLook w:val="01E0" w:firstRow="1" w:lastRow="1" w:firstColumn="1" w:lastColumn="1" w:noHBand="0" w:noVBand="0"/>
      </w:tblPr>
      <w:tblGrid>
        <w:gridCol w:w="10314"/>
      </w:tblGrid>
      <w:tr w:rsidR="004207EE" w:rsidRPr="00D63CA2" w:rsidTr="004207EE">
        <w:tc>
          <w:tcPr>
            <w:tcW w:w="10314" w:type="dxa"/>
          </w:tcPr>
          <w:p w:rsidR="00D63CA2" w:rsidRPr="00D63CA2" w:rsidRDefault="00D63CA2" w:rsidP="00D63CA2">
            <w:pPr>
              <w:spacing w:before="60" w:after="60"/>
              <w:ind w:firstLine="567"/>
              <w:jc w:val="both"/>
              <w:rPr>
                <w:sz w:val="20"/>
                <w:szCs w:val="20"/>
              </w:rPr>
            </w:pPr>
            <w:r w:rsidRPr="00D63CA2">
              <w:rPr>
                <w:sz w:val="20"/>
                <w:szCs w:val="20"/>
              </w:rPr>
              <w:t>Оценка результатов деятельности в 2017 году</w:t>
            </w:r>
          </w:p>
          <w:p w:rsidR="00D63CA2" w:rsidRPr="00D63CA2" w:rsidRDefault="00D63CA2" w:rsidP="00D63CA2">
            <w:pPr>
              <w:spacing w:before="60" w:after="60"/>
              <w:ind w:firstLine="567"/>
              <w:jc w:val="both"/>
              <w:rPr>
                <w:sz w:val="20"/>
                <w:szCs w:val="20"/>
              </w:rPr>
            </w:pPr>
          </w:p>
          <w:p w:rsidR="00D63CA2" w:rsidRPr="00D63CA2" w:rsidRDefault="00D63CA2" w:rsidP="00D63CA2">
            <w:pPr>
              <w:spacing w:before="60" w:after="60"/>
              <w:ind w:firstLine="567"/>
              <w:jc w:val="both"/>
              <w:rPr>
                <w:sz w:val="20"/>
                <w:szCs w:val="20"/>
              </w:rPr>
            </w:pPr>
            <w:r w:rsidRPr="00D63CA2">
              <w:rPr>
                <w:sz w:val="20"/>
                <w:szCs w:val="20"/>
              </w:rPr>
              <w:t>В качестве основных факторов, которые оказали наиболее существенное влияние на результаты деятельности Банка в 2017 году, можно отметить:</w:t>
            </w:r>
          </w:p>
          <w:p w:rsidR="00D63CA2" w:rsidRPr="00D63CA2" w:rsidRDefault="00D63CA2" w:rsidP="00D63CA2">
            <w:pPr>
              <w:spacing w:before="60" w:after="60"/>
              <w:ind w:firstLine="567"/>
              <w:jc w:val="both"/>
              <w:rPr>
                <w:sz w:val="20"/>
                <w:szCs w:val="20"/>
              </w:rPr>
            </w:pPr>
            <w:r w:rsidRPr="00D63CA2">
              <w:rPr>
                <w:sz w:val="20"/>
                <w:szCs w:val="20"/>
              </w:rPr>
              <w:t>•</w:t>
            </w:r>
            <w:r w:rsidRPr="00D63CA2">
              <w:rPr>
                <w:sz w:val="20"/>
                <w:szCs w:val="20"/>
              </w:rPr>
              <w:tab/>
              <w:t>продолжение проведения политики улучшения качества кредитного портфеля с помощью, с одной стороны, повышения качества новых выдач, а с другой, – роста   эффективности взыскания, что привело к существенному с</w:t>
            </w:r>
            <w:r w:rsidRPr="00D63CA2">
              <w:rPr>
                <w:sz w:val="20"/>
                <w:szCs w:val="20"/>
              </w:rPr>
              <w:t>о</w:t>
            </w:r>
            <w:r w:rsidRPr="00D63CA2">
              <w:rPr>
                <w:sz w:val="20"/>
                <w:szCs w:val="20"/>
              </w:rPr>
              <w:t>кращению резервов по кредитам юридических и физических лиц в 2017 году.</w:t>
            </w:r>
          </w:p>
          <w:p w:rsidR="00D63CA2" w:rsidRPr="00D63CA2" w:rsidRDefault="00D63CA2" w:rsidP="00D63CA2">
            <w:pPr>
              <w:spacing w:before="60" w:after="60"/>
              <w:ind w:firstLine="567"/>
              <w:jc w:val="both"/>
              <w:rPr>
                <w:sz w:val="20"/>
                <w:szCs w:val="20"/>
              </w:rPr>
            </w:pPr>
            <w:r w:rsidRPr="00D63CA2">
              <w:rPr>
                <w:sz w:val="20"/>
                <w:szCs w:val="20"/>
              </w:rPr>
              <w:t>•</w:t>
            </w:r>
            <w:r w:rsidRPr="00D63CA2">
              <w:rPr>
                <w:sz w:val="20"/>
                <w:szCs w:val="20"/>
              </w:rPr>
              <w:tab/>
              <w:t xml:space="preserve">развитие бизнеса Банка, как в </w:t>
            </w:r>
            <w:proofErr w:type="gramStart"/>
            <w:r w:rsidRPr="00D63CA2">
              <w:rPr>
                <w:sz w:val="20"/>
                <w:szCs w:val="20"/>
              </w:rPr>
              <w:t>корпоративном</w:t>
            </w:r>
            <w:proofErr w:type="gramEnd"/>
            <w:r w:rsidRPr="00D63CA2">
              <w:rPr>
                <w:sz w:val="20"/>
                <w:szCs w:val="20"/>
              </w:rPr>
              <w:t>, так и в розничном сегментах, с особым акцентом на рент</w:t>
            </w:r>
            <w:r w:rsidRPr="00D63CA2">
              <w:rPr>
                <w:sz w:val="20"/>
                <w:szCs w:val="20"/>
              </w:rPr>
              <w:t>а</w:t>
            </w:r>
            <w:r w:rsidRPr="00D63CA2">
              <w:rPr>
                <w:sz w:val="20"/>
                <w:szCs w:val="20"/>
              </w:rPr>
              <w:t xml:space="preserve">бельность продуктов, кредитование клиентов с низким уровнем риска, развитие транзакционного бизнеса. </w:t>
            </w:r>
          </w:p>
          <w:p w:rsidR="00D63CA2" w:rsidRPr="00D63CA2" w:rsidRDefault="00D63CA2" w:rsidP="00D63CA2">
            <w:pPr>
              <w:spacing w:before="60" w:after="60"/>
              <w:ind w:firstLine="567"/>
              <w:jc w:val="both"/>
              <w:rPr>
                <w:sz w:val="20"/>
                <w:szCs w:val="20"/>
              </w:rPr>
            </w:pPr>
            <w:r w:rsidRPr="00D63CA2">
              <w:rPr>
                <w:sz w:val="20"/>
                <w:szCs w:val="20"/>
              </w:rPr>
              <w:t xml:space="preserve">Выстроенные кредитные процессы позволили удерживать исключительно </w:t>
            </w:r>
            <w:proofErr w:type="gramStart"/>
            <w:r w:rsidRPr="00D63CA2">
              <w:rPr>
                <w:sz w:val="20"/>
                <w:szCs w:val="20"/>
              </w:rPr>
              <w:t>низкий</w:t>
            </w:r>
            <w:proofErr w:type="gramEnd"/>
            <w:r w:rsidRPr="00D63CA2">
              <w:rPr>
                <w:sz w:val="20"/>
                <w:szCs w:val="20"/>
              </w:rPr>
              <w:t xml:space="preserve"> рисков по выдаваемым кр</w:t>
            </w:r>
            <w:r w:rsidRPr="00D63CA2">
              <w:rPr>
                <w:sz w:val="20"/>
                <w:szCs w:val="20"/>
              </w:rPr>
              <w:t>е</w:t>
            </w:r>
            <w:r w:rsidRPr="00D63CA2">
              <w:rPr>
                <w:sz w:val="20"/>
                <w:szCs w:val="20"/>
              </w:rPr>
              <w:t>дитам. В среднем портфельный риск розничных кредитов удерживается на уровне ниже 4%, что является результ</w:t>
            </w:r>
            <w:r w:rsidRPr="00D63CA2">
              <w:rPr>
                <w:sz w:val="20"/>
                <w:szCs w:val="20"/>
              </w:rPr>
              <w:t>а</w:t>
            </w:r>
            <w:r w:rsidRPr="00D63CA2">
              <w:rPr>
                <w:sz w:val="20"/>
                <w:szCs w:val="20"/>
              </w:rPr>
              <w:t xml:space="preserve">том отладки аналитической инфраструктуры, оптимального использования </w:t>
            </w:r>
            <w:proofErr w:type="gramStart"/>
            <w:r w:rsidRPr="00D63CA2">
              <w:rPr>
                <w:sz w:val="20"/>
                <w:szCs w:val="20"/>
              </w:rPr>
              <w:t>риск-платформ</w:t>
            </w:r>
            <w:proofErr w:type="gramEnd"/>
            <w:r w:rsidRPr="00D63CA2">
              <w:rPr>
                <w:sz w:val="20"/>
                <w:szCs w:val="20"/>
              </w:rPr>
              <w:t xml:space="preserve"> и собственных уникал</w:t>
            </w:r>
            <w:r w:rsidRPr="00D63CA2">
              <w:rPr>
                <w:sz w:val="20"/>
                <w:szCs w:val="20"/>
              </w:rPr>
              <w:t>ь</w:t>
            </w:r>
            <w:r w:rsidRPr="00D63CA2">
              <w:rPr>
                <w:sz w:val="20"/>
                <w:szCs w:val="20"/>
              </w:rPr>
              <w:t xml:space="preserve">ных разработок в сфере использования данных. </w:t>
            </w:r>
          </w:p>
          <w:p w:rsidR="00D63CA2" w:rsidRPr="00D63CA2" w:rsidRDefault="00D63CA2" w:rsidP="00D63CA2">
            <w:pPr>
              <w:spacing w:before="60" w:after="60"/>
              <w:ind w:firstLine="567"/>
              <w:jc w:val="both"/>
              <w:rPr>
                <w:sz w:val="20"/>
                <w:szCs w:val="20"/>
              </w:rPr>
            </w:pPr>
            <w:r w:rsidRPr="00D63CA2">
              <w:rPr>
                <w:sz w:val="20"/>
                <w:szCs w:val="20"/>
              </w:rPr>
              <w:t>В 2017 году МТС Банк существенно расширил продуктовую линейку и запустил широкий спектр цифровых сервисов, предоставляемых клиентам. Продолжилось сотрудничество с розничной сетью ПАО «МТС» (далее МТС), в рамках которого помимо стандартного POS кредитования, клиенты получили возможность оформлять и другие банковские продукты. Банк продолжил работы по оптимизации расходов, а также повышению эффективности тек</w:t>
            </w:r>
            <w:r w:rsidRPr="00D63CA2">
              <w:rPr>
                <w:sz w:val="20"/>
                <w:szCs w:val="20"/>
              </w:rPr>
              <w:t>у</w:t>
            </w:r>
            <w:r w:rsidRPr="00D63CA2">
              <w:rPr>
                <w:sz w:val="20"/>
                <w:szCs w:val="20"/>
              </w:rPr>
              <w:t>щей деятельности. Развитие каналов продаж позволило увеличить количество клиентов, а также число используемых клиентами продуктов.</w:t>
            </w:r>
          </w:p>
          <w:p w:rsidR="00D63CA2" w:rsidRPr="00D63CA2" w:rsidRDefault="00D63CA2" w:rsidP="00D63CA2">
            <w:pPr>
              <w:spacing w:before="60" w:after="60"/>
              <w:ind w:firstLine="567"/>
              <w:jc w:val="both"/>
              <w:rPr>
                <w:sz w:val="20"/>
                <w:szCs w:val="20"/>
              </w:rPr>
            </w:pPr>
            <w:r w:rsidRPr="00D63CA2">
              <w:rPr>
                <w:sz w:val="20"/>
                <w:szCs w:val="20"/>
              </w:rPr>
              <w:t>Также в 2017 году Банк продолжил развивать совместные проекты по POS кредитованию с новыми партнер</w:t>
            </w:r>
            <w:r w:rsidRPr="00D63CA2">
              <w:rPr>
                <w:sz w:val="20"/>
                <w:szCs w:val="20"/>
              </w:rPr>
              <w:t>а</w:t>
            </w:r>
            <w:r w:rsidRPr="00D63CA2">
              <w:rPr>
                <w:sz w:val="20"/>
                <w:szCs w:val="20"/>
              </w:rPr>
              <w:t xml:space="preserve">ми: запуск продаж целевых потребительских кредитов во </w:t>
            </w:r>
            <w:proofErr w:type="spellStart"/>
            <w:r w:rsidRPr="00D63CA2">
              <w:rPr>
                <w:sz w:val="20"/>
                <w:szCs w:val="20"/>
              </w:rPr>
              <w:t>франчайзинговой</w:t>
            </w:r>
            <w:proofErr w:type="spellEnd"/>
            <w:r w:rsidRPr="00D63CA2">
              <w:rPr>
                <w:sz w:val="20"/>
                <w:szCs w:val="20"/>
              </w:rPr>
              <w:t xml:space="preserve"> сети МТС и розничной сети «Ростел</w:t>
            </w:r>
            <w:r w:rsidRPr="00D63CA2">
              <w:rPr>
                <w:sz w:val="20"/>
                <w:szCs w:val="20"/>
              </w:rPr>
              <w:t>е</w:t>
            </w:r>
            <w:r w:rsidRPr="00D63CA2">
              <w:rPr>
                <w:sz w:val="20"/>
                <w:szCs w:val="20"/>
              </w:rPr>
              <w:t>ком». Активно развивалось сотрудничество с компанией «</w:t>
            </w:r>
            <w:proofErr w:type="spellStart"/>
            <w:r w:rsidRPr="00D63CA2">
              <w:rPr>
                <w:sz w:val="20"/>
                <w:szCs w:val="20"/>
              </w:rPr>
              <w:t>М.Видео</w:t>
            </w:r>
            <w:proofErr w:type="spellEnd"/>
            <w:r w:rsidRPr="00D63CA2">
              <w:rPr>
                <w:sz w:val="20"/>
                <w:szCs w:val="20"/>
              </w:rPr>
              <w:t>».</w:t>
            </w:r>
          </w:p>
          <w:p w:rsidR="00D63CA2" w:rsidRPr="00D63CA2" w:rsidRDefault="00D63CA2" w:rsidP="00D63CA2">
            <w:pPr>
              <w:spacing w:before="60" w:after="60"/>
              <w:ind w:firstLine="567"/>
              <w:jc w:val="both"/>
              <w:rPr>
                <w:sz w:val="20"/>
                <w:szCs w:val="20"/>
              </w:rPr>
            </w:pPr>
          </w:p>
          <w:p w:rsidR="00D63CA2" w:rsidRPr="00D63CA2" w:rsidRDefault="00D63CA2" w:rsidP="00D63CA2">
            <w:pPr>
              <w:spacing w:before="60" w:after="60"/>
              <w:ind w:firstLine="567"/>
              <w:jc w:val="both"/>
              <w:rPr>
                <w:sz w:val="20"/>
                <w:szCs w:val="20"/>
              </w:rPr>
            </w:pPr>
            <w:r w:rsidRPr="00D63CA2">
              <w:rPr>
                <w:sz w:val="20"/>
                <w:szCs w:val="20"/>
              </w:rPr>
              <w:t xml:space="preserve">Розничный портфель Банка в 2017 году составил 40,0 </w:t>
            </w:r>
            <w:proofErr w:type="spellStart"/>
            <w:r w:rsidRPr="00D63CA2">
              <w:rPr>
                <w:sz w:val="20"/>
                <w:szCs w:val="20"/>
              </w:rPr>
              <w:t>млрд</w:t>
            </w:r>
            <w:proofErr w:type="gramStart"/>
            <w:r w:rsidRPr="00D63CA2">
              <w:rPr>
                <w:sz w:val="20"/>
                <w:szCs w:val="20"/>
              </w:rPr>
              <w:t>.р</w:t>
            </w:r>
            <w:proofErr w:type="gramEnd"/>
            <w:r w:rsidRPr="00D63CA2">
              <w:rPr>
                <w:sz w:val="20"/>
                <w:szCs w:val="20"/>
              </w:rPr>
              <w:t>уб</w:t>
            </w:r>
            <w:proofErr w:type="spellEnd"/>
            <w:r w:rsidRPr="00D63CA2">
              <w:rPr>
                <w:sz w:val="20"/>
                <w:szCs w:val="20"/>
              </w:rPr>
              <w:t xml:space="preserve">., что на 3% больше объёма конца 2016 года, когда портфель составил 38,8 </w:t>
            </w:r>
            <w:proofErr w:type="spellStart"/>
            <w:r w:rsidRPr="00D63CA2">
              <w:rPr>
                <w:sz w:val="20"/>
                <w:szCs w:val="20"/>
              </w:rPr>
              <w:t>млрд.руб</w:t>
            </w:r>
            <w:proofErr w:type="spellEnd"/>
            <w:r w:rsidRPr="00D63CA2">
              <w:rPr>
                <w:sz w:val="20"/>
                <w:szCs w:val="20"/>
              </w:rPr>
              <w:t xml:space="preserve">. </w:t>
            </w:r>
          </w:p>
          <w:p w:rsidR="00D63CA2" w:rsidRPr="00D63CA2" w:rsidRDefault="00D63CA2" w:rsidP="00D63CA2">
            <w:pPr>
              <w:spacing w:before="60" w:after="60"/>
              <w:ind w:firstLine="567"/>
              <w:jc w:val="both"/>
              <w:rPr>
                <w:sz w:val="20"/>
                <w:szCs w:val="20"/>
              </w:rPr>
            </w:pPr>
            <w:r w:rsidRPr="00D63CA2">
              <w:rPr>
                <w:sz w:val="20"/>
                <w:szCs w:val="20"/>
              </w:rPr>
              <w:t xml:space="preserve">В 2017 году Банк выдал 722 тысячи штук </w:t>
            </w:r>
            <w:proofErr w:type="spellStart"/>
            <w:r w:rsidRPr="00D63CA2">
              <w:rPr>
                <w:sz w:val="20"/>
                <w:szCs w:val="20"/>
              </w:rPr>
              <w:t>потребительстких</w:t>
            </w:r>
            <w:proofErr w:type="spellEnd"/>
            <w:r w:rsidRPr="00D63CA2">
              <w:rPr>
                <w:sz w:val="20"/>
                <w:szCs w:val="20"/>
              </w:rPr>
              <w:t xml:space="preserve"> кредитов, что превысило результат предыдущего года на 74%. Число выданных кредитных карт в 2017 году так же оказалось выше объёма продаж предыдущего года и составило почти 120 тысяч штук (+425% к результату 2016 года).</w:t>
            </w:r>
          </w:p>
          <w:p w:rsidR="00D63CA2" w:rsidRPr="00D63CA2" w:rsidRDefault="00D63CA2" w:rsidP="00D63CA2">
            <w:pPr>
              <w:spacing w:before="60" w:after="60"/>
              <w:ind w:firstLine="567"/>
              <w:jc w:val="both"/>
              <w:rPr>
                <w:sz w:val="20"/>
                <w:szCs w:val="20"/>
              </w:rPr>
            </w:pPr>
            <w:r w:rsidRPr="00D63CA2">
              <w:rPr>
                <w:sz w:val="20"/>
                <w:szCs w:val="20"/>
              </w:rPr>
              <w:t xml:space="preserve">Суммарный объём выданных потребительских кредитов составил 22,2 </w:t>
            </w:r>
            <w:proofErr w:type="spellStart"/>
            <w:r w:rsidRPr="00D63CA2">
              <w:rPr>
                <w:sz w:val="20"/>
                <w:szCs w:val="20"/>
              </w:rPr>
              <w:t>млрд</w:t>
            </w:r>
            <w:proofErr w:type="gramStart"/>
            <w:r w:rsidRPr="00D63CA2">
              <w:rPr>
                <w:sz w:val="20"/>
                <w:szCs w:val="20"/>
              </w:rPr>
              <w:t>.р</w:t>
            </w:r>
            <w:proofErr w:type="gramEnd"/>
            <w:r w:rsidRPr="00D63CA2">
              <w:rPr>
                <w:sz w:val="20"/>
                <w:szCs w:val="20"/>
              </w:rPr>
              <w:t>уб</w:t>
            </w:r>
            <w:proofErr w:type="spellEnd"/>
            <w:r w:rsidRPr="00D63CA2">
              <w:rPr>
                <w:sz w:val="20"/>
                <w:szCs w:val="20"/>
              </w:rPr>
              <w:t xml:space="preserve">., что превзошло результат предыдущего года на 117%. Объём лимитов кредитных карт составил 5,3 </w:t>
            </w:r>
            <w:proofErr w:type="spellStart"/>
            <w:r w:rsidRPr="00D63CA2">
              <w:rPr>
                <w:sz w:val="20"/>
                <w:szCs w:val="20"/>
              </w:rPr>
              <w:t>млрд.руб</w:t>
            </w:r>
            <w:proofErr w:type="spellEnd"/>
            <w:r w:rsidRPr="00D63CA2">
              <w:rPr>
                <w:sz w:val="20"/>
                <w:szCs w:val="20"/>
              </w:rPr>
              <w:t>., (пятикратный рост относительно 2016 года).</w:t>
            </w:r>
          </w:p>
          <w:p w:rsidR="00D63CA2" w:rsidRPr="00D63CA2" w:rsidRDefault="00D63CA2" w:rsidP="00D63CA2">
            <w:pPr>
              <w:spacing w:before="60" w:after="60"/>
              <w:ind w:firstLine="567"/>
              <w:jc w:val="both"/>
              <w:rPr>
                <w:sz w:val="20"/>
                <w:szCs w:val="20"/>
              </w:rPr>
            </w:pPr>
            <w:r w:rsidRPr="00D63CA2">
              <w:rPr>
                <w:sz w:val="20"/>
                <w:szCs w:val="20"/>
              </w:rPr>
              <w:t xml:space="preserve">В 2017 году чистые комиссии, полученные Банком от розничных операций составили 3,7 </w:t>
            </w:r>
            <w:proofErr w:type="spellStart"/>
            <w:r w:rsidRPr="00D63CA2">
              <w:rPr>
                <w:sz w:val="20"/>
                <w:szCs w:val="20"/>
              </w:rPr>
              <w:t>млрд</w:t>
            </w:r>
            <w:proofErr w:type="gramStart"/>
            <w:r w:rsidRPr="00D63CA2">
              <w:rPr>
                <w:sz w:val="20"/>
                <w:szCs w:val="20"/>
              </w:rPr>
              <w:t>.р</w:t>
            </w:r>
            <w:proofErr w:type="gramEnd"/>
            <w:r w:rsidRPr="00D63CA2">
              <w:rPr>
                <w:sz w:val="20"/>
                <w:szCs w:val="20"/>
              </w:rPr>
              <w:t>уб</w:t>
            </w:r>
            <w:proofErr w:type="spellEnd"/>
            <w:r w:rsidRPr="00D63CA2">
              <w:rPr>
                <w:sz w:val="20"/>
                <w:szCs w:val="20"/>
              </w:rPr>
              <w:t>., что оказ</w:t>
            </w:r>
            <w:r w:rsidRPr="00D63CA2">
              <w:rPr>
                <w:sz w:val="20"/>
                <w:szCs w:val="20"/>
              </w:rPr>
              <w:t>а</w:t>
            </w:r>
            <w:r w:rsidRPr="00D63CA2">
              <w:rPr>
                <w:sz w:val="20"/>
                <w:szCs w:val="20"/>
              </w:rPr>
              <w:t xml:space="preserve">лось больше результата предыдущего года на 65%. Операционная прибыль розничного бизнеса составила 4,1 </w:t>
            </w:r>
            <w:proofErr w:type="spellStart"/>
            <w:r w:rsidRPr="00D63CA2">
              <w:rPr>
                <w:sz w:val="20"/>
                <w:szCs w:val="20"/>
              </w:rPr>
              <w:t>млрд.руб</w:t>
            </w:r>
            <w:proofErr w:type="spellEnd"/>
            <w:r w:rsidRPr="00D63CA2">
              <w:rPr>
                <w:sz w:val="20"/>
                <w:szCs w:val="20"/>
              </w:rPr>
              <w:t>. (+43% к результату 2016 года)</w:t>
            </w:r>
          </w:p>
          <w:p w:rsidR="00D63CA2" w:rsidRPr="00D63CA2" w:rsidRDefault="00D63CA2" w:rsidP="00D63CA2">
            <w:pPr>
              <w:spacing w:before="60" w:after="60"/>
              <w:ind w:firstLine="567"/>
              <w:jc w:val="both"/>
              <w:rPr>
                <w:sz w:val="20"/>
                <w:szCs w:val="20"/>
              </w:rPr>
            </w:pPr>
          </w:p>
          <w:p w:rsidR="00D63CA2" w:rsidRPr="00D63CA2" w:rsidRDefault="00D63CA2" w:rsidP="00D63CA2">
            <w:pPr>
              <w:spacing w:before="60" w:after="60"/>
              <w:ind w:firstLine="567"/>
              <w:jc w:val="both"/>
              <w:rPr>
                <w:sz w:val="20"/>
                <w:szCs w:val="20"/>
              </w:rPr>
            </w:pPr>
            <w:r w:rsidRPr="00D63CA2">
              <w:rPr>
                <w:sz w:val="20"/>
                <w:szCs w:val="20"/>
              </w:rPr>
              <w:t xml:space="preserve">Корпоративный портфель Банка в 2017 году составил 38,8 </w:t>
            </w:r>
            <w:proofErr w:type="spellStart"/>
            <w:r w:rsidRPr="00D63CA2">
              <w:rPr>
                <w:sz w:val="20"/>
                <w:szCs w:val="20"/>
              </w:rPr>
              <w:t>млрд</w:t>
            </w:r>
            <w:proofErr w:type="gramStart"/>
            <w:r w:rsidRPr="00D63CA2">
              <w:rPr>
                <w:sz w:val="20"/>
                <w:szCs w:val="20"/>
              </w:rPr>
              <w:t>.р</w:t>
            </w:r>
            <w:proofErr w:type="gramEnd"/>
            <w:r w:rsidRPr="00D63CA2">
              <w:rPr>
                <w:sz w:val="20"/>
                <w:szCs w:val="20"/>
              </w:rPr>
              <w:t>уб</w:t>
            </w:r>
            <w:proofErr w:type="spellEnd"/>
            <w:r w:rsidRPr="00D63CA2">
              <w:rPr>
                <w:sz w:val="20"/>
                <w:szCs w:val="20"/>
              </w:rPr>
              <w:t>., что на 9% ниже результата конца пред</w:t>
            </w:r>
            <w:r w:rsidRPr="00D63CA2">
              <w:rPr>
                <w:sz w:val="20"/>
                <w:szCs w:val="20"/>
              </w:rPr>
              <w:t>ы</w:t>
            </w:r>
            <w:r w:rsidRPr="00D63CA2">
              <w:rPr>
                <w:sz w:val="20"/>
                <w:szCs w:val="20"/>
              </w:rPr>
              <w:t xml:space="preserve">дущего года, когда портфель составил 42,5 </w:t>
            </w:r>
            <w:proofErr w:type="spellStart"/>
            <w:r w:rsidRPr="00D63CA2">
              <w:rPr>
                <w:sz w:val="20"/>
                <w:szCs w:val="20"/>
              </w:rPr>
              <w:t>млрд.руб</w:t>
            </w:r>
            <w:proofErr w:type="spellEnd"/>
            <w:r w:rsidRPr="00D63CA2">
              <w:rPr>
                <w:sz w:val="20"/>
                <w:szCs w:val="20"/>
              </w:rPr>
              <w:t xml:space="preserve">. Сокращение портфеля связано со стратегическим фокусом на </w:t>
            </w:r>
            <w:proofErr w:type="spellStart"/>
            <w:r w:rsidRPr="00D63CA2">
              <w:rPr>
                <w:sz w:val="20"/>
                <w:szCs w:val="20"/>
              </w:rPr>
              <w:t>комиссиионных</w:t>
            </w:r>
            <w:proofErr w:type="spellEnd"/>
            <w:r w:rsidRPr="00D63CA2">
              <w:rPr>
                <w:sz w:val="20"/>
                <w:szCs w:val="20"/>
              </w:rPr>
              <w:t xml:space="preserve"> услугах и приоритетом нулевой терпимости к кредитным рискам.</w:t>
            </w:r>
          </w:p>
          <w:p w:rsidR="00D63CA2" w:rsidRPr="00D63CA2" w:rsidRDefault="00D63CA2" w:rsidP="00D63CA2">
            <w:pPr>
              <w:spacing w:before="60" w:after="60"/>
              <w:ind w:firstLine="567"/>
              <w:jc w:val="both"/>
              <w:rPr>
                <w:sz w:val="20"/>
                <w:szCs w:val="20"/>
              </w:rPr>
            </w:pPr>
          </w:p>
          <w:p w:rsidR="00D63CA2" w:rsidRPr="00D63CA2" w:rsidRDefault="00D63CA2" w:rsidP="00D63CA2">
            <w:pPr>
              <w:spacing w:before="60" w:after="60"/>
              <w:ind w:firstLine="567"/>
              <w:jc w:val="both"/>
              <w:rPr>
                <w:sz w:val="20"/>
                <w:szCs w:val="20"/>
              </w:rPr>
            </w:pPr>
            <w:r w:rsidRPr="00D63CA2">
              <w:rPr>
                <w:sz w:val="20"/>
                <w:szCs w:val="20"/>
              </w:rPr>
              <w:t xml:space="preserve">Инвестиционный портфель Банка в 2017 году составил 43,8 </w:t>
            </w:r>
            <w:proofErr w:type="spellStart"/>
            <w:r w:rsidRPr="00D63CA2">
              <w:rPr>
                <w:sz w:val="20"/>
                <w:szCs w:val="20"/>
              </w:rPr>
              <w:t>млрд</w:t>
            </w:r>
            <w:proofErr w:type="gramStart"/>
            <w:r w:rsidRPr="00D63CA2">
              <w:rPr>
                <w:sz w:val="20"/>
                <w:szCs w:val="20"/>
              </w:rPr>
              <w:t>.р</w:t>
            </w:r>
            <w:proofErr w:type="gramEnd"/>
            <w:r w:rsidRPr="00D63CA2">
              <w:rPr>
                <w:sz w:val="20"/>
                <w:szCs w:val="20"/>
              </w:rPr>
              <w:t>уб</w:t>
            </w:r>
            <w:proofErr w:type="spellEnd"/>
            <w:r w:rsidRPr="00D63CA2">
              <w:rPr>
                <w:sz w:val="20"/>
                <w:szCs w:val="20"/>
              </w:rPr>
              <w:t>., что выше результата конца предыдущ</w:t>
            </w:r>
            <w:r w:rsidRPr="00D63CA2">
              <w:rPr>
                <w:sz w:val="20"/>
                <w:szCs w:val="20"/>
              </w:rPr>
              <w:t>е</w:t>
            </w:r>
            <w:r w:rsidRPr="00D63CA2">
              <w:rPr>
                <w:sz w:val="20"/>
                <w:szCs w:val="20"/>
              </w:rPr>
              <w:t>го года на 17%. Основной рост пришёлся на ценные бумаги подпадающие под критерии программы АСВ, рост объ</w:t>
            </w:r>
            <w:r w:rsidRPr="00D63CA2">
              <w:rPr>
                <w:sz w:val="20"/>
                <w:szCs w:val="20"/>
              </w:rPr>
              <w:t>ё</w:t>
            </w:r>
            <w:r w:rsidRPr="00D63CA2">
              <w:rPr>
                <w:sz w:val="20"/>
                <w:szCs w:val="20"/>
              </w:rPr>
              <w:t>ма инвестиций в которые составил 91%.</w:t>
            </w:r>
          </w:p>
          <w:p w:rsidR="00D63CA2" w:rsidRPr="00D63CA2" w:rsidRDefault="00D63CA2" w:rsidP="00D63CA2">
            <w:pPr>
              <w:spacing w:before="60" w:after="60"/>
              <w:ind w:firstLine="567"/>
              <w:jc w:val="both"/>
              <w:rPr>
                <w:sz w:val="20"/>
                <w:szCs w:val="20"/>
              </w:rPr>
            </w:pPr>
          </w:p>
          <w:p w:rsidR="00D63CA2" w:rsidRPr="00D63CA2" w:rsidRDefault="00D63CA2" w:rsidP="00D63CA2">
            <w:pPr>
              <w:spacing w:before="60" w:after="60"/>
              <w:ind w:firstLine="567"/>
              <w:jc w:val="both"/>
              <w:rPr>
                <w:sz w:val="20"/>
                <w:szCs w:val="20"/>
              </w:rPr>
            </w:pPr>
            <w:r w:rsidRPr="00D63CA2">
              <w:rPr>
                <w:sz w:val="20"/>
                <w:szCs w:val="20"/>
              </w:rPr>
              <w:t xml:space="preserve">По итогам года Банком получена прибыль в размере 2 </w:t>
            </w:r>
            <w:proofErr w:type="spellStart"/>
            <w:r w:rsidRPr="00D63CA2">
              <w:rPr>
                <w:sz w:val="20"/>
                <w:szCs w:val="20"/>
              </w:rPr>
              <w:t>млрд</w:t>
            </w:r>
            <w:proofErr w:type="gramStart"/>
            <w:r w:rsidRPr="00D63CA2">
              <w:rPr>
                <w:sz w:val="20"/>
                <w:szCs w:val="20"/>
              </w:rPr>
              <w:t>.р</w:t>
            </w:r>
            <w:proofErr w:type="gramEnd"/>
            <w:r w:rsidRPr="00D63CA2">
              <w:rPr>
                <w:sz w:val="20"/>
                <w:szCs w:val="20"/>
              </w:rPr>
              <w:t>уб</w:t>
            </w:r>
            <w:proofErr w:type="spellEnd"/>
            <w:r w:rsidRPr="00D63CA2">
              <w:rPr>
                <w:sz w:val="20"/>
                <w:szCs w:val="20"/>
              </w:rPr>
              <w:t>.</w:t>
            </w:r>
          </w:p>
          <w:p w:rsidR="004207EE" w:rsidRPr="00D63CA2" w:rsidRDefault="004207EE" w:rsidP="0097426A">
            <w:pPr>
              <w:pStyle w:val="em-4"/>
            </w:pPr>
          </w:p>
        </w:tc>
      </w:tr>
    </w:tbl>
    <w:p w:rsidR="004207EE" w:rsidRPr="00822DBB" w:rsidRDefault="004207EE" w:rsidP="004207EE">
      <w:pPr>
        <w:pStyle w:val="em-4"/>
        <w:rPr>
          <w:b/>
          <w:i/>
        </w:rPr>
      </w:pPr>
      <w:r w:rsidRPr="00822DBB">
        <w:rPr>
          <w:b/>
          <w:i/>
        </w:rPr>
        <w:t>Отдельное (несовпадающее) мнение каждого из органов управления кредитной организации - эмитента относительно представленной информации и аргументация, объясняющая их позицию:</w:t>
      </w:r>
    </w:p>
    <w:p w:rsidR="004207EE" w:rsidRPr="00822DBB" w:rsidRDefault="004207EE" w:rsidP="004207EE">
      <w:pPr>
        <w:pStyle w:val="em-4"/>
        <w:rPr>
          <w:b/>
          <w:i/>
        </w:rPr>
      </w:pPr>
    </w:p>
    <w:tbl>
      <w:tblPr>
        <w:tblW w:w="0" w:type="auto"/>
        <w:tblLook w:val="01E0" w:firstRow="1" w:lastRow="1" w:firstColumn="1" w:lastColumn="1" w:noHBand="0" w:noVBand="0"/>
      </w:tblPr>
      <w:tblGrid>
        <w:gridCol w:w="9570"/>
      </w:tblGrid>
      <w:tr w:rsidR="004207EE" w:rsidRPr="00822DBB" w:rsidTr="0097426A">
        <w:tc>
          <w:tcPr>
            <w:tcW w:w="9570" w:type="dxa"/>
          </w:tcPr>
          <w:p w:rsidR="004207EE" w:rsidRPr="00822DBB" w:rsidRDefault="004207EE" w:rsidP="0097426A">
            <w:pPr>
              <w:pStyle w:val="em-4"/>
            </w:pPr>
            <w:r w:rsidRPr="00822DBB">
              <w:t>Мнения каждого из органов управления кредитной организации - эмитента относительно представленной информации совпадают.</w:t>
            </w:r>
          </w:p>
        </w:tc>
      </w:tr>
    </w:tbl>
    <w:p w:rsidR="004207EE" w:rsidRPr="00822DBB" w:rsidRDefault="004207EE" w:rsidP="004207EE">
      <w:pPr>
        <w:pStyle w:val="em-4"/>
      </w:pPr>
    </w:p>
    <w:p w:rsidR="004207EE" w:rsidRPr="00822DBB" w:rsidRDefault="004207EE" w:rsidP="004207EE">
      <w:pPr>
        <w:pStyle w:val="em-4"/>
        <w:rPr>
          <w:b/>
          <w:i/>
        </w:rPr>
      </w:pPr>
      <w:proofErr w:type="gramStart"/>
      <w:r w:rsidRPr="00822DBB">
        <w:rPr>
          <w:b/>
          <w:i/>
        </w:rPr>
        <w:t xml:space="preserve">Особые мнения членов совета директоров (наблюдательного совета) кредитной организации - эмитента или членов коллегиального исполнительного органа </w:t>
      </w:r>
      <w:r w:rsidRPr="00822DBB">
        <w:rPr>
          <w:b/>
          <w:i/>
          <w:szCs w:val="24"/>
        </w:rPr>
        <w:t>кредитной организации -</w:t>
      </w:r>
      <w:r w:rsidRPr="00822DBB">
        <w:rPr>
          <w:b/>
          <w:i/>
          <w:sz w:val="20"/>
        </w:rPr>
        <w:t xml:space="preserve">  </w:t>
      </w:r>
      <w:r w:rsidRPr="00822DBB">
        <w:rPr>
          <w:b/>
          <w:i/>
        </w:rPr>
        <w:t>эмитента (настаивающих на отражении в ежеквартальном отчете таких мнений) относительно предста</w:t>
      </w:r>
      <w:r w:rsidRPr="00822DBB">
        <w:rPr>
          <w:b/>
          <w:i/>
        </w:rPr>
        <w:t>в</w:t>
      </w:r>
      <w:r w:rsidRPr="00822DBB">
        <w:rPr>
          <w:b/>
          <w:i/>
        </w:rPr>
        <w:t>ленной информации, отраженные в протоколе собрания (заседания) совета директоров (наблюд</w:t>
      </w:r>
      <w:r w:rsidRPr="00822DBB">
        <w:rPr>
          <w:b/>
          <w:i/>
        </w:rPr>
        <w:t>а</w:t>
      </w:r>
      <w:r w:rsidRPr="00822DBB">
        <w:rPr>
          <w:b/>
          <w:i/>
        </w:rPr>
        <w:t>тельного совета) кредитной организации - эмитента или коллегиального исполнительного органа, на котором рассматривались соответствующие вопросы, и аргументация членов органов управления кредитной организации - эмитента, объясняющая их</w:t>
      </w:r>
      <w:proofErr w:type="gramEnd"/>
      <w:r w:rsidRPr="00822DBB">
        <w:rPr>
          <w:b/>
          <w:i/>
        </w:rPr>
        <w:t xml:space="preserve"> позиции:</w:t>
      </w:r>
    </w:p>
    <w:p w:rsidR="004207EE" w:rsidRPr="00822DBB" w:rsidRDefault="004207EE" w:rsidP="004207EE">
      <w:pPr>
        <w:pStyle w:val="em-4"/>
      </w:pPr>
    </w:p>
    <w:tbl>
      <w:tblPr>
        <w:tblW w:w="0" w:type="auto"/>
        <w:tblLook w:val="01E0" w:firstRow="1" w:lastRow="1" w:firstColumn="1" w:lastColumn="1" w:noHBand="0" w:noVBand="0"/>
      </w:tblPr>
      <w:tblGrid>
        <w:gridCol w:w="9570"/>
      </w:tblGrid>
      <w:tr w:rsidR="004207EE" w:rsidRPr="00822DBB" w:rsidTr="0097426A">
        <w:tc>
          <w:tcPr>
            <w:tcW w:w="9570" w:type="dxa"/>
          </w:tcPr>
          <w:p w:rsidR="004207EE" w:rsidRPr="00822DBB" w:rsidRDefault="004207EE" w:rsidP="0097426A">
            <w:pPr>
              <w:pStyle w:val="em-4"/>
            </w:pPr>
            <w:r w:rsidRPr="00822DBB">
              <w:t>Особые мнения членов совета директоров отсутствуют.</w:t>
            </w:r>
          </w:p>
        </w:tc>
      </w:tr>
    </w:tbl>
    <w:p w:rsidR="00D87B51" w:rsidRDefault="00D87B51" w:rsidP="00D87B51">
      <w:pPr>
        <w:pStyle w:val="em-4"/>
      </w:pPr>
    </w:p>
    <w:p w:rsidR="00B37CA9" w:rsidRPr="00412DDB" w:rsidRDefault="00B37CA9" w:rsidP="00D87B51">
      <w:pPr>
        <w:pStyle w:val="em-7"/>
      </w:pPr>
      <w:bookmarkStart w:id="384" w:name="_Toc482611713"/>
      <w:r w:rsidRPr="00412DDB">
        <w:t>4.</w:t>
      </w:r>
      <w:r w:rsidR="000E0E59">
        <w:t>7</w:t>
      </w:r>
      <w:r w:rsidRPr="00412DDB">
        <w:t xml:space="preserve">. Анализ факторов и условий, влияющих на деятельность кредитной организации </w:t>
      </w:r>
      <w:r w:rsidR="00B140EC">
        <w:t>–</w:t>
      </w:r>
      <w:r w:rsidRPr="00412DDB">
        <w:t xml:space="preserve"> эмите</w:t>
      </w:r>
      <w:r w:rsidRPr="00412DDB">
        <w:t>н</w:t>
      </w:r>
      <w:r w:rsidRPr="00412DDB">
        <w:t>та</w:t>
      </w:r>
      <w:bookmarkEnd w:id="384"/>
      <w:r w:rsidRPr="00412DDB">
        <w:rPr>
          <w:rStyle w:val="af0"/>
          <w:vanish/>
        </w:rPr>
        <w:footnoteReference w:id="46"/>
      </w:r>
    </w:p>
    <w:p w:rsidR="00D87B51" w:rsidRDefault="00D87B51" w:rsidP="00D87B51">
      <w:pPr>
        <w:pStyle w:val="em-4"/>
      </w:pPr>
    </w:p>
    <w:p w:rsidR="004207EE" w:rsidRPr="00FE7E89" w:rsidRDefault="004207EE" w:rsidP="004207EE">
      <w:pPr>
        <w:pStyle w:val="em-4"/>
        <w:rPr>
          <w:b/>
          <w:i/>
        </w:rPr>
      </w:pPr>
      <w:r w:rsidRPr="00FE7E89">
        <w:rPr>
          <w:b/>
          <w:i/>
        </w:rPr>
        <w:t>Факторы и условия</w:t>
      </w:r>
      <w:r w:rsidR="009F0F4F">
        <w:rPr>
          <w:b/>
          <w:i/>
        </w:rPr>
        <w:t xml:space="preserve">, </w:t>
      </w:r>
      <w:r w:rsidRPr="00FE7E89">
        <w:rPr>
          <w:b/>
          <w:i/>
        </w:rPr>
        <w:t>влияющие на деятельность кредитной организации - эмитента и оказа</w:t>
      </w:r>
      <w:r w:rsidRPr="00FE7E89">
        <w:rPr>
          <w:b/>
          <w:i/>
        </w:rPr>
        <w:t>в</w:t>
      </w:r>
      <w:r w:rsidRPr="00FE7E89">
        <w:rPr>
          <w:b/>
          <w:i/>
        </w:rPr>
        <w:t xml:space="preserve">шие влияние на изменение размера прибыли (убытков) кредитной организации </w:t>
      </w:r>
      <w:proofErr w:type="gramStart"/>
      <w:r w:rsidRPr="00FE7E89">
        <w:rPr>
          <w:b/>
          <w:i/>
        </w:rPr>
        <w:t>-э</w:t>
      </w:r>
      <w:proofErr w:type="gramEnd"/>
      <w:r w:rsidRPr="00FE7E89">
        <w:rPr>
          <w:b/>
          <w:i/>
        </w:rPr>
        <w:t>митента от осно</w:t>
      </w:r>
      <w:r w:rsidRPr="00FE7E89">
        <w:rPr>
          <w:b/>
          <w:i/>
        </w:rPr>
        <w:t>в</w:t>
      </w:r>
      <w:r w:rsidRPr="00FE7E89">
        <w:rPr>
          <w:b/>
          <w:i/>
        </w:rPr>
        <w:t>ной деятельности:</w:t>
      </w:r>
    </w:p>
    <w:p w:rsidR="004207EE" w:rsidRPr="004207EE" w:rsidRDefault="004207EE" w:rsidP="004207EE">
      <w:pPr>
        <w:pStyle w:val="em-4"/>
        <w:rPr>
          <w:b/>
          <w:i/>
          <w:color w:val="FF0000"/>
        </w:rPr>
      </w:pPr>
    </w:p>
    <w:tbl>
      <w:tblPr>
        <w:tblW w:w="0" w:type="auto"/>
        <w:tblLook w:val="01E0" w:firstRow="1" w:lastRow="1" w:firstColumn="1" w:lastColumn="1" w:noHBand="0" w:noVBand="0"/>
      </w:tblPr>
      <w:tblGrid>
        <w:gridCol w:w="10314"/>
      </w:tblGrid>
      <w:tr w:rsidR="00822DBB" w:rsidRPr="00E251D1" w:rsidTr="004207EE">
        <w:tc>
          <w:tcPr>
            <w:tcW w:w="10314" w:type="dxa"/>
          </w:tcPr>
          <w:p w:rsidR="004207EE" w:rsidRPr="00E251D1" w:rsidRDefault="004207EE" w:rsidP="0097426A">
            <w:pPr>
              <w:widowControl w:val="0"/>
              <w:autoSpaceDE w:val="0"/>
              <w:autoSpaceDN w:val="0"/>
              <w:adjustRightInd w:val="0"/>
              <w:ind w:firstLine="567"/>
              <w:jc w:val="both"/>
              <w:rPr>
                <w:sz w:val="22"/>
                <w:szCs w:val="22"/>
              </w:rPr>
            </w:pPr>
            <w:r w:rsidRPr="00E251D1">
              <w:rPr>
                <w:sz w:val="22"/>
                <w:szCs w:val="22"/>
              </w:rPr>
              <w:t>На развитие Банка в большой степени влияет состояние экономики страны в целом, а также разв</w:t>
            </w:r>
            <w:r w:rsidRPr="00E251D1">
              <w:rPr>
                <w:sz w:val="22"/>
                <w:szCs w:val="22"/>
              </w:rPr>
              <w:t>и</w:t>
            </w:r>
            <w:r w:rsidRPr="00E251D1">
              <w:rPr>
                <w:sz w:val="22"/>
                <w:szCs w:val="22"/>
              </w:rPr>
              <w:t>тие инфраструктуры банковской системы.</w:t>
            </w:r>
          </w:p>
          <w:p w:rsidR="004207EE" w:rsidRPr="00E251D1" w:rsidRDefault="004207EE" w:rsidP="0097426A">
            <w:pPr>
              <w:widowControl w:val="0"/>
              <w:autoSpaceDE w:val="0"/>
              <w:autoSpaceDN w:val="0"/>
              <w:adjustRightInd w:val="0"/>
              <w:ind w:firstLine="567"/>
              <w:jc w:val="both"/>
              <w:rPr>
                <w:sz w:val="22"/>
                <w:szCs w:val="22"/>
              </w:rPr>
            </w:pPr>
            <w:r w:rsidRPr="00E251D1">
              <w:rPr>
                <w:sz w:val="22"/>
                <w:szCs w:val="22"/>
              </w:rPr>
              <w:t>Среди возможных факторов, которые могут негативно повлиять на основную деятельность креди</w:t>
            </w:r>
            <w:r w:rsidRPr="00E251D1">
              <w:rPr>
                <w:sz w:val="22"/>
                <w:szCs w:val="22"/>
              </w:rPr>
              <w:t>т</w:t>
            </w:r>
            <w:r w:rsidRPr="00E251D1">
              <w:rPr>
                <w:sz w:val="22"/>
                <w:szCs w:val="22"/>
              </w:rPr>
              <w:t>ной организации эмитента, можно перечислить следующие: возможные кризисные явления на междун</w:t>
            </w:r>
            <w:r w:rsidRPr="00E251D1">
              <w:rPr>
                <w:sz w:val="22"/>
                <w:szCs w:val="22"/>
              </w:rPr>
              <w:t>а</w:t>
            </w:r>
            <w:r w:rsidRPr="00E251D1">
              <w:rPr>
                <w:sz w:val="22"/>
                <w:szCs w:val="22"/>
              </w:rPr>
              <w:t>родных рынках, вызванные проблемами с суверенными долгами некоторых государств, а также стагнация или спад в некоторых отраслях экономики России.</w:t>
            </w:r>
          </w:p>
          <w:p w:rsidR="004207EE" w:rsidRPr="00E251D1" w:rsidRDefault="004207EE" w:rsidP="0097426A">
            <w:pPr>
              <w:widowControl w:val="0"/>
              <w:autoSpaceDE w:val="0"/>
              <w:autoSpaceDN w:val="0"/>
              <w:adjustRightInd w:val="0"/>
              <w:ind w:firstLine="567"/>
              <w:jc w:val="both"/>
              <w:rPr>
                <w:sz w:val="22"/>
                <w:szCs w:val="22"/>
              </w:rPr>
            </w:pPr>
            <w:r w:rsidRPr="00E251D1">
              <w:rPr>
                <w:sz w:val="22"/>
                <w:szCs w:val="22"/>
              </w:rPr>
              <w:t>Также факторами, которые могут негативно повлиять на основную деятельность кредитной орган</w:t>
            </w:r>
            <w:r w:rsidRPr="00E251D1">
              <w:rPr>
                <w:sz w:val="22"/>
                <w:szCs w:val="22"/>
              </w:rPr>
              <w:t>и</w:t>
            </w:r>
            <w:r w:rsidRPr="00E251D1">
              <w:rPr>
                <w:sz w:val="22"/>
                <w:szCs w:val="22"/>
              </w:rPr>
              <w:t>зации - эмитента, являются изменения банковского законодательства, которые могут затруднить выполн</w:t>
            </w:r>
            <w:r w:rsidRPr="00E251D1">
              <w:rPr>
                <w:sz w:val="22"/>
                <w:szCs w:val="22"/>
              </w:rPr>
              <w:t>е</w:t>
            </w:r>
            <w:r w:rsidRPr="00E251D1">
              <w:rPr>
                <w:sz w:val="22"/>
                <w:szCs w:val="22"/>
              </w:rPr>
              <w:t>ние Банком стратегии его развития, а также негативное изменение общей макроэкономической ситуации в Российской Федерации. Жесткая политика управления рисками, создание резервов на возможные потери по операциям юридических и физических лиц может способствовать уменьшению такого влияния.</w:t>
            </w:r>
          </w:p>
          <w:p w:rsidR="00822DBB" w:rsidRPr="00E251D1" w:rsidRDefault="00822DBB" w:rsidP="0097426A">
            <w:pPr>
              <w:widowControl w:val="0"/>
              <w:autoSpaceDE w:val="0"/>
              <w:autoSpaceDN w:val="0"/>
              <w:adjustRightInd w:val="0"/>
              <w:ind w:firstLine="567"/>
              <w:jc w:val="both"/>
              <w:rPr>
                <w:sz w:val="22"/>
                <w:szCs w:val="22"/>
              </w:rPr>
            </w:pPr>
          </w:p>
          <w:p w:rsidR="009F0F4F" w:rsidRPr="00E251D1" w:rsidRDefault="009F0F4F" w:rsidP="009F0F4F">
            <w:pPr>
              <w:ind w:right="-1" w:firstLine="567"/>
              <w:jc w:val="both"/>
              <w:rPr>
                <w:sz w:val="22"/>
                <w:szCs w:val="22"/>
              </w:rPr>
            </w:pPr>
            <w:r w:rsidRPr="00E251D1">
              <w:rPr>
                <w:sz w:val="22"/>
                <w:szCs w:val="22"/>
              </w:rPr>
              <w:t xml:space="preserve">Наибольшее влияние на формирование финансового результата за </w:t>
            </w:r>
            <w:r w:rsidR="000B5562" w:rsidRPr="00E251D1">
              <w:rPr>
                <w:sz w:val="22"/>
                <w:szCs w:val="22"/>
              </w:rPr>
              <w:t xml:space="preserve">2017 </w:t>
            </w:r>
            <w:r w:rsidRPr="00E251D1">
              <w:rPr>
                <w:sz w:val="22"/>
                <w:szCs w:val="22"/>
              </w:rPr>
              <w:t>год оказали такие банко</w:t>
            </w:r>
            <w:r w:rsidRPr="00E251D1">
              <w:rPr>
                <w:sz w:val="22"/>
                <w:szCs w:val="22"/>
              </w:rPr>
              <w:t>в</w:t>
            </w:r>
            <w:r w:rsidRPr="00E251D1">
              <w:rPr>
                <w:sz w:val="22"/>
                <w:szCs w:val="22"/>
              </w:rPr>
              <w:t>ские операции, как кредитование юридических и физических лиц, операции с ценными бумагами, опер</w:t>
            </w:r>
            <w:r w:rsidRPr="00E251D1">
              <w:rPr>
                <w:sz w:val="22"/>
                <w:szCs w:val="22"/>
              </w:rPr>
              <w:t>а</w:t>
            </w:r>
            <w:r w:rsidRPr="00E251D1">
              <w:rPr>
                <w:sz w:val="22"/>
                <w:szCs w:val="22"/>
              </w:rPr>
              <w:t>ции на межбанковском рынке, оказание услуг клиентам.</w:t>
            </w:r>
          </w:p>
          <w:p w:rsidR="009F0F4F" w:rsidRPr="00E251D1" w:rsidRDefault="009F0F4F" w:rsidP="009F0F4F">
            <w:pPr>
              <w:ind w:right="-1" w:firstLine="567"/>
              <w:jc w:val="both"/>
              <w:rPr>
                <w:sz w:val="22"/>
                <w:szCs w:val="22"/>
              </w:rPr>
            </w:pPr>
            <w:r w:rsidRPr="00E251D1">
              <w:rPr>
                <w:sz w:val="22"/>
                <w:szCs w:val="22"/>
              </w:rPr>
              <w:t>Финансовые результаты за 201</w:t>
            </w:r>
            <w:r w:rsidR="00E251D1" w:rsidRPr="00E251D1">
              <w:rPr>
                <w:sz w:val="22"/>
                <w:szCs w:val="22"/>
              </w:rPr>
              <w:t xml:space="preserve">7 и </w:t>
            </w:r>
            <w:r w:rsidR="00236184">
              <w:rPr>
                <w:sz w:val="22"/>
                <w:szCs w:val="22"/>
              </w:rPr>
              <w:t xml:space="preserve"> 6 месяцев</w:t>
            </w:r>
            <w:r w:rsidR="00E251D1" w:rsidRPr="00E251D1">
              <w:rPr>
                <w:sz w:val="22"/>
                <w:szCs w:val="22"/>
              </w:rPr>
              <w:t xml:space="preserve"> 2018 года</w:t>
            </w:r>
            <w:r w:rsidRPr="00E251D1">
              <w:rPr>
                <w:sz w:val="22"/>
                <w:szCs w:val="22"/>
              </w:rPr>
              <w:t xml:space="preserve"> по основным видам совершаемых операций отражены в отчете о финансовых результатах. По итогам 201</w:t>
            </w:r>
            <w:r w:rsidR="00E251D1" w:rsidRPr="00E251D1">
              <w:rPr>
                <w:sz w:val="22"/>
                <w:szCs w:val="22"/>
              </w:rPr>
              <w:t>7</w:t>
            </w:r>
            <w:r w:rsidRPr="00E251D1">
              <w:rPr>
                <w:sz w:val="22"/>
                <w:szCs w:val="22"/>
              </w:rPr>
              <w:t xml:space="preserve"> года был</w:t>
            </w:r>
            <w:r w:rsidR="000B5562" w:rsidRPr="00E251D1">
              <w:rPr>
                <w:sz w:val="22"/>
                <w:szCs w:val="22"/>
              </w:rPr>
              <w:t>а получена прибыль</w:t>
            </w:r>
            <w:r w:rsidRPr="00E251D1">
              <w:rPr>
                <w:sz w:val="22"/>
                <w:szCs w:val="22"/>
              </w:rPr>
              <w:t xml:space="preserve">  в размере </w:t>
            </w:r>
            <w:r w:rsidR="000B5562" w:rsidRPr="00E251D1">
              <w:rPr>
                <w:sz w:val="22"/>
                <w:szCs w:val="22"/>
              </w:rPr>
              <w:t>2 027 900</w:t>
            </w:r>
            <w:r w:rsidRPr="00E251D1">
              <w:rPr>
                <w:sz w:val="22"/>
                <w:szCs w:val="22"/>
              </w:rPr>
              <w:t xml:space="preserve"> тыс. рублей.</w:t>
            </w:r>
          </w:p>
          <w:p w:rsidR="009F0F4F" w:rsidRPr="00E251D1" w:rsidRDefault="009F0F4F" w:rsidP="009F0F4F">
            <w:pPr>
              <w:ind w:right="-1" w:firstLine="567"/>
              <w:jc w:val="both"/>
              <w:rPr>
                <w:sz w:val="22"/>
                <w:szCs w:val="22"/>
              </w:rPr>
            </w:pPr>
          </w:p>
          <w:p w:rsidR="00E251D1" w:rsidRPr="00E251D1" w:rsidRDefault="00E251D1" w:rsidP="00E251D1">
            <w:pPr>
              <w:ind w:right="-1" w:firstLine="567"/>
              <w:jc w:val="both"/>
              <w:rPr>
                <w:sz w:val="22"/>
                <w:szCs w:val="22"/>
              </w:rPr>
            </w:pPr>
            <w:r w:rsidRPr="00E251D1">
              <w:rPr>
                <w:sz w:val="22"/>
                <w:szCs w:val="22"/>
              </w:rPr>
              <w:t>В качестве основных факторов, которые оказали наиболее существенное влияние на результаты де</w:t>
            </w:r>
            <w:r w:rsidRPr="00E251D1">
              <w:rPr>
                <w:sz w:val="22"/>
                <w:szCs w:val="22"/>
              </w:rPr>
              <w:t>я</w:t>
            </w:r>
            <w:r w:rsidRPr="00E251D1">
              <w:rPr>
                <w:sz w:val="22"/>
                <w:szCs w:val="22"/>
              </w:rPr>
              <w:t>тельности Банка в 2017 году, можно отметить:</w:t>
            </w:r>
          </w:p>
          <w:p w:rsidR="00E251D1" w:rsidRPr="00E251D1" w:rsidRDefault="00E251D1" w:rsidP="00E251D1">
            <w:pPr>
              <w:ind w:right="-1" w:firstLine="567"/>
              <w:jc w:val="both"/>
              <w:rPr>
                <w:sz w:val="22"/>
                <w:szCs w:val="22"/>
              </w:rPr>
            </w:pPr>
            <w:r w:rsidRPr="00E251D1">
              <w:rPr>
                <w:sz w:val="22"/>
                <w:szCs w:val="22"/>
              </w:rPr>
              <w:t>- Продолжение политики улучшения качества кредитного портфеля с помощью, с одной стороны, повышения качества новых выдач, а с другой, – роста   эффективности взыскания, что привело к сущ</w:t>
            </w:r>
            <w:r w:rsidRPr="00E251D1">
              <w:rPr>
                <w:sz w:val="22"/>
                <w:szCs w:val="22"/>
              </w:rPr>
              <w:t>е</w:t>
            </w:r>
            <w:r w:rsidRPr="00E251D1">
              <w:rPr>
                <w:sz w:val="22"/>
                <w:szCs w:val="22"/>
              </w:rPr>
              <w:t>ственному сокращению резервов по кредитам юридических и физических лиц в 2017 году.</w:t>
            </w:r>
          </w:p>
          <w:p w:rsidR="00E251D1" w:rsidRPr="00E251D1" w:rsidRDefault="00E251D1" w:rsidP="00E251D1">
            <w:pPr>
              <w:ind w:right="-1" w:firstLine="567"/>
              <w:jc w:val="both"/>
              <w:rPr>
                <w:sz w:val="22"/>
                <w:szCs w:val="22"/>
              </w:rPr>
            </w:pPr>
          </w:p>
          <w:p w:rsidR="00E251D1" w:rsidRPr="00E251D1" w:rsidRDefault="00E251D1" w:rsidP="00E251D1">
            <w:pPr>
              <w:ind w:right="-1" w:firstLine="567"/>
              <w:jc w:val="both"/>
              <w:rPr>
                <w:sz w:val="22"/>
                <w:szCs w:val="22"/>
              </w:rPr>
            </w:pPr>
            <w:r w:rsidRPr="00E251D1">
              <w:rPr>
                <w:sz w:val="22"/>
                <w:szCs w:val="22"/>
              </w:rPr>
              <w:t xml:space="preserve">- Развитие бизнеса Банка, как в </w:t>
            </w:r>
            <w:proofErr w:type="gramStart"/>
            <w:r w:rsidRPr="00E251D1">
              <w:rPr>
                <w:sz w:val="22"/>
                <w:szCs w:val="22"/>
              </w:rPr>
              <w:t>корпоративном</w:t>
            </w:r>
            <w:proofErr w:type="gramEnd"/>
            <w:r w:rsidRPr="00E251D1">
              <w:rPr>
                <w:sz w:val="22"/>
                <w:szCs w:val="22"/>
              </w:rPr>
              <w:t xml:space="preserve">, так и в розничном сегментах, с особым акцентом на рентабельность продуктов, кредитование клиентов с низким уровнем риска, развитие транзакционного бизнеса. </w:t>
            </w:r>
          </w:p>
          <w:p w:rsidR="00E251D1" w:rsidRPr="00E251D1" w:rsidRDefault="00E251D1" w:rsidP="00E251D1">
            <w:pPr>
              <w:ind w:right="-1" w:firstLine="567"/>
              <w:jc w:val="both"/>
              <w:rPr>
                <w:sz w:val="22"/>
                <w:szCs w:val="22"/>
              </w:rPr>
            </w:pPr>
          </w:p>
          <w:p w:rsidR="00E251D1" w:rsidRPr="00E251D1" w:rsidRDefault="00E251D1" w:rsidP="00E251D1">
            <w:pPr>
              <w:ind w:right="-1" w:firstLine="567"/>
              <w:jc w:val="both"/>
              <w:rPr>
                <w:sz w:val="22"/>
                <w:szCs w:val="22"/>
              </w:rPr>
            </w:pPr>
            <w:r w:rsidRPr="00E251D1">
              <w:rPr>
                <w:sz w:val="22"/>
                <w:szCs w:val="22"/>
              </w:rPr>
              <w:t>В 2017 году Банком исполнялись все предписанные Банком России нормативные значения дост</w:t>
            </w:r>
            <w:r w:rsidRPr="00E251D1">
              <w:rPr>
                <w:sz w:val="22"/>
                <w:szCs w:val="22"/>
              </w:rPr>
              <w:t>а</w:t>
            </w:r>
            <w:r w:rsidRPr="00E251D1">
              <w:rPr>
                <w:sz w:val="22"/>
                <w:szCs w:val="22"/>
              </w:rPr>
              <w:t xml:space="preserve">точности капитала, структуры портфелей, учета рисков, формирования резервов и пр. </w:t>
            </w:r>
          </w:p>
          <w:p w:rsidR="00E251D1" w:rsidRPr="00E251D1" w:rsidRDefault="00E251D1" w:rsidP="00E251D1">
            <w:pPr>
              <w:ind w:right="-1" w:firstLine="567"/>
              <w:jc w:val="both"/>
              <w:rPr>
                <w:sz w:val="22"/>
                <w:szCs w:val="22"/>
              </w:rPr>
            </w:pPr>
          </w:p>
          <w:p w:rsidR="00E251D1" w:rsidRPr="00E251D1" w:rsidRDefault="00E251D1" w:rsidP="00E251D1">
            <w:pPr>
              <w:ind w:right="-1" w:firstLine="567"/>
              <w:jc w:val="both"/>
              <w:rPr>
                <w:sz w:val="22"/>
                <w:szCs w:val="22"/>
              </w:rPr>
            </w:pPr>
            <w:r w:rsidRPr="00E251D1">
              <w:rPr>
                <w:sz w:val="22"/>
                <w:szCs w:val="22"/>
              </w:rPr>
              <w:t>Выстроенные кредитные процессы позволили удерживать исключительно низкий для российского рынка уровень рисков по выдаваемым кредитам. В среднем портфельный риск розничных кредитов уде</w:t>
            </w:r>
            <w:r w:rsidRPr="00E251D1">
              <w:rPr>
                <w:sz w:val="22"/>
                <w:szCs w:val="22"/>
              </w:rPr>
              <w:t>р</w:t>
            </w:r>
            <w:r w:rsidRPr="00E251D1">
              <w:rPr>
                <w:sz w:val="22"/>
                <w:szCs w:val="22"/>
              </w:rPr>
              <w:t>живается на уровне ниже 4%, что является результатом отладки аналитической инфраструктуры, опт</w:t>
            </w:r>
            <w:r w:rsidRPr="00E251D1">
              <w:rPr>
                <w:sz w:val="22"/>
                <w:szCs w:val="22"/>
              </w:rPr>
              <w:t>и</w:t>
            </w:r>
            <w:r w:rsidRPr="00E251D1">
              <w:rPr>
                <w:sz w:val="22"/>
                <w:szCs w:val="22"/>
              </w:rPr>
              <w:t xml:space="preserve">мального использования </w:t>
            </w:r>
            <w:proofErr w:type="gramStart"/>
            <w:r w:rsidRPr="00E251D1">
              <w:rPr>
                <w:sz w:val="22"/>
                <w:szCs w:val="22"/>
              </w:rPr>
              <w:t>риск-платформ</w:t>
            </w:r>
            <w:proofErr w:type="gramEnd"/>
            <w:r w:rsidRPr="00E251D1">
              <w:rPr>
                <w:sz w:val="22"/>
                <w:szCs w:val="22"/>
              </w:rPr>
              <w:t xml:space="preserve"> и собственных уникальных разработок в сфере использования данных. Кредитная политика Банка ориентирована на стабильный сегмент − большая </w:t>
            </w:r>
            <w:proofErr w:type="gramStart"/>
            <w:r w:rsidRPr="00E251D1">
              <w:rPr>
                <w:sz w:val="22"/>
                <w:szCs w:val="22"/>
              </w:rPr>
              <w:t>часть розничных заемщиков Банка представляет среднемассовый</w:t>
            </w:r>
            <w:proofErr w:type="gramEnd"/>
            <w:r w:rsidRPr="00E251D1">
              <w:rPr>
                <w:sz w:val="22"/>
                <w:szCs w:val="22"/>
              </w:rPr>
              <w:t xml:space="preserve"> сегмент, имеет стабильные доходы и демонстрирует в</w:t>
            </w:r>
            <w:r w:rsidRPr="00E251D1">
              <w:rPr>
                <w:sz w:val="22"/>
                <w:szCs w:val="22"/>
              </w:rPr>
              <w:t>ы</w:t>
            </w:r>
            <w:r w:rsidRPr="00E251D1">
              <w:rPr>
                <w:sz w:val="22"/>
                <w:szCs w:val="22"/>
              </w:rPr>
              <w:t xml:space="preserve">сокую платежную дисциплину. </w:t>
            </w:r>
          </w:p>
          <w:p w:rsidR="009F0F4F" w:rsidRPr="00E251D1" w:rsidRDefault="009F0F4F" w:rsidP="009F0F4F">
            <w:pPr>
              <w:ind w:right="-1" w:firstLine="567"/>
              <w:jc w:val="both"/>
              <w:rPr>
                <w:sz w:val="22"/>
                <w:szCs w:val="22"/>
              </w:rPr>
            </w:pPr>
          </w:p>
          <w:p w:rsidR="009F0F4F" w:rsidRPr="00E251D1" w:rsidRDefault="009F0F4F" w:rsidP="009F0F4F">
            <w:pPr>
              <w:ind w:right="-1" w:firstLine="567"/>
              <w:jc w:val="both"/>
              <w:rPr>
                <w:sz w:val="22"/>
                <w:szCs w:val="22"/>
              </w:rPr>
            </w:pPr>
            <w:r w:rsidRPr="00E251D1">
              <w:rPr>
                <w:sz w:val="22"/>
                <w:szCs w:val="22"/>
              </w:rPr>
              <w:t>В 2016 году  Банком исполнялись все предписанные Банком России нормативные значения дост</w:t>
            </w:r>
            <w:r w:rsidRPr="00E251D1">
              <w:rPr>
                <w:sz w:val="22"/>
                <w:szCs w:val="22"/>
              </w:rPr>
              <w:t>а</w:t>
            </w:r>
            <w:r w:rsidRPr="00E251D1">
              <w:rPr>
                <w:sz w:val="22"/>
                <w:szCs w:val="22"/>
              </w:rPr>
              <w:t xml:space="preserve">точности капитала, структуры портфелей, учета рисков, формирования резервов и пр. </w:t>
            </w:r>
          </w:p>
          <w:p w:rsidR="009F0F4F" w:rsidRPr="00E251D1" w:rsidRDefault="009F0F4F" w:rsidP="009F0F4F">
            <w:pPr>
              <w:ind w:right="-1" w:firstLine="567"/>
              <w:jc w:val="both"/>
              <w:rPr>
                <w:sz w:val="22"/>
                <w:szCs w:val="22"/>
              </w:rPr>
            </w:pPr>
          </w:p>
          <w:p w:rsidR="009F0F4F" w:rsidRPr="00E251D1" w:rsidRDefault="009F0F4F" w:rsidP="009F0F4F">
            <w:pPr>
              <w:ind w:right="-1" w:firstLine="567"/>
              <w:jc w:val="both"/>
              <w:rPr>
                <w:sz w:val="22"/>
                <w:szCs w:val="22"/>
              </w:rPr>
            </w:pPr>
            <w:r w:rsidRPr="00E251D1">
              <w:rPr>
                <w:sz w:val="22"/>
                <w:szCs w:val="22"/>
              </w:rPr>
              <w:t xml:space="preserve">В 2016 году была проведена </w:t>
            </w:r>
            <w:proofErr w:type="spellStart"/>
            <w:r w:rsidRPr="00E251D1">
              <w:rPr>
                <w:sz w:val="22"/>
                <w:szCs w:val="22"/>
              </w:rPr>
              <w:t>докапитализация</w:t>
            </w:r>
            <w:proofErr w:type="spellEnd"/>
            <w:r w:rsidRPr="00E251D1">
              <w:rPr>
                <w:sz w:val="22"/>
                <w:szCs w:val="22"/>
              </w:rPr>
              <w:t xml:space="preserve">, которая позволяет ожидать уверенного исполнения требований Банка России в 2017 году и позже. </w:t>
            </w:r>
          </w:p>
          <w:p w:rsidR="009F0F4F" w:rsidRPr="00E251D1" w:rsidRDefault="009F0F4F" w:rsidP="009F0F4F">
            <w:pPr>
              <w:ind w:right="-1" w:firstLine="567"/>
              <w:jc w:val="both"/>
              <w:rPr>
                <w:sz w:val="22"/>
                <w:szCs w:val="22"/>
              </w:rPr>
            </w:pPr>
          </w:p>
          <w:p w:rsidR="009F0F4F" w:rsidRPr="00E251D1" w:rsidRDefault="009F0F4F" w:rsidP="009F0F4F">
            <w:pPr>
              <w:ind w:right="-1" w:firstLine="567"/>
              <w:jc w:val="both"/>
              <w:rPr>
                <w:sz w:val="22"/>
                <w:szCs w:val="22"/>
              </w:rPr>
            </w:pPr>
            <w:r w:rsidRPr="00E251D1">
              <w:rPr>
                <w:sz w:val="22"/>
                <w:szCs w:val="22"/>
              </w:rPr>
              <w:t>Выстроенные кредитные процессы позволили удерживать исключительно низкий для российского рынка уровень рисков по выдаваемым кредитам. В среднем портфельный риск розничных кредитов (</w:t>
            </w:r>
            <w:proofErr w:type="spellStart"/>
            <w:r w:rsidRPr="00E251D1">
              <w:rPr>
                <w:sz w:val="22"/>
                <w:szCs w:val="22"/>
              </w:rPr>
              <w:t>cost</w:t>
            </w:r>
            <w:proofErr w:type="spellEnd"/>
            <w:r w:rsidRPr="00E251D1">
              <w:rPr>
                <w:sz w:val="22"/>
                <w:szCs w:val="22"/>
              </w:rPr>
              <w:t xml:space="preserve"> </w:t>
            </w:r>
            <w:proofErr w:type="spellStart"/>
            <w:r w:rsidRPr="00E251D1">
              <w:rPr>
                <w:sz w:val="22"/>
                <w:szCs w:val="22"/>
              </w:rPr>
              <w:t>of</w:t>
            </w:r>
            <w:proofErr w:type="spellEnd"/>
            <w:r w:rsidRPr="00E251D1">
              <w:rPr>
                <w:sz w:val="22"/>
                <w:szCs w:val="22"/>
              </w:rPr>
              <w:t xml:space="preserve"> </w:t>
            </w:r>
            <w:proofErr w:type="spellStart"/>
            <w:r w:rsidRPr="00E251D1">
              <w:rPr>
                <w:sz w:val="22"/>
                <w:szCs w:val="22"/>
              </w:rPr>
              <w:t>risk</w:t>
            </w:r>
            <w:proofErr w:type="spellEnd"/>
            <w:r w:rsidRPr="00E251D1">
              <w:rPr>
                <w:sz w:val="22"/>
                <w:szCs w:val="22"/>
              </w:rPr>
              <w:t>) удерживается на уровне ниже 5%, что является результатом отладки аналитической инфраструкт</w:t>
            </w:r>
            <w:r w:rsidRPr="00E251D1">
              <w:rPr>
                <w:sz w:val="22"/>
                <w:szCs w:val="22"/>
              </w:rPr>
              <w:t>у</w:t>
            </w:r>
            <w:r w:rsidRPr="00E251D1">
              <w:rPr>
                <w:sz w:val="22"/>
                <w:szCs w:val="22"/>
              </w:rPr>
              <w:t xml:space="preserve">ры, оптимального использования </w:t>
            </w:r>
            <w:proofErr w:type="gramStart"/>
            <w:r w:rsidRPr="00E251D1">
              <w:rPr>
                <w:sz w:val="22"/>
                <w:szCs w:val="22"/>
              </w:rPr>
              <w:t>риск-платформ</w:t>
            </w:r>
            <w:proofErr w:type="gramEnd"/>
            <w:r w:rsidRPr="00E251D1">
              <w:rPr>
                <w:sz w:val="22"/>
                <w:szCs w:val="22"/>
              </w:rPr>
              <w:t xml:space="preserve"> и собственных уникальных разработок в сфере использ</w:t>
            </w:r>
            <w:r w:rsidRPr="00E251D1">
              <w:rPr>
                <w:sz w:val="22"/>
                <w:szCs w:val="22"/>
              </w:rPr>
              <w:t>о</w:t>
            </w:r>
            <w:r w:rsidRPr="00E251D1">
              <w:rPr>
                <w:sz w:val="22"/>
                <w:szCs w:val="22"/>
              </w:rPr>
              <w:t>вания данных. Кредитная политика Банка ориентирована на стабильный сегмент − большая часть розни</w:t>
            </w:r>
            <w:r w:rsidRPr="00E251D1">
              <w:rPr>
                <w:sz w:val="22"/>
                <w:szCs w:val="22"/>
              </w:rPr>
              <w:t>ч</w:t>
            </w:r>
            <w:r w:rsidRPr="00E251D1">
              <w:rPr>
                <w:sz w:val="22"/>
                <w:szCs w:val="22"/>
              </w:rPr>
              <w:t xml:space="preserve">ных заемщиков Банка представляют </w:t>
            </w:r>
            <w:proofErr w:type="gramStart"/>
            <w:r w:rsidRPr="00E251D1">
              <w:rPr>
                <w:sz w:val="22"/>
                <w:szCs w:val="22"/>
              </w:rPr>
              <w:t>средне-массовый</w:t>
            </w:r>
            <w:proofErr w:type="gramEnd"/>
            <w:r w:rsidRPr="00E251D1">
              <w:rPr>
                <w:sz w:val="22"/>
                <w:szCs w:val="22"/>
              </w:rPr>
              <w:t xml:space="preserve"> сегмент, имеют стабильные доходы и демонстр</w:t>
            </w:r>
            <w:r w:rsidRPr="00E251D1">
              <w:rPr>
                <w:sz w:val="22"/>
                <w:szCs w:val="22"/>
              </w:rPr>
              <w:t>и</w:t>
            </w:r>
            <w:r w:rsidRPr="00E251D1">
              <w:rPr>
                <w:sz w:val="22"/>
                <w:szCs w:val="22"/>
              </w:rPr>
              <w:t xml:space="preserve">руют высокую платежную дисциплину. </w:t>
            </w:r>
          </w:p>
          <w:p w:rsidR="00E824EA" w:rsidRPr="00E251D1" w:rsidRDefault="00E824EA" w:rsidP="00E824EA">
            <w:pPr>
              <w:pStyle w:val="em-4"/>
              <w:rPr>
                <w:b/>
                <w:i/>
              </w:rPr>
            </w:pPr>
          </w:p>
        </w:tc>
      </w:tr>
    </w:tbl>
    <w:p w:rsidR="004207EE" w:rsidRPr="00E251D1" w:rsidRDefault="004207EE" w:rsidP="004207EE">
      <w:pPr>
        <w:pStyle w:val="em-4"/>
        <w:rPr>
          <w:b/>
          <w:i/>
        </w:rPr>
      </w:pPr>
      <w:r w:rsidRPr="00E251D1">
        <w:rPr>
          <w:b/>
          <w:i/>
        </w:rPr>
        <w:t>Прогноз в отношении продолжительности действия факторов и условий:</w:t>
      </w:r>
    </w:p>
    <w:p w:rsidR="004207EE" w:rsidRPr="00E251D1" w:rsidRDefault="004207EE" w:rsidP="004207EE">
      <w:pPr>
        <w:pStyle w:val="em-4"/>
      </w:pPr>
    </w:p>
    <w:tbl>
      <w:tblPr>
        <w:tblW w:w="0" w:type="auto"/>
        <w:tblLook w:val="01E0" w:firstRow="1" w:lastRow="1" w:firstColumn="1" w:lastColumn="1" w:noHBand="0" w:noVBand="0"/>
      </w:tblPr>
      <w:tblGrid>
        <w:gridCol w:w="10314"/>
      </w:tblGrid>
      <w:tr w:rsidR="004207EE" w:rsidRPr="00E251D1" w:rsidTr="004207EE">
        <w:tc>
          <w:tcPr>
            <w:tcW w:w="10314" w:type="dxa"/>
          </w:tcPr>
          <w:p w:rsidR="004207EE" w:rsidRPr="00E251D1" w:rsidRDefault="004207EE" w:rsidP="0097426A">
            <w:pPr>
              <w:widowControl w:val="0"/>
              <w:autoSpaceDE w:val="0"/>
              <w:autoSpaceDN w:val="0"/>
              <w:adjustRightInd w:val="0"/>
              <w:ind w:firstLine="567"/>
              <w:jc w:val="both"/>
              <w:rPr>
                <w:sz w:val="22"/>
                <w:szCs w:val="22"/>
              </w:rPr>
            </w:pPr>
            <w:r w:rsidRPr="00E251D1">
              <w:rPr>
                <w:sz w:val="22"/>
                <w:szCs w:val="22"/>
              </w:rPr>
              <w:t>Планирование продолжительности действия указанных факторов сопряжено с рядом трудностей, так как сложно дать точную оценку макроэкономическим показателям внешней среды. Прогноз продо</w:t>
            </w:r>
            <w:r w:rsidRPr="00E251D1">
              <w:rPr>
                <w:sz w:val="22"/>
                <w:szCs w:val="22"/>
              </w:rPr>
              <w:t>л</w:t>
            </w:r>
            <w:r w:rsidRPr="00E251D1">
              <w:rPr>
                <w:sz w:val="22"/>
                <w:szCs w:val="22"/>
              </w:rPr>
              <w:t>жительности их действия – среднесрочная перспектива. Однако, взвешенная и продуманная политика Банка по управлению активами и пассивами, постоянное соизмерение возможных рисков и выгод и кв</w:t>
            </w:r>
            <w:r w:rsidRPr="00E251D1">
              <w:rPr>
                <w:sz w:val="22"/>
                <w:szCs w:val="22"/>
              </w:rPr>
              <w:t>а</w:t>
            </w:r>
            <w:r w:rsidRPr="00E251D1">
              <w:rPr>
                <w:sz w:val="22"/>
                <w:szCs w:val="22"/>
              </w:rPr>
              <w:t>лификация сотрудников позволяет быстро и адекватно реагировать на любые изменения внешней среды функционирования кредитной организации - эмитента и вносить необходимые корректировки в финанс</w:t>
            </w:r>
            <w:r w:rsidRPr="00E251D1">
              <w:rPr>
                <w:sz w:val="22"/>
                <w:szCs w:val="22"/>
              </w:rPr>
              <w:t>о</w:t>
            </w:r>
            <w:r w:rsidRPr="00E251D1">
              <w:rPr>
                <w:sz w:val="22"/>
                <w:szCs w:val="22"/>
              </w:rPr>
              <w:t>во-экономическую деятельность кредитной организации - эмитента.</w:t>
            </w:r>
          </w:p>
          <w:p w:rsidR="004207EE" w:rsidRPr="00E251D1" w:rsidRDefault="004207EE" w:rsidP="0097426A">
            <w:pPr>
              <w:pStyle w:val="em-4"/>
            </w:pPr>
          </w:p>
        </w:tc>
      </w:tr>
    </w:tbl>
    <w:p w:rsidR="004207EE" w:rsidRPr="004207EE" w:rsidRDefault="004207EE" w:rsidP="004207EE">
      <w:pPr>
        <w:pStyle w:val="em-4"/>
        <w:rPr>
          <w:color w:val="FF0000"/>
        </w:rPr>
      </w:pPr>
    </w:p>
    <w:p w:rsidR="004207EE" w:rsidRPr="00822DBB" w:rsidRDefault="004207EE" w:rsidP="004207EE">
      <w:pPr>
        <w:pStyle w:val="em-4"/>
        <w:rPr>
          <w:b/>
          <w:i/>
        </w:rPr>
      </w:pPr>
      <w:r w:rsidRPr="00822DBB">
        <w:rPr>
          <w:b/>
          <w:i/>
        </w:rPr>
        <w:t>Действия, предпринимаемые кредитной организацией - эмитентом, и действия, которые кр</w:t>
      </w:r>
      <w:r w:rsidRPr="00822DBB">
        <w:rPr>
          <w:b/>
          <w:i/>
        </w:rPr>
        <w:t>е</w:t>
      </w:r>
      <w:r w:rsidRPr="00822DBB">
        <w:rPr>
          <w:b/>
          <w:i/>
        </w:rPr>
        <w:t>дитная организация - эмитент планирует предпринять в будущем для эффективного использования данных факторов и условий:</w:t>
      </w:r>
    </w:p>
    <w:p w:rsidR="004207EE" w:rsidRPr="00822DBB" w:rsidRDefault="004207EE" w:rsidP="004207EE">
      <w:pPr>
        <w:pStyle w:val="em-4"/>
      </w:pPr>
    </w:p>
    <w:tbl>
      <w:tblPr>
        <w:tblW w:w="0" w:type="auto"/>
        <w:tblLook w:val="01E0" w:firstRow="1" w:lastRow="1" w:firstColumn="1" w:lastColumn="1" w:noHBand="0" w:noVBand="0"/>
      </w:tblPr>
      <w:tblGrid>
        <w:gridCol w:w="9570"/>
      </w:tblGrid>
      <w:tr w:rsidR="004207EE" w:rsidRPr="00E251D1" w:rsidTr="0097426A">
        <w:tc>
          <w:tcPr>
            <w:tcW w:w="9570" w:type="dxa"/>
          </w:tcPr>
          <w:p w:rsidR="004207EE" w:rsidRPr="00E251D1" w:rsidRDefault="004207EE" w:rsidP="0097426A">
            <w:pPr>
              <w:pStyle w:val="em-4"/>
            </w:pPr>
            <w:r w:rsidRPr="00E251D1">
              <w:t>Банк осуществляет и планирует осуществлять оперативное отслеживание рыночной ситу</w:t>
            </w:r>
            <w:r w:rsidRPr="00E251D1">
              <w:t>а</w:t>
            </w:r>
            <w:r w:rsidRPr="00E251D1">
              <w:t>ции и тенденций отрасли, корректировку краткосрочного плана развития с их учетом</w:t>
            </w:r>
          </w:p>
        </w:tc>
      </w:tr>
    </w:tbl>
    <w:p w:rsidR="004207EE" w:rsidRPr="00822DBB" w:rsidRDefault="004207EE" w:rsidP="004207EE">
      <w:pPr>
        <w:pStyle w:val="em-4"/>
      </w:pPr>
    </w:p>
    <w:p w:rsidR="004207EE" w:rsidRPr="00822DBB" w:rsidRDefault="004207EE" w:rsidP="004207EE">
      <w:pPr>
        <w:pStyle w:val="em-4"/>
        <w:rPr>
          <w:b/>
          <w:i/>
        </w:rPr>
      </w:pPr>
      <w:r w:rsidRPr="00822DBB">
        <w:rPr>
          <w:b/>
          <w:i/>
        </w:rPr>
        <w:t>Способы, применяемые кредитной организацией - эмитентом, и способы, которые кредитная организация - эмитент планирует использовать в будущем для снижения негативного эффекта фа</w:t>
      </w:r>
      <w:r w:rsidRPr="00822DBB">
        <w:rPr>
          <w:b/>
          <w:i/>
        </w:rPr>
        <w:t>к</w:t>
      </w:r>
      <w:r w:rsidRPr="00822DBB">
        <w:rPr>
          <w:b/>
          <w:i/>
        </w:rPr>
        <w:t>торов и условий, влияющих на ее деятельность:</w:t>
      </w:r>
    </w:p>
    <w:p w:rsidR="004207EE" w:rsidRPr="00822DBB" w:rsidRDefault="004207EE" w:rsidP="004207EE">
      <w:pPr>
        <w:pStyle w:val="em-4"/>
      </w:pPr>
    </w:p>
    <w:tbl>
      <w:tblPr>
        <w:tblW w:w="0" w:type="auto"/>
        <w:tblLook w:val="01E0" w:firstRow="1" w:lastRow="1" w:firstColumn="1" w:lastColumn="1" w:noHBand="0" w:noVBand="0"/>
      </w:tblPr>
      <w:tblGrid>
        <w:gridCol w:w="9570"/>
      </w:tblGrid>
      <w:tr w:rsidR="004207EE" w:rsidRPr="00E251D1" w:rsidTr="0097426A">
        <w:tc>
          <w:tcPr>
            <w:tcW w:w="9570" w:type="dxa"/>
          </w:tcPr>
          <w:p w:rsidR="004207EE" w:rsidRPr="00E251D1" w:rsidRDefault="004207EE" w:rsidP="0097426A">
            <w:pPr>
              <w:pStyle w:val="em-4"/>
            </w:pPr>
            <w:r w:rsidRPr="00E251D1">
              <w:t xml:space="preserve">Акцентирование деятельности по </w:t>
            </w:r>
            <w:proofErr w:type="gramStart"/>
            <w:r w:rsidRPr="00E251D1">
              <w:t>риск-менеджменту</w:t>
            </w:r>
            <w:proofErr w:type="gramEnd"/>
            <w:r w:rsidRPr="00E251D1">
              <w:t xml:space="preserve"> операций кредитования, увеличение масштаба проводимой рекламной кампании Банка по привлечению вкладов населения, операций кредитования, увеличение масштаба проводимой рекламной кампании Банка</w:t>
            </w:r>
            <w:r w:rsidR="00C3370A" w:rsidRPr="00E251D1">
              <w:t>.</w:t>
            </w:r>
          </w:p>
        </w:tc>
      </w:tr>
    </w:tbl>
    <w:p w:rsidR="004207EE" w:rsidRPr="00822DBB" w:rsidRDefault="004207EE" w:rsidP="004207EE">
      <w:pPr>
        <w:pStyle w:val="em-4"/>
      </w:pPr>
    </w:p>
    <w:p w:rsidR="004207EE" w:rsidRPr="00822DBB" w:rsidRDefault="004207EE" w:rsidP="004207EE">
      <w:pPr>
        <w:pStyle w:val="em-4"/>
        <w:rPr>
          <w:b/>
          <w:i/>
        </w:rPr>
      </w:pPr>
      <w:r w:rsidRPr="00822DBB">
        <w:rPr>
          <w:b/>
          <w:i/>
        </w:rPr>
        <w:t>Существенные события или факторы, которые могут в наибольшей степени негативно повл</w:t>
      </w:r>
      <w:r w:rsidRPr="00822DBB">
        <w:rPr>
          <w:b/>
          <w:i/>
        </w:rPr>
        <w:t>и</w:t>
      </w:r>
      <w:r w:rsidRPr="00822DBB">
        <w:rPr>
          <w:b/>
          <w:i/>
        </w:rPr>
        <w:t>ять на возможность получения кредитной организацией - эмитентом в будущем таких же или более высоких результатов, по сравнению с результатами, полученными за последний завершенный отче</w:t>
      </w:r>
      <w:r w:rsidRPr="00822DBB">
        <w:rPr>
          <w:b/>
          <w:i/>
        </w:rPr>
        <w:t>т</w:t>
      </w:r>
      <w:r w:rsidRPr="00822DBB">
        <w:rPr>
          <w:b/>
          <w:i/>
        </w:rPr>
        <w:t>ный период, а также вероятность наступления таких событий (возникновения факторов):</w:t>
      </w:r>
    </w:p>
    <w:p w:rsidR="004207EE" w:rsidRPr="004207EE" w:rsidRDefault="004207EE" w:rsidP="004207EE">
      <w:pPr>
        <w:pStyle w:val="em-4"/>
        <w:rPr>
          <w:color w:val="FF0000"/>
        </w:rPr>
      </w:pPr>
    </w:p>
    <w:tbl>
      <w:tblPr>
        <w:tblW w:w="0" w:type="auto"/>
        <w:tblLook w:val="01E0" w:firstRow="1" w:lastRow="1" w:firstColumn="1" w:lastColumn="1" w:noHBand="0" w:noVBand="0"/>
      </w:tblPr>
      <w:tblGrid>
        <w:gridCol w:w="10314"/>
      </w:tblGrid>
      <w:tr w:rsidR="00E251D1" w:rsidRPr="00E251D1" w:rsidTr="004207EE">
        <w:tc>
          <w:tcPr>
            <w:tcW w:w="10314" w:type="dxa"/>
          </w:tcPr>
          <w:p w:rsidR="004207EE" w:rsidRPr="00E251D1" w:rsidRDefault="004207EE" w:rsidP="0097426A">
            <w:pPr>
              <w:widowControl w:val="0"/>
              <w:autoSpaceDE w:val="0"/>
              <w:autoSpaceDN w:val="0"/>
              <w:adjustRightInd w:val="0"/>
              <w:ind w:firstLine="567"/>
              <w:jc w:val="both"/>
              <w:rPr>
                <w:sz w:val="22"/>
                <w:szCs w:val="22"/>
              </w:rPr>
            </w:pPr>
            <w:r w:rsidRPr="00E251D1">
              <w:rPr>
                <w:sz w:val="22"/>
                <w:szCs w:val="22"/>
              </w:rPr>
              <w:t>На развитие Банка в большой степени влияет состояние экономики страны в целом, а также разв</w:t>
            </w:r>
            <w:r w:rsidRPr="00E251D1">
              <w:rPr>
                <w:sz w:val="22"/>
                <w:szCs w:val="22"/>
              </w:rPr>
              <w:t>и</w:t>
            </w:r>
            <w:r w:rsidRPr="00E251D1">
              <w:rPr>
                <w:sz w:val="22"/>
                <w:szCs w:val="22"/>
              </w:rPr>
              <w:t>тие инфра</w:t>
            </w:r>
            <w:r w:rsidR="00822DBB" w:rsidRPr="00E251D1">
              <w:rPr>
                <w:sz w:val="22"/>
                <w:szCs w:val="22"/>
              </w:rPr>
              <w:t>структуры банковской системы.</w:t>
            </w:r>
          </w:p>
          <w:p w:rsidR="004207EE" w:rsidRPr="00E251D1" w:rsidRDefault="004207EE" w:rsidP="0097426A">
            <w:pPr>
              <w:widowControl w:val="0"/>
              <w:autoSpaceDE w:val="0"/>
              <w:autoSpaceDN w:val="0"/>
              <w:adjustRightInd w:val="0"/>
              <w:ind w:firstLine="567"/>
              <w:jc w:val="both"/>
              <w:rPr>
                <w:sz w:val="22"/>
                <w:szCs w:val="22"/>
              </w:rPr>
            </w:pPr>
            <w:r w:rsidRPr="00E251D1">
              <w:rPr>
                <w:sz w:val="22"/>
                <w:szCs w:val="22"/>
              </w:rPr>
              <w:t>Среди возможных факторов, которые могут негативно повлиять на основную деятельность креди</w:t>
            </w:r>
            <w:r w:rsidRPr="00E251D1">
              <w:rPr>
                <w:sz w:val="22"/>
                <w:szCs w:val="22"/>
              </w:rPr>
              <w:t>т</w:t>
            </w:r>
            <w:r w:rsidRPr="00E251D1">
              <w:rPr>
                <w:sz w:val="22"/>
                <w:szCs w:val="22"/>
              </w:rPr>
              <w:t>ной организации эмитента, можно перечислить следующие: значительное замедление экономического р</w:t>
            </w:r>
            <w:r w:rsidRPr="00E251D1">
              <w:rPr>
                <w:sz w:val="22"/>
                <w:szCs w:val="22"/>
              </w:rPr>
              <w:t>о</w:t>
            </w:r>
            <w:r w:rsidRPr="00E251D1">
              <w:rPr>
                <w:sz w:val="22"/>
                <w:szCs w:val="22"/>
              </w:rPr>
              <w:t>ста или экономический спад в России в связи с экономическим кризисом, стагнация в развитии банко</w:t>
            </w:r>
            <w:r w:rsidRPr="00E251D1">
              <w:rPr>
                <w:sz w:val="22"/>
                <w:szCs w:val="22"/>
              </w:rPr>
              <w:t>в</w:t>
            </w:r>
            <w:r w:rsidRPr="00E251D1">
              <w:rPr>
                <w:sz w:val="22"/>
                <w:szCs w:val="22"/>
              </w:rPr>
              <w:t>ской системы. Вероятность наступления этих событий оценивается кредитной организацией – эмитентом как высокая.</w:t>
            </w:r>
          </w:p>
          <w:p w:rsidR="004207EE" w:rsidRPr="00E251D1" w:rsidRDefault="004207EE" w:rsidP="0097426A">
            <w:pPr>
              <w:widowControl w:val="0"/>
              <w:autoSpaceDE w:val="0"/>
              <w:autoSpaceDN w:val="0"/>
              <w:adjustRightInd w:val="0"/>
              <w:ind w:firstLine="567"/>
              <w:jc w:val="both"/>
              <w:rPr>
                <w:sz w:val="22"/>
                <w:szCs w:val="22"/>
              </w:rPr>
            </w:pPr>
            <w:r w:rsidRPr="00E251D1">
              <w:rPr>
                <w:sz w:val="22"/>
                <w:szCs w:val="22"/>
              </w:rPr>
              <w:t>Также факторами, которые могут негативно повлиять на основную деятельность кредитной орган</w:t>
            </w:r>
            <w:r w:rsidRPr="00E251D1">
              <w:rPr>
                <w:sz w:val="22"/>
                <w:szCs w:val="22"/>
              </w:rPr>
              <w:t>и</w:t>
            </w:r>
            <w:r w:rsidRPr="00E251D1">
              <w:rPr>
                <w:sz w:val="22"/>
                <w:szCs w:val="22"/>
              </w:rPr>
              <w:t>зации - эмитента, являются изменения банковского законодательства, которые могут затруднить выполн</w:t>
            </w:r>
            <w:r w:rsidRPr="00E251D1">
              <w:rPr>
                <w:sz w:val="22"/>
                <w:szCs w:val="22"/>
              </w:rPr>
              <w:t>е</w:t>
            </w:r>
            <w:r w:rsidRPr="00E251D1">
              <w:rPr>
                <w:sz w:val="22"/>
                <w:szCs w:val="22"/>
              </w:rPr>
              <w:t>ние Банком стратегии его развития, а также негативное изменение общей макроэкономической ситуации в Российской Федерации. Жесткая политика управления рисками, создание резервов на возможные потери по операциям юридических и физических лиц может способствовать уменьшению такого влияния.</w:t>
            </w:r>
          </w:p>
          <w:p w:rsidR="004207EE" w:rsidRPr="00E251D1" w:rsidRDefault="004207EE" w:rsidP="0097426A">
            <w:pPr>
              <w:widowControl w:val="0"/>
              <w:autoSpaceDE w:val="0"/>
              <w:autoSpaceDN w:val="0"/>
              <w:adjustRightInd w:val="0"/>
              <w:ind w:firstLine="567"/>
              <w:jc w:val="both"/>
              <w:rPr>
                <w:sz w:val="22"/>
                <w:szCs w:val="22"/>
              </w:rPr>
            </w:pPr>
            <w:r w:rsidRPr="00E251D1">
              <w:rPr>
                <w:sz w:val="22"/>
                <w:szCs w:val="22"/>
              </w:rPr>
              <w:t>Планирование продолжительности действия указанных факторов сопряжено с рядом трудностей, так как сложно дать точную оценку макроэкономическим показателям внешней среды. Прогноз продо</w:t>
            </w:r>
            <w:r w:rsidRPr="00E251D1">
              <w:rPr>
                <w:sz w:val="22"/>
                <w:szCs w:val="22"/>
              </w:rPr>
              <w:t>л</w:t>
            </w:r>
            <w:r w:rsidRPr="00E251D1">
              <w:rPr>
                <w:sz w:val="22"/>
                <w:szCs w:val="22"/>
              </w:rPr>
              <w:t>жительности их действия – среднесрочная перспектива. Однако, взвешенная и продуманная политика Банка по управлению активами и пассивами, постоянное соизмерение возможных рисков и выгод и кв</w:t>
            </w:r>
            <w:r w:rsidRPr="00E251D1">
              <w:rPr>
                <w:sz w:val="22"/>
                <w:szCs w:val="22"/>
              </w:rPr>
              <w:t>а</w:t>
            </w:r>
            <w:r w:rsidRPr="00E251D1">
              <w:rPr>
                <w:sz w:val="22"/>
                <w:szCs w:val="22"/>
              </w:rPr>
              <w:t>лификация сотрудников позволяет быстро и адекватно реагировать на любые изменения внешней среды функционирования кредитной организации - эмитента и вносить необходимые корректировки в финанс</w:t>
            </w:r>
            <w:r w:rsidRPr="00E251D1">
              <w:rPr>
                <w:sz w:val="22"/>
                <w:szCs w:val="22"/>
              </w:rPr>
              <w:t>о</w:t>
            </w:r>
            <w:r w:rsidRPr="00E251D1">
              <w:rPr>
                <w:sz w:val="22"/>
                <w:szCs w:val="22"/>
              </w:rPr>
              <w:t>во-экономическую деятельность кредитной организации - эмитента.</w:t>
            </w:r>
          </w:p>
          <w:p w:rsidR="004207EE" w:rsidRPr="00E251D1" w:rsidRDefault="004207EE" w:rsidP="0097426A">
            <w:pPr>
              <w:widowControl w:val="0"/>
              <w:autoSpaceDE w:val="0"/>
              <w:autoSpaceDN w:val="0"/>
              <w:adjustRightInd w:val="0"/>
              <w:ind w:firstLine="567"/>
              <w:jc w:val="both"/>
              <w:rPr>
                <w:sz w:val="22"/>
                <w:szCs w:val="22"/>
              </w:rPr>
            </w:pPr>
            <w:r w:rsidRPr="00E251D1">
              <w:rPr>
                <w:sz w:val="22"/>
                <w:szCs w:val="22"/>
              </w:rPr>
              <w:t>Банк осуществляет и планирует осуществлять оперативное отслеживание рыночной ситуации и те</w:t>
            </w:r>
            <w:r w:rsidRPr="00E251D1">
              <w:rPr>
                <w:sz w:val="22"/>
                <w:szCs w:val="22"/>
              </w:rPr>
              <w:t>н</w:t>
            </w:r>
            <w:r w:rsidRPr="00E251D1">
              <w:rPr>
                <w:sz w:val="22"/>
                <w:szCs w:val="22"/>
              </w:rPr>
              <w:t>денций отрасли, корректировку краткосрочного плана развития с их учетом.</w:t>
            </w:r>
          </w:p>
          <w:p w:rsidR="004207EE" w:rsidRPr="00E251D1" w:rsidRDefault="004207EE" w:rsidP="0097426A">
            <w:pPr>
              <w:pStyle w:val="em-4"/>
            </w:pPr>
          </w:p>
        </w:tc>
      </w:tr>
    </w:tbl>
    <w:p w:rsidR="004207EE" w:rsidRPr="00E251D1" w:rsidRDefault="004207EE" w:rsidP="004207EE">
      <w:pPr>
        <w:pStyle w:val="em-4"/>
        <w:rPr>
          <w:color w:val="FF0000"/>
          <w:highlight w:val="yellow"/>
        </w:rPr>
      </w:pPr>
    </w:p>
    <w:p w:rsidR="004207EE" w:rsidRPr="00E251D1" w:rsidRDefault="004207EE" w:rsidP="004207EE">
      <w:pPr>
        <w:pStyle w:val="em-4"/>
        <w:rPr>
          <w:b/>
          <w:i/>
        </w:rPr>
      </w:pPr>
      <w:r w:rsidRPr="00E251D1">
        <w:rPr>
          <w:b/>
          <w:i/>
        </w:rPr>
        <w:t>Существенные события или факторы, которые могут улучшить результаты деятельности кредитной организации - эмитента, и вероятность их наступления, а также продолжительность их действия:</w:t>
      </w:r>
    </w:p>
    <w:p w:rsidR="004207EE" w:rsidRPr="00E251D1" w:rsidRDefault="004207EE" w:rsidP="004207EE">
      <w:pPr>
        <w:pStyle w:val="em-4"/>
      </w:pPr>
    </w:p>
    <w:tbl>
      <w:tblPr>
        <w:tblW w:w="0" w:type="auto"/>
        <w:tblLook w:val="01E0" w:firstRow="1" w:lastRow="1" w:firstColumn="1" w:lastColumn="1" w:noHBand="0" w:noVBand="0"/>
      </w:tblPr>
      <w:tblGrid>
        <w:gridCol w:w="9570"/>
      </w:tblGrid>
      <w:tr w:rsidR="004207EE" w:rsidRPr="00E251D1" w:rsidTr="0097426A">
        <w:tc>
          <w:tcPr>
            <w:tcW w:w="9570" w:type="dxa"/>
          </w:tcPr>
          <w:p w:rsidR="004207EE" w:rsidRPr="00E251D1" w:rsidRDefault="004207EE" w:rsidP="0097426A">
            <w:pPr>
              <w:autoSpaceDE w:val="0"/>
              <w:autoSpaceDN w:val="0"/>
              <w:ind w:firstLine="567"/>
              <w:jc w:val="both"/>
              <w:rPr>
                <w:sz w:val="20"/>
                <w:szCs w:val="20"/>
              </w:rPr>
            </w:pPr>
            <w:r w:rsidRPr="00E251D1">
              <w:rPr>
                <w:sz w:val="20"/>
                <w:szCs w:val="20"/>
              </w:rPr>
              <w:t>К существенным событиям/факторам, которые могут улучшить результаты деятельности кредитной организации-эмитента, относится:</w:t>
            </w:r>
          </w:p>
          <w:p w:rsidR="004207EE" w:rsidRPr="00E251D1" w:rsidRDefault="004207EE" w:rsidP="0097426A">
            <w:pPr>
              <w:numPr>
                <w:ilvl w:val="0"/>
                <w:numId w:val="6"/>
              </w:numPr>
              <w:autoSpaceDE w:val="0"/>
              <w:autoSpaceDN w:val="0"/>
              <w:jc w:val="both"/>
              <w:rPr>
                <w:sz w:val="20"/>
                <w:szCs w:val="20"/>
              </w:rPr>
            </w:pPr>
            <w:r w:rsidRPr="00E251D1">
              <w:rPr>
                <w:sz w:val="20"/>
                <w:szCs w:val="20"/>
              </w:rPr>
              <w:t xml:space="preserve">стабилизация правовой базы, </w:t>
            </w:r>
          </w:p>
          <w:p w:rsidR="004207EE" w:rsidRPr="00E251D1" w:rsidRDefault="004207EE" w:rsidP="0097426A">
            <w:pPr>
              <w:numPr>
                <w:ilvl w:val="0"/>
                <w:numId w:val="6"/>
              </w:numPr>
              <w:autoSpaceDE w:val="0"/>
              <w:autoSpaceDN w:val="0"/>
              <w:jc w:val="both"/>
              <w:rPr>
                <w:sz w:val="20"/>
                <w:szCs w:val="20"/>
              </w:rPr>
            </w:pPr>
            <w:r w:rsidRPr="00E251D1">
              <w:rPr>
                <w:sz w:val="20"/>
                <w:szCs w:val="20"/>
              </w:rPr>
              <w:t>рост платежеспособного внутреннего спроса населения, а также предприятий и организаций, являющихся потребителями банковских услуг, оказываемых кредитной организацией - эм</w:t>
            </w:r>
            <w:r w:rsidRPr="00E251D1">
              <w:rPr>
                <w:sz w:val="20"/>
                <w:szCs w:val="20"/>
              </w:rPr>
              <w:t>и</w:t>
            </w:r>
            <w:r w:rsidRPr="00E251D1">
              <w:rPr>
                <w:sz w:val="20"/>
                <w:szCs w:val="20"/>
              </w:rPr>
              <w:t xml:space="preserve">тентом, </w:t>
            </w:r>
          </w:p>
          <w:p w:rsidR="004207EE" w:rsidRPr="00E251D1" w:rsidRDefault="004207EE" w:rsidP="0097426A">
            <w:pPr>
              <w:numPr>
                <w:ilvl w:val="0"/>
                <w:numId w:val="6"/>
              </w:numPr>
              <w:autoSpaceDE w:val="0"/>
              <w:autoSpaceDN w:val="0"/>
              <w:jc w:val="both"/>
              <w:rPr>
                <w:sz w:val="20"/>
                <w:szCs w:val="20"/>
              </w:rPr>
            </w:pPr>
            <w:r w:rsidRPr="00E251D1">
              <w:rPr>
                <w:sz w:val="20"/>
                <w:szCs w:val="20"/>
              </w:rPr>
              <w:t>привлечение новых корпоративных клиентов,</w:t>
            </w:r>
          </w:p>
          <w:p w:rsidR="004207EE" w:rsidRPr="00E251D1" w:rsidRDefault="004207EE" w:rsidP="0097426A">
            <w:pPr>
              <w:numPr>
                <w:ilvl w:val="0"/>
                <w:numId w:val="6"/>
              </w:numPr>
              <w:autoSpaceDE w:val="0"/>
              <w:autoSpaceDN w:val="0"/>
              <w:jc w:val="both"/>
              <w:rPr>
                <w:sz w:val="20"/>
                <w:szCs w:val="20"/>
              </w:rPr>
            </w:pPr>
            <w:r w:rsidRPr="00E251D1">
              <w:rPr>
                <w:sz w:val="20"/>
                <w:szCs w:val="20"/>
              </w:rPr>
              <w:t>восстановление потенциала рынка потребительского кредитования,</w:t>
            </w:r>
          </w:p>
          <w:p w:rsidR="004207EE" w:rsidRPr="00E251D1" w:rsidRDefault="004207EE" w:rsidP="0097426A">
            <w:pPr>
              <w:numPr>
                <w:ilvl w:val="0"/>
                <w:numId w:val="6"/>
              </w:numPr>
              <w:autoSpaceDE w:val="0"/>
              <w:autoSpaceDN w:val="0"/>
              <w:jc w:val="both"/>
              <w:rPr>
                <w:sz w:val="20"/>
                <w:szCs w:val="20"/>
              </w:rPr>
            </w:pPr>
            <w:r w:rsidRPr="00E251D1">
              <w:rPr>
                <w:sz w:val="20"/>
                <w:szCs w:val="20"/>
              </w:rPr>
              <w:t>расширение перечня и усовершенствование предлагаемых клиентам продуктов и услуг,</w:t>
            </w:r>
          </w:p>
          <w:p w:rsidR="004207EE" w:rsidRPr="00E251D1" w:rsidRDefault="004207EE" w:rsidP="0097426A">
            <w:pPr>
              <w:numPr>
                <w:ilvl w:val="0"/>
                <w:numId w:val="6"/>
              </w:numPr>
              <w:autoSpaceDE w:val="0"/>
              <w:autoSpaceDN w:val="0"/>
              <w:jc w:val="both"/>
              <w:rPr>
                <w:sz w:val="20"/>
                <w:szCs w:val="20"/>
              </w:rPr>
            </w:pPr>
            <w:r w:rsidRPr="00E251D1">
              <w:rPr>
                <w:sz w:val="20"/>
                <w:szCs w:val="20"/>
              </w:rPr>
              <w:t xml:space="preserve">развитие каналов дистрибуции, посредством расширения филиальной сети – в Московском регионе и в целом по стране, </w:t>
            </w:r>
          </w:p>
          <w:p w:rsidR="009F0F4F" w:rsidRPr="00E251D1" w:rsidRDefault="009F0F4F" w:rsidP="009F0F4F">
            <w:pPr>
              <w:numPr>
                <w:ilvl w:val="0"/>
                <w:numId w:val="6"/>
              </w:numPr>
              <w:autoSpaceDE w:val="0"/>
              <w:autoSpaceDN w:val="0"/>
              <w:jc w:val="both"/>
              <w:rPr>
                <w:sz w:val="20"/>
                <w:szCs w:val="20"/>
              </w:rPr>
            </w:pPr>
            <w:r w:rsidRPr="00E251D1">
              <w:rPr>
                <w:sz w:val="20"/>
                <w:szCs w:val="20"/>
              </w:rPr>
              <w:t>развитие бренда Банка</w:t>
            </w:r>
          </w:p>
          <w:p w:rsidR="004207EE" w:rsidRPr="00E251D1" w:rsidRDefault="004207EE" w:rsidP="0097426A">
            <w:pPr>
              <w:pStyle w:val="em-4"/>
            </w:pPr>
          </w:p>
        </w:tc>
      </w:tr>
    </w:tbl>
    <w:p w:rsidR="00D62FB8" w:rsidRPr="00E251D1" w:rsidRDefault="00D62FB8" w:rsidP="00D87B51">
      <w:pPr>
        <w:pStyle w:val="em-4"/>
        <w:rPr>
          <w:color w:val="FF0000"/>
        </w:rPr>
      </w:pPr>
    </w:p>
    <w:p w:rsidR="00D62FB8" w:rsidRPr="00E251D1" w:rsidRDefault="00B37CA9" w:rsidP="00D87B51">
      <w:pPr>
        <w:pStyle w:val="em-7"/>
      </w:pPr>
      <w:bookmarkStart w:id="385" w:name="_Toc482611714"/>
      <w:r w:rsidRPr="00E251D1">
        <w:t>4.</w:t>
      </w:r>
      <w:r w:rsidR="000E0E59" w:rsidRPr="00E251D1">
        <w:t>8</w:t>
      </w:r>
      <w:r w:rsidRPr="00E251D1">
        <w:t xml:space="preserve">. Конкуренты кредитной организации </w:t>
      </w:r>
      <w:r w:rsidR="00B140EC" w:rsidRPr="00E251D1">
        <w:t>–</w:t>
      </w:r>
      <w:r w:rsidRPr="00E251D1">
        <w:t xml:space="preserve"> эмитента</w:t>
      </w:r>
      <w:bookmarkEnd w:id="385"/>
    </w:p>
    <w:p w:rsidR="00D62FB8" w:rsidRPr="00E251D1" w:rsidRDefault="00D62FB8" w:rsidP="00D87B51">
      <w:pPr>
        <w:pStyle w:val="em-7"/>
        <w:rPr>
          <w:color w:val="FF0000"/>
        </w:rPr>
      </w:pPr>
    </w:p>
    <w:tbl>
      <w:tblPr>
        <w:tblW w:w="19884" w:type="dxa"/>
        <w:tblLook w:val="01E0" w:firstRow="1" w:lastRow="1" w:firstColumn="1" w:lastColumn="1" w:noHBand="0" w:noVBand="0"/>
      </w:tblPr>
      <w:tblGrid>
        <w:gridCol w:w="10314"/>
        <w:gridCol w:w="9570"/>
      </w:tblGrid>
      <w:tr w:rsidR="004207EE" w:rsidRPr="00E251D1" w:rsidTr="004207EE">
        <w:tc>
          <w:tcPr>
            <w:tcW w:w="10314" w:type="dxa"/>
          </w:tcPr>
          <w:p w:rsidR="00D63CA2" w:rsidRPr="00D63CA2" w:rsidRDefault="00D63CA2" w:rsidP="00D63CA2">
            <w:pPr>
              <w:widowControl w:val="0"/>
              <w:autoSpaceDE w:val="0"/>
              <w:autoSpaceDN w:val="0"/>
              <w:adjustRightInd w:val="0"/>
              <w:ind w:firstLine="567"/>
              <w:jc w:val="both"/>
              <w:rPr>
                <w:sz w:val="20"/>
                <w:szCs w:val="20"/>
              </w:rPr>
            </w:pPr>
            <w:r w:rsidRPr="00D63CA2">
              <w:rPr>
                <w:sz w:val="20"/>
                <w:szCs w:val="20"/>
              </w:rPr>
              <w:t>Одним из ключевых направлений развития Банка является развитие в качестве универсального банка, в кот</w:t>
            </w:r>
            <w:r w:rsidRPr="00D63CA2">
              <w:rPr>
                <w:sz w:val="20"/>
                <w:szCs w:val="20"/>
              </w:rPr>
              <w:t>о</w:t>
            </w:r>
            <w:r w:rsidRPr="00D63CA2">
              <w:rPr>
                <w:sz w:val="20"/>
                <w:szCs w:val="20"/>
              </w:rPr>
              <w:t>ром в равной мере уделяется внимание как корпоративным, так и розничным клиентам.</w:t>
            </w:r>
          </w:p>
          <w:p w:rsidR="00D63CA2" w:rsidRPr="00D63CA2" w:rsidRDefault="00D63CA2" w:rsidP="00D63CA2">
            <w:pPr>
              <w:widowControl w:val="0"/>
              <w:autoSpaceDE w:val="0"/>
              <w:autoSpaceDN w:val="0"/>
              <w:adjustRightInd w:val="0"/>
              <w:ind w:firstLine="567"/>
              <w:jc w:val="both"/>
              <w:rPr>
                <w:sz w:val="20"/>
                <w:szCs w:val="20"/>
              </w:rPr>
            </w:pPr>
            <w:r w:rsidRPr="00D63CA2">
              <w:rPr>
                <w:sz w:val="20"/>
                <w:szCs w:val="20"/>
              </w:rPr>
              <w:t>В среднесрочной перспективе ПАО «МТС-Банк» намерен увеличить количество корпоративных клиентов, предоставив им весь возможный спектр банковских услуг и высококлассный уровень обслуживания</w:t>
            </w:r>
          </w:p>
          <w:p w:rsidR="004207EE" w:rsidRPr="00E251D1" w:rsidRDefault="00D63CA2" w:rsidP="00FE7E89">
            <w:pPr>
              <w:pStyle w:val="em-4"/>
            </w:pPr>
            <w:r w:rsidRPr="00D63CA2">
              <w:rPr>
                <w:sz w:val="20"/>
                <w:szCs w:val="20"/>
              </w:rPr>
              <w:t xml:space="preserve">Особое внимание уделяется развитию </w:t>
            </w:r>
            <w:proofErr w:type="gramStart"/>
            <w:r w:rsidRPr="00D63CA2">
              <w:rPr>
                <w:sz w:val="20"/>
                <w:szCs w:val="20"/>
              </w:rPr>
              <w:t>цифрового</w:t>
            </w:r>
            <w:proofErr w:type="gramEnd"/>
            <w:r w:rsidRPr="00D63CA2">
              <w:rPr>
                <w:sz w:val="20"/>
                <w:szCs w:val="20"/>
              </w:rPr>
              <w:t xml:space="preserve"> банкинга для розничных клиентов Банка,  где основными конкурентами будут банки, предоставляющие аналогичный ПАО «МТС-Банк» перечень расчётных и кредитных продуктов, ориентированные на сходные группы клиентов. К таким банкам, прежде всего, относятся </w:t>
            </w:r>
            <w:proofErr w:type="spellStart"/>
            <w:r w:rsidRPr="00D63CA2">
              <w:rPr>
                <w:sz w:val="20"/>
                <w:szCs w:val="20"/>
              </w:rPr>
              <w:t>Альфа-банк</w:t>
            </w:r>
            <w:proofErr w:type="spellEnd"/>
            <w:r w:rsidRPr="00D63CA2">
              <w:rPr>
                <w:sz w:val="20"/>
                <w:szCs w:val="20"/>
              </w:rPr>
              <w:t xml:space="preserve">, Почта-Банк, Тинькофф Банк, ОТП Банк и </w:t>
            </w:r>
            <w:proofErr w:type="spellStart"/>
            <w:r w:rsidRPr="00D63CA2">
              <w:rPr>
                <w:sz w:val="20"/>
                <w:szCs w:val="20"/>
              </w:rPr>
              <w:t>Хоум</w:t>
            </w:r>
            <w:proofErr w:type="spellEnd"/>
            <w:r w:rsidRPr="00D63CA2">
              <w:rPr>
                <w:sz w:val="20"/>
                <w:szCs w:val="20"/>
              </w:rPr>
              <w:t xml:space="preserve"> Кредит.</w:t>
            </w:r>
          </w:p>
        </w:tc>
        <w:tc>
          <w:tcPr>
            <w:tcW w:w="9570" w:type="dxa"/>
          </w:tcPr>
          <w:p w:rsidR="004207EE" w:rsidRPr="00E251D1" w:rsidRDefault="004207EE" w:rsidP="0097426A">
            <w:pPr>
              <w:pStyle w:val="em-4"/>
            </w:pPr>
          </w:p>
        </w:tc>
      </w:tr>
    </w:tbl>
    <w:p w:rsidR="004207EE" w:rsidRPr="00E251D1" w:rsidRDefault="004207EE" w:rsidP="004207EE">
      <w:pPr>
        <w:pStyle w:val="em-4"/>
        <w:rPr>
          <w:color w:val="FF0000"/>
        </w:rPr>
      </w:pPr>
    </w:p>
    <w:p w:rsidR="004207EE" w:rsidRPr="00E251D1" w:rsidRDefault="004207EE" w:rsidP="004207EE">
      <w:pPr>
        <w:pStyle w:val="em-4"/>
        <w:rPr>
          <w:b/>
          <w:i/>
        </w:rPr>
      </w:pPr>
      <w:r w:rsidRPr="00E251D1">
        <w:rPr>
          <w:b/>
          <w:i/>
        </w:rPr>
        <w:t>Перечень факторов конкурентоспособности кредитной организации - эмитента с описанием степени их влияния на конкурентоспособность производимой продукции (работ, услуг):</w:t>
      </w:r>
    </w:p>
    <w:p w:rsidR="004207EE" w:rsidRPr="00E251D1" w:rsidRDefault="004207EE" w:rsidP="004207EE">
      <w:pPr>
        <w:pStyle w:val="em-4"/>
      </w:pPr>
    </w:p>
    <w:tbl>
      <w:tblPr>
        <w:tblW w:w="0" w:type="auto"/>
        <w:tblLook w:val="01E0" w:firstRow="1" w:lastRow="1" w:firstColumn="1" w:lastColumn="1" w:noHBand="0" w:noVBand="0"/>
      </w:tblPr>
      <w:tblGrid>
        <w:gridCol w:w="10422"/>
      </w:tblGrid>
      <w:tr w:rsidR="004207EE" w:rsidRPr="00E251D1" w:rsidTr="004207EE">
        <w:trPr>
          <w:trHeight w:val="80"/>
        </w:trPr>
        <w:tc>
          <w:tcPr>
            <w:tcW w:w="9570" w:type="dxa"/>
          </w:tcPr>
          <w:tbl>
            <w:tblPr>
              <w:tblW w:w="10206" w:type="dxa"/>
              <w:tblLook w:val="01E0" w:firstRow="1" w:lastRow="1" w:firstColumn="1" w:lastColumn="1" w:noHBand="0" w:noVBand="0"/>
            </w:tblPr>
            <w:tblGrid>
              <w:gridCol w:w="10206"/>
            </w:tblGrid>
            <w:tr w:rsidR="004207EE" w:rsidRPr="00E251D1" w:rsidTr="004207EE">
              <w:tc>
                <w:tcPr>
                  <w:tcW w:w="10206" w:type="dxa"/>
                </w:tcPr>
                <w:p w:rsidR="004207EE" w:rsidRPr="00E251D1" w:rsidRDefault="004207EE" w:rsidP="0097426A">
                  <w:pPr>
                    <w:widowControl w:val="0"/>
                    <w:autoSpaceDE w:val="0"/>
                    <w:autoSpaceDN w:val="0"/>
                    <w:adjustRightInd w:val="0"/>
                    <w:ind w:firstLine="567"/>
                    <w:jc w:val="both"/>
                    <w:rPr>
                      <w:sz w:val="20"/>
                      <w:szCs w:val="20"/>
                    </w:rPr>
                  </w:pPr>
                  <w:r w:rsidRPr="00E251D1">
                    <w:rPr>
                      <w:sz w:val="20"/>
                      <w:szCs w:val="20"/>
                    </w:rPr>
                    <w:t xml:space="preserve">Основным конкурентным преимуществом ПАО «МТС-Банк» при развитии розничного бизнеса является возможность продажи совместных банковских продуктов и услуг клиентам предприятий корпорации </w:t>
                  </w:r>
                  <w:r w:rsidR="00DD7C05" w:rsidRPr="00E251D1">
                    <w:rPr>
                      <w:sz w:val="20"/>
                      <w:szCs w:val="20"/>
                    </w:rPr>
                    <w:t>П</w:t>
                  </w:r>
                  <w:r w:rsidRPr="00E251D1">
                    <w:rPr>
                      <w:sz w:val="20"/>
                      <w:szCs w:val="20"/>
                    </w:rPr>
                    <w:t>АО АФК «Система» (</w:t>
                  </w:r>
                  <w:r w:rsidR="00993195" w:rsidRPr="00E251D1">
                    <w:rPr>
                      <w:sz w:val="20"/>
                      <w:szCs w:val="20"/>
                    </w:rPr>
                    <w:t>П</w:t>
                  </w:r>
                  <w:r w:rsidRPr="00E251D1">
                    <w:rPr>
                      <w:sz w:val="20"/>
                      <w:szCs w:val="20"/>
                    </w:rPr>
                    <w:t xml:space="preserve">АО «МТС», МГТС, </w:t>
                  </w:r>
                  <w:r w:rsidR="00DD7C05" w:rsidRPr="00E251D1">
                    <w:rPr>
                      <w:sz w:val="20"/>
                      <w:szCs w:val="20"/>
                    </w:rPr>
                    <w:t>П</w:t>
                  </w:r>
                  <w:r w:rsidRPr="00E251D1">
                    <w:rPr>
                      <w:sz w:val="20"/>
                      <w:szCs w:val="20"/>
                    </w:rPr>
                    <w:t xml:space="preserve">АО «Детский мир», ВАО Интурист и др.), что позволит использовать не только клиентскую базу крупных компаний при продаже банковских услуг, но и известные брэнды. В своем региональном развитии банк также планирует опираться на имеющиеся возможности предприятий </w:t>
                  </w:r>
                  <w:r w:rsidR="00DD7C05" w:rsidRPr="00E251D1">
                    <w:rPr>
                      <w:sz w:val="20"/>
                      <w:szCs w:val="20"/>
                    </w:rPr>
                    <w:t>П</w:t>
                  </w:r>
                  <w:r w:rsidRPr="00E251D1">
                    <w:rPr>
                      <w:sz w:val="20"/>
                      <w:szCs w:val="20"/>
                    </w:rPr>
                    <w:t>АО АФК «Система» в реги</w:t>
                  </w:r>
                  <w:r w:rsidRPr="00E251D1">
                    <w:rPr>
                      <w:sz w:val="20"/>
                      <w:szCs w:val="20"/>
                    </w:rPr>
                    <w:t>о</w:t>
                  </w:r>
                  <w:r w:rsidRPr="00E251D1">
                    <w:rPr>
                      <w:sz w:val="20"/>
                      <w:szCs w:val="20"/>
                    </w:rPr>
                    <w:t>нах.</w:t>
                  </w:r>
                </w:p>
                <w:p w:rsidR="004207EE" w:rsidRPr="00E251D1" w:rsidRDefault="004207EE" w:rsidP="0097426A">
                  <w:pPr>
                    <w:widowControl w:val="0"/>
                    <w:autoSpaceDE w:val="0"/>
                    <w:autoSpaceDN w:val="0"/>
                    <w:adjustRightInd w:val="0"/>
                    <w:spacing w:line="240" w:lineRule="atLeast"/>
                    <w:ind w:firstLine="567"/>
                    <w:jc w:val="both"/>
                    <w:rPr>
                      <w:sz w:val="20"/>
                      <w:szCs w:val="20"/>
                    </w:rPr>
                  </w:pPr>
                  <w:r w:rsidRPr="00E251D1">
                    <w:rPr>
                      <w:sz w:val="20"/>
                      <w:szCs w:val="20"/>
                    </w:rPr>
                    <w:t>Факторы, положительно влияющие на конкурентоспособность Банка:</w:t>
                  </w:r>
                </w:p>
                <w:p w:rsidR="004207EE" w:rsidRPr="00E251D1" w:rsidRDefault="004207EE" w:rsidP="007D7E20">
                  <w:pPr>
                    <w:widowControl w:val="0"/>
                    <w:numPr>
                      <w:ilvl w:val="0"/>
                      <w:numId w:val="9"/>
                    </w:numPr>
                    <w:autoSpaceDE w:val="0"/>
                    <w:autoSpaceDN w:val="0"/>
                    <w:adjustRightInd w:val="0"/>
                    <w:spacing w:line="240" w:lineRule="atLeast"/>
                    <w:jc w:val="both"/>
                    <w:rPr>
                      <w:sz w:val="20"/>
                      <w:szCs w:val="20"/>
                    </w:rPr>
                  </w:pPr>
                  <w:r w:rsidRPr="00E251D1">
                    <w:rPr>
                      <w:sz w:val="20"/>
                      <w:szCs w:val="20"/>
                    </w:rPr>
                    <w:t>доступность и удобство мест расположения головного и дополнительных офисов (в центре Москвы, рядом с метро);</w:t>
                  </w:r>
                </w:p>
                <w:p w:rsidR="004207EE" w:rsidRPr="00E251D1" w:rsidRDefault="004207EE" w:rsidP="007D7E20">
                  <w:pPr>
                    <w:widowControl w:val="0"/>
                    <w:numPr>
                      <w:ilvl w:val="0"/>
                      <w:numId w:val="9"/>
                    </w:numPr>
                    <w:autoSpaceDE w:val="0"/>
                    <w:autoSpaceDN w:val="0"/>
                    <w:adjustRightInd w:val="0"/>
                    <w:spacing w:line="240" w:lineRule="atLeast"/>
                    <w:jc w:val="both"/>
                    <w:rPr>
                      <w:sz w:val="20"/>
                      <w:szCs w:val="20"/>
                    </w:rPr>
                  </w:pPr>
                  <w:r w:rsidRPr="00E251D1">
                    <w:rPr>
                      <w:sz w:val="20"/>
                      <w:szCs w:val="20"/>
                    </w:rPr>
                    <w:t>индивидуальный подход к каждому клиенту и контрагенту банка;</w:t>
                  </w:r>
                </w:p>
                <w:p w:rsidR="004207EE" w:rsidRPr="00E251D1" w:rsidRDefault="004207EE" w:rsidP="007D7E20">
                  <w:pPr>
                    <w:widowControl w:val="0"/>
                    <w:numPr>
                      <w:ilvl w:val="0"/>
                      <w:numId w:val="9"/>
                    </w:numPr>
                    <w:autoSpaceDE w:val="0"/>
                    <w:autoSpaceDN w:val="0"/>
                    <w:adjustRightInd w:val="0"/>
                    <w:spacing w:line="240" w:lineRule="atLeast"/>
                    <w:jc w:val="both"/>
                    <w:rPr>
                      <w:sz w:val="20"/>
                      <w:szCs w:val="20"/>
                    </w:rPr>
                  </w:pPr>
                  <w:r w:rsidRPr="00E251D1">
                    <w:rPr>
                      <w:sz w:val="20"/>
                      <w:szCs w:val="20"/>
                    </w:rPr>
                    <w:t>оперативность принятия решений;</w:t>
                  </w:r>
                </w:p>
                <w:p w:rsidR="004207EE" w:rsidRPr="00E251D1" w:rsidRDefault="004207EE" w:rsidP="007D7E20">
                  <w:pPr>
                    <w:widowControl w:val="0"/>
                    <w:numPr>
                      <w:ilvl w:val="0"/>
                      <w:numId w:val="9"/>
                    </w:numPr>
                    <w:autoSpaceDE w:val="0"/>
                    <w:autoSpaceDN w:val="0"/>
                    <w:adjustRightInd w:val="0"/>
                    <w:spacing w:line="240" w:lineRule="atLeast"/>
                    <w:jc w:val="both"/>
                    <w:rPr>
                      <w:sz w:val="20"/>
                      <w:szCs w:val="20"/>
                    </w:rPr>
                  </w:pPr>
                  <w:r w:rsidRPr="00E251D1">
                    <w:rPr>
                      <w:sz w:val="20"/>
                      <w:szCs w:val="20"/>
                    </w:rPr>
                    <w:t xml:space="preserve">наличие квалифицированных кадров; </w:t>
                  </w:r>
                </w:p>
                <w:p w:rsidR="004207EE" w:rsidRPr="00E251D1" w:rsidRDefault="004207EE" w:rsidP="0097426A">
                  <w:pPr>
                    <w:pStyle w:val="em-4"/>
                  </w:pPr>
                  <w:r w:rsidRPr="00E251D1">
                    <w:rPr>
                      <w:sz w:val="20"/>
                      <w:szCs w:val="20"/>
                    </w:rPr>
                    <w:t>использование современных IT-технологий для удобства клиентов – «Клиент-банк», «Интернет-банкинг».</w:t>
                  </w:r>
                </w:p>
              </w:tc>
            </w:tr>
          </w:tbl>
          <w:p w:rsidR="004207EE" w:rsidRPr="00E251D1" w:rsidRDefault="004207EE" w:rsidP="0097426A">
            <w:pPr>
              <w:pStyle w:val="em-4"/>
            </w:pPr>
          </w:p>
        </w:tc>
      </w:tr>
    </w:tbl>
    <w:p w:rsidR="00D87B51" w:rsidRPr="00412DDB" w:rsidRDefault="00D87B51" w:rsidP="00D87B51">
      <w:pPr>
        <w:pStyle w:val="em-4"/>
      </w:pPr>
    </w:p>
    <w:p w:rsidR="00B219E0" w:rsidRPr="001B039C" w:rsidRDefault="00B219E0" w:rsidP="00B219E0">
      <w:pPr>
        <w:pStyle w:val="em-"/>
      </w:pPr>
      <w:bookmarkStart w:id="386" w:name="_Toc474512939"/>
    </w:p>
    <w:p w:rsidR="00B219E0" w:rsidRPr="001B039C" w:rsidRDefault="00B219E0" w:rsidP="00B219E0">
      <w:pPr>
        <w:pStyle w:val="em-"/>
      </w:pPr>
    </w:p>
    <w:p w:rsidR="00B219E0" w:rsidRPr="00412DDB" w:rsidRDefault="00B219E0" w:rsidP="00B219E0">
      <w:pPr>
        <w:pStyle w:val="em-"/>
      </w:pPr>
      <w:bookmarkStart w:id="387" w:name="_Toc482611715"/>
      <w:r w:rsidRPr="00412DDB">
        <w:t xml:space="preserve">V. Подробные сведения о лицах, входящих в состав органов управления кредитной организации </w:t>
      </w:r>
      <w:r>
        <w:t>–</w:t>
      </w:r>
      <w:r w:rsidRPr="00412DDB">
        <w:t xml:space="preserve"> эмитента, органов кредитной организации </w:t>
      </w:r>
      <w:r>
        <w:t>–</w:t>
      </w:r>
      <w:r w:rsidRPr="00412DDB">
        <w:rPr>
          <w:sz w:val="20"/>
        </w:rPr>
        <w:t xml:space="preserve">  </w:t>
      </w:r>
      <w:r w:rsidRPr="00412DDB">
        <w:t>эмите</w:t>
      </w:r>
      <w:r w:rsidRPr="00412DDB">
        <w:t>н</w:t>
      </w:r>
      <w:r w:rsidRPr="00412DDB">
        <w:t xml:space="preserve">та по </w:t>
      </w:r>
      <w:proofErr w:type="gramStart"/>
      <w:r w:rsidRPr="00412DDB">
        <w:t>контролю за</w:t>
      </w:r>
      <w:proofErr w:type="gramEnd"/>
      <w:r w:rsidRPr="00412DDB">
        <w:t xml:space="preserve"> ее финансово</w:t>
      </w:r>
      <w:r>
        <w:t>–</w:t>
      </w:r>
      <w:r w:rsidRPr="00412DDB">
        <w:t>хозяйственной деятельностью, и краткие св</w:t>
      </w:r>
      <w:r w:rsidRPr="00412DDB">
        <w:t>е</w:t>
      </w:r>
      <w:r w:rsidRPr="00412DDB">
        <w:t xml:space="preserve">дения о сотрудниках (работниках) кредитной организации </w:t>
      </w:r>
      <w:r>
        <w:t>–</w:t>
      </w:r>
      <w:r w:rsidRPr="00412DDB">
        <w:t xml:space="preserve"> эмитента</w:t>
      </w:r>
      <w:bookmarkEnd w:id="386"/>
      <w:bookmarkEnd w:id="387"/>
    </w:p>
    <w:p w:rsidR="00B219E0" w:rsidRPr="00412DDB" w:rsidRDefault="00B219E0" w:rsidP="00B219E0">
      <w:pPr>
        <w:pStyle w:val="em-4"/>
      </w:pPr>
    </w:p>
    <w:p w:rsidR="00B219E0" w:rsidRPr="00412DDB" w:rsidRDefault="00B219E0" w:rsidP="00B219E0">
      <w:pPr>
        <w:pStyle w:val="em-1"/>
      </w:pPr>
      <w:bookmarkStart w:id="388" w:name="_Toc474512940"/>
      <w:bookmarkStart w:id="389" w:name="_Toc482611716"/>
      <w:r w:rsidRPr="00412DDB">
        <w:t xml:space="preserve">5.1. Сведения о структуре и компетенции органов управления кредитной организации </w:t>
      </w:r>
      <w:r>
        <w:t>–</w:t>
      </w:r>
      <w:r w:rsidRPr="00412DDB">
        <w:t xml:space="preserve"> эм</w:t>
      </w:r>
      <w:r w:rsidRPr="00412DDB">
        <w:t>и</w:t>
      </w:r>
      <w:r w:rsidRPr="00412DDB">
        <w:t>тента</w:t>
      </w:r>
      <w:bookmarkEnd w:id="388"/>
      <w:bookmarkEnd w:id="389"/>
      <w:r w:rsidRPr="00412DDB">
        <w:rPr>
          <w:rStyle w:val="af0"/>
          <w:vanish/>
        </w:rPr>
        <w:footnoteReference w:id="47"/>
      </w:r>
    </w:p>
    <w:p w:rsidR="00B219E0" w:rsidRPr="00412DDB" w:rsidRDefault="00B219E0" w:rsidP="00B219E0">
      <w:pPr>
        <w:pStyle w:val="em-4"/>
      </w:pPr>
    </w:p>
    <w:p w:rsidR="00B219E0" w:rsidRPr="00412DDB" w:rsidRDefault="00B219E0" w:rsidP="00B219E0">
      <w:pPr>
        <w:pStyle w:val="em-4"/>
        <w:rPr>
          <w:b/>
          <w:i/>
        </w:rPr>
      </w:pPr>
      <w:r w:rsidRPr="00412DDB">
        <w:rPr>
          <w:b/>
          <w:i/>
        </w:rPr>
        <w:t xml:space="preserve">Описание структуры органов управления кредитной организации </w:t>
      </w:r>
      <w:r>
        <w:rPr>
          <w:b/>
          <w:i/>
        </w:rPr>
        <w:t>–</w:t>
      </w:r>
      <w:r w:rsidRPr="00412DDB">
        <w:rPr>
          <w:b/>
          <w:i/>
        </w:rPr>
        <w:t xml:space="preserve"> эмитента и их компетенции в соответствии с уставом (учредительными документами) кредитной организации – эмитента:</w:t>
      </w:r>
    </w:p>
    <w:p w:rsidR="00B219E0" w:rsidRPr="00412DDB" w:rsidRDefault="00B219E0" w:rsidP="00B219E0">
      <w:pPr>
        <w:pStyle w:val="em-4"/>
      </w:pPr>
    </w:p>
    <w:tbl>
      <w:tblPr>
        <w:tblW w:w="0" w:type="auto"/>
        <w:tblLook w:val="01E0" w:firstRow="1" w:lastRow="1" w:firstColumn="1" w:lastColumn="1" w:noHBand="0" w:noVBand="0"/>
      </w:tblPr>
      <w:tblGrid>
        <w:gridCol w:w="10422"/>
      </w:tblGrid>
      <w:tr w:rsidR="00B219E0" w:rsidRPr="00412DDB" w:rsidTr="00B219E0">
        <w:tc>
          <w:tcPr>
            <w:tcW w:w="9570" w:type="dxa"/>
          </w:tcPr>
          <w:tbl>
            <w:tblPr>
              <w:tblW w:w="19560" w:type="dxa"/>
              <w:tblLook w:val="01E0" w:firstRow="1" w:lastRow="1" w:firstColumn="1" w:lastColumn="1" w:noHBand="0" w:noVBand="0"/>
            </w:tblPr>
            <w:tblGrid>
              <w:gridCol w:w="10206"/>
              <w:gridCol w:w="9354"/>
            </w:tblGrid>
            <w:tr w:rsidR="00B219E0" w:rsidRPr="00D70EE2" w:rsidTr="00B219E0">
              <w:tc>
                <w:tcPr>
                  <w:tcW w:w="10206" w:type="dxa"/>
                </w:tcPr>
                <w:p w:rsidR="00B219E0" w:rsidRPr="006E4E5E" w:rsidRDefault="00B219E0" w:rsidP="00B219E0">
                  <w:pPr>
                    <w:pStyle w:val="22"/>
                    <w:jc w:val="both"/>
                    <w:rPr>
                      <w:bCs/>
                      <w:sz w:val="22"/>
                      <w:szCs w:val="22"/>
                    </w:rPr>
                  </w:pPr>
                  <w:r>
                    <w:rPr>
                      <w:bCs/>
                      <w:sz w:val="22"/>
                      <w:szCs w:val="22"/>
                    </w:rPr>
                    <w:t xml:space="preserve">         </w:t>
                  </w:r>
                  <w:r w:rsidRPr="006E4E5E">
                    <w:rPr>
                      <w:bCs/>
                      <w:sz w:val="22"/>
                      <w:szCs w:val="22"/>
                    </w:rPr>
                    <w:t>Органами управления Публичного акционерного общества «МТС–Банк» являются:</w:t>
                  </w:r>
                </w:p>
                <w:p w:rsidR="00B219E0" w:rsidRPr="006E4E5E" w:rsidRDefault="00B219E0" w:rsidP="00B219E0">
                  <w:pPr>
                    <w:ind w:left="601"/>
                    <w:jc w:val="both"/>
                    <w:rPr>
                      <w:sz w:val="22"/>
                      <w:szCs w:val="22"/>
                    </w:rPr>
                  </w:pPr>
                  <w:r w:rsidRPr="006E4E5E">
                    <w:rPr>
                      <w:sz w:val="22"/>
                      <w:szCs w:val="22"/>
                    </w:rPr>
                    <w:t>– Общее собрание акционеров Банка;</w:t>
                  </w:r>
                </w:p>
                <w:p w:rsidR="00B219E0" w:rsidRPr="006E4E5E" w:rsidRDefault="00B219E0" w:rsidP="00B219E0">
                  <w:pPr>
                    <w:ind w:left="601"/>
                    <w:jc w:val="both"/>
                    <w:rPr>
                      <w:sz w:val="22"/>
                      <w:szCs w:val="22"/>
                    </w:rPr>
                  </w:pPr>
                  <w:r w:rsidRPr="006E4E5E">
                    <w:rPr>
                      <w:sz w:val="22"/>
                      <w:szCs w:val="22"/>
                    </w:rPr>
                    <w:t>– Совет директоров Банка;</w:t>
                  </w:r>
                </w:p>
                <w:p w:rsidR="00B219E0" w:rsidRPr="006E4E5E" w:rsidRDefault="00B219E0" w:rsidP="00B219E0">
                  <w:pPr>
                    <w:ind w:left="601"/>
                    <w:jc w:val="both"/>
                    <w:rPr>
                      <w:sz w:val="22"/>
                      <w:szCs w:val="22"/>
                    </w:rPr>
                  </w:pPr>
                  <w:r w:rsidRPr="006E4E5E">
                    <w:rPr>
                      <w:sz w:val="22"/>
                      <w:szCs w:val="22"/>
                    </w:rPr>
                    <w:t>– Коллегиальный исполнительный орган Банка – Правление Банка;</w:t>
                  </w:r>
                </w:p>
                <w:p w:rsidR="00B219E0" w:rsidRPr="006E4E5E" w:rsidRDefault="00B219E0" w:rsidP="00B219E0">
                  <w:pPr>
                    <w:ind w:left="601"/>
                    <w:jc w:val="both"/>
                    <w:rPr>
                      <w:sz w:val="22"/>
                      <w:szCs w:val="22"/>
                    </w:rPr>
                  </w:pPr>
                  <w:r w:rsidRPr="006E4E5E">
                    <w:rPr>
                      <w:sz w:val="22"/>
                      <w:szCs w:val="22"/>
                    </w:rPr>
                    <w:t>– Единоличный исполнительный орган Банка – Председатель Правления Банка.</w:t>
                  </w:r>
                </w:p>
                <w:p w:rsidR="00B219E0" w:rsidRPr="00D70EE2" w:rsidRDefault="00B219E0" w:rsidP="00B219E0">
                  <w:pPr>
                    <w:spacing w:before="120" w:after="120"/>
                    <w:ind w:left="601"/>
                    <w:jc w:val="both"/>
                    <w:rPr>
                      <w:b/>
                      <w:sz w:val="20"/>
                      <w:szCs w:val="20"/>
                    </w:rPr>
                  </w:pPr>
                  <w:r w:rsidRPr="00D70EE2">
                    <w:rPr>
                      <w:b/>
                      <w:bCs/>
                      <w:sz w:val="20"/>
                      <w:szCs w:val="20"/>
                    </w:rPr>
                    <w:t xml:space="preserve">1. </w:t>
                  </w:r>
                  <w:r w:rsidRPr="00D70EE2">
                    <w:rPr>
                      <w:b/>
                      <w:sz w:val="20"/>
                      <w:szCs w:val="20"/>
                    </w:rPr>
                    <w:t>Общее собрание акционеров Банка</w:t>
                  </w:r>
                </w:p>
                <w:p w:rsidR="00B219E0" w:rsidRPr="00D70EE2" w:rsidRDefault="00B219E0" w:rsidP="00B219E0">
                  <w:pPr>
                    <w:spacing w:before="120" w:after="120"/>
                    <w:ind w:left="601"/>
                    <w:jc w:val="both"/>
                    <w:rPr>
                      <w:sz w:val="20"/>
                      <w:szCs w:val="20"/>
                      <w:u w:val="single"/>
                    </w:rPr>
                  </w:pPr>
                  <w:r w:rsidRPr="00D70EE2">
                    <w:rPr>
                      <w:sz w:val="20"/>
                      <w:szCs w:val="20"/>
                    </w:rPr>
                    <w:t>К компетенции Общего собрания акционеров Банка относятся следующие вопросы:</w:t>
                  </w:r>
                </w:p>
                <w:p w:rsidR="00B219E0" w:rsidRPr="00D70EE2" w:rsidRDefault="00B219E0" w:rsidP="007D7E20">
                  <w:pPr>
                    <w:numPr>
                      <w:ilvl w:val="0"/>
                      <w:numId w:val="12"/>
                    </w:numPr>
                    <w:ind w:left="601" w:hanging="540"/>
                    <w:jc w:val="both"/>
                    <w:rPr>
                      <w:b/>
                      <w:sz w:val="20"/>
                      <w:szCs w:val="20"/>
                    </w:rPr>
                  </w:pPr>
                  <w:r w:rsidRPr="00D70EE2">
                    <w:rPr>
                      <w:b/>
                      <w:sz w:val="20"/>
                      <w:szCs w:val="20"/>
                    </w:rPr>
                    <w:t>внесение изменений в настоящий Устав, а также утверждение Устава Банка в новой редакции;</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квалифицированным большинством в ¾ (три четверти) голосов акционеров – вл</w:t>
                  </w:r>
                  <w:r w:rsidRPr="00D70EE2">
                    <w:rPr>
                      <w:sz w:val="20"/>
                      <w:szCs w:val="20"/>
                    </w:rPr>
                    <w:t>а</w:t>
                  </w:r>
                  <w:r w:rsidRPr="00D70EE2">
                    <w:rPr>
                      <w:sz w:val="20"/>
                      <w:szCs w:val="20"/>
                    </w:rPr>
                    <w:t>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B219E0" w:rsidRPr="00D70EE2" w:rsidRDefault="00B219E0" w:rsidP="007D7E20">
                  <w:pPr>
                    <w:numPr>
                      <w:ilvl w:val="0"/>
                      <w:numId w:val="12"/>
                    </w:numPr>
                    <w:ind w:left="601" w:hanging="540"/>
                    <w:jc w:val="both"/>
                    <w:rPr>
                      <w:b/>
                      <w:sz w:val="20"/>
                      <w:szCs w:val="20"/>
                    </w:rPr>
                  </w:pPr>
                  <w:r w:rsidRPr="00D70EE2">
                    <w:rPr>
                      <w:b/>
                      <w:sz w:val="20"/>
                      <w:szCs w:val="20"/>
                    </w:rPr>
                    <w:t>реорганизация Банка;</w:t>
                  </w:r>
                </w:p>
                <w:p w:rsidR="00B219E0" w:rsidRPr="00D70EE2" w:rsidRDefault="00B219E0" w:rsidP="00B219E0">
                  <w:pPr>
                    <w:numPr>
                      <w:ilvl w:val="4"/>
                      <w:numId w:val="0"/>
                    </w:numPr>
                    <w:tabs>
                      <w:tab w:val="num" w:pos="720"/>
                    </w:tabs>
                    <w:spacing w:after="80"/>
                    <w:ind w:left="601"/>
                    <w:jc w:val="both"/>
                    <w:rPr>
                      <w:sz w:val="20"/>
                      <w:szCs w:val="20"/>
                    </w:rPr>
                  </w:pPr>
                  <w:r w:rsidRPr="00D70EE2">
                    <w:rPr>
                      <w:sz w:val="20"/>
                      <w:szCs w:val="20"/>
                    </w:rPr>
                    <w:t>решение принимается только по предложению Совета директоров Банка квалифицированным большинством в ¾ (три четверти) голосов акционеров – владельцев голосующих акций Банка, принимающих участие в О</w:t>
                  </w:r>
                  <w:r w:rsidRPr="00D70EE2">
                    <w:rPr>
                      <w:sz w:val="20"/>
                      <w:szCs w:val="20"/>
                    </w:rPr>
                    <w:t>б</w:t>
                  </w:r>
                  <w:r w:rsidRPr="00D70EE2">
                    <w:rPr>
                      <w:sz w:val="20"/>
                      <w:szCs w:val="20"/>
                    </w:rPr>
                    <w:t>щем собрании акционеров</w:t>
                  </w:r>
                  <w:r w:rsidRPr="00D70EE2">
                    <w:rPr>
                      <w:rFonts w:ascii="Arial" w:hAnsi="Arial"/>
                      <w:sz w:val="20"/>
                      <w:szCs w:val="20"/>
                    </w:rPr>
                    <w:t xml:space="preserve"> </w:t>
                  </w:r>
                  <w:r w:rsidRPr="00D70EE2">
                    <w:rPr>
                      <w:sz w:val="20"/>
                      <w:szCs w:val="20"/>
                    </w:rPr>
                    <w:t>Банка, если иное не предусмотрено Федеральным законом «Об акционерных о</w:t>
                  </w:r>
                  <w:r w:rsidRPr="00D70EE2">
                    <w:rPr>
                      <w:sz w:val="20"/>
                      <w:szCs w:val="20"/>
                    </w:rPr>
                    <w:t>б</w:t>
                  </w:r>
                  <w:r w:rsidRPr="00D70EE2">
                    <w:rPr>
                      <w:sz w:val="20"/>
                      <w:szCs w:val="20"/>
                    </w:rPr>
                    <w:t>ществах»).</w:t>
                  </w:r>
                </w:p>
                <w:p w:rsidR="00B219E0" w:rsidRPr="00D70EE2" w:rsidRDefault="00B219E0" w:rsidP="007D7E20">
                  <w:pPr>
                    <w:numPr>
                      <w:ilvl w:val="0"/>
                      <w:numId w:val="12"/>
                    </w:numPr>
                    <w:ind w:left="601" w:hanging="540"/>
                    <w:jc w:val="both"/>
                    <w:rPr>
                      <w:b/>
                      <w:sz w:val="20"/>
                      <w:szCs w:val="20"/>
                    </w:rPr>
                  </w:pPr>
                  <w:r w:rsidRPr="00D70EE2">
                    <w:rPr>
                      <w:b/>
                      <w:sz w:val="20"/>
                      <w:szCs w:val="20"/>
                    </w:rPr>
                    <w:t>ликвидация Банка, назначение ликвидационной комиссии и утверждение промежуточного и оконч</w:t>
                  </w:r>
                  <w:r w:rsidRPr="00D70EE2">
                    <w:rPr>
                      <w:b/>
                      <w:sz w:val="20"/>
                      <w:szCs w:val="20"/>
                    </w:rPr>
                    <w:t>а</w:t>
                  </w:r>
                  <w:r w:rsidRPr="00D70EE2">
                    <w:rPr>
                      <w:b/>
                      <w:sz w:val="20"/>
                      <w:szCs w:val="20"/>
                    </w:rPr>
                    <w:t>тельного ликвидационных балансов;</w:t>
                  </w:r>
                </w:p>
                <w:p w:rsidR="00B219E0" w:rsidRPr="00D70EE2" w:rsidRDefault="00B219E0" w:rsidP="00B219E0">
                  <w:pPr>
                    <w:numPr>
                      <w:ilvl w:val="4"/>
                      <w:numId w:val="0"/>
                    </w:numPr>
                    <w:tabs>
                      <w:tab w:val="num" w:pos="720"/>
                    </w:tabs>
                    <w:spacing w:after="80"/>
                    <w:ind w:left="601"/>
                    <w:jc w:val="both"/>
                    <w:rPr>
                      <w:sz w:val="20"/>
                      <w:szCs w:val="20"/>
                    </w:rPr>
                  </w:pPr>
                  <w:r w:rsidRPr="00D70EE2">
                    <w:rPr>
                      <w:sz w:val="20"/>
                      <w:szCs w:val="20"/>
                    </w:rPr>
                    <w:t>(решение принимается квалифицированным большинством в ¾ (три четверти) голосов акционеров – вл</w:t>
                  </w:r>
                  <w:r w:rsidRPr="00D70EE2">
                    <w:rPr>
                      <w:sz w:val="20"/>
                      <w:szCs w:val="20"/>
                    </w:rPr>
                    <w:t>а</w:t>
                  </w:r>
                  <w:r w:rsidRPr="00D70EE2">
                    <w:rPr>
                      <w:sz w:val="20"/>
                      <w:szCs w:val="20"/>
                    </w:rPr>
                    <w:t>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B219E0" w:rsidRPr="00D70EE2" w:rsidRDefault="00B219E0" w:rsidP="007D7E20">
                  <w:pPr>
                    <w:numPr>
                      <w:ilvl w:val="0"/>
                      <w:numId w:val="12"/>
                    </w:numPr>
                    <w:ind w:left="601" w:hanging="540"/>
                    <w:jc w:val="both"/>
                    <w:rPr>
                      <w:b/>
                      <w:sz w:val="20"/>
                      <w:szCs w:val="20"/>
                    </w:rPr>
                  </w:pPr>
                  <w:r w:rsidRPr="00D70EE2">
                    <w:rPr>
                      <w:b/>
                      <w:sz w:val="20"/>
                      <w:szCs w:val="20"/>
                    </w:rPr>
                    <w:t>определение количественного состава Совета директоров Банка, избрание его членов и принятие р</w:t>
                  </w:r>
                  <w:r w:rsidRPr="00D70EE2">
                    <w:rPr>
                      <w:b/>
                      <w:sz w:val="20"/>
                      <w:szCs w:val="20"/>
                    </w:rPr>
                    <w:t>е</w:t>
                  </w:r>
                  <w:r w:rsidRPr="00D70EE2">
                    <w:rPr>
                      <w:b/>
                      <w:sz w:val="20"/>
                      <w:szCs w:val="20"/>
                    </w:rPr>
                    <w:t>шения о досрочном прекращении полномочий всех членов Совета директоров Банка, а также прин</w:t>
                  </w:r>
                  <w:r w:rsidRPr="00D70EE2">
                    <w:rPr>
                      <w:b/>
                      <w:sz w:val="20"/>
                      <w:szCs w:val="20"/>
                    </w:rPr>
                    <w:t>я</w:t>
                  </w:r>
                  <w:r w:rsidRPr="00D70EE2">
                    <w:rPr>
                      <w:b/>
                      <w:sz w:val="20"/>
                      <w:szCs w:val="20"/>
                    </w:rPr>
                    <w:t>тие решения о выплате вознаграждения и (или) порядке компенсации расходов членам Совета дире</w:t>
                  </w:r>
                  <w:r w:rsidRPr="00D70EE2">
                    <w:rPr>
                      <w:b/>
                      <w:sz w:val="20"/>
                      <w:szCs w:val="20"/>
                    </w:rPr>
                    <w:t>к</w:t>
                  </w:r>
                  <w:r w:rsidRPr="00D70EE2">
                    <w:rPr>
                      <w:b/>
                      <w:sz w:val="20"/>
                      <w:szCs w:val="20"/>
                    </w:rPr>
                    <w:t>торов Банка в период исполнения ими своих обязанностей;</w:t>
                  </w:r>
                </w:p>
                <w:p w:rsidR="00B219E0" w:rsidRPr="00D70EE2" w:rsidRDefault="00B219E0" w:rsidP="00B219E0">
                  <w:pPr>
                    <w:spacing w:after="80" w:line="260" w:lineRule="exact"/>
                    <w:ind w:left="601"/>
                    <w:jc w:val="both"/>
                    <w:rPr>
                      <w:sz w:val="20"/>
                      <w:szCs w:val="20"/>
                    </w:rPr>
                  </w:pPr>
                  <w:proofErr w:type="gramStart"/>
                  <w:r w:rsidRPr="00D70EE2">
                    <w:rPr>
                      <w:sz w:val="20"/>
                      <w:szCs w:val="20"/>
                    </w:rPr>
                    <w:t>(решение об избрании членов Совета директоров Банка принимается кумулятивным голосованием.</w:t>
                  </w:r>
                  <w:proofErr w:type="gramEnd"/>
                  <w:r w:rsidRPr="00D70EE2">
                    <w:rPr>
                      <w:sz w:val="20"/>
                      <w:szCs w:val="20"/>
                    </w:rPr>
                    <w:t xml:space="preserve"> При к</w:t>
                  </w:r>
                  <w:r w:rsidRPr="00D70EE2">
                    <w:rPr>
                      <w:sz w:val="20"/>
                      <w:szCs w:val="20"/>
                    </w:rPr>
                    <w:t>у</w:t>
                  </w:r>
                  <w:r w:rsidRPr="00D70EE2">
                    <w:rPr>
                      <w:sz w:val="20"/>
                      <w:szCs w:val="20"/>
                    </w:rPr>
                    <w:t>мулятивном голосовании число голосов, принадлежащих каждому акционеру, умножается на число лиц, к</w:t>
                  </w:r>
                  <w:r w:rsidRPr="00D70EE2">
                    <w:rPr>
                      <w:sz w:val="20"/>
                      <w:szCs w:val="20"/>
                    </w:rPr>
                    <w:t>о</w:t>
                  </w:r>
                  <w:r w:rsidRPr="00D70EE2">
                    <w:rPr>
                      <w:sz w:val="20"/>
                      <w:szCs w:val="20"/>
                    </w:rPr>
                    <w:t>торые должны быть избраны в Совет директоров Банка, и акционер вправе отдать полученные таким обр</w:t>
                  </w:r>
                  <w:r w:rsidRPr="00D70EE2">
                    <w:rPr>
                      <w:sz w:val="20"/>
                      <w:szCs w:val="20"/>
                    </w:rPr>
                    <w:t>а</w:t>
                  </w:r>
                  <w:r w:rsidRPr="00D70EE2">
                    <w:rPr>
                      <w:sz w:val="20"/>
                      <w:szCs w:val="20"/>
                    </w:rPr>
                    <w:t>зом голоса полностью за одного кандидата или распределить их между двумя и более кандидатами. Избра</w:t>
                  </w:r>
                  <w:r w:rsidRPr="00D70EE2">
                    <w:rPr>
                      <w:sz w:val="20"/>
                      <w:szCs w:val="20"/>
                    </w:rPr>
                    <w:t>н</w:t>
                  </w:r>
                  <w:r w:rsidRPr="00D70EE2">
                    <w:rPr>
                      <w:sz w:val="20"/>
                      <w:szCs w:val="20"/>
                    </w:rPr>
                    <w:t>ными в состав Совета директоров Банка являются кандидаты, набравшие наибольшее число голосов; реш</w:t>
                  </w:r>
                  <w:r w:rsidRPr="00D70EE2">
                    <w:rPr>
                      <w:sz w:val="20"/>
                      <w:szCs w:val="20"/>
                    </w:rPr>
                    <w:t>е</w:t>
                  </w:r>
                  <w:r w:rsidRPr="00D70EE2">
                    <w:rPr>
                      <w:sz w:val="20"/>
                      <w:szCs w:val="20"/>
                    </w:rPr>
                    <w:t>ния по всем остальным вопросам принимаются простым большинством (более ½ (половины)) голосов акц</w:t>
                  </w:r>
                  <w:r w:rsidRPr="00D70EE2">
                    <w:rPr>
                      <w:sz w:val="20"/>
                      <w:szCs w:val="20"/>
                    </w:rPr>
                    <w:t>и</w:t>
                  </w:r>
                  <w:r w:rsidRPr="00D70EE2">
                    <w:rPr>
                      <w:sz w:val="20"/>
                      <w:szCs w:val="20"/>
                    </w:rPr>
                    <w:t>онеров – владельцев голосующих акций Банка, принимающих участие в Общем собрании акционеров Банка</w:t>
                  </w:r>
                  <w:proofErr w:type="gramStart"/>
                  <w:r w:rsidRPr="00D70EE2">
                    <w:rPr>
                      <w:sz w:val="20"/>
                      <w:szCs w:val="20"/>
                    </w:rPr>
                    <w:t>.</w:t>
                  </w:r>
                  <w:proofErr w:type="gramEnd"/>
                  <w:r w:rsidRPr="00D70EE2">
                    <w:rPr>
                      <w:sz w:val="20"/>
                      <w:szCs w:val="20"/>
                    </w:rPr>
                    <w:t xml:space="preserve"> </w:t>
                  </w:r>
                  <w:proofErr w:type="gramStart"/>
                  <w:r w:rsidRPr="00D70EE2">
                    <w:rPr>
                      <w:sz w:val="20"/>
                      <w:szCs w:val="20"/>
                    </w:rPr>
                    <w:t>е</w:t>
                  </w:r>
                  <w:proofErr w:type="gramEnd"/>
                  <w:r w:rsidRPr="00D70EE2">
                    <w:rPr>
                      <w:sz w:val="20"/>
                      <w:szCs w:val="20"/>
                    </w:rPr>
                    <w:t>сли иное не предусмотрено Федеральным законом «Об акционерных обществах»).</w:t>
                  </w:r>
                </w:p>
                <w:p w:rsidR="00B219E0" w:rsidRPr="00D70EE2" w:rsidRDefault="00B219E0" w:rsidP="007D7E20">
                  <w:pPr>
                    <w:numPr>
                      <w:ilvl w:val="0"/>
                      <w:numId w:val="12"/>
                    </w:numPr>
                    <w:ind w:left="601" w:hanging="540"/>
                    <w:jc w:val="both"/>
                    <w:rPr>
                      <w:b/>
                      <w:sz w:val="20"/>
                      <w:szCs w:val="20"/>
                    </w:rPr>
                  </w:pPr>
                  <w:r w:rsidRPr="00D70EE2">
                    <w:rPr>
                      <w:b/>
                      <w:sz w:val="20"/>
                      <w:szCs w:val="20"/>
                    </w:rPr>
                    <w:t>определение количества, номинальной стоимости, а также категории (типа) объявленных акций Ба</w:t>
                  </w:r>
                  <w:r w:rsidRPr="00D70EE2">
                    <w:rPr>
                      <w:b/>
                      <w:sz w:val="20"/>
                      <w:szCs w:val="20"/>
                    </w:rPr>
                    <w:t>н</w:t>
                  </w:r>
                  <w:r w:rsidRPr="00D70EE2">
                    <w:rPr>
                      <w:b/>
                      <w:sz w:val="20"/>
                      <w:szCs w:val="20"/>
                    </w:rPr>
                    <w:t>ка и прав, предоставляемых этими акциями;</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квалифицированным большинством в ¾ (три четверти) голосов акционеров – вл</w:t>
                  </w:r>
                  <w:r w:rsidRPr="00D70EE2">
                    <w:rPr>
                      <w:sz w:val="20"/>
                      <w:szCs w:val="20"/>
                    </w:rPr>
                    <w:t>а</w:t>
                  </w:r>
                  <w:r w:rsidRPr="00D70EE2">
                    <w:rPr>
                      <w:sz w:val="20"/>
                      <w:szCs w:val="20"/>
                    </w:rPr>
                    <w:t>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B219E0" w:rsidRPr="00D70EE2" w:rsidRDefault="00B219E0" w:rsidP="007D7E20">
                  <w:pPr>
                    <w:numPr>
                      <w:ilvl w:val="0"/>
                      <w:numId w:val="12"/>
                    </w:numPr>
                    <w:ind w:left="601" w:hanging="539"/>
                    <w:jc w:val="both"/>
                    <w:rPr>
                      <w:b/>
                      <w:sz w:val="20"/>
                      <w:szCs w:val="20"/>
                    </w:rPr>
                  </w:pPr>
                  <w:r w:rsidRPr="00D70EE2">
                    <w:rPr>
                      <w:b/>
                      <w:sz w:val="20"/>
                      <w:szCs w:val="20"/>
                    </w:rPr>
                    <w:t>увеличение уставного капитала Банка путем увеличения номинальной стоимости акций Банка;</w:t>
                  </w:r>
                </w:p>
                <w:p w:rsidR="00B219E0" w:rsidRPr="00D70EE2" w:rsidRDefault="00B219E0" w:rsidP="00B219E0">
                  <w:pPr>
                    <w:spacing w:after="120" w:line="260" w:lineRule="exact"/>
                    <w:ind w:left="601"/>
                    <w:jc w:val="both"/>
                    <w:rPr>
                      <w:sz w:val="20"/>
                      <w:szCs w:val="20"/>
                    </w:rPr>
                  </w:pPr>
                  <w:r w:rsidRPr="00D70EE2">
                    <w:rPr>
                      <w:sz w:val="20"/>
                      <w:szCs w:val="20"/>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w:t>
                  </w:r>
                  <w:r w:rsidRPr="00D70EE2">
                    <w:rPr>
                      <w:sz w:val="20"/>
                      <w:szCs w:val="20"/>
                    </w:rPr>
                    <w:t>е</w:t>
                  </w:r>
                  <w:r w:rsidRPr="00D70EE2">
                    <w:rPr>
                      <w:sz w:val="20"/>
                      <w:szCs w:val="20"/>
                    </w:rPr>
                    <w:t>ствах»).</w:t>
                  </w:r>
                </w:p>
                <w:p w:rsidR="00B219E0" w:rsidRPr="00D70EE2" w:rsidRDefault="00B219E0" w:rsidP="007D7E20">
                  <w:pPr>
                    <w:numPr>
                      <w:ilvl w:val="0"/>
                      <w:numId w:val="12"/>
                    </w:numPr>
                    <w:ind w:left="601" w:hanging="540"/>
                    <w:jc w:val="both"/>
                    <w:rPr>
                      <w:b/>
                      <w:sz w:val="20"/>
                      <w:szCs w:val="20"/>
                    </w:rPr>
                  </w:pPr>
                  <w:r w:rsidRPr="00D70EE2">
                    <w:rPr>
                      <w:b/>
                      <w:sz w:val="20"/>
                      <w:szCs w:val="20"/>
                    </w:rPr>
                    <w:t>увеличение уставного капитала Банка путем размещения дополнительных акций только среди акц</w:t>
                  </w:r>
                  <w:r w:rsidRPr="00D70EE2">
                    <w:rPr>
                      <w:b/>
                      <w:sz w:val="20"/>
                      <w:szCs w:val="20"/>
                    </w:rPr>
                    <w:t>и</w:t>
                  </w:r>
                  <w:r w:rsidRPr="00D70EE2">
                    <w:rPr>
                      <w:b/>
                      <w:sz w:val="20"/>
                      <w:szCs w:val="20"/>
                    </w:rPr>
                    <w:t>онеров Банка, в случае увеличения уставного капитала Банка за счет его имущества;</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w:t>
                  </w:r>
                  <w:r w:rsidRPr="00D70EE2">
                    <w:rPr>
                      <w:sz w:val="20"/>
                      <w:szCs w:val="20"/>
                    </w:rPr>
                    <w:t>е</w:t>
                  </w:r>
                  <w:r w:rsidRPr="00D70EE2">
                    <w:rPr>
                      <w:sz w:val="20"/>
                      <w:szCs w:val="20"/>
                    </w:rPr>
                    <w:t>ствах»).</w:t>
                  </w:r>
                </w:p>
                <w:p w:rsidR="00B219E0" w:rsidRPr="00D70EE2" w:rsidRDefault="00B219E0" w:rsidP="007D7E20">
                  <w:pPr>
                    <w:numPr>
                      <w:ilvl w:val="0"/>
                      <w:numId w:val="12"/>
                    </w:numPr>
                    <w:ind w:left="601" w:hanging="540"/>
                    <w:jc w:val="both"/>
                    <w:rPr>
                      <w:b/>
                      <w:sz w:val="20"/>
                      <w:szCs w:val="20"/>
                    </w:rPr>
                  </w:pPr>
                  <w:r w:rsidRPr="00D70EE2">
                    <w:rPr>
                      <w:b/>
                      <w:sz w:val="20"/>
                      <w:szCs w:val="20"/>
                    </w:rPr>
                    <w:t>увеличение уставного капитала Банка путем размещения дополнительных акций Банка посредством закрытой подписки;</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только по предложению Совета директоров Банка квалифицированным больши</w:t>
                  </w:r>
                  <w:r w:rsidRPr="00D70EE2">
                    <w:rPr>
                      <w:sz w:val="20"/>
                      <w:szCs w:val="20"/>
                    </w:rPr>
                    <w:t>н</w:t>
                  </w:r>
                  <w:r w:rsidRPr="00D70EE2">
                    <w:rPr>
                      <w:sz w:val="20"/>
                      <w:szCs w:val="20"/>
                    </w:rPr>
                    <w:t>ством в ¾ (три четверти) голосов акционеров – владельцев голосующих акций Банка, принимающих участие в Общем собрании акционеров Банка).</w:t>
                  </w:r>
                </w:p>
                <w:p w:rsidR="00B219E0" w:rsidRPr="00D70EE2" w:rsidRDefault="00B219E0" w:rsidP="007D7E20">
                  <w:pPr>
                    <w:numPr>
                      <w:ilvl w:val="0"/>
                      <w:numId w:val="12"/>
                    </w:numPr>
                    <w:ind w:left="601" w:hanging="540"/>
                    <w:jc w:val="both"/>
                    <w:rPr>
                      <w:b/>
                      <w:sz w:val="20"/>
                      <w:szCs w:val="20"/>
                    </w:rPr>
                  </w:pPr>
                  <w:r w:rsidRPr="00D70EE2">
                    <w:rPr>
                      <w:b/>
                      <w:sz w:val="20"/>
                      <w:szCs w:val="20"/>
                    </w:rPr>
                    <w:t>увеличение уставного капитала Банка путем размещения посредством открытой подписки обыкн</w:t>
                  </w:r>
                  <w:r w:rsidRPr="00D70EE2">
                    <w:rPr>
                      <w:b/>
                      <w:sz w:val="20"/>
                      <w:szCs w:val="20"/>
                    </w:rPr>
                    <w:t>о</w:t>
                  </w:r>
                  <w:r w:rsidRPr="00D70EE2">
                    <w:rPr>
                      <w:b/>
                      <w:sz w:val="20"/>
                      <w:szCs w:val="20"/>
                    </w:rPr>
                    <w:t>венных акций Банка, составляющих более 25% (двадцати пяти процентов) ранее размещенных обы</w:t>
                  </w:r>
                  <w:r w:rsidRPr="00D70EE2">
                    <w:rPr>
                      <w:b/>
                      <w:sz w:val="20"/>
                      <w:szCs w:val="20"/>
                    </w:rPr>
                    <w:t>к</w:t>
                  </w:r>
                  <w:r w:rsidRPr="00D70EE2">
                    <w:rPr>
                      <w:b/>
                      <w:sz w:val="20"/>
                      <w:szCs w:val="20"/>
                    </w:rPr>
                    <w:t>новенных акций Банка;</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только по предложению Совета директоров Банка квалифицированным больши</w:t>
                  </w:r>
                  <w:r w:rsidRPr="00D70EE2">
                    <w:rPr>
                      <w:sz w:val="20"/>
                      <w:szCs w:val="20"/>
                    </w:rPr>
                    <w:t>н</w:t>
                  </w:r>
                  <w:r w:rsidRPr="00D70EE2">
                    <w:rPr>
                      <w:sz w:val="20"/>
                      <w:szCs w:val="20"/>
                    </w:rPr>
                    <w:t>ством в ¾ (три четверти) голосов акционеров – владельцев голосующих акций Банка, принимающих участие в Общем собрании акционеров Банка).</w:t>
                  </w:r>
                </w:p>
                <w:p w:rsidR="00B219E0" w:rsidRPr="00D70EE2" w:rsidRDefault="00B219E0" w:rsidP="007D7E20">
                  <w:pPr>
                    <w:numPr>
                      <w:ilvl w:val="0"/>
                      <w:numId w:val="12"/>
                    </w:numPr>
                    <w:ind w:left="601" w:hanging="540"/>
                    <w:jc w:val="both"/>
                    <w:rPr>
                      <w:b/>
                      <w:sz w:val="20"/>
                      <w:szCs w:val="20"/>
                    </w:rPr>
                  </w:pPr>
                  <w:r w:rsidRPr="00D70EE2">
                    <w:rPr>
                      <w:b/>
                      <w:sz w:val="20"/>
                      <w:szCs w:val="20"/>
                    </w:rPr>
                    <w:t>в случае если Банком получено добровольное или обязательное предложение о приобретении акций, а также иных эмиссионных ценных бумаг, конвертируемых в акции Банка - увеличение уставного к</w:t>
                  </w:r>
                  <w:r w:rsidRPr="00D70EE2">
                    <w:rPr>
                      <w:b/>
                      <w:sz w:val="20"/>
                      <w:szCs w:val="20"/>
                    </w:rPr>
                    <w:t>а</w:t>
                  </w:r>
                  <w:r w:rsidRPr="00D70EE2">
                    <w:rPr>
                      <w:b/>
                      <w:sz w:val="20"/>
                      <w:szCs w:val="20"/>
                    </w:rPr>
                    <w:t>питала Банка путем размещения дополнительных акций в пределах количества и категорий (типов) объявленных акций, в порядке, предусмотренном законом;</w:t>
                  </w:r>
                </w:p>
                <w:p w:rsidR="00B219E0" w:rsidRPr="00D70EE2" w:rsidRDefault="00B219E0" w:rsidP="00B219E0">
                  <w:pPr>
                    <w:spacing w:after="80" w:line="260" w:lineRule="exact"/>
                    <w:ind w:left="601"/>
                    <w:jc w:val="both"/>
                    <w:rPr>
                      <w:bCs/>
                      <w:sz w:val="20"/>
                      <w:szCs w:val="20"/>
                      <w:u w:val="single"/>
                    </w:rPr>
                  </w:pPr>
                  <w:proofErr w:type="gramStart"/>
                  <w:r w:rsidRPr="00D70EE2">
                    <w:rPr>
                      <w:sz w:val="20"/>
                      <w:szCs w:val="20"/>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w:t>
                  </w:r>
                  <w:r w:rsidRPr="00D70EE2">
                    <w:rPr>
                      <w:sz w:val="20"/>
                      <w:szCs w:val="20"/>
                    </w:rPr>
                    <w:t>е</w:t>
                  </w:r>
                  <w:r w:rsidRPr="00D70EE2">
                    <w:rPr>
                      <w:sz w:val="20"/>
                      <w:szCs w:val="20"/>
                    </w:rPr>
                    <w:t>ствах», за исключением вопросов об увеличении уставного капитала Банка путем размещения дополнител</w:t>
                  </w:r>
                  <w:r w:rsidRPr="00D70EE2">
                    <w:rPr>
                      <w:sz w:val="20"/>
                      <w:szCs w:val="20"/>
                    </w:rPr>
                    <w:t>ь</w:t>
                  </w:r>
                  <w:r w:rsidRPr="00D70EE2">
                    <w:rPr>
                      <w:sz w:val="20"/>
                      <w:szCs w:val="20"/>
                    </w:rPr>
                    <w:t>ных акций Банка посредством закрытой подписки и путем размещения посредством открытой подписки обыкновенных акций Банка, составляющих</w:t>
                  </w:r>
                  <w:proofErr w:type="gramEnd"/>
                  <w:r w:rsidRPr="00D70EE2">
                    <w:rPr>
                      <w:sz w:val="20"/>
                      <w:szCs w:val="20"/>
                    </w:rPr>
                    <w:t xml:space="preserve"> более 25% (двадцати пяти процентов) ранее размещенных обы</w:t>
                  </w:r>
                  <w:r w:rsidRPr="00D70EE2">
                    <w:rPr>
                      <w:sz w:val="20"/>
                      <w:szCs w:val="20"/>
                    </w:rPr>
                    <w:t>к</w:t>
                  </w:r>
                  <w:r w:rsidRPr="00D70EE2">
                    <w:rPr>
                      <w:sz w:val="20"/>
                      <w:szCs w:val="20"/>
                    </w:rPr>
                    <w:t xml:space="preserve">новенных акций Банка, </w:t>
                  </w:r>
                  <w:r w:rsidRPr="00D70EE2">
                    <w:rPr>
                      <w:bCs/>
                      <w:sz w:val="20"/>
                      <w:szCs w:val="20"/>
                    </w:rPr>
                    <w:t xml:space="preserve">решения, по которым принимаются </w:t>
                  </w:r>
                  <w:r w:rsidRPr="00D70EE2">
                    <w:rPr>
                      <w:sz w:val="20"/>
                      <w:szCs w:val="20"/>
                    </w:rPr>
                    <w:t>только по предложению Совета директоров Ба</w:t>
                  </w:r>
                  <w:r w:rsidRPr="00D70EE2">
                    <w:rPr>
                      <w:sz w:val="20"/>
                      <w:szCs w:val="20"/>
                    </w:rPr>
                    <w:t>н</w:t>
                  </w:r>
                  <w:r w:rsidRPr="00D70EE2">
                    <w:rPr>
                      <w:sz w:val="20"/>
                      <w:szCs w:val="20"/>
                    </w:rPr>
                    <w:t>ка квалифицированным большинством в ¾ (три четверти) голосов акционеров – владельцев голосующих а</w:t>
                  </w:r>
                  <w:r w:rsidRPr="00D70EE2">
                    <w:rPr>
                      <w:sz w:val="20"/>
                      <w:szCs w:val="20"/>
                    </w:rPr>
                    <w:t>к</w:t>
                  </w:r>
                  <w:r w:rsidRPr="00D70EE2">
                    <w:rPr>
                      <w:sz w:val="20"/>
                      <w:szCs w:val="20"/>
                    </w:rPr>
                    <w:t>ций Банка, принимающих участие в Общем собрании акционеров Банка).</w:t>
                  </w:r>
                </w:p>
                <w:p w:rsidR="00B219E0" w:rsidRPr="00D70EE2" w:rsidRDefault="00B219E0" w:rsidP="007D7E20">
                  <w:pPr>
                    <w:numPr>
                      <w:ilvl w:val="0"/>
                      <w:numId w:val="12"/>
                    </w:numPr>
                    <w:tabs>
                      <w:tab w:val="clear" w:pos="1620"/>
                      <w:tab w:val="num" w:pos="743"/>
                    </w:tabs>
                    <w:ind w:left="601" w:hanging="539"/>
                    <w:jc w:val="both"/>
                    <w:rPr>
                      <w:b/>
                      <w:sz w:val="20"/>
                      <w:szCs w:val="20"/>
                    </w:rPr>
                  </w:pPr>
                  <w:r w:rsidRPr="00D70EE2">
                    <w:rPr>
                      <w:b/>
                      <w:sz w:val="20"/>
                      <w:szCs w:val="20"/>
                    </w:rPr>
                    <w:t>уменьшение уставного капитала Банка путем уменьшения номинальной стоимости акций;</w:t>
                  </w:r>
                </w:p>
                <w:p w:rsidR="00B219E0" w:rsidRPr="00D70EE2" w:rsidRDefault="00B219E0" w:rsidP="00B219E0">
                  <w:pPr>
                    <w:spacing w:after="80"/>
                    <w:ind w:left="601"/>
                    <w:jc w:val="both"/>
                    <w:rPr>
                      <w:sz w:val="20"/>
                      <w:szCs w:val="20"/>
                    </w:rPr>
                  </w:pPr>
                  <w:r w:rsidRPr="00D70EE2">
                    <w:rPr>
                      <w:sz w:val="20"/>
                      <w:szCs w:val="20"/>
                    </w:rPr>
                    <w:t>(решение принимается только по предложению Совета директоров Банка квалифицированным больши</w:t>
                  </w:r>
                  <w:r w:rsidRPr="00D70EE2">
                    <w:rPr>
                      <w:sz w:val="20"/>
                      <w:szCs w:val="20"/>
                    </w:rPr>
                    <w:t>н</w:t>
                  </w:r>
                  <w:r w:rsidRPr="00D70EE2">
                    <w:rPr>
                      <w:sz w:val="20"/>
                      <w:szCs w:val="20"/>
                    </w:rPr>
                    <w:t>ством в ¾ (три четверти) голосов акционеров – владельцев голосующих акций Банка, принимающих участие в Общем собрании акционеров Банка).</w:t>
                  </w:r>
                </w:p>
                <w:p w:rsidR="00B219E0" w:rsidRPr="00D70EE2" w:rsidRDefault="00B219E0" w:rsidP="007D7E20">
                  <w:pPr>
                    <w:numPr>
                      <w:ilvl w:val="0"/>
                      <w:numId w:val="12"/>
                    </w:numPr>
                    <w:ind w:left="601" w:hanging="540"/>
                    <w:jc w:val="both"/>
                    <w:rPr>
                      <w:b/>
                      <w:sz w:val="20"/>
                      <w:szCs w:val="20"/>
                    </w:rPr>
                  </w:pPr>
                  <w:r w:rsidRPr="00D70EE2">
                    <w:rPr>
                      <w:b/>
                      <w:sz w:val="20"/>
                      <w:szCs w:val="20"/>
                    </w:rPr>
                    <w:t>уменьшение уставного капитала Банка:</w:t>
                  </w:r>
                </w:p>
                <w:p w:rsidR="00B219E0" w:rsidRPr="00D70EE2" w:rsidRDefault="00B219E0" w:rsidP="00B219E0">
                  <w:pPr>
                    <w:ind w:left="601"/>
                    <w:jc w:val="both"/>
                    <w:rPr>
                      <w:b/>
                      <w:sz w:val="20"/>
                      <w:szCs w:val="20"/>
                    </w:rPr>
                  </w:pPr>
                  <w:r w:rsidRPr="00D70EE2">
                    <w:rPr>
                      <w:b/>
                      <w:sz w:val="20"/>
                      <w:szCs w:val="20"/>
                    </w:rPr>
                    <w:t>- путем приобретения Банком части акций в целях сокращения их общего количества;</w:t>
                  </w:r>
                </w:p>
                <w:p w:rsidR="00B219E0" w:rsidRPr="00D70EE2" w:rsidRDefault="00B219E0" w:rsidP="00B219E0">
                  <w:pPr>
                    <w:ind w:left="601"/>
                    <w:jc w:val="both"/>
                    <w:rPr>
                      <w:sz w:val="20"/>
                      <w:szCs w:val="20"/>
                    </w:rPr>
                  </w:pPr>
                  <w:r w:rsidRPr="00D70EE2">
                    <w:rPr>
                      <w:sz w:val="20"/>
                      <w:szCs w:val="20"/>
                    </w:rPr>
                    <w:t>(решение принимается квалифицированным большинством в ¾ (три четверти) голосов акционеров – вл</w:t>
                  </w:r>
                  <w:r w:rsidRPr="00D70EE2">
                    <w:rPr>
                      <w:sz w:val="20"/>
                      <w:szCs w:val="20"/>
                    </w:rPr>
                    <w:t>а</w:t>
                  </w:r>
                  <w:r w:rsidRPr="00D70EE2">
                    <w:rPr>
                      <w:sz w:val="20"/>
                      <w:szCs w:val="20"/>
                    </w:rPr>
                    <w:t>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B219E0" w:rsidRPr="00D70EE2" w:rsidRDefault="00B219E0" w:rsidP="00B219E0">
                  <w:pPr>
                    <w:ind w:left="601"/>
                    <w:jc w:val="both"/>
                    <w:rPr>
                      <w:b/>
                      <w:sz w:val="20"/>
                      <w:szCs w:val="20"/>
                    </w:rPr>
                  </w:pPr>
                  <w:r w:rsidRPr="00D70EE2">
                    <w:rPr>
                      <w:b/>
                      <w:sz w:val="20"/>
                      <w:szCs w:val="20"/>
                    </w:rPr>
                    <w:t>- путем погашения приобретенных или выкупленных Банком акций;</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простым большинством (более ½ (половины)) голосов акционеров – владельцев гол</w:t>
                  </w:r>
                  <w:r w:rsidRPr="00D70EE2">
                    <w:rPr>
                      <w:sz w:val="20"/>
                      <w:szCs w:val="20"/>
                    </w:rPr>
                    <w:t>о</w:t>
                  </w:r>
                  <w:r w:rsidRPr="00D70EE2">
                    <w:rPr>
                      <w:sz w:val="20"/>
                      <w:szCs w:val="20"/>
                    </w:rPr>
                    <w:t>сующих акций Банка, принимающих участие в Общем собрании акционеров Банка, если иное не предусмо</w:t>
                  </w:r>
                  <w:r w:rsidRPr="00D70EE2">
                    <w:rPr>
                      <w:sz w:val="20"/>
                      <w:szCs w:val="20"/>
                    </w:rPr>
                    <w:t>т</w:t>
                  </w:r>
                  <w:r w:rsidRPr="00D70EE2">
                    <w:rPr>
                      <w:sz w:val="20"/>
                      <w:szCs w:val="20"/>
                    </w:rPr>
                    <w:t>рено Федеральным законом «Об акционерных обществах»).</w:t>
                  </w:r>
                </w:p>
                <w:p w:rsidR="00B219E0" w:rsidRPr="00D70EE2" w:rsidRDefault="00B219E0" w:rsidP="007D7E20">
                  <w:pPr>
                    <w:numPr>
                      <w:ilvl w:val="0"/>
                      <w:numId w:val="12"/>
                    </w:numPr>
                    <w:ind w:left="601" w:hanging="540"/>
                    <w:jc w:val="both"/>
                    <w:rPr>
                      <w:b/>
                      <w:sz w:val="20"/>
                      <w:szCs w:val="20"/>
                    </w:rPr>
                  </w:pPr>
                  <w:r w:rsidRPr="00D70EE2">
                    <w:rPr>
                      <w:b/>
                      <w:sz w:val="20"/>
                      <w:szCs w:val="20"/>
                    </w:rPr>
                    <w:t>размещение эмиссионных ценных бумаг, конвертируемых в обыкновенные акции Банка, посредством закрытой подписки;</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квалифицированным большинством в ¾ (три четверти) голосов акционеров – вл</w:t>
                  </w:r>
                  <w:r w:rsidRPr="00D70EE2">
                    <w:rPr>
                      <w:sz w:val="20"/>
                      <w:szCs w:val="20"/>
                    </w:rPr>
                    <w:t>а</w:t>
                  </w:r>
                  <w:r w:rsidRPr="00D70EE2">
                    <w:rPr>
                      <w:sz w:val="20"/>
                      <w:szCs w:val="20"/>
                    </w:rPr>
                    <w:t>дельцев голосующих акций Банка, принимающих участие в Общем собрании акционеров Банка).</w:t>
                  </w:r>
                </w:p>
                <w:p w:rsidR="00B219E0" w:rsidRPr="00D70EE2" w:rsidRDefault="00B219E0" w:rsidP="007D7E20">
                  <w:pPr>
                    <w:numPr>
                      <w:ilvl w:val="0"/>
                      <w:numId w:val="12"/>
                    </w:numPr>
                    <w:ind w:left="601" w:hanging="540"/>
                    <w:jc w:val="both"/>
                    <w:rPr>
                      <w:b/>
                      <w:sz w:val="20"/>
                      <w:szCs w:val="20"/>
                    </w:rPr>
                  </w:pPr>
                  <w:r w:rsidRPr="00D70EE2">
                    <w:rPr>
                      <w:b/>
                      <w:sz w:val="20"/>
                      <w:szCs w:val="20"/>
                    </w:rPr>
                    <w:t>размещение эмиссионных ценных бумаг, конвертируемых в обыкновенные акции Банка, посредством открытой подписки, в случае размещения эмиссионных ценных бумаг, конвертируемых в обыкнове</w:t>
                  </w:r>
                  <w:r w:rsidRPr="00D70EE2">
                    <w:rPr>
                      <w:b/>
                      <w:sz w:val="20"/>
                      <w:szCs w:val="20"/>
                    </w:rPr>
                    <w:t>н</w:t>
                  </w:r>
                  <w:r w:rsidRPr="00D70EE2">
                    <w:rPr>
                      <w:b/>
                      <w:sz w:val="20"/>
                      <w:szCs w:val="20"/>
                    </w:rPr>
                    <w:t>ные акции Банка, составляющие более 25% (двадцати пяти процентов) ранее размещенных обыкн</w:t>
                  </w:r>
                  <w:r w:rsidRPr="00D70EE2">
                    <w:rPr>
                      <w:b/>
                      <w:sz w:val="20"/>
                      <w:szCs w:val="20"/>
                    </w:rPr>
                    <w:t>о</w:t>
                  </w:r>
                  <w:r w:rsidRPr="00D70EE2">
                    <w:rPr>
                      <w:b/>
                      <w:sz w:val="20"/>
                      <w:szCs w:val="20"/>
                    </w:rPr>
                    <w:t>венных акций Банка;</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только по предложению Совета директоров Банка квалифицированным больши</w:t>
                  </w:r>
                  <w:r w:rsidRPr="00D70EE2">
                    <w:rPr>
                      <w:sz w:val="20"/>
                      <w:szCs w:val="20"/>
                    </w:rPr>
                    <w:t>н</w:t>
                  </w:r>
                  <w:r w:rsidRPr="00D70EE2">
                    <w:rPr>
                      <w:sz w:val="20"/>
                      <w:szCs w:val="20"/>
                    </w:rPr>
                    <w:t>ством в ¾ (три четверти) голосов акционеров – владельцев голосующих акций Банка, принимающих участие в Общем собрании акционеров Банка).</w:t>
                  </w:r>
                </w:p>
                <w:p w:rsidR="00B219E0" w:rsidRPr="00D70EE2" w:rsidRDefault="00B219E0" w:rsidP="007D7E20">
                  <w:pPr>
                    <w:numPr>
                      <w:ilvl w:val="0"/>
                      <w:numId w:val="12"/>
                    </w:numPr>
                    <w:ind w:left="601" w:hanging="540"/>
                    <w:jc w:val="both"/>
                    <w:rPr>
                      <w:b/>
                      <w:sz w:val="20"/>
                      <w:szCs w:val="20"/>
                    </w:rPr>
                  </w:pPr>
                  <w:r w:rsidRPr="00D70EE2">
                    <w:rPr>
                      <w:b/>
                      <w:sz w:val="20"/>
                      <w:szCs w:val="20"/>
                    </w:rPr>
                    <w:t>размещение Банком ценных бумаг, конвертируемых в акции, в том числе опционов Банка, в случае, если Банком получено добровольное или обязательное предложение о приобретении акций, а также иных эмиссионных ценных бумаг, конвертируемых в акции Банка, в порядке, предусмотренном зак</w:t>
                  </w:r>
                  <w:r w:rsidRPr="00D70EE2">
                    <w:rPr>
                      <w:b/>
                      <w:sz w:val="20"/>
                      <w:szCs w:val="20"/>
                    </w:rPr>
                    <w:t>о</w:t>
                  </w:r>
                  <w:r w:rsidRPr="00D70EE2">
                    <w:rPr>
                      <w:b/>
                      <w:sz w:val="20"/>
                      <w:szCs w:val="20"/>
                    </w:rPr>
                    <w:t>ном;</w:t>
                  </w:r>
                </w:p>
                <w:p w:rsidR="00B219E0" w:rsidRPr="00D70EE2" w:rsidRDefault="00B219E0" w:rsidP="00B219E0">
                  <w:pPr>
                    <w:spacing w:after="80" w:line="260" w:lineRule="exact"/>
                    <w:ind w:left="601"/>
                    <w:jc w:val="both"/>
                    <w:rPr>
                      <w:sz w:val="20"/>
                      <w:szCs w:val="20"/>
                    </w:rPr>
                  </w:pPr>
                  <w:proofErr w:type="gramStart"/>
                  <w:r w:rsidRPr="00D70EE2">
                    <w:rPr>
                      <w:sz w:val="20"/>
                      <w:szCs w:val="20"/>
                    </w:rPr>
                    <w:t>(решение принимается простым большинством (более ½ (половины)) голосов акционеров – владельцев гол</w:t>
                  </w:r>
                  <w:r w:rsidRPr="00D70EE2">
                    <w:rPr>
                      <w:sz w:val="20"/>
                      <w:szCs w:val="20"/>
                    </w:rPr>
                    <w:t>о</w:t>
                  </w:r>
                  <w:r w:rsidRPr="00D70EE2">
                    <w:rPr>
                      <w:sz w:val="20"/>
                      <w:szCs w:val="20"/>
                    </w:rPr>
                    <w:t>сующих акций Банка, принимающих участие в Общем собрании акционеров Банка,</w:t>
                  </w:r>
                  <w:r w:rsidRPr="00D70EE2">
                    <w:rPr>
                      <w:bCs/>
                      <w:sz w:val="20"/>
                      <w:szCs w:val="20"/>
                    </w:rPr>
                    <w:t xml:space="preserve"> если иное не предусмо</w:t>
                  </w:r>
                  <w:r w:rsidRPr="00D70EE2">
                    <w:rPr>
                      <w:bCs/>
                      <w:sz w:val="20"/>
                      <w:szCs w:val="20"/>
                    </w:rPr>
                    <w:t>т</w:t>
                  </w:r>
                  <w:r w:rsidRPr="00D70EE2">
                    <w:rPr>
                      <w:bCs/>
                      <w:sz w:val="20"/>
                      <w:szCs w:val="20"/>
                    </w:rPr>
                    <w:t xml:space="preserve">рено Федеральным законом «Об акционерных обществах», </w:t>
                  </w:r>
                  <w:r w:rsidRPr="00D70EE2">
                    <w:rPr>
                      <w:sz w:val="20"/>
                      <w:szCs w:val="20"/>
                    </w:rPr>
                    <w:t>за исключением вопроса о размещении эмисс</w:t>
                  </w:r>
                  <w:r w:rsidRPr="00D70EE2">
                    <w:rPr>
                      <w:sz w:val="20"/>
                      <w:szCs w:val="20"/>
                    </w:rPr>
                    <w:t>и</w:t>
                  </w:r>
                  <w:r w:rsidRPr="00D70EE2">
                    <w:rPr>
                      <w:sz w:val="20"/>
                      <w:szCs w:val="20"/>
                    </w:rPr>
                    <w:t>онных ценных бумаг, конвертируемых в обыкновенные акции Банка, посредством закрытой подписки и в</w:t>
                  </w:r>
                  <w:r w:rsidRPr="00D70EE2">
                    <w:rPr>
                      <w:sz w:val="20"/>
                      <w:szCs w:val="20"/>
                    </w:rPr>
                    <w:t>о</w:t>
                  </w:r>
                  <w:r w:rsidRPr="00D70EE2">
                    <w:rPr>
                      <w:sz w:val="20"/>
                      <w:szCs w:val="20"/>
                    </w:rPr>
                    <w:t>проса о размещении эмиссионных ценных бумаг, конвертируемых в обыкновенные акции Банка, посре</w:t>
                  </w:r>
                  <w:r w:rsidRPr="00D70EE2">
                    <w:rPr>
                      <w:sz w:val="20"/>
                      <w:szCs w:val="20"/>
                    </w:rPr>
                    <w:t>д</w:t>
                  </w:r>
                  <w:r w:rsidRPr="00D70EE2">
                    <w:rPr>
                      <w:sz w:val="20"/>
                      <w:szCs w:val="20"/>
                    </w:rPr>
                    <w:t>ством открытой подписки, в</w:t>
                  </w:r>
                  <w:proofErr w:type="gramEnd"/>
                  <w:r w:rsidRPr="00D70EE2">
                    <w:rPr>
                      <w:sz w:val="20"/>
                      <w:szCs w:val="20"/>
                    </w:rPr>
                    <w:t xml:space="preserve"> </w:t>
                  </w:r>
                  <w:proofErr w:type="gramStart"/>
                  <w:r w:rsidRPr="00D70EE2">
                    <w:rPr>
                      <w:sz w:val="20"/>
                      <w:szCs w:val="20"/>
                    </w:rPr>
                    <w:t>случае размещения эмиссионных ценных бумаг, конвертируемых в обыкнове</w:t>
                  </w:r>
                  <w:r w:rsidRPr="00D70EE2">
                    <w:rPr>
                      <w:sz w:val="20"/>
                      <w:szCs w:val="20"/>
                    </w:rPr>
                    <w:t>н</w:t>
                  </w:r>
                  <w:r w:rsidRPr="00D70EE2">
                    <w:rPr>
                      <w:sz w:val="20"/>
                      <w:szCs w:val="20"/>
                    </w:rPr>
                    <w:t>ные акции Банка, составляющие более 25% (двадцати пяти процентов) ранее размещенных обыкновенных акций Банка, решение по которым принимается только по предложению Совета директоров Банка квалиф</w:t>
                  </w:r>
                  <w:r w:rsidRPr="00D70EE2">
                    <w:rPr>
                      <w:sz w:val="20"/>
                      <w:szCs w:val="20"/>
                    </w:rPr>
                    <w:t>и</w:t>
                  </w:r>
                  <w:r w:rsidRPr="00D70EE2">
                    <w:rPr>
                      <w:sz w:val="20"/>
                      <w:szCs w:val="20"/>
                    </w:rPr>
                    <w:t>цированным большинством в ¾ (три четверти) голосов акционеров – владельцев голосующих акций Банка, принимающих участие в Общем собрании акционеров Банка).</w:t>
                  </w:r>
                  <w:proofErr w:type="gramEnd"/>
                </w:p>
                <w:p w:rsidR="00B219E0" w:rsidRPr="00D70EE2" w:rsidRDefault="00B219E0" w:rsidP="007D7E20">
                  <w:pPr>
                    <w:numPr>
                      <w:ilvl w:val="0"/>
                      <w:numId w:val="12"/>
                    </w:numPr>
                    <w:ind w:left="601" w:hanging="540"/>
                    <w:jc w:val="both"/>
                    <w:rPr>
                      <w:b/>
                      <w:sz w:val="20"/>
                      <w:szCs w:val="20"/>
                    </w:rPr>
                  </w:pPr>
                  <w:r w:rsidRPr="00D70EE2">
                    <w:rPr>
                      <w:b/>
                      <w:sz w:val="20"/>
                      <w:szCs w:val="20"/>
                    </w:rPr>
                    <w:t>определение количественного состава Ревизионной комиссии Банка, избрание членов Ревизионной комиссии и принятие решения о досрочном прекращении их полномочий, а также принятие решения о выплате вознаграждения и (или) порядке компенсации расходов членам Ревизионной комиссии Банка в период исполнения ими своих обязанностей;</w:t>
                  </w:r>
                </w:p>
                <w:p w:rsidR="00B219E0" w:rsidRPr="00D70EE2" w:rsidRDefault="00B219E0" w:rsidP="00B219E0">
                  <w:pPr>
                    <w:spacing w:after="80" w:line="260" w:lineRule="exact"/>
                    <w:ind w:left="601"/>
                    <w:jc w:val="both"/>
                    <w:rPr>
                      <w:sz w:val="20"/>
                      <w:szCs w:val="20"/>
                    </w:rPr>
                  </w:pPr>
                  <w:r w:rsidRPr="00D70EE2">
                    <w:rPr>
                      <w:sz w:val="20"/>
                      <w:szCs w:val="20"/>
                    </w:rPr>
                    <w:t>(решение об избрании членов Ревизионной комиссии принимается простым большинством (более ½ (пол</w:t>
                  </w:r>
                  <w:r w:rsidRPr="00D70EE2">
                    <w:rPr>
                      <w:sz w:val="20"/>
                      <w:szCs w:val="20"/>
                    </w:rPr>
                    <w:t>о</w:t>
                  </w:r>
                  <w:r w:rsidRPr="00D70EE2">
                    <w:rPr>
                      <w:sz w:val="20"/>
                      <w:szCs w:val="20"/>
                    </w:rPr>
                    <w:t>вины)) голосов акционеров – владельцев голосующих акций Банка, не являющихся членами Совета директ</w:t>
                  </w:r>
                  <w:r w:rsidRPr="00D70EE2">
                    <w:rPr>
                      <w:sz w:val="20"/>
                      <w:szCs w:val="20"/>
                    </w:rPr>
                    <w:t>о</w:t>
                  </w:r>
                  <w:r w:rsidRPr="00D70EE2">
                    <w:rPr>
                      <w:sz w:val="20"/>
                      <w:szCs w:val="20"/>
                    </w:rPr>
                    <w:t>ров Банка либо лицами, занимающими должности в органах управления Банка, принимающих участие в Общем собрании акционеров Банка; решения по всем остальным вопросам принимаются простым больши</w:t>
                  </w:r>
                  <w:r w:rsidRPr="00D70EE2">
                    <w:rPr>
                      <w:sz w:val="20"/>
                      <w:szCs w:val="20"/>
                    </w:rPr>
                    <w:t>н</w:t>
                  </w:r>
                  <w:r w:rsidRPr="00D70EE2">
                    <w:rPr>
                      <w:sz w:val="20"/>
                      <w:szCs w:val="20"/>
                    </w:rPr>
                    <w:t>ством (более ½ (половины)) голосов акционеров – владельцев голосующих акций Банка, принимающих уч</w:t>
                  </w:r>
                  <w:r w:rsidRPr="00D70EE2">
                    <w:rPr>
                      <w:sz w:val="20"/>
                      <w:szCs w:val="20"/>
                    </w:rPr>
                    <w:t>а</w:t>
                  </w:r>
                  <w:r w:rsidRPr="00D70EE2">
                    <w:rPr>
                      <w:sz w:val="20"/>
                      <w:szCs w:val="20"/>
                    </w:rPr>
                    <w:t>стие в Общем собрании акционеров Банка, если иное не предусмотрено Федеральным законом «Об акци</w:t>
                  </w:r>
                  <w:r w:rsidRPr="00D70EE2">
                    <w:rPr>
                      <w:sz w:val="20"/>
                      <w:szCs w:val="20"/>
                    </w:rPr>
                    <w:t>о</w:t>
                  </w:r>
                  <w:r w:rsidRPr="00D70EE2">
                    <w:rPr>
                      <w:sz w:val="20"/>
                      <w:szCs w:val="20"/>
                    </w:rPr>
                    <w:t>нерных обществах»).</w:t>
                  </w:r>
                </w:p>
                <w:p w:rsidR="00B219E0" w:rsidRPr="00D70EE2" w:rsidRDefault="00B219E0" w:rsidP="007D7E20">
                  <w:pPr>
                    <w:numPr>
                      <w:ilvl w:val="0"/>
                      <w:numId w:val="12"/>
                    </w:numPr>
                    <w:ind w:left="601" w:hanging="540"/>
                    <w:jc w:val="both"/>
                    <w:rPr>
                      <w:b/>
                      <w:sz w:val="20"/>
                      <w:szCs w:val="20"/>
                    </w:rPr>
                  </w:pPr>
                  <w:proofErr w:type="gramStart"/>
                  <w:r w:rsidRPr="00D70EE2">
                    <w:rPr>
                      <w:b/>
                      <w:sz w:val="20"/>
                      <w:szCs w:val="20"/>
                    </w:rPr>
                    <w:t>у</w:t>
                  </w:r>
                  <w:proofErr w:type="gramEnd"/>
                  <w:r w:rsidRPr="00D70EE2">
                    <w:rPr>
                      <w:b/>
                      <w:sz w:val="20"/>
                      <w:szCs w:val="20"/>
                    </w:rPr>
                    <w:t>тверждение  Аудиторской организации Банка;</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простым большинством (более ½ (половины)) голосов акционеров – владельцев гол</w:t>
                  </w:r>
                  <w:r w:rsidRPr="00D70EE2">
                    <w:rPr>
                      <w:sz w:val="20"/>
                      <w:szCs w:val="20"/>
                    </w:rPr>
                    <w:t>о</w:t>
                  </w:r>
                  <w:r w:rsidRPr="00D70EE2">
                    <w:rPr>
                      <w:sz w:val="20"/>
                      <w:szCs w:val="20"/>
                    </w:rPr>
                    <w:t>сующих акций Банка, принимающих участие в Общем собрании акционеров Банка, если иное не предусмо</w:t>
                  </w:r>
                  <w:r w:rsidRPr="00D70EE2">
                    <w:rPr>
                      <w:sz w:val="20"/>
                      <w:szCs w:val="20"/>
                    </w:rPr>
                    <w:t>т</w:t>
                  </w:r>
                  <w:r w:rsidRPr="00D70EE2">
                    <w:rPr>
                      <w:sz w:val="20"/>
                      <w:szCs w:val="20"/>
                    </w:rPr>
                    <w:t>рено Федеральным законом «Об акционерных обществах»).</w:t>
                  </w:r>
                </w:p>
                <w:p w:rsidR="00B219E0" w:rsidRPr="00D70EE2" w:rsidRDefault="00B219E0" w:rsidP="007D7E20">
                  <w:pPr>
                    <w:numPr>
                      <w:ilvl w:val="0"/>
                      <w:numId w:val="12"/>
                    </w:numPr>
                    <w:ind w:left="601" w:hanging="540"/>
                    <w:jc w:val="both"/>
                    <w:rPr>
                      <w:b/>
                      <w:sz w:val="20"/>
                      <w:szCs w:val="20"/>
                    </w:rPr>
                  </w:pPr>
                  <w:r w:rsidRPr="00D70EE2">
                    <w:rPr>
                      <w:b/>
                      <w:sz w:val="20"/>
                      <w:szCs w:val="20"/>
                    </w:rPr>
                    <w:t>выплата (объявление) дивидендов по результатам первого квартала, полугодия, девяти месяцев о</w:t>
                  </w:r>
                  <w:r w:rsidRPr="00D70EE2">
                    <w:rPr>
                      <w:b/>
                      <w:sz w:val="20"/>
                      <w:szCs w:val="20"/>
                    </w:rPr>
                    <w:t>т</w:t>
                  </w:r>
                  <w:r w:rsidRPr="00D70EE2">
                    <w:rPr>
                      <w:b/>
                      <w:sz w:val="20"/>
                      <w:szCs w:val="20"/>
                    </w:rPr>
                    <w:t xml:space="preserve">четного года, определение </w:t>
                  </w:r>
                  <w:proofErr w:type="gramStart"/>
                  <w:r w:rsidRPr="00D70EE2">
                    <w:rPr>
                      <w:b/>
                      <w:sz w:val="20"/>
                      <w:szCs w:val="20"/>
                    </w:rPr>
                    <w:t>даты</w:t>
                  </w:r>
                  <w:proofErr w:type="gramEnd"/>
                  <w:r w:rsidRPr="00D70EE2">
                    <w:rPr>
                      <w:b/>
                      <w:sz w:val="20"/>
                      <w:szCs w:val="20"/>
                    </w:rPr>
                    <w:t xml:space="preserve"> на которую определяются лица, имеющие право на получение див</w:t>
                  </w:r>
                  <w:r w:rsidRPr="00D70EE2">
                    <w:rPr>
                      <w:b/>
                      <w:sz w:val="20"/>
                      <w:szCs w:val="20"/>
                    </w:rPr>
                    <w:t>и</w:t>
                  </w:r>
                  <w:r w:rsidRPr="00D70EE2">
                    <w:rPr>
                      <w:b/>
                      <w:sz w:val="20"/>
                      <w:szCs w:val="20"/>
                    </w:rPr>
                    <w:t>дендов (принимаются только по предложению Совета директоров Общества);</w:t>
                  </w:r>
                </w:p>
                <w:p w:rsidR="00B219E0" w:rsidRPr="00D70EE2" w:rsidRDefault="00B219E0" w:rsidP="00B219E0">
                  <w:pPr>
                    <w:spacing w:after="80" w:line="260" w:lineRule="exact"/>
                    <w:ind w:left="601"/>
                    <w:jc w:val="both"/>
                    <w:rPr>
                      <w:sz w:val="20"/>
                      <w:szCs w:val="20"/>
                    </w:rPr>
                  </w:pPr>
                  <w:proofErr w:type="gramStart"/>
                  <w:r w:rsidRPr="00D70EE2">
                    <w:rPr>
                      <w:sz w:val="20"/>
                      <w:szCs w:val="20"/>
                    </w:rPr>
                    <w:t>(решение принимается простым большинством (более ½ (половины)) голосов акционеров – владельцев гол</w:t>
                  </w:r>
                  <w:r w:rsidRPr="00D70EE2">
                    <w:rPr>
                      <w:sz w:val="20"/>
                      <w:szCs w:val="20"/>
                    </w:rPr>
                    <w:t>о</w:t>
                  </w:r>
                  <w:r w:rsidRPr="00D70EE2">
                    <w:rPr>
                      <w:sz w:val="20"/>
                      <w:szCs w:val="20"/>
                    </w:rPr>
                    <w:t>сующих акций Банка, принимающих участие в Общем собрании акционеров Банка,  если иное не пред</w:t>
                  </w:r>
                  <w:r w:rsidRPr="00D70EE2">
                    <w:rPr>
                      <w:sz w:val="20"/>
                      <w:szCs w:val="20"/>
                    </w:rPr>
                    <w:t>у</w:t>
                  </w:r>
                  <w:r w:rsidRPr="00D70EE2">
                    <w:rPr>
                      <w:sz w:val="20"/>
                      <w:szCs w:val="20"/>
                    </w:rPr>
                    <w:t>смотрено Федеральным законом «Об акционерных обществах».</w:t>
                  </w:r>
                  <w:proofErr w:type="gramEnd"/>
                </w:p>
                <w:p w:rsidR="00B219E0" w:rsidRPr="00D70EE2" w:rsidRDefault="00B219E0" w:rsidP="00B219E0">
                  <w:pPr>
                    <w:spacing w:after="80" w:line="260" w:lineRule="exact"/>
                    <w:ind w:left="601"/>
                    <w:jc w:val="both"/>
                    <w:rPr>
                      <w:sz w:val="20"/>
                      <w:szCs w:val="20"/>
                    </w:rPr>
                  </w:pPr>
                  <w:r w:rsidRPr="00D70EE2">
                    <w:rPr>
                      <w:sz w:val="20"/>
                      <w:szCs w:val="20"/>
                    </w:rPr>
                    <w:t>Решение по вопросу о выплате (объявлении) дивидендов по привилегированным акциям  определенного т</w:t>
                  </w:r>
                  <w:r w:rsidRPr="00D70EE2">
                    <w:rPr>
                      <w:sz w:val="20"/>
                      <w:szCs w:val="20"/>
                    </w:rPr>
                    <w:t>и</w:t>
                  </w:r>
                  <w:r w:rsidRPr="00D70EE2">
                    <w:rPr>
                      <w:sz w:val="20"/>
                      <w:szCs w:val="20"/>
                    </w:rPr>
                    <w:t>па принимается большинством голосов акционеров - владельцев голосующих акций общества, принима</w:t>
                  </w:r>
                  <w:r w:rsidRPr="00D70EE2">
                    <w:rPr>
                      <w:sz w:val="20"/>
                      <w:szCs w:val="20"/>
                    </w:rPr>
                    <w:t>ю</w:t>
                  </w:r>
                  <w:r w:rsidRPr="00D70EE2">
                    <w:rPr>
                      <w:sz w:val="20"/>
                      <w:szCs w:val="20"/>
                    </w:rPr>
                    <w:t xml:space="preserve">щих участие в собрании.  </w:t>
                  </w:r>
                  <w:proofErr w:type="gramStart"/>
                  <w:r w:rsidRPr="00D70EE2">
                    <w:rPr>
                      <w:sz w:val="20"/>
                      <w:szCs w:val="20"/>
                    </w:rPr>
                    <w:t>При этом голоса акционеров – владельцев привилегированных акций этого типа, отданные за варианты голосования, выраженные формулировками «против» и «воздержался» не учитываю</w:t>
                  </w:r>
                  <w:r w:rsidRPr="00D70EE2">
                    <w:rPr>
                      <w:sz w:val="20"/>
                      <w:szCs w:val="20"/>
                    </w:rPr>
                    <w:t>т</w:t>
                  </w:r>
                  <w:r w:rsidRPr="00D70EE2">
                    <w:rPr>
                      <w:sz w:val="20"/>
                      <w:szCs w:val="20"/>
                    </w:rPr>
                    <w:t>ся при подсчете голосов, а также при определении кворума для принятия решения по указанному вопросу).</w:t>
                  </w:r>
                  <w:proofErr w:type="gramEnd"/>
                </w:p>
                <w:p w:rsidR="00B219E0" w:rsidRPr="00D70EE2" w:rsidRDefault="00B219E0" w:rsidP="007D7E20">
                  <w:pPr>
                    <w:numPr>
                      <w:ilvl w:val="0"/>
                      <w:numId w:val="12"/>
                    </w:numPr>
                    <w:ind w:left="601" w:hanging="540"/>
                    <w:jc w:val="both"/>
                    <w:rPr>
                      <w:b/>
                      <w:sz w:val="20"/>
                      <w:szCs w:val="20"/>
                    </w:rPr>
                  </w:pPr>
                  <w:proofErr w:type="gramStart"/>
                  <w:r w:rsidRPr="00D70EE2">
                    <w:rPr>
                      <w:b/>
                      <w:sz w:val="20"/>
                      <w:szCs w:val="20"/>
                    </w:rPr>
                    <w:t>у</w:t>
                  </w:r>
                  <w:proofErr w:type="gramEnd"/>
                  <w:r w:rsidRPr="00D70EE2">
                    <w:rPr>
                      <w:b/>
                      <w:sz w:val="20"/>
                      <w:szCs w:val="20"/>
                    </w:rPr>
                    <w:t>тверждение годового отчета, годовой бухгалтерской (финансовой) отчетности Банка, а также распр</w:t>
                  </w:r>
                  <w:r w:rsidRPr="00D70EE2">
                    <w:rPr>
                      <w:b/>
                      <w:sz w:val="20"/>
                      <w:szCs w:val="20"/>
                    </w:rPr>
                    <w:t>е</w:t>
                  </w:r>
                  <w:r w:rsidRPr="00D70EE2">
                    <w:rPr>
                      <w:b/>
                      <w:sz w:val="20"/>
                      <w:szCs w:val="20"/>
                    </w:rPr>
                    <w:t>деление прибыли (в том числе выплата (объявление) дивидендов, за исключением выплаты (объявл</w:t>
                  </w:r>
                  <w:r w:rsidRPr="00D70EE2">
                    <w:rPr>
                      <w:b/>
                      <w:sz w:val="20"/>
                      <w:szCs w:val="20"/>
                    </w:rPr>
                    <w:t>е</w:t>
                  </w:r>
                  <w:r w:rsidRPr="00D70EE2">
                    <w:rPr>
                      <w:b/>
                      <w:sz w:val="20"/>
                      <w:szCs w:val="20"/>
                    </w:rPr>
                    <w:t>ния) дивидендов по результатам первого квартала, полугодия, девяти месяцев отчетного года) и убытков Банка по результатам отчетного года;</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простым большинством (более ½ (половины)) голосов акционеров – владельцев гол</w:t>
                  </w:r>
                  <w:r w:rsidRPr="00D70EE2">
                    <w:rPr>
                      <w:sz w:val="20"/>
                      <w:szCs w:val="20"/>
                    </w:rPr>
                    <w:t>о</w:t>
                  </w:r>
                  <w:r w:rsidRPr="00D70EE2">
                    <w:rPr>
                      <w:sz w:val="20"/>
                      <w:szCs w:val="20"/>
                    </w:rPr>
                    <w:t>сующих акций Банка, принимающих участие в Общем собрании акционеров Банка, если иное не предусмо</w:t>
                  </w:r>
                  <w:r w:rsidRPr="00D70EE2">
                    <w:rPr>
                      <w:sz w:val="20"/>
                      <w:szCs w:val="20"/>
                    </w:rPr>
                    <w:t>т</w:t>
                  </w:r>
                  <w:r w:rsidRPr="00D70EE2">
                    <w:rPr>
                      <w:sz w:val="20"/>
                      <w:szCs w:val="20"/>
                    </w:rPr>
                    <w:t>рено Федеральным законом «Об акционерных обществах»).</w:t>
                  </w:r>
                </w:p>
                <w:p w:rsidR="00B219E0" w:rsidRPr="00D70EE2" w:rsidRDefault="00B219E0" w:rsidP="007D7E20">
                  <w:pPr>
                    <w:numPr>
                      <w:ilvl w:val="0"/>
                      <w:numId w:val="12"/>
                    </w:numPr>
                    <w:ind w:left="601" w:hanging="540"/>
                    <w:jc w:val="both"/>
                    <w:rPr>
                      <w:b/>
                      <w:sz w:val="20"/>
                      <w:szCs w:val="20"/>
                    </w:rPr>
                  </w:pPr>
                  <w:r w:rsidRPr="00D70EE2">
                    <w:rPr>
                      <w:b/>
                      <w:sz w:val="20"/>
                      <w:szCs w:val="20"/>
                    </w:rPr>
                    <w:t>определение порядка ведения Общего собрания акционеров;</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простым большинством (более ½ (половины)) голосов акционеров – владельцев гол</w:t>
                  </w:r>
                  <w:r w:rsidRPr="00D70EE2">
                    <w:rPr>
                      <w:sz w:val="20"/>
                      <w:szCs w:val="20"/>
                    </w:rPr>
                    <w:t>о</w:t>
                  </w:r>
                  <w:r w:rsidRPr="00D70EE2">
                    <w:rPr>
                      <w:sz w:val="20"/>
                      <w:szCs w:val="20"/>
                    </w:rPr>
                    <w:t>сующих акций Банка, принимающих участие в Общем собрании акционеров Банка, если иное не предусмо</w:t>
                  </w:r>
                  <w:r w:rsidRPr="00D70EE2">
                    <w:rPr>
                      <w:sz w:val="20"/>
                      <w:szCs w:val="20"/>
                    </w:rPr>
                    <w:t>т</w:t>
                  </w:r>
                  <w:r w:rsidRPr="00D70EE2">
                    <w:rPr>
                      <w:sz w:val="20"/>
                      <w:szCs w:val="20"/>
                    </w:rPr>
                    <w:t>рено Федеральным законом «Об акционерных обществах»).</w:t>
                  </w:r>
                </w:p>
                <w:p w:rsidR="00B219E0" w:rsidRPr="00D70EE2" w:rsidRDefault="00B219E0" w:rsidP="007D7E20">
                  <w:pPr>
                    <w:numPr>
                      <w:ilvl w:val="0"/>
                      <w:numId w:val="12"/>
                    </w:numPr>
                    <w:ind w:left="601" w:hanging="567"/>
                    <w:jc w:val="both"/>
                    <w:rPr>
                      <w:b/>
                      <w:sz w:val="20"/>
                      <w:szCs w:val="20"/>
                    </w:rPr>
                  </w:pPr>
                  <w:r w:rsidRPr="00D70EE2">
                    <w:rPr>
                      <w:b/>
                      <w:sz w:val="20"/>
                      <w:szCs w:val="20"/>
                    </w:rPr>
                    <w:t>утверждение внутренних документов, регулирующих деятельность органов Банка: Общего собрания акционеров, Совета директоров, Правления, Председателя Правления, Ревизионной комиссии;</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w:t>
                  </w:r>
                  <w:r w:rsidRPr="00D70EE2">
                    <w:rPr>
                      <w:sz w:val="20"/>
                      <w:szCs w:val="20"/>
                    </w:rPr>
                    <w:t>е</w:t>
                  </w:r>
                  <w:r w:rsidRPr="00D70EE2">
                    <w:rPr>
                      <w:sz w:val="20"/>
                      <w:szCs w:val="20"/>
                    </w:rPr>
                    <w:t>ствах»).</w:t>
                  </w:r>
                </w:p>
                <w:p w:rsidR="00B219E0" w:rsidRPr="00D70EE2" w:rsidRDefault="00B219E0" w:rsidP="007D7E20">
                  <w:pPr>
                    <w:numPr>
                      <w:ilvl w:val="0"/>
                      <w:numId w:val="12"/>
                    </w:numPr>
                    <w:ind w:left="601" w:hanging="540"/>
                    <w:jc w:val="both"/>
                    <w:rPr>
                      <w:b/>
                      <w:sz w:val="20"/>
                      <w:szCs w:val="20"/>
                    </w:rPr>
                  </w:pPr>
                  <w:r w:rsidRPr="00D70EE2">
                    <w:rPr>
                      <w:b/>
                      <w:sz w:val="20"/>
                      <w:szCs w:val="20"/>
                    </w:rPr>
                    <w:t>консолидация и дробление акций;</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w:t>
                  </w:r>
                  <w:r w:rsidRPr="00D70EE2">
                    <w:rPr>
                      <w:sz w:val="20"/>
                      <w:szCs w:val="20"/>
                    </w:rPr>
                    <w:t>е</w:t>
                  </w:r>
                  <w:r w:rsidRPr="00D70EE2">
                    <w:rPr>
                      <w:sz w:val="20"/>
                      <w:szCs w:val="20"/>
                    </w:rPr>
                    <w:t>ствах»).</w:t>
                  </w:r>
                </w:p>
                <w:p w:rsidR="00B219E0" w:rsidRPr="00D70EE2" w:rsidRDefault="00B219E0" w:rsidP="007D7E20">
                  <w:pPr>
                    <w:numPr>
                      <w:ilvl w:val="0"/>
                      <w:numId w:val="12"/>
                    </w:numPr>
                    <w:spacing w:after="80"/>
                    <w:ind w:left="601" w:hanging="540"/>
                    <w:jc w:val="both"/>
                    <w:rPr>
                      <w:sz w:val="20"/>
                      <w:szCs w:val="20"/>
                    </w:rPr>
                  </w:pPr>
                  <w:proofErr w:type="gramStart"/>
                  <w:r w:rsidRPr="00D70EE2">
                    <w:rPr>
                      <w:sz w:val="20"/>
                      <w:szCs w:val="20"/>
                    </w:rPr>
                    <w:t>одобрение в установленном законом и настоящим Уставом порядке сделок, в совершении которых имеется заинтересованность в случае, если предметом сделки или нескольких взаимосвязанных сделок является имущество, стоимость которого по данным бухгалтерского учета (цена предложения приобретаемого им</w:t>
                  </w:r>
                  <w:r w:rsidRPr="00D70EE2">
                    <w:rPr>
                      <w:sz w:val="20"/>
                      <w:szCs w:val="20"/>
                    </w:rPr>
                    <w:t>у</w:t>
                  </w:r>
                  <w:r w:rsidRPr="00D70EE2">
                    <w:rPr>
                      <w:sz w:val="20"/>
                      <w:szCs w:val="20"/>
                    </w:rPr>
                    <w:t>щества) Банка составляет 2% (два процента) и более балансовой стоимости активов Банка по данным его бухгалтерской (финансовой) отчетности на последнюю отчетную дату, за исключением сделок, предусмо</w:t>
                  </w:r>
                  <w:r w:rsidRPr="00D70EE2">
                    <w:rPr>
                      <w:sz w:val="20"/>
                      <w:szCs w:val="20"/>
                    </w:rPr>
                    <w:t>т</w:t>
                  </w:r>
                  <w:r w:rsidRPr="00D70EE2">
                    <w:rPr>
                      <w:sz w:val="20"/>
                      <w:szCs w:val="20"/>
                    </w:rPr>
                    <w:t>ренных</w:t>
                  </w:r>
                  <w:proofErr w:type="gramEnd"/>
                  <w:r w:rsidRPr="00D70EE2">
                    <w:rPr>
                      <w:sz w:val="20"/>
                      <w:szCs w:val="20"/>
                    </w:rPr>
                    <w:t xml:space="preserve"> </w:t>
                  </w:r>
                  <w:proofErr w:type="gramStart"/>
                  <w:r w:rsidRPr="00D70EE2">
                    <w:rPr>
                      <w:sz w:val="20"/>
                      <w:szCs w:val="20"/>
                    </w:rPr>
                    <w:t>подпунктами 24) и 25) пункта 9.3. настоящего Устава;</w:t>
                  </w:r>
                  <w:proofErr w:type="gramEnd"/>
                </w:p>
                <w:p w:rsidR="00B219E0" w:rsidRPr="00D70EE2" w:rsidRDefault="00B219E0" w:rsidP="007D7E20">
                  <w:pPr>
                    <w:numPr>
                      <w:ilvl w:val="0"/>
                      <w:numId w:val="12"/>
                    </w:numPr>
                    <w:spacing w:after="80"/>
                    <w:ind w:left="601" w:hanging="540"/>
                    <w:jc w:val="both"/>
                    <w:rPr>
                      <w:sz w:val="20"/>
                      <w:szCs w:val="20"/>
                    </w:rPr>
                  </w:pPr>
                  <w:proofErr w:type="gramStart"/>
                  <w:r w:rsidRPr="00D70EE2">
                    <w:rPr>
                      <w:sz w:val="20"/>
                      <w:szCs w:val="20"/>
                    </w:rPr>
                    <w:t>одобрение в установленном законом и настоящим Уставом порядке сделок, в совершении которых имеется заинтересованность в случае, если сделка или несколько взаимосвязанных сделок являются размещением посредством подписки или реализацией акций, составляющих более 2% (двух процентов) обыкновенных а</w:t>
                  </w:r>
                  <w:r w:rsidRPr="00D70EE2">
                    <w:rPr>
                      <w:sz w:val="20"/>
                      <w:szCs w:val="20"/>
                    </w:rPr>
                    <w:t>к</w:t>
                  </w:r>
                  <w:r w:rsidRPr="00D70EE2">
                    <w:rPr>
                      <w:sz w:val="20"/>
                      <w:szCs w:val="20"/>
                    </w:rPr>
                    <w:t>ций, ранее размещенных Банком, и обыкновенных акций, в которые могут быть конвертированы ранее ра</w:t>
                  </w:r>
                  <w:r w:rsidRPr="00D70EE2">
                    <w:rPr>
                      <w:sz w:val="20"/>
                      <w:szCs w:val="20"/>
                    </w:rPr>
                    <w:t>з</w:t>
                  </w:r>
                  <w:r w:rsidRPr="00D70EE2">
                    <w:rPr>
                      <w:sz w:val="20"/>
                      <w:szCs w:val="20"/>
                    </w:rPr>
                    <w:t>мещенные эмиссионные ценные бумаги, конвертируемые в акции;</w:t>
                  </w:r>
                  <w:proofErr w:type="gramEnd"/>
                </w:p>
                <w:p w:rsidR="00B219E0" w:rsidRPr="00D70EE2" w:rsidRDefault="00B219E0" w:rsidP="007D7E20">
                  <w:pPr>
                    <w:numPr>
                      <w:ilvl w:val="0"/>
                      <w:numId w:val="12"/>
                    </w:numPr>
                    <w:spacing w:after="80"/>
                    <w:ind w:left="601" w:hanging="540"/>
                    <w:jc w:val="both"/>
                    <w:rPr>
                      <w:sz w:val="20"/>
                      <w:szCs w:val="20"/>
                    </w:rPr>
                  </w:pPr>
                  <w:proofErr w:type="gramStart"/>
                  <w:r w:rsidRPr="00D70EE2">
                    <w:rPr>
                      <w:sz w:val="20"/>
                      <w:szCs w:val="20"/>
                    </w:rPr>
                    <w:t>одобрение в установленном законом и настоящим Уставом порядке сделок, в совершении которых имеется заинтересованность в случае, если сделка или несколько взаимосвязанных сделок являются размещением посредством подписки эмиссионных ценных бумаг, конвертируемых в акции, которые могут быть конверт</w:t>
                  </w:r>
                  <w:r w:rsidRPr="00D70EE2">
                    <w:rPr>
                      <w:sz w:val="20"/>
                      <w:szCs w:val="20"/>
                    </w:rPr>
                    <w:t>и</w:t>
                  </w:r>
                  <w:r w:rsidRPr="00D70EE2">
                    <w:rPr>
                      <w:sz w:val="20"/>
                      <w:szCs w:val="20"/>
                    </w:rPr>
                    <w:t>рованы в обыкновенные акции, составляющие более 2% (двух процентов) обыкновенных акций, ранее ра</w:t>
                  </w:r>
                  <w:r w:rsidRPr="00D70EE2">
                    <w:rPr>
                      <w:sz w:val="20"/>
                      <w:szCs w:val="20"/>
                    </w:rPr>
                    <w:t>з</w:t>
                  </w:r>
                  <w:r w:rsidRPr="00D70EE2">
                    <w:rPr>
                      <w:sz w:val="20"/>
                      <w:szCs w:val="20"/>
                    </w:rPr>
                    <w:t>мещенных Банком, и обыкновенных акций, в которые могут быть конвертированы ранее размещенные эми</w:t>
                  </w:r>
                  <w:r w:rsidRPr="00D70EE2">
                    <w:rPr>
                      <w:sz w:val="20"/>
                      <w:szCs w:val="20"/>
                    </w:rPr>
                    <w:t>с</w:t>
                  </w:r>
                  <w:r w:rsidRPr="00D70EE2">
                    <w:rPr>
                      <w:sz w:val="20"/>
                      <w:szCs w:val="20"/>
                    </w:rPr>
                    <w:t>сионные</w:t>
                  </w:r>
                  <w:proofErr w:type="gramEnd"/>
                  <w:r w:rsidRPr="00D70EE2">
                    <w:rPr>
                      <w:sz w:val="20"/>
                      <w:szCs w:val="20"/>
                    </w:rPr>
                    <w:t xml:space="preserve"> ценные бумаги, конвертируемые в акции;</w:t>
                  </w:r>
                </w:p>
                <w:p w:rsidR="00B219E0" w:rsidRPr="00D70EE2" w:rsidRDefault="00B219E0" w:rsidP="007D7E20">
                  <w:pPr>
                    <w:numPr>
                      <w:ilvl w:val="0"/>
                      <w:numId w:val="12"/>
                    </w:numPr>
                    <w:spacing w:after="80"/>
                    <w:ind w:left="601" w:hanging="540"/>
                    <w:jc w:val="both"/>
                    <w:rPr>
                      <w:sz w:val="20"/>
                      <w:szCs w:val="20"/>
                    </w:rPr>
                  </w:pPr>
                  <w:proofErr w:type="gramStart"/>
                  <w:r w:rsidRPr="00D70EE2">
                    <w:rPr>
                      <w:sz w:val="20"/>
                      <w:szCs w:val="20"/>
                    </w:rPr>
                    <w:t>одобрение в установленном законом и настоящим Уставом порядке сделок, в совершении которых имеется заинтересованность в случае, если количество незаинтересованных директоров, при вынесении Советом д</w:t>
                  </w:r>
                  <w:r w:rsidRPr="00D70EE2">
                    <w:rPr>
                      <w:sz w:val="20"/>
                      <w:szCs w:val="20"/>
                    </w:rPr>
                    <w:t>и</w:t>
                  </w:r>
                  <w:r w:rsidRPr="00D70EE2">
                    <w:rPr>
                      <w:sz w:val="20"/>
                      <w:szCs w:val="20"/>
                    </w:rPr>
                    <w:t>ректоров Банка решения об одобрении сделки, в совершении которой имеется заинтересованность, во всех остальных случаях, не предусмотренных подпунктами 23) – 25) пункта 9.3. настоящего Устава, составит м</w:t>
                  </w:r>
                  <w:r w:rsidRPr="00D70EE2">
                    <w:rPr>
                      <w:sz w:val="20"/>
                      <w:szCs w:val="20"/>
                    </w:rPr>
                    <w:t>е</w:t>
                  </w:r>
                  <w:r w:rsidRPr="00D70EE2">
                    <w:rPr>
                      <w:sz w:val="20"/>
                      <w:szCs w:val="20"/>
                    </w:rPr>
                    <w:t>нее определенного настоящим Уставом кворума для проведения заседания Совета директоров Банка, и</w:t>
                  </w:r>
                  <w:proofErr w:type="gramEnd"/>
                  <w:r w:rsidRPr="00D70EE2">
                    <w:rPr>
                      <w:sz w:val="20"/>
                      <w:szCs w:val="20"/>
                    </w:rPr>
                    <w:t xml:space="preserve"> соо</w:t>
                  </w:r>
                  <w:r w:rsidRPr="00D70EE2">
                    <w:rPr>
                      <w:sz w:val="20"/>
                      <w:szCs w:val="20"/>
                    </w:rPr>
                    <w:t>т</w:t>
                  </w:r>
                  <w:r w:rsidRPr="00D70EE2">
                    <w:rPr>
                      <w:sz w:val="20"/>
                      <w:szCs w:val="20"/>
                    </w:rPr>
                    <w:t>ветствующий вопрос будет вынесен Советом директоров на решение Общего собрания акционеров;</w:t>
                  </w:r>
                </w:p>
                <w:p w:rsidR="00B219E0" w:rsidRPr="00D70EE2" w:rsidRDefault="00B219E0" w:rsidP="007D7E20">
                  <w:pPr>
                    <w:numPr>
                      <w:ilvl w:val="0"/>
                      <w:numId w:val="12"/>
                    </w:numPr>
                    <w:ind w:left="601" w:hanging="540"/>
                    <w:jc w:val="both"/>
                    <w:rPr>
                      <w:sz w:val="20"/>
                      <w:szCs w:val="20"/>
                    </w:rPr>
                  </w:pPr>
                  <w:proofErr w:type="gramStart"/>
                  <w:r w:rsidRPr="00D70EE2">
                    <w:rPr>
                      <w:sz w:val="20"/>
                      <w:szCs w:val="20"/>
                    </w:rPr>
                    <w:t>одобрение в установленном законом и настоящим Уставом порядке сделок, в совершении которых имеется заинтересованность в случае, если все члены Совета директоров Банка, при вынесении Советом директоров Банка решения об одобрении сделки, в совершении которой имеется заинтересованность, во всех остальных случаях, не предусмотренных подпунктами 23) – 25) пункта 9.3. настоящего Устава, признаются заинтерес</w:t>
                  </w:r>
                  <w:r w:rsidRPr="00D70EE2">
                    <w:rPr>
                      <w:sz w:val="20"/>
                      <w:szCs w:val="20"/>
                    </w:rPr>
                    <w:t>о</w:t>
                  </w:r>
                  <w:r w:rsidRPr="00D70EE2">
                    <w:rPr>
                      <w:sz w:val="20"/>
                      <w:szCs w:val="20"/>
                    </w:rPr>
                    <w:t>ванными лицами и (или) не являются независимыми директорами, и соответствующий</w:t>
                  </w:r>
                  <w:proofErr w:type="gramEnd"/>
                  <w:r w:rsidRPr="00D70EE2">
                    <w:rPr>
                      <w:sz w:val="20"/>
                      <w:szCs w:val="20"/>
                    </w:rPr>
                    <w:t xml:space="preserve"> вопрос будет вынесен Советом директоров на решение Общего собрания акционеров;</w:t>
                  </w:r>
                </w:p>
                <w:p w:rsidR="00B219E0" w:rsidRPr="00D70EE2" w:rsidRDefault="00B219E0" w:rsidP="00B219E0">
                  <w:pPr>
                    <w:spacing w:after="80"/>
                    <w:ind w:left="601"/>
                    <w:jc w:val="both"/>
                    <w:rPr>
                      <w:sz w:val="20"/>
                      <w:szCs w:val="20"/>
                    </w:rPr>
                  </w:pPr>
                  <w:r w:rsidRPr="00D70EE2">
                    <w:rPr>
                      <w:sz w:val="20"/>
                      <w:szCs w:val="20"/>
                    </w:rPr>
                    <w:t>(решения об одобрении сделок, в совершении которых имеется заинтересованность, во всех вышеперечи</w:t>
                  </w:r>
                  <w:r w:rsidRPr="00D70EE2">
                    <w:rPr>
                      <w:sz w:val="20"/>
                      <w:szCs w:val="20"/>
                    </w:rPr>
                    <w:t>с</w:t>
                  </w:r>
                  <w:r w:rsidRPr="00D70EE2">
                    <w:rPr>
                      <w:sz w:val="20"/>
                      <w:szCs w:val="20"/>
                    </w:rPr>
                    <w:t>ленных в подпунктах (23) – (27) случаях принимаются только по предложению Совета директоров Банка простым большинством (более ½ (половины)) голосов всех не  заинтересованных в сделке акционеров – вл</w:t>
                  </w:r>
                  <w:r w:rsidRPr="00D70EE2">
                    <w:rPr>
                      <w:sz w:val="20"/>
                      <w:szCs w:val="20"/>
                    </w:rPr>
                    <w:t>а</w:t>
                  </w:r>
                  <w:r w:rsidRPr="00D70EE2">
                    <w:rPr>
                      <w:sz w:val="20"/>
                      <w:szCs w:val="20"/>
                    </w:rPr>
                    <w:t>дельцев голосующих акций Банка, если иное не предусмотрено Федеральным законом «Об акционерных обществах»).</w:t>
                  </w:r>
                </w:p>
                <w:p w:rsidR="00B219E0" w:rsidRPr="00D70EE2" w:rsidRDefault="00B219E0" w:rsidP="007D7E20">
                  <w:pPr>
                    <w:numPr>
                      <w:ilvl w:val="0"/>
                      <w:numId w:val="12"/>
                    </w:numPr>
                    <w:ind w:left="601" w:hanging="540"/>
                    <w:jc w:val="both"/>
                    <w:rPr>
                      <w:b/>
                      <w:sz w:val="20"/>
                      <w:szCs w:val="20"/>
                    </w:rPr>
                  </w:pPr>
                  <w:r w:rsidRPr="00D70EE2">
                    <w:rPr>
                      <w:b/>
                      <w:sz w:val="20"/>
                      <w:szCs w:val="20"/>
                    </w:rPr>
                    <w:t>в случае получения Банком добровольного или обязательного предложения о приобретении акций, а также иных эмиссионных ценных бумаг, конвертируемых в акции Банка, Общее собрание акционеров одобряет сделки, в совершении которых имеется заинтересованность в порядке, предусмотренном з</w:t>
                  </w:r>
                  <w:r w:rsidRPr="00D70EE2">
                    <w:rPr>
                      <w:b/>
                      <w:sz w:val="20"/>
                      <w:szCs w:val="20"/>
                    </w:rPr>
                    <w:t>а</w:t>
                  </w:r>
                  <w:r w:rsidRPr="00D70EE2">
                    <w:rPr>
                      <w:b/>
                      <w:sz w:val="20"/>
                      <w:szCs w:val="20"/>
                    </w:rPr>
                    <w:t>коном;</w:t>
                  </w:r>
                </w:p>
                <w:p w:rsidR="00B219E0" w:rsidRPr="00D70EE2" w:rsidRDefault="00B219E0" w:rsidP="00B219E0">
                  <w:pPr>
                    <w:spacing w:after="80"/>
                    <w:ind w:left="601"/>
                    <w:jc w:val="both"/>
                    <w:rPr>
                      <w:sz w:val="20"/>
                      <w:szCs w:val="20"/>
                    </w:rPr>
                  </w:pPr>
                  <w:r w:rsidRPr="00D70EE2">
                    <w:rPr>
                      <w:sz w:val="20"/>
                      <w:szCs w:val="20"/>
                    </w:rPr>
                    <w:t>(решение принимается простым большинством (более ½ (половины)) голосов всех не заинтересованных в сделке акционеров – владельцев голосующих акций Банка, если иное не предусмотрено Федеральным зак</w:t>
                  </w:r>
                  <w:r w:rsidRPr="00D70EE2">
                    <w:rPr>
                      <w:sz w:val="20"/>
                      <w:szCs w:val="20"/>
                    </w:rPr>
                    <w:t>о</w:t>
                  </w:r>
                  <w:r w:rsidRPr="00D70EE2">
                    <w:rPr>
                      <w:sz w:val="20"/>
                      <w:szCs w:val="20"/>
                    </w:rPr>
                    <w:t>ном «Об акционерных обществах»).</w:t>
                  </w:r>
                </w:p>
                <w:p w:rsidR="00B219E0" w:rsidRPr="00D70EE2" w:rsidRDefault="00B219E0" w:rsidP="007D7E20">
                  <w:pPr>
                    <w:numPr>
                      <w:ilvl w:val="0"/>
                      <w:numId w:val="12"/>
                    </w:numPr>
                    <w:ind w:left="601" w:hanging="540"/>
                    <w:jc w:val="both"/>
                    <w:rPr>
                      <w:b/>
                      <w:sz w:val="20"/>
                      <w:szCs w:val="20"/>
                    </w:rPr>
                  </w:pPr>
                  <w:r w:rsidRPr="00D70EE2">
                    <w:rPr>
                      <w:b/>
                      <w:sz w:val="20"/>
                      <w:szCs w:val="20"/>
                    </w:rPr>
                    <w:t>одобрение в установленном законом и настоящим Уставом порядке крупных сделок в случае, если предметом такой сделки является имущество, стоимость которого составляет свыше 50% (пятидесяти процентов) балансовой стоимости активов Банка, определенной по данным его бухгалтерской (фина</w:t>
                  </w:r>
                  <w:r w:rsidRPr="00D70EE2">
                    <w:rPr>
                      <w:b/>
                      <w:sz w:val="20"/>
                      <w:szCs w:val="20"/>
                    </w:rPr>
                    <w:t>н</w:t>
                  </w:r>
                  <w:r w:rsidRPr="00D70EE2">
                    <w:rPr>
                      <w:b/>
                      <w:sz w:val="20"/>
                      <w:szCs w:val="20"/>
                    </w:rPr>
                    <w:t>совой)</w:t>
                  </w:r>
                  <w:r w:rsidRPr="00D70EE2">
                    <w:rPr>
                      <w:sz w:val="20"/>
                      <w:szCs w:val="20"/>
                    </w:rPr>
                    <w:t xml:space="preserve"> </w:t>
                  </w:r>
                  <w:r w:rsidRPr="00D70EE2">
                    <w:rPr>
                      <w:b/>
                      <w:sz w:val="20"/>
                      <w:szCs w:val="20"/>
                    </w:rPr>
                    <w:t>отчетности на последнюю отчетную дату;</w:t>
                  </w:r>
                </w:p>
                <w:p w:rsidR="00B219E0" w:rsidRPr="00D70EE2" w:rsidRDefault="00B219E0" w:rsidP="00B219E0">
                  <w:pPr>
                    <w:spacing w:after="80"/>
                    <w:ind w:left="601"/>
                    <w:jc w:val="both"/>
                    <w:rPr>
                      <w:sz w:val="20"/>
                      <w:szCs w:val="20"/>
                    </w:rPr>
                  </w:pPr>
                  <w:r w:rsidRPr="00D70EE2">
                    <w:rPr>
                      <w:sz w:val="20"/>
                      <w:szCs w:val="20"/>
                    </w:rPr>
                    <w:t>(решение принимается только по предложению Совета директоров Банка квалифицированным больши</w:t>
                  </w:r>
                  <w:r w:rsidRPr="00D70EE2">
                    <w:rPr>
                      <w:sz w:val="20"/>
                      <w:szCs w:val="20"/>
                    </w:rPr>
                    <w:t>н</w:t>
                  </w:r>
                  <w:r w:rsidRPr="00D70EE2">
                    <w:rPr>
                      <w:sz w:val="20"/>
                      <w:szCs w:val="20"/>
                    </w:rPr>
                    <w:t>ством в ¾ (три четверти) голосов акционеров – владельцев голосующих акций Банка, принимающих участие в Общем собрании акционеров Банка).</w:t>
                  </w:r>
                </w:p>
                <w:p w:rsidR="00B219E0" w:rsidRPr="00D70EE2" w:rsidRDefault="00B219E0" w:rsidP="007D7E20">
                  <w:pPr>
                    <w:numPr>
                      <w:ilvl w:val="0"/>
                      <w:numId w:val="12"/>
                    </w:numPr>
                    <w:tabs>
                      <w:tab w:val="clear" w:pos="1620"/>
                    </w:tabs>
                    <w:ind w:left="601" w:firstLine="0"/>
                    <w:jc w:val="both"/>
                    <w:rPr>
                      <w:b/>
                      <w:sz w:val="20"/>
                      <w:szCs w:val="20"/>
                    </w:rPr>
                  </w:pPr>
                  <w:proofErr w:type="gramStart"/>
                  <w:r w:rsidRPr="00D70EE2">
                    <w:rPr>
                      <w:b/>
                      <w:sz w:val="20"/>
                      <w:szCs w:val="20"/>
                    </w:rPr>
                    <w:t>одобрение в установленном законом и настоящим Уставом порядке крупных сделок в случае, если единогласие членов Совета директоров Банка по вопросу об одобрении крупной сделки, пред</w:t>
                  </w:r>
                  <w:r w:rsidRPr="00D70EE2">
                    <w:rPr>
                      <w:b/>
                      <w:sz w:val="20"/>
                      <w:szCs w:val="20"/>
                    </w:rPr>
                    <w:t>у</w:t>
                  </w:r>
                  <w:r w:rsidRPr="00D70EE2">
                    <w:rPr>
                      <w:b/>
                      <w:sz w:val="20"/>
                      <w:szCs w:val="20"/>
                    </w:rPr>
                    <w:t>смотренному подпунктом 22) пункта 10.2. настоящего Устава, не достигнуто, и в установленных зак</w:t>
                  </w:r>
                  <w:r w:rsidRPr="00D70EE2">
                    <w:rPr>
                      <w:b/>
                      <w:sz w:val="20"/>
                      <w:szCs w:val="20"/>
                    </w:rPr>
                    <w:t>о</w:t>
                  </w:r>
                  <w:r w:rsidRPr="00D70EE2">
                    <w:rPr>
                      <w:b/>
                      <w:sz w:val="20"/>
                      <w:szCs w:val="20"/>
                    </w:rPr>
                    <w:t>ном порядке соответствующий вопрос вынесен Советом директоров на решение Общего собрания а</w:t>
                  </w:r>
                  <w:r w:rsidRPr="00D70EE2">
                    <w:rPr>
                      <w:b/>
                      <w:sz w:val="20"/>
                      <w:szCs w:val="20"/>
                    </w:rPr>
                    <w:t>к</w:t>
                  </w:r>
                  <w:r w:rsidRPr="00D70EE2">
                    <w:rPr>
                      <w:b/>
                      <w:sz w:val="20"/>
                      <w:szCs w:val="20"/>
                    </w:rPr>
                    <w:t>ционеров;</w:t>
                  </w:r>
                  <w:proofErr w:type="gramEnd"/>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w:t>
                  </w:r>
                  <w:r w:rsidRPr="00D70EE2">
                    <w:rPr>
                      <w:sz w:val="20"/>
                      <w:szCs w:val="20"/>
                    </w:rPr>
                    <w:t>е</w:t>
                  </w:r>
                  <w:r w:rsidRPr="00D70EE2">
                    <w:rPr>
                      <w:sz w:val="20"/>
                      <w:szCs w:val="20"/>
                    </w:rPr>
                    <w:t>ствах»).</w:t>
                  </w:r>
                </w:p>
                <w:p w:rsidR="00B219E0" w:rsidRPr="00D70EE2" w:rsidRDefault="00B219E0" w:rsidP="007D7E20">
                  <w:pPr>
                    <w:numPr>
                      <w:ilvl w:val="0"/>
                      <w:numId w:val="12"/>
                    </w:numPr>
                    <w:ind w:left="601" w:hanging="540"/>
                    <w:jc w:val="both"/>
                    <w:rPr>
                      <w:b/>
                      <w:sz w:val="20"/>
                      <w:szCs w:val="20"/>
                    </w:rPr>
                  </w:pPr>
                  <w:r w:rsidRPr="00D70EE2">
                    <w:rPr>
                      <w:b/>
                      <w:sz w:val="20"/>
                      <w:szCs w:val="20"/>
                    </w:rPr>
                    <w:t>принятие решения об участии в ассоциациях и иных объединениях коммерческих организаций;</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w:t>
                  </w:r>
                  <w:r w:rsidRPr="00D70EE2">
                    <w:rPr>
                      <w:sz w:val="20"/>
                      <w:szCs w:val="20"/>
                    </w:rPr>
                    <w:t>е</w:t>
                  </w:r>
                  <w:r w:rsidRPr="00D70EE2">
                    <w:rPr>
                      <w:sz w:val="20"/>
                      <w:szCs w:val="20"/>
                    </w:rPr>
                    <w:t>ствах»).</w:t>
                  </w:r>
                </w:p>
                <w:p w:rsidR="00B219E0" w:rsidRPr="00D70EE2" w:rsidRDefault="00B219E0" w:rsidP="007D7E20">
                  <w:pPr>
                    <w:numPr>
                      <w:ilvl w:val="0"/>
                      <w:numId w:val="12"/>
                    </w:numPr>
                    <w:ind w:left="601" w:hanging="540"/>
                    <w:jc w:val="both"/>
                    <w:rPr>
                      <w:b/>
                      <w:sz w:val="20"/>
                      <w:szCs w:val="20"/>
                    </w:rPr>
                  </w:pPr>
                  <w:proofErr w:type="gramStart"/>
                  <w:r w:rsidRPr="00D70EE2">
                    <w:rPr>
                      <w:b/>
                      <w:sz w:val="20"/>
                      <w:szCs w:val="20"/>
                    </w:rPr>
                    <w:t>в случае получения Банком добровольного или обязательного предложения о приобретении акций, а также иных эмиссионных ценных бумаг, конвертируемых в акции Банка, одобрение сделки или н</w:t>
                  </w:r>
                  <w:r w:rsidRPr="00D70EE2">
                    <w:rPr>
                      <w:b/>
                      <w:sz w:val="20"/>
                      <w:szCs w:val="20"/>
                    </w:rPr>
                    <w:t>е</w:t>
                  </w:r>
                  <w:r w:rsidRPr="00D70EE2">
                    <w:rPr>
                      <w:b/>
                      <w:sz w:val="20"/>
                      <w:szCs w:val="20"/>
                    </w:rPr>
                    <w:t>скольких взаимосвязанных сделок, связанных с приобретением, отчуждением либо возможностью о</w:t>
                  </w:r>
                  <w:r w:rsidRPr="00D70EE2">
                    <w:rPr>
                      <w:b/>
                      <w:sz w:val="20"/>
                      <w:szCs w:val="20"/>
                    </w:rPr>
                    <w:t>т</w:t>
                  </w:r>
                  <w:r w:rsidRPr="00D70EE2">
                    <w:rPr>
                      <w:b/>
                      <w:sz w:val="20"/>
                      <w:szCs w:val="20"/>
                    </w:rPr>
                    <w:t>чуждения Банком прямо или косвенно имущества, стоимость которого составляет 10 и более проце</w:t>
                  </w:r>
                  <w:r w:rsidRPr="00D70EE2">
                    <w:rPr>
                      <w:b/>
                      <w:sz w:val="20"/>
                      <w:szCs w:val="20"/>
                    </w:rPr>
                    <w:t>н</w:t>
                  </w:r>
                  <w:r w:rsidRPr="00D70EE2">
                    <w:rPr>
                      <w:b/>
                      <w:sz w:val="20"/>
                      <w:szCs w:val="20"/>
                    </w:rPr>
                    <w:t>тов балансовой стоимости активов Банка, определенной по данным его бухгалтерской (финансовой) отчетности на последнюю отчетную</w:t>
                  </w:r>
                  <w:proofErr w:type="gramEnd"/>
                  <w:r w:rsidRPr="00D70EE2">
                    <w:rPr>
                      <w:b/>
                      <w:sz w:val="20"/>
                      <w:szCs w:val="20"/>
                    </w:rPr>
                    <w:t xml:space="preserve"> дату, если только такие сделки не совершаются в процессе обы</w:t>
                  </w:r>
                  <w:r w:rsidRPr="00D70EE2">
                    <w:rPr>
                      <w:b/>
                      <w:sz w:val="20"/>
                      <w:szCs w:val="20"/>
                    </w:rPr>
                    <w:t>ч</w:t>
                  </w:r>
                  <w:r w:rsidRPr="00D70EE2">
                    <w:rPr>
                      <w:b/>
                      <w:sz w:val="20"/>
                      <w:szCs w:val="20"/>
                    </w:rPr>
                    <w:t>ной хозяйственной деятельности Банка либо не были совершены до получения Банком добровольного или обязательного предложения;</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простым большинством (более ½ (половины)) голосов акционеров – владельцев гол</w:t>
                  </w:r>
                  <w:r w:rsidRPr="00D70EE2">
                    <w:rPr>
                      <w:sz w:val="20"/>
                      <w:szCs w:val="20"/>
                    </w:rPr>
                    <w:t>о</w:t>
                  </w:r>
                  <w:r w:rsidRPr="00D70EE2">
                    <w:rPr>
                      <w:sz w:val="20"/>
                      <w:szCs w:val="20"/>
                    </w:rPr>
                    <w:t>сующих акций Банка, принимающих участие в Общем собрании акционеров Банка, если иное не предусмо</w:t>
                  </w:r>
                  <w:r w:rsidRPr="00D70EE2">
                    <w:rPr>
                      <w:sz w:val="20"/>
                      <w:szCs w:val="20"/>
                    </w:rPr>
                    <w:t>т</w:t>
                  </w:r>
                  <w:r w:rsidRPr="00D70EE2">
                    <w:rPr>
                      <w:sz w:val="20"/>
                      <w:szCs w:val="20"/>
                    </w:rPr>
                    <w:t>рено Федеральным законом «Об акционерных обществах»).</w:t>
                  </w:r>
                </w:p>
                <w:p w:rsidR="00B219E0" w:rsidRPr="00D70EE2" w:rsidRDefault="00B219E0" w:rsidP="007D7E20">
                  <w:pPr>
                    <w:numPr>
                      <w:ilvl w:val="0"/>
                      <w:numId w:val="12"/>
                    </w:numPr>
                    <w:ind w:left="601" w:hanging="540"/>
                    <w:jc w:val="both"/>
                    <w:rPr>
                      <w:b/>
                      <w:sz w:val="20"/>
                      <w:szCs w:val="20"/>
                    </w:rPr>
                  </w:pPr>
                  <w:proofErr w:type="gramStart"/>
                  <w:r w:rsidRPr="00D70EE2">
                    <w:rPr>
                      <w:b/>
                      <w:sz w:val="20"/>
                      <w:szCs w:val="20"/>
                    </w:rPr>
                    <w:t>в случае получения Банком добровольного или обязательного предложения о приобретении акций, а также иных эмиссионных ценных бумаг, конвертируемых в акции Банка принятие решения об ув</w:t>
                  </w:r>
                  <w:r w:rsidRPr="00D70EE2">
                    <w:rPr>
                      <w:b/>
                      <w:sz w:val="20"/>
                      <w:szCs w:val="20"/>
                    </w:rPr>
                    <w:t>е</w:t>
                  </w:r>
                  <w:r w:rsidRPr="00D70EE2">
                    <w:rPr>
                      <w:b/>
                      <w:sz w:val="20"/>
                      <w:szCs w:val="20"/>
                    </w:rPr>
                    <w:t>личении вознаграждения лицам, занимающим должности в органах управления Банка, установление условий прекращения их полномочий, в том числе установление или увеличение компенсаций, в</w:t>
                  </w:r>
                  <w:r w:rsidRPr="00D70EE2">
                    <w:rPr>
                      <w:b/>
                      <w:sz w:val="20"/>
                      <w:szCs w:val="20"/>
                    </w:rPr>
                    <w:t>ы</w:t>
                  </w:r>
                  <w:r w:rsidRPr="00D70EE2">
                    <w:rPr>
                      <w:b/>
                      <w:sz w:val="20"/>
                      <w:szCs w:val="20"/>
                    </w:rPr>
                    <w:t>плачиваемых этим лицам, в случае прекращения их полномочий;</w:t>
                  </w:r>
                  <w:proofErr w:type="gramEnd"/>
                </w:p>
                <w:p w:rsidR="00B219E0" w:rsidRPr="00D70EE2" w:rsidRDefault="00B219E0" w:rsidP="00B219E0">
                  <w:pPr>
                    <w:spacing w:after="120" w:line="260" w:lineRule="exact"/>
                    <w:ind w:left="601"/>
                    <w:jc w:val="both"/>
                    <w:rPr>
                      <w:sz w:val="20"/>
                      <w:szCs w:val="20"/>
                    </w:rPr>
                  </w:pPr>
                  <w:r w:rsidRPr="00D70EE2">
                    <w:rPr>
                      <w:sz w:val="20"/>
                      <w:szCs w:val="20"/>
                    </w:rPr>
                    <w:t>(решение принимается простым большинством (более ½ (половины)) голосов акционеров – владельцев гол</w:t>
                  </w:r>
                  <w:r w:rsidRPr="00D70EE2">
                    <w:rPr>
                      <w:sz w:val="20"/>
                      <w:szCs w:val="20"/>
                    </w:rPr>
                    <w:t>о</w:t>
                  </w:r>
                  <w:r w:rsidRPr="00D70EE2">
                    <w:rPr>
                      <w:sz w:val="20"/>
                      <w:szCs w:val="20"/>
                    </w:rPr>
                    <w:t>сующих акций Банка, принимающих участие в Общем собрании акционеров Банка, если иное не предусмо</w:t>
                  </w:r>
                  <w:r w:rsidRPr="00D70EE2">
                    <w:rPr>
                      <w:sz w:val="20"/>
                      <w:szCs w:val="20"/>
                    </w:rPr>
                    <w:t>т</w:t>
                  </w:r>
                  <w:r w:rsidRPr="00D70EE2">
                    <w:rPr>
                      <w:sz w:val="20"/>
                      <w:szCs w:val="20"/>
                    </w:rPr>
                    <w:t>рено Федеральным законом «Об акционерных обществах»).</w:t>
                  </w:r>
                </w:p>
                <w:p w:rsidR="00B219E0" w:rsidRPr="00D70EE2" w:rsidRDefault="00B219E0" w:rsidP="007D7E20">
                  <w:pPr>
                    <w:numPr>
                      <w:ilvl w:val="0"/>
                      <w:numId w:val="12"/>
                    </w:numPr>
                    <w:ind w:left="601" w:hanging="540"/>
                    <w:jc w:val="both"/>
                    <w:rPr>
                      <w:b/>
                      <w:sz w:val="20"/>
                      <w:szCs w:val="20"/>
                    </w:rPr>
                  </w:pPr>
                  <w:r w:rsidRPr="00D70EE2">
                    <w:rPr>
                      <w:b/>
                      <w:sz w:val="20"/>
                      <w:szCs w:val="20"/>
                    </w:rPr>
                    <w:t>в случае получения Банком добровольного или обязательного предложения о приобретении акций, а также иных эмиссионных ценных бумаг, конвертируемых в акции Банка  -  приобретение Банком размещенных акций;</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только по предложению Совета директоров Банка квалифицированным больши</w:t>
                  </w:r>
                  <w:r w:rsidRPr="00D70EE2">
                    <w:rPr>
                      <w:sz w:val="20"/>
                      <w:szCs w:val="20"/>
                    </w:rPr>
                    <w:t>н</w:t>
                  </w:r>
                  <w:r w:rsidRPr="00D70EE2">
                    <w:rPr>
                      <w:sz w:val="20"/>
                      <w:szCs w:val="20"/>
                    </w:rPr>
                    <w:t>ством в ¾ (три четверти) голосов акционеров – владельцев голосующих акций Банка, принимающих участие в Общем собрании акционеров Банка).</w:t>
                  </w:r>
                </w:p>
                <w:p w:rsidR="00B219E0" w:rsidRPr="00D70EE2" w:rsidRDefault="00B219E0" w:rsidP="00B219E0">
                  <w:pPr>
                    <w:tabs>
                      <w:tab w:val="left" w:pos="709"/>
                    </w:tabs>
                    <w:autoSpaceDE w:val="0"/>
                    <w:autoSpaceDN w:val="0"/>
                    <w:adjustRightInd w:val="0"/>
                    <w:ind w:left="601" w:hanging="567"/>
                    <w:jc w:val="both"/>
                    <w:rPr>
                      <w:b/>
                      <w:sz w:val="20"/>
                      <w:szCs w:val="20"/>
                    </w:rPr>
                  </w:pPr>
                  <w:r w:rsidRPr="00D70EE2">
                    <w:rPr>
                      <w:b/>
                      <w:sz w:val="20"/>
                      <w:szCs w:val="20"/>
                    </w:rPr>
                    <w:t>35)</w:t>
                  </w:r>
                  <w:r w:rsidRPr="00D70EE2">
                    <w:rPr>
                      <w:b/>
                      <w:sz w:val="20"/>
                      <w:szCs w:val="20"/>
                    </w:rPr>
                    <w:tab/>
                    <w:t xml:space="preserve">принятие решения об обращении с </w:t>
                  </w:r>
                  <w:proofErr w:type="gramStart"/>
                  <w:r w:rsidRPr="00D70EE2">
                    <w:rPr>
                      <w:b/>
                      <w:sz w:val="20"/>
                      <w:szCs w:val="20"/>
                    </w:rPr>
                    <w:t>заявлением</w:t>
                  </w:r>
                  <w:proofErr w:type="gramEnd"/>
                  <w:r w:rsidRPr="00D70EE2">
                    <w:rPr>
                      <w:b/>
                      <w:sz w:val="20"/>
                      <w:szCs w:val="20"/>
                    </w:rPr>
                    <w:t xml:space="preserve"> о листинге акций Банка и (или) эмиссионных ценных бумаг Банка, конвертируемых в его акции;</w:t>
                  </w:r>
                </w:p>
                <w:p w:rsidR="00B219E0" w:rsidRPr="00D70EE2" w:rsidRDefault="00B219E0" w:rsidP="00B219E0">
                  <w:pPr>
                    <w:spacing w:after="120" w:line="260" w:lineRule="exact"/>
                    <w:ind w:left="601"/>
                    <w:jc w:val="both"/>
                    <w:rPr>
                      <w:sz w:val="20"/>
                      <w:szCs w:val="20"/>
                    </w:rPr>
                  </w:pPr>
                  <w:r w:rsidRPr="00D70EE2">
                    <w:rPr>
                      <w:sz w:val="20"/>
                      <w:szCs w:val="20"/>
                    </w:rPr>
                    <w:t>(решение принимается простым большинством (более ½ (половины)) голосов акционеров – владельцев гол</w:t>
                  </w:r>
                  <w:r w:rsidRPr="00D70EE2">
                    <w:rPr>
                      <w:sz w:val="20"/>
                      <w:szCs w:val="20"/>
                    </w:rPr>
                    <w:t>о</w:t>
                  </w:r>
                  <w:r w:rsidRPr="00D70EE2">
                    <w:rPr>
                      <w:sz w:val="20"/>
                      <w:szCs w:val="20"/>
                    </w:rPr>
                    <w:t>сующих акций Банка, принимающих участие в Общем собрании акционеров Банка, если иное не предусмо</w:t>
                  </w:r>
                  <w:r w:rsidRPr="00D70EE2">
                    <w:rPr>
                      <w:sz w:val="20"/>
                      <w:szCs w:val="20"/>
                    </w:rPr>
                    <w:t>т</w:t>
                  </w:r>
                  <w:r w:rsidRPr="00D70EE2">
                    <w:rPr>
                      <w:sz w:val="20"/>
                      <w:szCs w:val="20"/>
                    </w:rPr>
                    <w:t>рено Федеральным законом «Об акционерных обществах»).</w:t>
                  </w:r>
                </w:p>
                <w:p w:rsidR="00B219E0" w:rsidRPr="00D70EE2" w:rsidRDefault="00B219E0" w:rsidP="00B219E0">
                  <w:pPr>
                    <w:ind w:left="601" w:hanging="567"/>
                    <w:jc w:val="both"/>
                    <w:rPr>
                      <w:rFonts w:eastAsia="Calibri"/>
                      <w:b/>
                      <w:sz w:val="20"/>
                      <w:szCs w:val="20"/>
                    </w:rPr>
                  </w:pPr>
                  <w:r w:rsidRPr="00D70EE2">
                    <w:rPr>
                      <w:rFonts w:eastAsia="Calibri"/>
                      <w:b/>
                      <w:sz w:val="20"/>
                      <w:szCs w:val="20"/>
                    </w:rPr>
                    <w:t>36)</w:t>
                  </w:r>
                  <w:r w:rsidRPr="00D70EE2">
                    <w:rPr>
                      <w:rFonts w:eastAsia="Calibri"/>
                      <w:b/>
                      <w:sz w:val="20"/>
                      <w:szCs w:val="20"/>
                    </w:rPr>
                    <w:tab/>
                    <w:t xml:space="preserve">принятие решения об обращении с </w:t>
                  </w:r>
                  <w:proofErr w:type="gramStart"/>
                  <w:r w:rsidRPr="00D70EE2">
                    <w:rPr>
                      <w:rFonts w:eastAsia="Calibri"/>
                      <w:b/>
                      <w:sz w:val="20"/>
                      <w:szCs w:val="20"/>
                    </w:rPr>
                    <w:t>заявлением</w:t>
                  </w:r>
                  <w:proofErr w:type="gramEnd"/>
                  <w:r w:rsidRPr="00D70EE2">
                    <w:rPr>
                      <w:rFonts w:eastAsia="Calibri"/>
                      <w:b/>
                      <w:sz w:val="20"/>
                      <w:szCs w:val="20"/>
                    </w:rPr>
                    <w:t xml:space="preserve"> о </w:t>
                  </w:r>
                  <w:proofErr w:type="spellStart"/>
                  <w:r w:rsidRPr="00D70EE2">
                    <w:rPr>
                      <w:rFonts w:eastAsia="Calibri"/>
                      <w:b/>
                      <w:sz w:val="20"/>
                      <w:szCs w:val="20"/>
                    </w:rPr>
                    <w:t>делистинге</w:t>
                  </w:r>
                  <w:proofErr w:type="spellEnd"/>
                  <w:r w:rsidRPr="00D70EE2">
                    <w:rPr>
                      <w:rFonts w:eastAsia="Calibri"/>
                      <w:b/>
                      <w:sz w:val="20"/>
                      <w:szCs w:val="20"/>
                    </w:rPr>
                    <w:t xml:space="preserve"> акций Банка и (или) эмиссионных це</w:t>
                  </w:r>
                  <w:r w:rsidRPr="00D70EE2">
                    <w:rPr>
                      <w:rFonts w:eastAsia="Calibri"/>
                      <w:b/>
                      <w:sz w:val="20"/>
                      <w:szCs w:val="20"/>
                    </w:rPr>
                    <w:t>н</w:t>
                  </w:r>
                  <w:r w:rsidRPr="00D70EE2">
                    <w:rPr>
                      <w:rFonts w:eastAsia="Calibri"/>
                      <w:b/>
                      <w:sz w:val="20"/>
                      <w:szCs w:val="20"/>
                    </w:rPr>
                    <w:t>ных бумаг Банка, конвертируемых в его акции;</w:t>
                  </w:r>
                </w:p>
                <w:p w:rsidR="00B219E0" w:rsidRPr="00D70EE2" w:rsidRDefault="00B219E0" w:rsidP="00B219E0">
                  <w:pPr>
                    <w:spacing w:after="80"/>
                    <w:ind w:left="601"/>
                    <w:jc w:val="both"/>
                    <w:rPr>
                      <w:b/>
                      <w:sz w:val="20"/>
                      <w:szCs w:val="20"/>
                    </w:rPr>
                  </w:pPr>
                  <w:r w:rsidRPr="00D70EE2">
                    <w:rPr>
                      <w:sz w:val="20"/>
                      <w:szCs w:val="20"/>
                    </w:rPr>
                    <w:t>(решение принимается только по предложению Совета директоров Банка квалифицированным больши</w:t>
                  </w:r>
                  <w:r w:rsidRPr="00D70EE2">
                    <w:rPr>
                      <w:sz w:val="20"/>
                      <w:szCs w:val="20"/>
                    </w:rPr>
                    <w:t>н</w:t>
                  </w:r>
                  <w:r w:rsidRPr="00D70EE2">
                    <w:rPr>
                      <w:sz w:val="20"/>
                      <w:szCs w:val="20"/>
                    </w:rPr>
                    <w:t>ством в ¾ (три четверти)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B219E0" w:rsidRPr="00D70EE2" w:rsidRDefault="00B219E0" w:rsidP="00B219E0">
                  <w:pPr>
                    <w:spacing w:after="80"/>
                    <w:ind w:left="601"/>
                    <w:jc w:val="both"/>
                    <w:rPr>
                      <w:b/>
                      <w:sz w:val="20"/>
                      <w:szCs w:val="20"/>
                    </w:rPr>
                  </w:pPr>
                  <w:r w:rsidRPr="00D70EE2">
                    <w:rPr>
                      <w:b/>
                      <w:sz w:val="20"/>
                      <w:szCs w:val="20"/>
                    </w:rPr>
                    <w:t>37)   иные вопросы, предусмотренные законом и настоящим Уставом.</w:t>
                  </w:r>
                </w:p>
                <w:p w:rsidR="00B219E0" w:rsidRPr="00D70EE2" w:rsidRDefault="00B219E0" w:rsidP="00B219E0">
                  <w:pPr>
                    <w:pStyle w:val="aa"/>
                    <w:tabs>
                      <w:tab w:val="num" w:pos="0"/>
                    </w:tabs>
                    <w:ind w:left="601" w:firstLine="601"/>
                    <w:rPr>
                      <w:b w:val="0"/>
                      <w:sz w:val="20"/>
                    </w:rPr>
                  </w:pPr>
                  <w:r w:rsidRPr="00D70EE2">
                    <w:rPr>
                      <w:b w:val="0"/>
                      <w:sz w:val="20"/>
                    </w:rPr>
                    <w:t>Вопросы, отнесенные к компетенции Общего собрания акционеров Банка, не могут быть переданы на решение Совету директоров Банка за исключением вопросов, предусмотренных федеральным законом «Об акционерных обществах», и (или) исполнительным органам Банка.</w:t>
                  </w:r>
                </w:p>
                <w:p w:rsidR="00B219E0" w:rsidRPr="00D70EE2" w:rsidRDefault="00B219E0" w:rsidP="00B219E0">
                  <w:pPr>
                    <w:pStyle w:val="aa"/>
                    <w:tabs>
                      <w:tab w:val="num" w:pos="0"/>
                    </w:tabs>
                    <w:ind w:left="601" w:firstLine="601"/>
                    <w:rPr>
                      <w:b w:val="0"/>
                      <w:sz w:val="20"/>
                    </w:rPr>
                  </w:pPr>
                  <w:r w:rsidRPr="00D70EE2">
                    <w:rPr>
                      <w:b w:val="0"/>
                      <w:sz w:val="20"/>
                    </w:rPr>
                    <w:t>Общее собрание акционеров Банка не вправе рассматривать и принимать решения по вопросам, не отнесенным к его компетенции федеральным законом «Об акционерных обществах».</w:t>
                  </w:r>
                </w:p>
                <w:p w:rsidR="00B219E0" w:rsidRPr="00D70EE2" w:rsidRDefault="00B219E0" w:rsidP="00B219E0">
                  <w:pPr>
                    <w:pStyle w:val="aa"/>
                    <w:tabs>
                      <w:tab w:val="num" w:pos="0"/>
                    </w:tabs>
                    <w:ind w:left="601" w:firstLine="601"/>
                    <w:rPr>
                      <w:b w:val="0"/>
                      <w:sz w:val="20"/>
                    </w:rPr>
                  </w:pPr>
                  <w:r w:rsidRPr="00D70EE2">
                    <w:rPr>
                      <w:b w:val="0"/>
                      <w:sz w:val="20"/>
                    </w:rPr>
                    <w:t>Общее собрание акционеров Банка не вправе принимать решения по вопросам, не включенным в п</w:t>
                  </w:r>
                  <w:r w:rsidRPr="00D70EE2">
                    <w:rPr>
                      <w:b w:val="0"/>
                      <w:sz w:val="20"/>
                    </w:rPr>
                    <w:t>о</w:t>
                  </w:r>
                  <w:r w:rsidRPr="00D70EE2">
                    <w:rPr>
                      <w:b w:val="0"/>
                      <w:sz w:val="20"/>
                    </w:rPr>
                    <w:t>вестку дня собрания, а также изменять повестку дня.</w:t>
                  </w:r>
                </w:p>
                <w:p w:rsidR="00B219E0" w:rsidRPr="00D70EE2" w:rsidRDefault="00B219E0" w:rsidP="00B219E0">
                  <w:pPr>
                    <w:ind w:left="601"/>
                    <w:jc w:val="both"/>
                    <w:rPr>
                      <w:sz w:val="20"/>
                      <w:szCs w:val="20"/>
                    </w:rPr>
                  </w:pPr>
                </w:p>
                <w:p w:rsidR="00B219E0" w:rsidRPr="00D70EE2" w:rsidRDefault="00B219E0" w:rsidP="00B219E0">
                  <w:pPr>
                    <w:spacing w:before="120" w:after="120"/>
                    <w:ind w:left="601"/>
                    <w:jc w:val="both"/>
                    <w:rPr>
                      <w:b/>
                      <w:sz w:val="20"/>
                      <w:szCs w:val="20"/>
                    </w:rPr>
                  </w:pPr>
                  <w:r w:rsidRPr="00D70EE2">
                    <w:rPr>
                      <w:b/>
                      <w:bCs/>
                      <w:sz w:val="20"/>
                      <w:szCs w:val="20"/>
                    </w:rPr>
                    <w:t xml:space="preserve">2. </w:t>
                  </w:r>
                  <w:r w:rsidRPr="00D70EE2">
                    <w:rPr>
                      <w:b/>
                      <w:sz w:val="20"/>
                      <w:szCs w:val="20"/>
                    </w:rPr>
                    <w:t>Совет директоров Банка</w:t>
                  </w:r>
                </w:p>
                <w:p w:rsidR="00B219E0" w:rsidRPr="00D70EE2" w:rsidRDefault="00B219E0" w:rsidP="00B219E0">
                  <w:pPr>
                    <w:ind w:left="601" w:firstLine="601"/>
                    <w:jc w:val="both"/>
                    <w:rPr>
                      <w:sz w:val="20"/>
                      <w:szCs w:val="20"/>
                    </w:rPr>
                  </w:pPr>
                  <w:r w:rsidRPr="00D70EE2">
                    <w:rPr>
                      <w:sz w:val="20"/>
                      <w:szCs w:val="20"/>
                    </w:rPr>
                    <w:t>В компетенцию Совета директоров Банка входит решение вопросов общего руководства деятельн</w:t>
                  </w:r>
                  <w:r w:rsidRPr="00D70EE2">
                    <w:rPr>
                      <w:sz w:val="20"/>
                      <w:szCs w:val="20"/>
                    </w:rPr>
                    <w:t>о</w:t>
                  </w:r>
                  <w:r w:rsidRPr="00D70EE2">
                    <w:rPr>
                      <w:sz w:val="20"/>
                      <w:szCs w:val="20"/>
                    </w:rPr>
                    <w:t>стью Банка, за исключением решения вопросов, отнесенных к компетенции Общего собрания акционеров Банка.</w:t>
                  </w:r>
                </w:p>
                <w:p w:rsidR="00B219E0" w:rsidRPr="00D70EE2" w:rsidRDefault="00B219E0" w:rsidP="00B219E0">
                  <w:pPr>
                    <w:ind w:left="601"/>
                    <w:jc w:val="both"/>
                    <w:rPr>
                      <w:sz w:val="20"/>
                      <w:szCs w:val="20"/>
                    </w:rPr>
                  </w:pPr>
                </w:p>
                <w:p w:rsidR="00B219E0" w:rsidRPr="00D70EE2" w:rsidRDefault="00B219E0" w:rsidP="00B219E0">
                  <w:pPr>
                    <w:ind w:left="601" w:firstLine="459"/>
                    <w:jc w:val="both"/>
                    <w:rPr>
                      <w:sz w:val="20"/>
                      <w:szCs w:val="20"/>
                    </w:rPr>
                  </w:pPr>
                  <w:r w:rsidRPr="00D70EE2">
                    <w:rPr>
                      <w:sz w:val="20"/>
                      <w:szCs w:val="20"/>
                    </w:rPr>
                    <w:t>К компетенции Совета директоров Банка относятся следующие вопросы:</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sz w:val="20"/>
                      <w:szCs w:val="20"/>
                    </w:rPr>
                    <w:t>о</w:t>
                  </w:r>
                  <w:r w:rsidRPr="00D70EE2">
                    <w:rPr>
                      <w:b/>
                      <w:bCs/>
                      <w:sz w:val="20"/>
                      <w:szCs w:val="20"/>
                    </w:rPr>
                    <w:t>пределение приоритетных направлений деятельности Банка, определение стратегии развития Банка, утверждение годовых бюджетов (финансовых планов, сметы) Банка;</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квалифицированным большинством (более  2/3  (двух третей)) голосов от общего числа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рассмотрение основных направлений деятельности и стратегии развития дочерних обществ и обществ, в которых Банк имеет более 20 процентов голосующих акций или долей участия (далее – ДЗК);</w:t>
                  </w:r>
                </w:p>
                <w:p w:rsidR="00B219E0" w:rsidRPr="00D70EE2" w:rsidRDefault="00B219E0" w:rsidP="00B219E0">
                  <w:pPr>
                    <w:tabs>
                      <w:tab w:val="num" w:pos="1620"/>
                    </w:tabs>
                    <w:spacing w:after="80" w:line="260" w:lineRule="exact"/>
                    <w:ind w:left="601"/>
                    <w:jc w:val="both"/>
                    <w:rPr>
                      <w:b/>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утверждение организационной структуры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39"/>
                    <w:jc w:val="both"/>
                    <w:rPr>
                      <w:b/>
                      <w:bCs/>
                      <w:sz w:val="20"/>
                      <w:szCs w:val="20"/>
                    </w:rPr>
                  </w:pPr>
                  <w:r w:rsidRPr="00D70EE2">
                    <w:rPr>
                      <w:b/>
                      <w:bCs/>
                      <w:sz w:val="20"/>
                      <w:szCs w:val="20"/>
                    </w:rPr>
                    <w:t>рассмотрение итогов финансово-хозяйственной деятельности Банка; предварительное рассмотрение г</w:t>
                  </w:r>
                  <w:r w:rsidRPr="00D70EE2">
                    <w:rPr>
                      <w:b/>
                      <w:bCs/>
                      <w:sz w:val="20"/>
                      <w:szCs w:val="20"/>
                    </w:rPr>
                    <w:t>о</w:t>
                  </w:r>
                  <w:r w:rsidRPr="00D70EE2">
                    <w:rPr>
                      <w:b/>
                      <w:bCs/>
                      <w:sz w:val="20"/>
                      <w:szCs w:val="20"/>
                    </w:rPr>
                    <w:t>довых отчетов и годовой бухгалтерской (финансовой) отчетности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квалифицированным большинством (более  2/3  (двух третей)) голосов от общего числа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рассмотрение итогов финансово-хозяйственной деятельности ДЗК Банка;</w:t>
                  </w:r>
                </w:p>
                <w:p w:rsidR="00B219E0" w:rsidRPr="00D70EE2" w:rsidRDefault="00B219E0" w:rsidP="00B219E0">
                  <w:pPr>
                    <w:tabs>
                      <w:tab w:val="num" w:pos="720"/>
                    </w:tabs>
                    <w:spacing w:after="80" w:line="260" w:lineRule="exact"/>
                    <w:ind w:left="601"/>
                    <w:jc w:val="both"/>
                    <w:rPr>
                      <w:b/>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созыв годового и внеочередного Общих собраний акционеров, за исключением случаев, предусмотре</w:t>
                  </w:r>
                  <w:r w:rsidRPr="00D70EE2">
                    <w:rPr>
                      <w:b/>
                      <w:bCs/>
                      <w:sz w:val="20"/>
                      <w:szCs w:val="20"/>
                    </w:rPr>
                    <w:t>н</w:t>
                  </w:r>
                  <w:r w:rsidRPr="00D70EE2">
                    <w:rPr>
                      <w:b/>
                      <w:bCs/>
                      <w:sz w:val="20"/>
                      <w:szCs w:val="20"/>
                    </w:rPr>
                    <w:t>ных действующим законодательством;</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утверждение повестки дня Общего собрания акционеров;</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определение даты составления списка лиц, имеющих право на участие в Общем собрании акционеров, и другие вопросы, связанные с подготовкой и проведением Общего собрания акционеров и заседаний Совета директоров и отнесенные  законодательством Российской Федерации и настоящим Уставом к компетенции Совета директоров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увеличение уставного капитала Банка путем размещения Банком дополнительных акций посредством открытой подписки, за исключением случаев, предусмотренных подпунктами 9) и 10) пункта  9.3. настоящего Устава;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единогласным решением всех членов Совета директоров, без учета выбывших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 xml:space="preserve">увеличение уставного капитала Банка путем размещения дополнительных акций Банка посредством конвертации в </w:t>
                  </w:r>
                  <w:proofErr w:type="gramStart"/>
                  <w:r w:rsidRPr="00D70EE2">
                    <w:rPr>
                      <w:b/>
                      <w:bCs/>
                      <w:sz w:val="20"/>
                      <w:szCs w:val="20"/>
                    </w:rPr>
                    <w:t>них</w:t>
                  </w:r>
                  <w:proofErr w:type="gramEnd"/>
                  <w:r w:rsidRPr="00D70EE2">
                    <w:rPr>
                      <w:b/>
                      <w:bCs/>
                      <w:sz w:val="20"/>
                      <w:szCs w:val="20"/>
                    </w:rPr>
                    <w:t xml:space="preserve"> ранее выпущенных эмиссионных ценных бумаг, конвертируемых в такие акции;</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единогласным решением всех членов Совета директоров, без учета выбывших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размещение Банком облигаций и иных эмиссионных ценных бумаг (включая эмиссионные ценные б</w:t>
                  </w:r>
                  <w:r w:rsidRPr="00D70EE2">
                    <w:rPr>
                      <w:b/>
                      <w:bCs/>
                      <w:sz w:val="20"/>
                      <w:szCs w:val="20"/>
                    </w:rPr>
                    <w:t>у</w:t>
                  </w:r>
                  <w:r w:rsidRPr="00D70EE2">
                    <w:rPr>
                      <w:b/>
                      <w:bCs/>
                      <w:sz w:val="20"/>
                      <w:szCs w:val="20"/>
                    </w:rPr>
                    <w:t>маги, конвертируемые в акции Банка), за исключением случаев, когда принятие соответствующего решения относится к компетенции Общего собрания акционеров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о размещении эмиссионных ценных бумаг, конвертируемых в акции, принимается единогласным решением всех членов Совета директоров, без учета выбывших членов Совета директоров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о размещении облигаций и иных эмиссионных ценных бумаг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определение, в случаях, предусмотренных законом, цены (денежной оценки) имущества, являющегося предметом совершаемых Банком сделок, а также цены размещения</w:t>
                  </w:r>
                  <w:r w:rsidRPr="00D70EE2">
                    <w:rPr>
                      <w:b/>
                      <w:bCs/>
                      <w:color w:val="FF0000"/>
                      <w:sz w:val="20"/>
                      <w:szCs w:val="20"/>
                    </w:rPr>
                    <w:t xml:space="preserve"> </w:t>
                  </w:r>
                  <w:r w:rsidRPr="00D70EE2">
                    <w:rPr>
                      <w:b/>
                      <w:bCs/>
                      <w:sz w:val="20"/>
                      <w:szCs w:val="20"/>
                    </w:rPr>
                    <w:t>или порядка ее определения и ц</w:t>
                  </w:r>
                  <w:r w:rsidRPr="00D70EE2">
                    <w:rPr>
                      <w:b/>
                      <w:bCs/>
                      <w:sz w:val="20"/>
                      <w:szCs w:val="20"/>
                    </w:rPr>
                    <w:t>е</w:t>
                  </w:r>
                  <w:r w:rsidRPr="00D70EE2">
                    <w:rPr>
                      <w:b/>
                      <w:bCs/>
                      <w:sz w:val="20"/>
                      <w:szCs w:val="20"/>
                    </w:rPr>
                    <w:t>ны выкупа эмиссионных ценных бумаг Банка;</w:t>
                  </w:r>
                </w:p>
                <w:p w:rsidR="00B219E0" w:rsidRPr="00D70EE2" w:rsidRDefault="00B219E0" w:rsidP="00B219E0">
                  <w:pPr>
                    <w:tabs>
                      <w:tab w:val="num" w:pos="851"/>
                      <w:tab w:val="num" w:pos="1620"/>
                    </w:tabs>
                    <w:spacing w:after="80" w:line="260" w:lineRule="exact"/>
                    <w:ind w:left="601"/>
                    <w:jc w:val="both"/>
                    <w:rPr>
                      <w:bCs/>
                      <w:sz w:val="20"/>
                      <w:szCs w:val="20"/>
                    </w:rPr>
                  </w:pPr>
                  <w:proofErr w:type="gramStart"/>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roofErr w:type="gramEnd"/>
                  <w:r w:rsidRPr="00D70EE2">
                    <w:rPr>
                      <w:bCs/>
                      <w:sz w:val="20"/>
                      <w:szCs w:val="20"/>
                    </w:rPr>
                    <w:t xml:space="preserve"> </w:t>
                  </w:r>
                  <w:proofErr w:type="gramStart"/>
                  <w:r w:rsidRPr="00D70EE2">
                    <w:rPr>
                      <w:bCs/>
                      <w:sz w:val="20"/>
                      <w:szCs w:val="20"/>
                    </w:rPr>
                    <w:t>Если лицо, заинтересованное в совершении одной или нескольких сделок, при которых цена (денежная оценка) имущества определяется Советом директоров Банка, является членом Совета директоров Банка, цена (денежная оценка) имущества определяется решением членов Совета дире</w:t>
                  </w:r>
                  <w:r w:rsidRPr="00D70EE2">
                    <w:rPr>
                      <w:bCs/>
                      <w:sz w:val="20"/>
                      <w:szCs w:val="20"/>
                    </w:rPr>
                    <w:t>к</w:t>
                  </w:r>
                  <w:r w:rsidRPr="00D70EE2">
                    <w:rPr>
                      <w:bCs/>
                      <w:sz w:val="20"/>
                      <w:szCs w:val="20"/>
                    </w:rPr>
                    <w:t>торов Банка, не заинтересованных в совершении сделки.).</w:t>
                  </w:r>
                  <w:proofErr w:type="gramEnd"/>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приобретение размещенных Банком акций, облигаций и иных ценных бумаг в случаях и в порядке, предусмотренных законодательством Российской Федерации, за исключением случаев, когда такое приобретение связано с уменьшением уставного капитала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назначение Председателя Правления Банка; определение количественного  состава Правления, избрание его членов по представлению Председателя Правления Банка; утверждение условий заключения, и</w:t>
                  </w:r>
                  <w:r w:rsidRPr="00D70EE2">
                    <w:rPr>
                      <w:b/>
                      <w:bCs/>
                      <w:sz w:val="20"/>
                      <w:szCs w:val="20"/>
                    </w:rPr>
                    <w:t>з</w:t>
                  </w:r>
                  <w:r w:rsidRPr="00D70EE2">
                    <w:rPr>
                      <w:b/>
                      <w:bCs/>
                      <w:sz w:val="20"/>
                      <w:szCs w:val="20"/>
                    </w:rPr>
                    <w:t>менения и прекращения трудовых, гражданско-правовых и любых других типов договоров с Предс</w:t>
                  </w:r>
                  <w:r w:rsidRPr="00D70EE2">
                    <w:rPr>
                      <w:b/>
                      <w:bCs/>
                      <w:sz w:val="20"/>
                      <w:szCs w:val="20"/>
                    </w:rPr>
                    <w:t>е</w:t>
                  </w:r>
                  <w:r w:rsidRPr="00D70EE2">
                    <w:rPr>
                      <w:b/>
                      <w:bCs/>
                      <w:sz w:val="20"/>
                      <w:szCs w:val="20"/>
                    </w:rPr>
                    <w:t>дателем Правления и с членами Правления Банка; досрочное прекращение полномочий Председателя Правления Банка  и  членов Правления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рекомендации Общему собранию акционеров относительно размера выплачиваемого вознаграждения и (или) порядка компенсации расходов членам Ревизионной комиссии Банка, а также определение ра</w:t>
                  </w:r>
                  <w:r w:rsidRPr="00D70EE2">
                    <w:rPr>
                      <w:b/>
                      <w:bCs/>
                      <w:sz w:val="20"/>
                      <w:szCs w:val="20"/>
                    </w:rPr>
                    <w:t>з</w:t>
                  </w:r>
                  <w:r w:rsidRPr="00D70EE2">
                    <w:rPr>
                      <w:b/>
                      <w:bCs/>
                      <w:sz w:val="20"/>
                      <w:szCs w:val="20"/>
                    </w:rPr>
                    <w:t>мера оплаты услуг Аудиторской организации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 xml:space="preserve">рекомендации Общему собранию акционеров относительно размера дивиденда по акциям и порядка его выплаты, в случаях, когда размер дивидендов по акциям превышает первоначально одобренный в годовом бюджете Банка. </w:t>
                  </w:r>
                  <w:proofErr w:type="gramStart"/>
                  <w:r w:rsidRPr="00D70EE2">
                    <w:rPr>
                      <w:b/>
                      <w:bCs/>
                      <w:sz w:val="20"/>
                      <w:szCs w:val="20"/>
                    </w:rPr>
                    <w:t>Установление даты, на которую определяются лица, имеющие право на п</w:t>
                  </w:r>
                  <w:r w:rsidRPr="00D70EE2">
                    <w:rPr>
                      <w:b/>
                      <w:bCs/>
                      <w:sz w:val="20"/>
                      <w:szCs w:val="20"/>
                    </w:rPr>
                    <w:t>о</w:t>
                  </w:r>
                  <w:r w:rsidRPr="00D70EE2">
                    <w:rPr>
                      <w:b/>
                      <w:bCs/>
                      <w:sz w:val="20"/>
                      <w:szCs w:val="20"/>
                    </w:rPr>
                    <w:t>лучение дивидендов;</w:t>
                  </w:r>
                  <w:proofErr w:type="gramEnd"/>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квалифицированным большинством (более  2/3 (двух третей)) голосов, от общего чи</w:t>
                  </w:r>
                  <w:r w:rsidRPr="00D70EE2">
                    <w:rPr>
                      <w:bCs/>
                      <w:sz w:val="20"/>
                      <w:szCs w:val="20"/>
                    </w:rPr>
                    <w:t>с</w:t>
                  </w:r>
                  <w:r w:rsidRPr="00D70EE2">
                    <w:rPr>
                      <w:bCs/>
                      <w:sz w:val="20"/>
                      <w:szCs w:val="20"/>
                    </w:rPr>
                    <w:t>ла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рекомендации Общему собранию акционеров относительно размера дивиденда по акциям и порядка его выплаты, в случаях, когда размер дивидендов по акциям не превышает первоначально одобренный в годовом бюджете Банка;</w:t>
                  </w:r>
                </w:p>
                <w:p w:rsidR="00B219E0" w:rsidRPr="00D70EE2" w:rsidRDefault="00B219E0" w:rsidP="00B219E0">
                  <w:pPr>
                    <w:spacing w:after="80" w:line="260" w:lineRule="exact"/>
                    <w:ind w:left="601"/>
                    <w:jc w:val="both"/>
                    <w:rPr>
                      <w:b/>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использование резервного фонда и иных фондов Банка, а также утверждение внутренних документов, регулирующих порядок формирования и использования фондов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утверждение внутренних документов Банка (за исключением внутренних документов, утверждение к</w:t>
                  </w:r>
                  <w:r w:rsidRPr="00D70EE2">
                    <w:rPr>
                      <w:b/>
                      <w:bCs/>
                      <w:sz w:val="20"/>
                      <w:szCs w:val="20"/>
                    </w:rPr>
                    <w:t>о</w:t>
                  </w:r>
                  <w:r w:rsidRPr="00D70EE2">
                    <w:rPr>
                      <w:b/>
                      <w:bCs/>
                      <w:sz w:val="20"/>
                      <w:szCs w:val="20"/>
                    </w:rPr>
                    <w:t>торых отнесено к компетенции Общего собрания акционеров Банка и исполнительных органов Ба</w:t>
                  </w:r>
                  <w:r w:rsidRPr="00D70EE2">
                    <w:rPr>
                      <w:b/>
                      <w:bCs/>
                      <w:sz w:val="20"/>
                      <w:szCs w:val="20"/>
                    </w:rPr>
                    <w:t>н</w:t>
                  </w:r>
                  <w:r w:rsidRPr="00D70EE2">
                    <w:rPr>
                      <w:b/>
                      <w:bCs/>
                      <w:sz w:val="20"/>
                      <w:szCs w:val="20"/>
                    </w:rPr>
                    <w:t>ка), регулирующих принципы деятельности Банка в следующих областях:</w:t>
                  </w:r>
                </w:p>
                <w:p w:rsidR="00B219E0" w:rsidRPr="00D70EE2" w:rsidRDefault="00B219E0" w:rsidP="007D7E20">
                  <w:pPr>
                    <w:numPr>
                      <w:ilvl w:val="3"/>
                      <w:numId w:val="10"/>
                    </w:numPr>
                    <w:tabs>
                      <w:tab w:val="clear" w:pos="2880"/>
                      <w:tab w:val="num" w:pos="1260"/>
                    </w:tabs>
                    <w:spacing w:after="80" w:line="260" w:lineRule="exact"/>
                    <w:ind w:left="601" w:hanging="540"/>
                    <w:jc w:val="both"/>
                    <w:rPr>
                      <w:b/>
                      <w:bCs/>
                      <w:sz w:val="20"/>
                      <w:szCs w:val="20"/>
                    </w:rPr>
                  </w:pPr>
                  <w:r w:rsidRPr="00D70EE2">
                    <w:rPr>
                      <w:b/>
                      <w:bCs/>
                      <w:sz w:val="20"/>
                      <w:szCs w:val="20"/>
                    </w:rPr>
                    <w:t>стратегия, инвестиции, новые виды банковских услуг;</w:t>
                  </w:r>
                </w:p>
                <w:p w:rsidR="00B219E0" w:rsidRPr="00D70EE2" w:rsidRDefault="00B219E0" w:rsidP="007D7E20">
                  <w:pPr>
                    <w:numPr>
                      <w:ilvl w:val="3"/>
                      <w:numId w:val="10"/>
                    </w:numPr>
                    <w:tabs>
                      <w:tab w:val="clear" w:pos="2880"/>
                      <w:tab w:val="num" w:pos="720"/>
                      <w:tab w:val="num" w:pos="1260"/>
                    </w:tabs>
                    <w:spacing w:after="80" w:line="260" w:lineRule="exact"/>
                    <w:ind w:left="601" w:hanging="539"/>
                    <w:jc w:val="both"/>
                    <w:rPr>
                      <w:b/>
                      <w:bCs/>
                      <w:sz w:val="20"/>
                      <w:szCs w:val="20"/>
                    </w:rPr>
                  </w:pPr>
                  <w:r w:rsidRPr="00D70EE2">
                    <w:rPr>
                      <w:b/>
                      <w:bCs/>
                      <w:sz w:val="20"/>
                      <w:szCs w:val="20"/>
                    </w:rPr>
                    <w:t>организация внутреннего контроля, в том числе в части противодействия легализации (отмыванию) доходов, полученных преступным путем, и финансированию терроризма;</w:t>
                  </w:r>
                </w:p>
                <w:p w:rsidR="00B219E0" w:rsidRPr="00D70EE2" w:rsidRDefault="00B219E0" w:rsidP="007D7E20">
                  <w:pPr>
                    <w:numPr>
                      <w:ilvl w:val="3"/>
                      <w:numId w:val="10"/>
                    </w:numPr>
                    <w:tabs>
                      <w:tab w:val="clear" w:pos="2880"/>
                      <w:tab w:val="num" w:pos="720"/>
                      <w:tab w:val="num" w:pos="1260"/>
                    </w:tabs>
                    <w:spacing w:after="80" w:line="260" w:lineRule="exact"/>
                    <w:ind w:left="601" w:hanging="540"/>
                    <w:jc w:val="both"/>
                    <w:rPr>
                      <w:b/>
                      <w:bCs/>
                      <w:sz w:val="20"/>
                      <w:szCs w:val="20"/>
                    </w:rPr>
                  </w:pPr>
                  <w:r w:rsidRPr="00D70EE2">
                    <w:rPr>
                      <w:b/>
                      <w:bCs/>
                      <w:sz w:val="20"/>
                      <w:szCs w:val="20"/>
                    </w:rPr>
                    <w:t>участие в ДЗК, группах или объединениях, создание и деятельность филиалов и представительств;</w:t>
                  </w:r>
                </w:p>
                <w:p w:rsidR="00B219E0" w:rsidRPr="00D70EE2" w:rsidRDefault="00B219E0" w:rsidP="007D7E20">
                  <w:pPr>
                    <w:numPr>
                      <w:ilvl w:val="3"/>
                      <w:numId w:val="10"/>
                    </w:numPr>
                    <w:tabs>
                      <w:tab w:val="clear" w:pos="2880"/>
                      <w:tab w:val="num" w:pos="720"/>
                      <w:tab w:val="num" w:pos="1260"/>
                    </w:tabs>
                    <w:spacing w:after="80" w:line="260" w:lineRule="exact"/>
                    <w:ind w:left="601" w:hanging="540"/>
                    <w:jc w:val="both"/>
                    <w:rPr>
                      <w:b/>
                      <w:bCs/>
                      <w:sz w:val="20"/>
                      <w:szCs w:val="20"/>
                    </w:rPr>
                  </w:pPr>
                  <w:r w:rsidRPr="00D70EE2">
                    <w:rPr>
                      <w:b/>
                      <w:bCs/>
                      <w:sz w:val="20"/>
                      <w:szCs w:val="20"/>
                    </w:rPr>
                    <w:t>корпоративное управление.</w:t>
                  </w:r>
                </w:p>
                <w:p w:rsidR="00B219E0" w:rsidRPr="00D70EE2" w:rsidRDefault="00B219E0" w:rsidP="00B219E0">
                  <w:pPr>
                    <w:tabs>
                      <w:tab w:val="num" w:pos="126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1440"/>
                    </w:tabs>
                    <w:spacing w:after="80" w:line="260" w:lineRule="exact"/>
                    <w:ind w:left="601" w:hanging="540"/>
                    <w:jc w:val="both"/>
                    <w:rPr>
                      <w:b/>
                      <w:bCs/>
                      <w:sz w:val="20"/>
                      <w:szCs w:val="20"/>
                    </w:rPr>
                  </w:pPr>
                  <w:r w:rsidRPr="00D70EE2">
                    <w:rPr>
                      <w:b/>
                      <w:bCs/>
                      <w:sz w:val="20"/>
                      <w:szCs w:val="20"/>
                    </w:rPr>
                    <w:t>утверждение Кодекса корпоративного управления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1440"/>
                    </w:tabs>
                    <w:spacing w:after="80" w:line="260" w:lineRule="exact"/>
                    <w:ind w:left="601" w:hanging="540"/>
                    <w:jc w:val="both"/>
                    <w:rPr>
                      <w:b/>
                      <w:bCs/>
                      <w:sz w:val="20"/>
                      <w:szCs w:val="20"/>
                    </w:rPr>
                  </w:pPr>
                  <w:r w:rsidRPr="00D70EE2">
                    <w:rPr>
                      <w:b/>
                      <w:bCs/>
                      <w:sz w:val="20"/>
                      <w:szCs w:val="20"/>
                    </w:rPr>
                    <w:t>создание филиалов и открытие представительств Банка, а также принятие решения об их закрытии; утверждение Положений о филиалах и представительствах;</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1440"/>
                    </w:tabs>
                    <w:spacing w:after="80" w:line="260" w:lineRule="exact"/>
                    <w:ind w:left="601" w:hanging="540"/>
                    <w:jc w:val="both"/>
                    <w:rPr>
                      <w:b/>
                      <w:bCs/>
                      <w:sz w:val="20"/>
                      <w:szCs w:val="20"/>
                    </w:rPr>
                  </w:pPr>
                  <w:proofErr w:type="gramStart"/>
                  <w:r w:rsidRPr="00D70EE2">
                    <w:rPr>
                      <w:b/>
                      <w:bCs/>
                      <w:sz w:val="20"/>
                      <w:szCs w:val="20"/>
                    </w:rPr>
                    <w:t>одобрение крупных сделок, предметом которых является имущество, стоимость которого составляет от 25% (двадцати пяти процентов) до 50% (пятидесяти процентов) балансовой стоимости активов Банка, определенной по данным его бухгалтерской (финансовой) отчетности на последнюю отчетную дату, а также одобрение сделок, связанных с отчуждением или возможностью отчуждения недвижимого им</w:t>
                  </w:r>
                  <w:r w:rsidRPr="00D70EE2">
                    <w:rPr>
                      <w:b/>
                      <w:bCs/>
                      <w:sz w:val="20"/>
                      <w:szCs w:val="20"/>
                    </w:rPr>
                    <w:t>у</w:t>
                  </w:r>
                  <w:r w:rsidRPr="00D70EE2">
                    <w:rPr>
                      <w:b/>
                      <w:bCs/>
                      <w:sz w:val="20"/>
                      <w:szCs w:val="20"/>
                    </w:rPr>
                    <w:t>щества, стоимость которого превышает 10% (десять процентов) балансовой стоимости активов Ба</w:t>
                  </w:r>
                  <w:r w:rsidRPr="00D70EE2">
                    <w:rPr>
                      <w:b/>
                      <w:bCs/>
                      <w:sz w:val="20"/>
                      <w:szCs w:val="20"/>
                    </w:rPr>
                    <w:t>н</w:t>
                  </w:r>
                  <w:r w:rsidRPr="00D70EE2">
                    <w:rPr>
                      <w:b/>
                      <w:bCs/>
                      <w:sz w:val="20"/>
                      <w:szCs w:val="20"/>
                    </w:rPr>
                    <w:t>ка;</w:t>
                  </w:r>
                  <w:proofErr w:type="gramEnd"/>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об одобрении сделок с недвижимостью принимается простым большинством (более ½ (половины)) голосов, участвующих в заседании членов Совета директоров Банка; решение об одобрении крупных сделок, указанных в настоящем подпункте, принимается единогласным решением всех членов Совета директоров Банка, без учета выбывших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одобрение в установленном законом порядке сделок, в совершении которых имеется заинтересова</w:t>
                  </w:r>
                  <w:r w:rsidRPr="00D70EE2">
                    <w:rPr>
                      <w:b/>
                      <w:bCs/>
                      <w:sz w:val="20"/>
                      <w:szCs w:val="20"/>
                    </w:rPr>
                    <w:t>н</w:t>
                  </w:r>
                  <w:r w:rsidRPr="00D70EE2">
                    <w:rPr>
                      <w:b/>
                      <w:bCs/>
                      <w:sz w:val="20"/>
                      <w:szCs w:val="20"/>
                    </w:rPr>
                    <w:t>ность, за исключением случаев, когда принятие соответствующего решения относится к компетенции Общего собрания акционеров Банка в соответствии с подпунктами 23-28 пункта 9.3 настоящего Уст</w:t>
                  </w:r>
                  <w:r w:rsidRPr="00D70EE2">
                    <w:rPr>
                      <w:b/>
                      <w:bCs/>
                      <w:sz w:val="20"/>
                      <w:szCs w:val="20"/>
                    </w:rPr>
                    <w:t>а</w:t>
                  </w:r>
                  <w:r w:rsidRPr="00D70EE2">
                    <w:rPr>
                      <w:b/>
                      <w:bCs/>
                      <w:sz w:val="20"/>
                      <w:szCs w:val="20"/>
                    </w:rPr>
                    <w:t>ва;</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всех не заинтересованных в сделке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утверждение регистратора Банка и условий договора с ним, а также расторжение договора с ним;</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принятие решения о реализации выкупленных и приобретенных по иным основаниям акций Банка, п</w:t>
                  </w:r>
                  <w:r w:rsidRPr="00D70EE2">
                    <w:rPr>
                      <w:b/>
                      <w:bCs/>
                      <w:sz w:val="20"/>
                      <w:szCs w:val="20"/>
                    </w:rPr>
                    <w:t>о</w:t>
                  </w:r>
                  <w:r w:rsidRPr="00D70EE2">
                    <w:rPr>
                      <w:b/>
                      <w:bCs/>
                      <w:sz w:val="20"/>
                      <w:szCs w:val="20"/>
                    </w:rPr>
                    <w:t>ступивших в распоряжение Банка в соответствии с требованиями закона и настоящего Устава;</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квалифицированным большинством (более  2/3 (двух третей)) голосов, от общего чи</w:t>
                  </w:r>
                  <w:r w:rsidRPr="00D70EE2">
                    <w:rPr>
                      <w:bCs/>
                      <w:sz w:val="20"/>
                      <w:szCs w:val="20"/>
                    </w:rPr>
                    <w:t>с</w:t>
                  </w:r>
                  <w:r w:rsidRPr="00D70EE2">
                    <w:rPr>
                      <w:bCs/>
                      <w:sz w:val="20"/>
                      <w:szCs w:val="20"/>
                    </w:rPr>
                    <w:t>ла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утверждение решений о выпуске, проспектов, отчетов об итогах выпуска, а также отчетов об итогах пр</w:t>
                  </w:r>
                  <w:r w:rsidRPr="00D70EE2">
                    <w:rPr>
                      <w:b/>
                      <w:bCs/>
                      <w:sz w:val="20"/>
                      <w:szCs w:val="20"/>
                    </w:rPr>
                    <w:t>и</w:t>
                  </w:r>
                  <w:r w:rsidRPr="00D70EE2">
                    <w:rPr>
                      <w:b/>
                      <w:bCs/>
                      <w:sz w:val="20"/>
                      <w:szCs w:val="20"/>
                    </w:rPr>
                    <w:t>обретения Банком ценных бумаг Банка;</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квалифицированным большинством (более  2/3 (двух третей)) голосов, от общего чи</w:t>
                  </w:r>
                  <w:r w:rsidRPr="00D70EE2">
                    <w:rPr>
                      <w:bCs/>
                      <w:sz w:val="20"/>
                      <w:szCs w:val="20"/>
                    </w:rPr>
                    <w:t>с</w:t>
                  </w:r>
                  <w:r w:rsidRPr="00D70EE2">
                    <w:rPr>
                      <w:bCs/>
                      <w:sz w:val="20"/>
                      <w:szCs w:val="20"/>
                    </w:rPr>
                    <w:t>ла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вынесение на повестку дня Общего собрания акционеров вопросов в случаях, предусмотренных законом и настоящим Уставом;</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(решения о вынесении на повестку дня Общего собрания акционеров всех указанных вопросов принимаются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proofErr w:type="gramStart"/>
                  <w:r w:rsidRPr="00D70EE2">
                    <w:rPr>
                      <w:b/>
                      <w:bCs/>
                      <w:sz w:val="20"/>
                      <w:szCs w:val="20"/>
                    </w:rPr>
                    <w:t>принятие решения  об участии, изменении доли участия и прекращении участия Банка в других орган</w:t>
                  </w:r>
                  <w:r w:rsidRPr="00D70EE2">
                    <w:rPr>
                      <w:b/>
                      <w:bCs/>
                      <w:sz w:val="20"/>
                      <w:szCs w:val="20"/>
                    </w:rPr>
                    <w:t>и</w:t>
                  </w:r>
                  <w:r w:rsidRPr="00D70EE2">
                    <w:rPr>
                      <w:b/>
                      <w:bCs/>
                      <w:sz w:val="20"/>
                      <w:szCs w:val="20"/>
                    </w:rPr>
                    <w:t>зациях (за исключением случаев, когда принятие соответствующего решения относится к компете</w:t>
                  </w:r>
                  <w:r w:rsidRPr="00D70EE2">
                    <w:rPr>
                      <w:b/>
                      <w:bCs/>
                      <w:sz w:val="20"/>
                      <w:szCs w:val="20"/>
                    </w:rPr>
                    <w:t>н</w:t>
                  </w:r>
                  <w:r w:rsidRPr="00D70EE2">
                    <w:rPr>
                      <w:b/>
                      <w:bCs/>
                      <w:sz w:val="20"/>
                      <w:szCs w:val="20"/>
                    </w:rPr>
                    <w:t>ции Общего собрания акционеров Банка в соответствии с подпунктом 31) пункта  9.3. настоящего Устава, и случаев приобретения/продажи Банком акций на организованных торгах), в том числе о с</w:t>
                  </w:r>
                  <w:r w:rsidRPr="00D70EE2">
                    <w:rPr>
                      <w:b/>
                      <w:bCs/>
                      <w:sz w:val="20"/>
                      <w:szCs w:val="20"/>
                    </w:rPr>
                    <w:t>о</w:t>
                  </w:r>
                  <w:r w:rsidRPr="00D70EE2">
                    <w:rPr>
                      <w:b/>
                      <w:bCs/>
                      <w:sz w:val="20"/>
                      <w:szCs w:val="20"/>
                    </w:rPr>
                    <w:t>здании ДЗК Банка.</w:t>
                  </w:r>
                  <w:proofErr w:type="gramEnd"/>
                  <w:r w:rsidRPr="00D70EE2">
                    <w:rPr>
                      <w:b/>
                      <w:bCs/>
                      <w:sz w:val="20"/>
                      <w:szCs w:val="20"/>
                    </w:rPr>
                    <w:t xml:space="preserve"> Одобрение условий договоров об учреждении ДЗК, соглашений акционеров (участников) и иных документов, регулирующих вопросы создания юридических лиц, в уставных к</w:t>
                  </w:r>
                  <w:r w:rsidRPr="00D70EE2">
                    <w:rPr>
                      <w:b/>
                      <w:bCs/>
                      <w:sz w:val="20"/>
                      <w:szCs w:val="20"/>
                    </w:rPr>
                    <w:t>а</w:t>
                  </w:r>
                  <w:r w:rsidRPr="00D70EE2">
                    <w:rPr>
                      <w:b/>
                      <w:bCs/>
                      <w:sz w:val="20"/>
                      <w:szCs w:val="20"/>
                    </w:rPr>
                    <w:t>питалах которых планирует участвовать Банк;</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квалифицированным большинством (более  2/3 (двух третей)) голосов, от общего чи</w:t>
                  </w:r>
                  <w:r w:rsidRPr="00D70EE2">
                    <w:rPr>
                      <w:bCs/>
                      <w:sz w:val="20"/>
                      <w:szCs w:val="20"/>
                    </w:rPr>
                    <w:t>с</w:t>
                  </w:r>
                  <w:r w:rsidRPr="00D70EE2">
                    <w:rPr>
                      <w:bCs/>
                      <w:sz w:val="20"/>
                      <w:szCs w:val="20"/>
                    </w:rPr>
                    <w:t>ла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рассмотрение кандидатур и утверждение кандидатов, подлежащих выдвижению в состав органов упра</w:t>
                  </w:r>
                  <w:r w:rsidRPr="00D70EE2">
                    <w:rPr>
                      <w:b/>
                      <w:bCs/>
                      <w:sz w:val="20"/>
                      <w:szCs w:val="20"/>
                    </w:rPr>
                    <w:t>в</w:t>
                  </w:r>
                  <w:r w:rsidRPr="00D70EE2">
                    <w:rPr>
                      <w:b/>
                      <w:bCs/>
                      <w:sz w:val="20"/>
                      <w:szCs w:val="20"/>
                    </w:rPr>
                    <w:t>ления и контроля ДЗК Банка;</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согласование участия Председателя Правления и членов Правления в  Советах директоров иных орг</w:t>
                  </w:r>
                  <w:r w:rsidRPr="00D70EE2">
                    <w:rPr>
                      <w:b/>
                      <w:bCs/>
                      <w:sz w:val="20"/>
                      <w:szCs w:val="20"/>
                    </w:rPr>
                    <w:t>а</w:t>
                  </w:r>
                  <w:r w:rsidRPr="00D70EE2">
                    <w:rPr>
                      <w:b/>
                      <w:bCs/>
                      <w:sz w:val="20"/>
                      <w:szCs w:val="20"/>
                    </w:rPr>
                    <w:t>низаций;</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spacing w:after="80" w:line="260" w:lineRule="exact"/>
                    <w:ind w:left="601" w:hanging="540"/>
                    <w:jc w:val="both"/>
                    <w:rPr>
                      <w:b/>
                      <w:bCs/>
                      <w:sz w:val="20"/>
                      <w:szCs w:val="20"/>
                    </w:rPr>
                  </w:pPr>
                  <w:proofErr w:type="gramStart"/>
                  <w:r w:rsidRPr="00D70EE2">
                    <w:rPr>
                      <w:b/>
                      <w:bCs/>
                      <w:sz w:val="20"/>
                      <w:szCs w:val="20"/>
                    </w:rPr>
                    <w:t>принятие рекомендаций в отношении полученного Банком  добровольного или обязательного предлож</w:t>
                  </w:r>
                  <w:r w:rsidRPr="00D70EE2">
                    <w:rPr>
                      <w:b/>
                      <w:bCs/>
                      <w:sz w:val="20"/>
                      <w:szCs w:val="20"/>
                    </w:rPr>
                    <w:t>е</w:t>
                  </w:r>
                  <w:r w:rsidRPr="00D70EE2">
                    <w:rPr>
                      <w:b/>
                      <w:bCs/>
                      <w:sz w:val="20"/>
                      <w:szCs w:val="20"/>
                    </w:rPr>
                    <w:t>ния в  соответствии с главой ХI.1 Федерального закона «Об акционерных обществах», включающие оценку предложенной цены приобретаемых ценных бумаг и возможного изменения их рыночной ст</w:t>
                  </w:r>
                  <w:r w:rsidRPr="00D70EE2">
                    <w:rPr>
                      <w:b/>
                      <w:bCs/>
                      <w:sz w:val="20"/>
                      <w:szCs w:val="20"/>
                    </w:rPr>
                    <w:t>о</w:t>
                  </w:r>
                  <w:r w:rsidRPr="00D70EE2">
                    <w:rPr>
                      <w:b/>
                      <w:bCs/>
                      <w:sz w:val="20"/>
                      <w:szCs w:val="20"/>
                    </w:rPr>
                    <w:t>имости после приобретения, оценку планов лица, направившего добровольное или обязательное пре</w:t>
                  </w:r>
                  <w:r w:rsidRPr="00D70EE2">
                    <w:rPr>
                      <w:b/>
                      <w:bCs/>
                      <w:sz w:val="20"/>
                      <w:szCs w:val="20"/>
                    </w:rPr>
                    <w:t>д</w:t>
                  </w:r>
                  <w:r w:rsidRPr="00D70EE2">
                    <w:rPr>
                      <w:b/>
                      <w:bCs/>
                      <w:sz w:val="20"/>
                      <w:szCs w:val="20"/>
                    </w:rPr>
                    <w:t>ложение, в отношении Банка, в том числе в отношении  его работников;</w:t>
                  </w:r>
                  <w:proofErr w:type="gramEnd"/>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установление порядка взаимодействия с хозяйственными обществами и организациями, акциями и д</w:t>
                  </w:r>
                  <w:r w:rsidRPr="00D70EE2">
                    <w:rPr>
                      <w:b/>
                      <w:bCs/>
                      <w:sz w:val="20"/>
                      <w:szCs w:val="20"/>
                    </w:rPr>
                    <w:t>о</w:t>
                  </w:r>
                  <w:r w:rsidRPr="00D70EE2">
                    <w:rPr>
                      <w:b/>
                      <w:bCs/>
                      <w:sz w:val="20"/>
                      <w:szCs w:val="20"/>
                    </w:rPr>
                    <w:t>лями которых владеет Банк;</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назначение Корпоративного секретаря Банка и прекращение его полномочий, а также утверждение принципов оценки его работы и системы вознаграждений;</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по представлению Председателя Правления Банка утверждение кандидатов на  должности заместителей Председателя Правления, Главного бухгалтера и заместителей Главного бухгалтера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назначение и досрочное прекращение полномочий финансового контролера и лица, осуществляющего функции руководителя службы управления рисками;</w:t>
                  </w:r>
                </w:p>
                <w:p w:rsidR="00B219E0" w:rsidRPr="00D70EE2" w:rsidRDefault="00B219E0" w:rsidP="00B219E0">
                  <w:pPr>
                    <w:spacing w:after="80" w:line="260" w:lineRule="exact"/>
                    <w:ind w:left="601"/>
                    <w:jc w:val="both"/>
                    <w:rPr>
                      <w:b/>
                      <w:bCs/>
                      <w:sz w:val="20"/>
                      <w:szCs w:val="20"/>
                    </w:rPr>
                  </w:pPr>
                  <w:r w:rsidRPr="00D70EE2">
                    <w:rPr>
                      <w:bCs/>
                      <w:sz w:val="20"/>
                      <w:szCs w:val="20"/>
                    </w:rPr>
                    <w:t>решение принимается квалифицированным большинством (более  2/3 (двух третей)) голосов, от общего чи</w:t>
                  </w:r>
                  <w:r w:rsidRPr="00D70EE2">
                    <w:rPr>
                      <w:bCs/>
                      <w:sz w:val="20"/>
                      <w:szCs w:val="20"/>
                    </w:rPr>
                    <w:t>с</w:t>
                  </w:r>
                  <w:r w:rsidRPr="00D70EE2">
                    <w:rPr>
                      <w:bCs/>
                      <w:sz w:val="20"/>
                      <w:szCs w:val="20"/>
                    </w:rPr>
                    <w:t>ла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утверждение образцов товарных знаков, а также эмблем и иных средств визуальной идентификации Банка;</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утверждение стратегии управления рисками и капиталом Банка, в том числе в части обеспечения дост</w:t>
                  </w:r>
                  <w:r w:rsidRPr="00D70EE2">
                    <w:rPr>
                      <w:b/>
                      <w:bCs/>
                      <w:sz w:val="20"/>
                      <w:szCs w:val="20"/>
                    </w:rPr>
                    <w:t>а</w:t>
                  </w:r>
                  <w:r w:rsidRPr="00D70EE2">
                    <w:rPr>
                      <w:b/>
                      <w:bCs/>
                      <w:sz w:val="20"/>
                      <w:szCs w:val="20"/>
                    </w:rPr>
                    <w:t xml:space="preserve">точности собственных средств (капитала) и ликвидности на покрытие рисков как в целом по Банку, так и по отдельным направлениям его деятельности, а также утверждение порядка управления наиболее значимыми для Банка рисками и </w:t>
                  </w:r>
                  <w:proofErr w:type="gramStart"/>
                  <w:r w:rsidRPr="00D70EE2">
                    <w:rPr>
                      <w:b/>
                      <w:bCs/>
                      <w:sz w:val="20"/>
                      <w:szCs w:val="20"/>
                    </w:rPr>
                    <w:t>контроль за</w:t>
                  </w:r>
                  <w:proofErr w:type="gramEnd"/>
                  <w:r w:rsidRPr="00D70EE2">
                    <w:rPr>
                      <w:b/>
                      <w:bCs/>
                      <w:sz w:val="20"/>
                      <w:szCs w:val="20"/>
                    </w:rPr>
                    <w:t xml:space="preserve"> реализацией указанного порядка;</w:t>
                  </w:r>
                </w:p>
                <w:p w:rsidR="00B219E0" w:rsidRPr="00D70EE2" w:rsidRDefault="00B219E0" w:rsidP="00B219E0">
                  <w:pPr>
                    <w:tabs>
                      <w:tab w:val="num" w:pos="7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 xml:space="preserve">утверждение порядка применения банковских методик управления рисками и моделей количественной оценки рисков (в случае, предусмотренном статьей 72.1 Федерального </w:t>
                  </w:r>
                  <w:hyperlink r:id="rId22" w:history="1">
                    <w:r w:rsidRPr="00D70EE2">
                      <w:rPr>
                        <w:b/>
                        <w:bCs/>
                        <w:sz w:val="20"/>
                        <w:szCs w:val="20"/>
                      </w:rPr>
                      <w:t>закона</w:t>
                    </w:r>
                  </w:hyperlink>
                  <w:r w:rsidRPr="00D70EE2">
                    <w:rPr>
                      <w:b/>
                      <w:bCs/>
                      <w:sz w:val="20"/>
                      <w:szCs w:val="20"/>
                    </w:rPr>
                    <w:t xml:space="preserve"> «О Центральном банке Российской Федерации (Банке России)»), включая оценку активов и обязательств, </w:t>
                  </w:r>
                  <w:proofErr w:type="spellStart"/>
                  <w:r w:rsidRPr="00D70EE2">
                    <w:rPr>
                      <w:b/>
                      <w:bCs/>
                      <w:sz w:val="20"/>
                      <w:szCs w:val="20"/>
                    </w:rPr>
                    <w:t>внебалансовых</w:t>
                  </w:r>
                  <w:proofErr w:type="spellEnd"/>
                  <w:r w:rsidRPr="00D70EE2">
                    <w:rPr>
                      <w:b/>
                      <w:bCs/>
                      <w:sz w:val="20"/>
                      <w:szCs w:val="20"/>
                    </w:rPr>
                    <w:t xml:space="preserve"> требований и обязательств Банка, а также сценариев и результатов </w:t>
                  </w:r>
                  <w:proofErr w:type="gramStart"/>
                  <w:r w:rsidRPr="00D70EE2">
                    <w:rPr>
                      <w:b/>
                      <w:bCs/>
                      <w:sz w:val="20"/>
                      <w:szCs w:val="20"/>
                    </w:rPr>
                    <w:t>стресс-тестирования</w:t>
                  </w:r>
                  <w:proofErr w:type="gramEnd"/>
                  <w:r w:rsidRPr="00D70EE2">
                    <w:rPr>
                      <w:b/>
                      <w:bCs/>
                      <w:sz w:val="20"/>
                      <w:szCs w:val="20"/>
                    </w:rPr>
                    <w:t>;</w:t>
                  </w:r>
                </w:p>
                <w:p w:rsidR="00B219E0" w:rsidRPr="00D70EE2" w:rsidRDefault="00B219E0" w:rsidP="00B219E0">
                  <w:pPr>
                    <w:tabs>
                      <w:tab w:val="num" w:pos="7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proofErr w:type="gramStart"/>
                  <w:r w:rsidRPr="00D70EE2">
                    <w:rPr>
                      <w:b/>
                      <w:bCs/>
                      <w:sz w:val="20"/>
                      <w:szCs w:val="20"/>
                    </w:rPr>
                    <w:t>утверждение порядка предотвращения конфликтов интересов, плана восстановления финансовой усто</w:t>
                  </w:r>
                  <w:r w:rsidRPr="00D70EE2">
                    <w:rPr>
                      <w:b/>
                      <w:bCs/>
                      <w:sz w:val="20"/>
                      <w:szCs w:val="20"/>
                    </w:rPr>
                    <w:t>й</w:t>
                  </w:r>
                  <w:r w:rsidRPr="00D70EE2">
                    <w:rPr>
                      <w:b/>
                      <w:bCs/>
                      <w:sz w:val="20"/>
                      <w:szCs w:val="20"/>
                    </w:rPr>
                    <w:t>чивости в случае существенного ухудшения финансового состояния Банка, плана действий, напра</w:t>
                  </w:r>
                  <w:r w:rsidRPr="00D70EE2">
                    <w:rPr>
                      <w:b/>
                      <w:bCs/>
                      <w:sz w:val="20"/>
                      <w:szCs w:val="20"/>
                    </w:rPr>
                    <w:t>в</w:t>
                  </w:r>
                  <w:r w:rsidRPr="00D70EE2">
                    <w:rPr>
                      <w:b/>
                      <w:bCs/>
                      <w:sz w:val="20"/>
                      <w:szCs w:val="20"/>
                    </w:rPr>
                    <w:t>ленных на обеспечение непрерывности деятельности и (или) восстановление деятельности Банка в случае возникновения нестандартных и чрезвычайных ситуаций, утверждение руководителя Депа</w:t>
                  </w:r>
                  <w:r w:rsidRPr="00D70EE2">
                    <w:rPr>
                      <w:b/>
                      <w:bCs/>
                      <w:sz w:val="20"/>
                      <w:szCs w:val="20"/>
                    </w:rPr>
                    <w:t>р</w:t>
                  </w:r>
                  <w:r w:rsidRPr="00D70EE2">
                    <w:rPr>
                      <w:b/>
                      <w:bCs/>
                      <w:sz w:val="20"/>
                      <w:szCs w:val="20"/>
                    </w:rPr>
                    <w:t>тамента внутреннего аудита кредитной организации, плана работы Департамента внутреннего аудита кредитной организации, утверждение политики Банка в области оплаты труда и контроль ее реализ</w:t>
                  </w:r>
                  <w:r w:rsidRPr="00D70EE2">
                    <w:rPr>
                      <w:b/>
                      <w:bCs/>
                      <w:sz w:val="20"/>
                      <w:szCs w:val="20"/>
                    </w:rPr>
                    <w:t>а</w:t>
                  </w:r>
                  <w:r w:rsidRPr="00D70EE2">
                    <w:rPr>
                      <w:b/>
                      <w:bCs/>
                      <w:sz w:val="20"/>
                      <w:szCs w:val="20"/>
                    </w:rPr>
                    <w:t>ции;</w:t>
                  </w:r>
                  <w:proofErr w:type="gramEnd"/>
                </w:p>
                <w:p w:rsidR="00B219E0" w:rsidRPr="00D70EE2" w:rsidRDefault="00B219E0" w:rsidP="00B219E0">
                  <w:pPr>
                    <w:tabs>
                      <w:tab w:val="num" w:pos="7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proofErr w:type="gramStart"/>
                  <w:r w:rsidRPr="00D70EE2">
                    <w:rPr>
                      <w:b/>
                      <w:sz w:val="20"/>
                      <w:szCs w:val="20"/>
                    </w:rPr>
                    <w:t>утверждение кадровой политики Банка (порядок определения размеров окладов руководителей Банка, порядок определения размера, форм и начисления компенсационных и стимулирующих выплат рук</w:t>
                  </w:r>
                  <w:r w:rsidRPr="00D70EE2">
                    <w:rPr>
                      <w:b/>
                      <w:sz w:val="20"/>
                      <w:szCs w:val="20"/>
                    </w:rPr>
                    <w:t>о</w:t>
                  </w:r>
                  <w:r w:rsidRPr="00D70EE2">
                    <w:rPr>
                      <w:b/>
                      <w:sz w:val="20"/>
                      <w:szCs w:val="20"/>
                    </w:rPr>
                    <w:t>водителям Банка, лицу, осуществляющему функции руководителя службы управления рисками, Д</w:t>
                  </w:r>
                  <w:r w:rsidRPr="00D70EE2">
                    <w:rPr>
                      <w:b/>
                      <w:sz w:val="20"/>
                      <w:szCs w:val="20"/>
                    </w:rPr>
                    <w:t>и</w:t>
                  </w:r>
                  <w:r w:rsidRPr="00D70EE2">
                    <w:rPr>
                      <w:b/>
                      <w:sz w:val="20"/>
                      <w:szCs w:val="20"/>
                    </w:rPr>
                    <w:t>ректору Департамента внутреннего аудита Банка и иным руководителям (работникам), принима</w:t>
                  </w:r>
                  <w:r w:rsidRPr="00D70EE2">
                    <w:rPr>
                      <w:b/>
                      <w:sz w:val="20"/>
                      <w:szCs w:val="20"/>
                    </w:rPr>
                    <w:t>ю</w:t>
                  </w:r>
                  <w:r w:rsidRPr="00D70EE2">
                    <w:rPr>
                      <w:b/>
                      <w:sz w:val="20"/>
                      <w:szCs w:val="20"/>
                    </w:rPr>
                    <w:t>щим решения об осуществлении Банком операций и иных сделок, результаты которых могут повл</w:t>
                  </w:r>
                  <w:r w:rsidRPr="00D70EE2">
                    <w:rPr>
                      <w:b/>
                      <w:sz w:val="20"/>
                      <w:szCs w:val="20"/>
                    </w:rPr>
                    <w:t>и</w:t>
                  </w:r>
                  <w:r w:rsidRPr="00D70EE2">
                    <w:rPr>
                      <w:b/>
                      <w:sz w:val="20"/>
                      <w:szCs w:val="20"/>
                    </w:rPr>
                    <w:t>ять на соблюдение Банком обязательных нормативов или возникновение иных ситуаций</w:t>
                  </w:r>
                  <w:proofErr w:type="gramEnd"/>
                  <w:r w:rsidRPr="00D70EE2">
                    <w:rPr>
                      <w:b/>
                      <w:sz w:val="20"/>
                      <w:szCs w:val="20"/>
                    </w:rPr>
                    <w:t>, угрожа</w:t>
                  </w:r>
                  <w:r w:rsidRPr="00D70EE2">
                    <w:rPr>
                      <w:b/>
                      <w:sz w:val="20"/>
                      <w:szCs w:val="20"/>
                    </w:rPr>
                    <w:t>ю</w:t>
                  </w:r>
                  <w:r w:rsidRPr="00D70EE2">
                    <w:rPr>
                      <w:b/>
                      <w:sz w:val="20"/>
                      <w:szCs w:val="20"/>
                    </w:rPr>
                    <w:t>щих интересам вкладчиков и кредиторов, включая основания для осуществления мер по предупр</w:t>
                  </w:r>
                  <w:r w:rsidRPr="00D70EE2">
                    <w:rPr>
                      <w:b/>
                      <w:sz w:val="20"/>
                      <w:szCs w:val="20"/>
                    </w:rPr>
                    <w:t>е</w:t>
                  </w:r>
                  <w:r w:rsidRPr="00D70EE2">
                    <w:rPr>
                      <w:b/>
                      <w:sz w:val="20"/>
                      <w:szCs w:val="20"/>
                    </w:rPr>
                    <w:t>ждению несостоятельности (банкротства) Банка, квалификационные требования к указанным лицам, а также размер фонда оплаты труда Банка)</w:t>
                  </w:r>
                  <w:r w:rsidRPr="00D70EE2">
                    <w:rPr>
                      <w:b/>
                      <w:bCs/>
                      <w:sz w:val="20"/>
                      <w:szCs w:val="20"/>
                    </w:rPr>
                    <w:t>;</w:t>
                  </w:r>
                </w:p>
                <w:p w:rsidR="00B219E0" w:rsidRPr="00D70EE2" w:rsidRDefault="00B219E0" w:rsidP="00B219E0">
                  <w:pPr>
                    <w:tabs>
                      <w:tab w:val="num" w:pos="7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 xml:space="preserve">принятие решений об обязанностях членов Совета директоров Банка, включая образование в его составе  комитетов  и иных внутренних структурных образований при Совете директоров Банка, а также </w:t>
                  </w:r>
                  <w:r w:rsidRPr="00D70EE2">
                    <w:rPr>
                      <w:b/>
                      <w:sz w:val="20"/>
                      <w:szCs w:val="20"/>
                    </w:rPr>
                    <w:t>пр</w:t>
                  </w:r>
                  <w:r w:rsidRPr="00D70EE2">
                    <w:rPr>
                      <w:b/>
                      <w:sz w:val="20"/>
                      <w:szCs w:val="20"/>
                    </w:rPr>
                    <w:t>о</w:t>
                  </w:r>
                  <w:r w:rsidRPr="00D70EE2">
                    <w:rPr>
                      <w:b/>
                      <w:sz w:val="20"/>
                      <w:szCs w:val="20"/>
                    </w:rPr>
                    <w:t>ведение оценки собственной работы и представление ее результатов Общему собранию акционеров Банка;</w:t>
                  </w:r>
                </w:p>
                <w:p w:rsidR="00B219E0" w:rsidRPr="00D70EE2" w:rsidRDefault="00B219E0" w:rsidP="00B219E0">
                  <w:pPr>
                    <w:tabs>
                      <w:tab w:val="num" w:pos="7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проведение оценки на основе отчетов Департамента внутреннего аудита соблюдения Председателем Правления Банка и Правлением Банка стратегий и порядков, утвержденных Советом директоров;</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выработка позиции Банка по корпоративным конфликтам;</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sz w:val="20"/>
                      <w:szCs w:val="20"/>
                    </w:rPr>
                    <w:t xml:space="preserve">назначение Директора Департамента внутреннего аудита и досрочное прекращение его полномочий, определение  условий договора, заключаемого с ним,  </w:t>
                  </w:r>
                  <w:r w:rsidRPr="00D70EE2">
                    <w:rPr>
                      <w:b/>
                      <w:bCs/>
                      <w:sz w:val="20"/>
                      <w:szCs w:val="20"/>
                    </w:rPr>
                    <w:t>утверждение Положения о Департаменте вну</w:t>
                  </w:r>
                  <w:r w:rsidRPr="00D70EE2">
                    <w:rPr>
                      <w:b/>
                      <w:bCs/>
                      <w:sz w:val="20"/>
                      <w:szCs w:val="20"/>
                    </w:rPr>
                    <w:t>т</w:t>
                  </w:r>
                  <w:r w:rsidRPr="00D70EE2">
                    <w:rPr>
                      <w:b/>
                      <w:bCs/>
                      <w:sz w:val="20"/>
                      <w:szCs w:val="20"/>
                    </w:rPr>
                    <w:t>реннего аудита;</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tabs>
                      <w:tab w:val="num" w:pos="540"/>
                    </w:tabs>
                    <w:spacing w:after="80" w:line="260" w:lineRule="exact"/>
                    <w:ind w:left="601" w:hanging="540"/>
                    <w:jc w:val="both"/>
                    <w:rPr>
                      <w:b/>
                      <w:bCs/>
                      <w:sz w:val="20"/>
                      <w:szCs w:val="20"/>
                    </w:rPr>
                  </w:pPr>
                  <w:r w:rsidRPr="00D70EE2">
                    <w:rPr>
                      <w:b/>
                      <w:bCs/>
                      <w:sz w:val="20"/>
                      <w:szCs w:val="20"/>
                    </w:rPr>
                    <w:t xml:space="preserve">осуществление </w:t>
                  </w:r>
                  <w:proofErr w:type="gramStart"/>
                  <w:r w:rsidRPr="00D70EE2">
                    <w:rPr>
                      <w:b/>
                      <w:bCs/>
                      <w:sz w:val="20"/>
                      <w:szCs w:val="20"/>
                    </w:rPr>
                    <w:t>контроля за</w:t>
                  </w:r>
                  <w:proofErr w:type="gramEnd"/>
                  <w:r w:rsidRPr="00D70EE2">
                    <w:rPr>
                      <w:b/>
                      <w:bCs/>
                      <w:sz w:val="20"/>
                      <w:szCs w:val="20"/>
                    </w:rPr>
                    <w:t xml:space="preserve"> деятельностью исполнительных органов Банка и иных функций в рамках системы внутреннего контроля;</w:t>
                  </w:r>
                </w:p>
                <w:p w:rsidR="00B219E0" w:rsidRPr="00D70EE2" w:rsidRDefault="00B219E0" w:rsidP="00B219E0">
                  <w:pPr>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tabs>
                      <w:tab w:val="num" w:pos="540"/>
                    </w:tabs>
                    <w:spacing w:after="80" w:line="260" w:lineRule="exact"/>
                    <w:ind w:left="601" w:hanging="540"/>
                    <w:jc w:val="both"/>
                    <w:rPr>
                      <w:b/>
                      <w:bCs/>
                      <w:sz w:val="20"/>
                      <w:szCs w:val="20"/>
                    </w:rPr>
                  </w:pPr>
                  <w:proofErr w:type="gramStart"/>
                  <w:r w:rsidRPr="00D70EE2">
                    <w:rPr>
                      <w:b/>
                      <w:bCs/>
                      <w:sz w:val="20"/>
                      <w:szCs w:val="20"/>
                    </w:rPr>
                    <w:t>определение позиции Банка (представителей Банка) по вопросам принятия (непринятия) решения Ба</w:t>
                  </w:r>
                  <w:r w:rsidRPr="00D70EE2">
                    <w:rPr>
                      <w:b/>
                      <w:bCs/>
                      <w:sz w:val="20"/>
                      <w:szCs w:val="20"/>
                    </w:rPr>
                    <w:t>н</w:t>
                  </w:r>
                  <w:r w:rsidRPr="00D70EE2">
                    <w:rPr>
                      <w:b/>
                      <w:bCs/>
                      <w:sz w:val="20"/>
                      <w:szCs w:val="20"/>
                    </w:rPr>
                    <w:t>ком (представителей Банка) в голосовании по проектам решений «за», «против» или «воздержался» при проведении (а) общих собраний акционеров (участников), (б) заседаний советов директоров, (в) заседаний коллегиальных исполнительных органов управления, а также (г) при принятии решений со стороны единоличных исполнительных органов управления ДЗК, по следующим вопросам:</w:t>
                  </w:r>
                  <w:proofErr w:type="gramEnd"/>
                </w:p>
                <w:p w:rsidR="00B219E0" w:rsidRPr="00D70EE2" w:rsidRDefault="00B219E0" w:rsidP="007D7E20">
                  <w:pPr>
                    <w:numPr>
                      <w:ilvl w:val="0"/>
                      <w:numId w:val="14"/>
                    </w:numPr>
                    <w:spacing w:after="120" w:line="260" w:lineRule="exact"/>
                    <w:ind w:left="601" w:hanging="567"/>
                    <w:jc w:val="both"/>
                    <w:rPr>
                      <w:b/>
                      <w:bCs/>
                      <w:sz w:val="20"/>
                      <w:szCs w:val="20"/>
                    </w:rPr>
                  </w:pPr>
                  <w:r w:rsidRPr="00D70EE2">
                    <w:rPr>
                      <w:b/>
                      <w:bCs/>
                      <w:sz w:val="20"/>
                      <w:szCs w:val="20"/>
                    </w:rPr>
                    <w:t>внесение изменений в Устав ДЗК или утверждение Устава ДЗК в новой редакции;</w:t>
                  </w:r>
                </w:p>
                <w:p w:rsidR="00B219E0" w:rsidRPr="00D70EE2" w:rsidRDefault="00B219E0" w:rsidP="007D7E20">
                  <w:pPr>
                    <w:numPr>
                      <w:ilvl w:val="0"/>
                      <w:numId w:val="14"/>
                    </w:numPr>
                    <w:spacing w:after="120" w:line="260" w:lineRule="exact"/>
                    <w:ind w:left="601" w:hanging="567"/>
                    <w:jc w:val="both"/>
                    <w:rPr>
                      <w:b/>
                      <w:bCs/>
                      <w:sz w:val="20"/>
                      <w:szCs w:val="20"/>
                    </w:rPr>
                  </w:pPr>
                  <w:r w:rsidRPr="00D70EE2">
                    <w:rPr>
                      <w:b/>
                      <w:bCs/>
                      <w:sz w:val="20"/>
                      <w:szCs w:val="20"/>
                    </w:rPr>
                    <w:t>реорганизация, ликвидация ДЗК;</w:t>
                  </w:r>
                </w:p>
                <w:p w:rsidR="00B219E0" w:rsidRPr="00D70EE2" w:rsidRDefault="00B219E0" w:rsidP="007D7E20">
                  <w:pPr>
                    <w:numPr>
                      <w:ilvl w:val="0"/>
                      <w:numId w:val="14"/>
                    </w:numPr>
                    <w:spacing w:after="120" w:line="260" w:lineRule="exact"/>
                    <w:ind w:left="601" w:hanging="567"/>
                    <w:jc w:val="both"/>
                    <w:rPr>
                      <w:b/>
                      <w:bCs/>
                      <w:sz w:val="20"/>
                      <w:szCs w:val="20"/>
                    </w:rPr>
                  </w:pPr>
                  <w:r w:rsidRPr="00D70EE2">
                    <w:rPr>
                      <w:b/>
                      <w:bCs/>
                      <w:sz w:val="20"/>
                      <w:szCs w:val="20"/>
                    </w:rPr>
                    <w:t>определение количественного состава Совета директоров ДЗК, избрание и досрочное прекращение полномочий членов Совета директоров ДЗК;</w:t>
                  </w:r>
                </w:p>
                <w:p w:rsidR="00B219E0" w:rsidRPr="00D70EE2" w:rsidRDefault="00B219E0" w:rsidP="007D7E20">
                  <w:pPr>
                    <w:numPr>
                      <w:ilvl w:val="0"/>
                      <w:numId w:val="14"/>
                    </w:numPr>
                    <w:spacing w:after="120" w:line="260" w:lineRule="exact"/>
                    <w:ind w:left="601" w:hanging="567"/>
                    <w:jc w:val="both"/>
                    <w:rPr>
                      <w:b/>
                      <w:bCs/>
                      <w:sz w:val="20"/>
                      <w:szCs w:val="20"/>
                    </w:rPr>
                  </w:pPr>
                  <w:r w:rsidRPr="00D70EE2">
                    <w:rPr>
                      <w:b/>
                      <w:bCs/>
                      <w:sz w:val="20"/>
                      <w:szCs w:val="20"/>
                    </w:rPr>
                    <w:t>увеличение, уменьшение уставного капитала ДЗК;</w:t>
                  </w:r>
                </w:p>
                <w:p w:rsidR="00B219E0" w:rsidRPr="00D70EE2" w:rsidRDefault="00B219E0" w:rsidP="007D7E20">
                  <w:pPr>
                    <w:numPr>
                      <w:ilvl w:val="0"/>
                      <w:numId w:val="14"/>
                    </w:numPr>
                    <w:spacing w:after="120" w:line="260" w:lineRule="exact"/>
                    <w:ind w:left="601" w:hanging="567"/>
                    <w:jc w:val="both"/>
                    <w:rPr>
                      <w:b/>
                      <w:bCs/>
                      <w:sz w:val="20"/>
                      <w:szCs w:val="20"/>
                    </w:rPr>
                  </w:pPr>
                  <w:r w:rsidRPr="00D70EE2">
                    <w:rPr>
                      <w:b/>
                      <w:bCs/>
                      <w:sz w:val="20"/>
                      <w:szCs w:val="20"/>
                    </w:rPr>
                    <w:t>принятие решений о размещении ценных бумаг ДЗК, конвертируемых в обыкновенные акции;</w:t>
                  </w:r>
                </w:p>
                <w:p w:rsidR="00B219E0" w:rsidRPr="00D70EE2" w:rsidRDefault="00B219E0" w:rsidP="007D7E20">
                  <w:pPr>
                    <w:numPr>
                      <w:ilvl w:val="0"/>
                      <w:numId w:val="14"/>
                    </w:numPr>
                    <w:spacing w:after="120" w:line="260" w:lineRule="exact"/>
                    <w:ind w:left="601" w:hanging="567"/>
                    <w:jc w:val="both"/>
                    <w:rPr>
                      <w:b/>
                      <w:bCs/>
                      <w:sz w:val="20"/>
                      <w:szCs w:val="20"/>
                    </w:rPr>
                  </w:pPr>
                  <w:r w:rsidRPr="00D70EE2">
                    <w:rPr>
                      <w:b/>
                      <w:bCs/>
                      <w:sz w:val="20"/>
                      <w:szCs w:val="20"/>
                    </w:rPr>
                    <w:t>дробление и консолидация акций ДЗК;</w:t>
                  </w:r>
                </w:p>
                <w:p w:rsidR="00B219E0" w:rsidRPr="00D70EE2" w:rsidRDefault="00B219E0" w:rsidP="007D7E20">
                  <w:pPr>
                    <w:numPr>
                      <w:ilvl w:val="0"/>
                      <w:numId w:val="14"/>
                    </w:numPr>
                    <w:spacing w:after="120" w:line="260" w:lineRule="exact"/>
                    <w:ind w:left="601" w:hanging="567"/>
                    <w:jc w:val="both"/>
                    <w:rPr>
                      <w:b/>
                      <w:bCs/>
                      <w:sz w:val="20"/>
                      <w:szCs w:val="20"/>
                    </w:rPr>
                  </w:pPr>
                  <w:r w:rsidRPr="00D70EE2">
                    <w:rPr>
                      <w:b/>
                      <w:bCs/>
                      <w:sz w:val="20"/>
                      <w:szCs w:val="20"/>
                    </w:rPr>
                    <w:t>совершение ДЗК крупных сделок и сделок с заинтересованностью, решение по которым принимается общим собранием акционеров/участников ДЗК;</w:t>
                  </w:r>
                </w:p>
                <w:p w:rsidR="00B219E0" w:rsidRPr="00D70EE2" w:rsidRDefault="00B219E0" w:rsidP="007D7E20">
                  <w:pPr>
                    <w:numPr>
                      <w:ilvl w:val="0"/>
                      <w:numId w:val="14"/>
                    </w:numPr>
                    <w:spacing w:after="120" w:line="260" w:lineRule="exact"/>
                    <w:ind w:left="601" w:hanging="567"/>
                    <w:jc w:val="both"/>
                    <w:rPr>
                      <w:b/>
                      <w:bCs/>
                      <w:sz w:val="20"/>
                      <w:szCs w:val="20"/>
                    </w:rPr>
                  </w:pPr>
                  <w:r w:rsidRPr="00D70EE2">
                    <w:rPr>
                      <w:b/>
                      <w:bCs/>
                      <w:sz w:val="20"/>
                      <w:szCs w:val="20"/>
                    </w:rPr>
                    <w:t>назначение единоличного исполнительного органа ДЗК и досрочное прекращение его полномочий;</w:t>
                  </w:r>
                </w:p>
                <w:p w:rsidR="00B219E0" w:rsidRPr="00D70EE2" w:rsidRDefault="00B219E0" w:rsidP="007D7E20">
                  <w:pPr>
                    <w:numPr>
                      <w:ilvl w:val="0"/>
                      <w:numId w:val="14"/>
                    </w:numPr>
                    <w:spacing w:after="120" w:line="260" w:lineRule="exact"/>
                    <w:ind w:left="601" w:hanging="567"/>
                    <w:jc w:val="both"/>
                    <w:rPr>
                      <w:b/>
                      <w:bCs/>
                      <w:sz w:val="20"/>
                      <w:szCs w:val="20"/>
                    </w:rPr>
                  </w:pPr>
                  <w:r w:rsidRPr="00D70EE2">
                    <w:rPr>
                      <w:b/>
                      <w:sz w:val="20"/>
                      <w:szCs w:val="20"/>
                    </w:rPr>
                    <w:t xml:space="preserve">согласование </w:t>
                  </w:r>
                  <w:proofErr w:type="gramStart"/>
                  <w:r w:rsidRPr="00D70EE2">
                    <w:rPr>
                      <w:b/>
                      <w:sz w:val="20"/>
                      <w:szCs w:val="20"/>
                    </w:rPr>
                    <w:t>повестки дня общего собрания акционеров/участников</w:t>
                  </w:r>
                  <w:proofErr w:type="gramEnd"/>
                  <w:r w:rsidRPr="00D70EE2">
                    <w:rPr>
                      <w:b/>
                      <w:sz w:val="20"/>
                      <w:szCs w:val="20"/>
                    </w:rPr>
                    <w:t xml:space="preserve"> ДЗК, созываемого по инициативе Банка;</w:t>
                  </w:r>
                </w:p>
                <w:p w:rsidR="00B219E0" w:rsidRPr="00D70EE2" w:rsidRDefault="00B219E0" w:rsidP="00B219E0">
                  <w:pPr>
                    <w:spacing w:after="120"/>
                    <w:ind w:left="601"/>
                    <w:jc w:val="both"/>
                    <w:rPr>
                      <w:b/>
                      <w:sz w:val="20"/>
                      <w:szCs w:val="20"/>
                    </w:rPr>
                  </w:pPr>
                  <w:r w:rsidRPr="00D70EE2">
                    <w:rPr>
                      <w:sz w:val="20"/>
                      <w:szCs w:val="20"/>
                    </w:rPr>
                    <w:t>(решение принимается квалифицированным большинством (более  2/3 (двух третей)) голосов, от общего числа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утверждение перечня и уровня существенности (внутрибанковских лимитов) банковских операций и других сделок, подлежащих рассмотрению Советом директоров в соответствии с внутренними док</w:t>
                  </w:r>
                  <w:r w:rsidRPr="00D70EE2">
                    <w:rPr>
                      <w:b/>
                      <w:bCs/>
                      <w:sz w:val="20"/>
                      <w:szCs w:val="20"/>
                    </w:rPr>
                    <w:t>у</w:t>
                  </w:r>
                  <w:r w:rsidRPr="00D70EE2">
                    <w:rPr>
                      <w:b/>
                      <w:bCs/>
                      <w:sz w:val="20"/>
                      <w:szCs w:val="20"/>
                    </w:rPr>
                    <w:t>ментами Банка;</w:t>
                  </w:r>
                </w:p>
                <w:p w:rsidR="00B219E0" w:rsidRPr="00D70EE2" w:rsidRDefault="00B219E0" w:rsidP="00B219E0">
                  <w:pPr>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sz w:val="20"/>
                      <w:szCs w:val="20"/>
                    </w:rPr>
                    <w:t>принятие решения по списанию с баланса Банка безнадежной для взыскания задолженности в размере, превышающем 0,5% от величины собственных средств (капитала) Банка, за счет сформированного по ней резерва на возможные потери или резерва на возможные потери по ссудам, по ссудной и прира</w:t>
                  </w:r>
                  <w:r w:rsidRPr="00D70EE2">
                    <w:rPr>
                      <w:b/>
                      <w:sz w:val="20"/>
                      <w:szCs w:val="20"/>
                    </w:rPr>
                    <w:t>в</w:t>
                  </w:r>
                  <w:r w:rsidRPr="00D70EE2">
                    <w:rPr>
                      <w:b/>
                      <w:sz w:val="20"/>
                      <w:szCs w:val="20"/>
                    </w:rPr>
                    <w:t>ненной к ней задолженности;</w:t>
                  </w:r>
                </w:p>
                <w:p w:rsidR="00B219E0" w:rsidRPr="00D70EE2" w:rsidRDefault="00B219E0" w:rsidP="00B219E0">
                  <w:pPr>
                    <w:spacing w:after="80" w:line="260" w:lineRule="exact"/>
                    <w:ind w:left="601"/>
                    <w:jc w:val="both"/>
                    <w:rPr>
                      <w:b/>
                      <w:bCs/>
                      <w:sz w:val="20"/>
                      <w:szCs w:val="20"/>
                    </w:rPr>
                  </w:pPr>
                  <w:r w:rsidRPr="00D70EE2">
                    <w:rPr>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autoSpaceDE w:val="0"/>
                    <w:autoSpaceDN w:val="0"/>
                    <w:adjustRightInd w:val="0"/>
                    <w:spacing w:after="80" w:line="260" w:lineRule="exact"/>
                    <w:ind w:left="601" w:hanging="578"/>
                    <w:jc w:val="both"/>
                    <w:rPr>
                      <w:b/>
                      <w:bCs/>
                      <w:sz w:val="20"/>
                      <w:szCs w:val="20"/>
                    </w:rPr>
                  </w:pPr>
                  <w:r w:rsidRPr="00D70EE2">
                    <w:rPr>
                      <w:b/>
                      <w:bCs/>
                      <w:sz w:val="20"/>
                      <w:szCs w:val="20"/>
                    </w:rPr>
                    <w:t xml:space="preserve">предложение Общему собранию акционеров относительно установления </w:t>
                  </w:r>
                  <w:r w:rsidRPr="00D70EE2">
                    <w:rPr>
                      <w:b/>
                      <w:sz w:val="20"/>
                      <w:szCs w:val="20"/>
                    </w:rPr>
                    <w:t>даты, на которую определяются лица, имеющие право на получение дивидендов</w:t>
                  </w:r>
                  <w:r w:rsidRPr="00D70EE2">
                    <w:rPr>
                      <w:b/>
                      <w:bCs/>
                      <w:sz w:val="20"/>
                      <w:szCs w:val="20"/>
                    </w:rPr>
                    <w:t>;</w:t>
                  </w:r>
                </w:p>
                <w:p w:rsidR="00B219E0" w:rsidRPr="00D70EE2" w:rsidRDefault="00B219E0" w:rsidP="00B219E0">
                  <w:pPr>
                    <w:tabs>
                      <w:tab w:val="num" w:pos="709"/>
                    </w:tabs>
                    <w:spacing w:after="80" w:line="260" w:lineRule="exact"/>
                    <w:ind w:left="601" w:hanging="927"/>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spacing w:after="80" w:line="260" w:lineRule="exact"/>
                    <w:ind w:left="601" w:hanging="184"/>
                    <w:jc w:val="both"/>
                    <w:rPr>
                      <w:b/>
                      <w:bCs/>
                      <w:sz w:val="20"/>
                      <w:szCs w:val="20"/>
                    </w:rPr>
                  </w:pPr>
                  <w:r w:rsidRPr="00D70EE2">
                    <w:rPr>
                      <w:b/>
                      <w:bCs/>
                      <w:sz w:val="20"/>
                      <w:szCs w:val="20"/>
                    </w:rPr>
                    <w:t>принятие решений по иным вопросам, отнесенным к компетенции Совета директоров законом, настоящим Уставом и внутренними документами Банка.</w:t>
                  </w:r>
                </w:p>
                <w:p w:rsidR="00B219E0" w:rsidRPr="00D70EE2" w:rsidRDefault="00B219E0" w:rsidP="00B219E0">
                  <w:pPr>
                    <w:tabs>
                      <w:tab w:val="num" w:pos="0"/>
                    </w:tabs>
                    <w:spacing w:after="80" w:line="260" w:lineRule="exact"/>
                    <w:ind w:left="601" w:firstLine="318"/>
                    <w:jc w:val="both"/>
                    <w:rPr>
                      <w:sz w:val="20"/>
                      <w:szCs w:val="20"/>
                    </w:rPr>
                  </w:pPr>
                </w:p>
                <w:p w:rsidR="00B219E0" w:rsidRPr="00D70EE2" w:rsidRDefault="00B219E0" w:rsidP="00B219E0">
                  <w:pPr>
                    <w:tabs>
                      <w:tab w:val="num" w:pos="0"/>
                    </w:tabs>
                    <w:spacing w:after="80" w:line="260" w:lineRule="exact"/>
                    <w:ind w:left="601" w:firstLine="318"/>
                    <w:jc w:val="both"/>
                    <w:rPr>
                      <w:sz w:val="20"/>
                      <w:szCs w:val="20"/>
                    </w:rPr>
                  </w:pPr>
                </w:p>
                <w:p w:rsidR="00B219E0" w:rsidRPr="00D70EE2" w:rsidRDefault="00B219E0" w:rsidP="00B219E0">
                  <w:pPr>
                    <w:tabs>
                      <w:tab w:val="num" w:pos="0"/>
                    </w:tabs>
                    <w:spacing w:after="80" w:line="260" w:lineRule="exact"/>
                    <w:ind w:left="601" w:firstLine="601"/>
                    <w:jc w:val="both"/>
                    <w:rPr>
                      <w:bCs/>
                      <w:sz w:val="20"/>
                      <w:szCs w:val="20"/>
                    </w:rPr>
                  </w:pPr>
                  <w:r w:rsidRPr="00D70EE2">
                    <w:rPr>
                      <w:sz w:val="20"/>
                      <w:szCs w:val="20"/>
                    </w:rPr>
                    <w:t>Количество членов Совета директоров определяется решением Общего собрания акционеров Банка, но должно быть не менее семи</w:t>
                  </w:r>
                  <w:r w:rsidRPr="00D70EE2">
                    <w:rPr>
                      <w:bCs/>
                      <w:sz w:val="20"/>
                      <w:szCs w:val="20"/>
                    </w:rPr>
                    <w:t>.</w:t>
                  </w:r>
                </w:p>
                <w:p w:rsidR="00B219E0" w:rsidRPr="00D70EE2" w:rsidRDefault="00B219E0" w:rsidP="00B219E0">
                  <w:pPr>
                    <w:pStyle w:val="24"/>
                    <w:tabs>
                      <w:tab w:val="num" w:pos="0"/>
                      <w:tab w:val="num" w:pos="720"/>
                    </w:tabs>
                    <w:spacing w:after="80" w:line="260" w:lineRule="exact"/>
                    <w:ind w:left="601" w:firstLine="601"/>
                    <w:jc w:val="both"/>
                  </w:pPr>
                  <w:r w:rsidRPr="00D70EE2">
                    <w:t>Члены Совета директоров избираются Общим собранием акционеров  кумулятивным голосованием на срок до следующего годового Общего  собрания акционеров Банка и могут переизбираться неограниче</w:t>
                  </w:r>
                  <w:r w:rsidRPr="00D70EE2">
                    <w:t>н</w:t>
                  </w:r>
                  <w:r w:rsidRPr="00D70EE2">
                    <w:t>ное количество раз.</w:t>
                  </w:r>
                </w:p>
                <w:p w:rsidR="00B219E0" w:rsidRPr="00D70EE2" w:rsidRDefault="00B219E0" w:rsidP="00B219E0">
                  <w:pPr>
                    <w:pStyle w:val="9"/>
                    <w:tabs>
                      <w:tab w:val="num" w:pos="0"/>
                      <w:tab w:val="num" w:pos="720"/>
                    </w:tabs>
                    <w:ind w:left="601" w:firstLine="601"/>
                    <w:jc w:val="both"/>
                    <w:rPr>
                      <w:rFonts w:ascii="Times New Roman" w:hAnsi="Times New Roman"/>
                      <w:bCs/>
                      <w:i/>
                      <w:iCs/>
                      <w:sz w:val="20"/>
                      <w:szCs w:val="20"/>
                    </w:rPr>
                  </w:pPr>
                  <w:r w:rsidRPr="00D70EE2">
                    <w:rPr>
                      <w:rFonts w:ascii="Times New Roman" w:hAnsi="Times New Roman"/>
                      <w:sz w:val="20"/>
                      <w:szCs w:val="20"/>
                    </w:rPr>
                    <w:t>Председатель Совета директоров избирается членами Совета директоров Банка из числа избранных членов Совета директоров простым большинством голосов.</w:t>
                  </w:r>
                </w:p>
                <w:p w:rsidR="00B219E0" w:rsidRPr="00D70EE2" w:rsidRDefault="00B219E0" w:rsidP="00B219E0">
                  <w:pPr>
                    <w:pStyle w:val="a"/>
                    <w:numPr>
                      <w:ilvl w:val="0"/>
                      <w:numId w:val="0"/>
                    </w:numPr>
                    <w:tabs>
                      <w:tab w:val="num" w:pos="0"/>
                    </w:tabs>
                    <w:ind w:left="601" w:firstLine="601"/>
                    <w:rPr>
                      <w:bCs w:val="0"/>
                      <w:sz w:val="20"/>
                      <w:szCs w:val="20"/>
                    </w:rPr>
                  </w:pPr>
                  <w:r w:rsidRPr="00D70EE2">
                    <w:rPr>
                      <w:bCs w:val="0"/>
                      <w:sz w:val="20"/>
                      <w:szCs w:val="20"/>
                    </w:rPr>
                    <w:t>Требования к членам Совета директоров Банка, их функции, права и обязанности  устанавливаются Положением о Совете директоров Банка, утвержденным Общим собранием акционеров Банка.</w:t>
                  </w:r>
                </w:p>
                <w:p w:rsidR="00B219E0" w:rsidRPr="00D70EE2" w:rsidRDefault="00B219E0" w:rsidP="00B219E0">
                  <w:pPr>
                    <w:pStyle w:val="a"/>
                    <w:numPr>
                      <w:ilvl w:val="0"/>
                      <w:numId w:val="0"/>
                    </w:numPr>
                    <w:tabs>
                      <w:tab w:val="num" w:pos="0"/>
                    </w:tabs>
                    <w:ind w:left="601" w:firstLine="601"/>
                    <w:rPr>
                      <w:bCs w:val="0"/>
                      <w:sz w:val="20"/>
                      <w:szCs w:val="20"/>
                    </w:rPr>
                  </w:pPr>
                  <w:proofErr w:type="gramStart"/>
                  <w:r w:rsidRPr="00D70EE2">
                    <w:rPr>
                      <w:bCs w:val="0"/>
                      <w:sz w:val="20"/>
                      <w:szCs w:val="20"/>
                    </w:rPr>
                    <w:t>Заседания Совета директоров Банка проводятся по мере необходимости, но не менее 2 (двух) раз в квартал, и созываются Председателем Совета директоров Банка по его собственной инициативе, по требов</w:t>
                  </w:r>
                  <w:r w:rsidRPr="00D70EE2">
                    <w:rPr>
                      <w:bCs w:val="0"/>
                      <w:sz w:val="20"/>
                      <w:szCs w:val="20"/>
                    </w:rPr>
                    <w:t>а</w:t>
                  </w:r>
                  <w:r w:rsidRPr="00D70EE2">
                    <w:rPr>
                      <w:bCs w:val="0"/>
                      <w:sz w:val="20"/>
                      <w:szCs w:val="20"/>
                    </w:rPr>
                    <w:t>нию члена Совета директоров Банка, Ревизионной комиссии Банка или аудитора Банка, Председателя Пра</w:t>
                  </w:r>
                  <w:r w:rsidRPr="00D70EE2">
                    <w:rPr>
                      <w:bCs w:val="0"/>
                      <w:sz w:val="20"/>
                      <w:szCs w:val="20"/>
                    </w:rPr>
                    <w:t>в</w:t>
                  </w:r>
                  <w:r w:rsidRPr="00D70EE2">
                    <w:rPr>
                      <w:bCs w:val="0"/>
                      <w:sz w:val="20"/>
                      <w:szCs w:val="20"/>
                    </w:rPr>
                    <w:t>ления Банка, а также иных лиц, определенных Федеральным законом «Об акционерных обществах».</w:t>
                  </w:r>
                  <w:proofErr w:type="gramEnd"/>
                </w:p>
                <w:p w:rsidR="00B219E0" w:rsidRPr="00D70EE2" w:rsidRDefault="00B219E0" w:rsidP="00B219E0">
                  <w:pPr>
                    <w:pStyle w:val="aff9"/>
                    <w:tabs>
                      <w:tab w:val="num" w:pos="0"/>
                    </w:tabs>
                    <w:ind w:left="601" w:firstLine="601"/>
                    <w:rPr>
                      <w:sz w:val="20"/>
                      <w:szCs w:val="20"/>
                    </w:rPr>
                  </w:pPr>
                  <w:r w:rsidRPr="00D70EE2">
                    <w:rPr>
                      <w:sz w:val="20"/>
                      <w:szCs w:val="20"/>
                    </w:rPr>
                    <w:t>Порядок созыва и проведения заседаний Совета директоров Банка определяется Положением о Сов</w:t>
                  </w:r>
                  <w:r w:rsidRPr="00D70EE2">
                    <w:rPr>
                      <w:sz w:val="20"/>
                      <w:szCs w:val="20"/>
                    </w:rPr>
                    <w:t>е</w:t>
                  </w:r>
                  <w:r w:rsidRPr="00D70EE2">
                    <w:rPr>
                      <w:sz w:val="20"/>
                      <w:szCs w:val="20"/>
                    </w:rPr>
                    <w:t>те директоров Банка.</w:t>
                  </w:r>
                </w:p>
                <w:p w:rsidR="00B219E0" w:rsidRPr="00D70EE2" w:rsidRDefault="00B219E0" w:rsidP="00B219E0">
                  <w:pPr>
                    <w:pStyle w:val="a"/>
                    <w:numPr>
                      <w:ilvl w:val="0"/>
                      <w:numId w:val="0"/>
                    </w:numPr>
                    <w:tabs>
                      <w:tab w:val="num" w:pos="0"/>
                    </w:tabs>
                    <w:ind w:left="601" w:firstLine="601"/>
                    <w:rPr>
                      <w:sz w:val="20"/>
                      <w:szCs w:val="20"/>
                    </w:rPr>
                  </w:pPr>
                  <w:r w:rsidRPr="00D70EE2">
                    <w:rPr>
                      <w:sz w:val="20"/>
                      <w:szCs w:val="20"/>
                    </w:rPr>
                    <w:t>Кворум для проведения заседания Совета директоров Банка составляет не менее половины от числа избранных членов Совета директоров Банка.</w:t>
                  </w:r>
                </w:p>
                <w:p w:rsidR="00B219E0" w:rsidRPr="00D70EE2" w:rsidRDefault="00B219E0" w:rsidP="00B219E0">
                  <w:pPr>
                    <w:pStyle w:val="aff9"/>
                    <w:tabs>
                      <w:tab w:val="num" w:pos="0"/>
                    </w:tabs>
                    <w:ind w:left="601" w:firstLine="601"/>
                    <w:rPr>
                      <w:sz w:val="20"/>
                      <w:szCs w:val="20"/>
                    </w:rPr>
                  </w:pPr>
                  <w:r w:rsidRPr="00D70EE2">
                    <w:rPr>
                      <w:sz w:val="20"/>
                      <w:szCs w:val="20"/>
                    </w:rPr>
                    <w:t>Если количество членов Совета директоров Банка становится менее количества, составляющего ук</w:t>
                  </w:r>
                  <w:r w:rsidRPr="00D70EE2">
                    <w:rPr>
                      <w:sz w:val="20"/>
                      <w:szCs w:val="20"/>
                    </w:rPr>
                    <w:t>а</w:t>
                  </w:r>
                  <w:r w:rsidRPr="00D70EE2">
                    <w:rPr>
                      <w:sz w:val="20"/>
                      <w:szCs w:val="20"/>
                    </w:rPr>
                    <w:t>занный кворум, Совет директоров Банка обязан принять решение о проведении внеочередного Общего с</w:t>
                  </w:r>
                  <w:r w:rsidRPr="00D70EE2">
                    <w:rPr>
                      <w:sz w:val="20"/>
                      <w:szCs w:val="20"/>
                    </w:rPr>
                    <w:t>о</w:t>
                  </w:r>
                  <w:r w:rsidRPr="00D70EE2">
                    <w:rPr>
                      <w:sz w:val="20"/>
                      <w:szCs w:val="20"/>
                    </w:rPr>
                    <w:t>брания акционеров Банка для избрания нового состава Совета директоров Банка.</w:t>
                  </w:r>
                </w:p>
                <w:p w:rsidR="00B219E0" w:rsidRPr="00D70EE2" w:rsidRDefault="00B219E0" w:rsidP="00B219E0">
                  <w:pPr>
                    <w:pStyle w:val="a"/>
                    <w:numPr>
                      <w:ilvl w:val="0"/>
                      <w:numId w:val="0"/>
                    </w:numPr>
                    <w:tabs>
                      <w:tab w:val="num" w:pos="0"/>
                    </w:tabs>
                    <w:ind w:left="601" w:firstLine="601"/>
                    <w:rPr>
                      <w:bCs w:val="0"/>
                      <w:sz w:val="20"/>
                      <w:szCs w:val="20"/>
                    </w:rPr>
                  </w:pPr>
                  <w:r w:rsidRPr="00D70EE2">
                    <w:rPr>
                      <w:sz w:val="20"/>
                      <w:szCs w:val="20"/>
                    </w:rPr>
                    <w:t>При решении вопросов на заседании Совета директоров Банка каждый   член  Совета директоров Банка обладает одним голосом.</w:t>
                  </w:r>
                </w:p>
                <w:p w:rsidR="00B219E0" w:rsidRPr="00D70EE2" w:rsidRDefault="00B219E0" w:rsidP="00B219E0">
                  <w:pPr>
                    <w:pStyle w:val="aff9"/>
                    <w:tabs>
                      <w:tab w:val="num" w:pos="0"/>
                    </w:tabs>
                    <w:ind w:left="601" w:firstLine="601"/>
                    <w:rPr>
                      <w:sz w:val="20"/>
                      <w:szCs w:val="20"/>
                    </w:rPr>
                  </w:pPr>
                  <w:r w:rsidRPr="00D70EE2">
                    <w:rPr>
                      <w:sz w:val="20"/>
                      <w:szCs w:val="20"/>
                    </w:rPr>
                    <w:t>Председателю Совета директоров Банка принадлежит право решающего голоса при принятии Сов</w:t>
                  </w:r>
                  <w:r w:rsidRPr="00D70EE2">
                    <w:rPr>
                      <w:sz w:val="20"/>
                      <w:szCs w:val="20"/>
                    </w:rPr>
                    <w:t>е</w:t>
                  </w:r>
                  <w:r w:rsidRPr="00D70EE2">
                    <w:rPr>
                      <w:sz w:val="20"/>
                      <w:szCs w:val="20"/>
                    </w:rPr>
                    <w:t xml:space="preserve">том директоров Банка решений в случае </w:t>
                  </w:r>
                  <w:proofErr w:type="gramStart"/>
                  <w:r w:rsidRPr="00D70EE2">
                    <w:rPr>
                      <w:sz w:val="20"/>
                      <w:szCs w:val="20"/>
                    </w:rPr>
                    <w:t>равенства голосов членов Совета директоров</w:t>
                  </w:r>
                  <w:proofErr w:type="gramEnd"/>
                  <w:r w:rsidRPr="00D70EE2">
                    <w:rPr>
                      <w:sz w:val="20"/>
                      <w:szCs w:val="20"/>
                    </w:rPr>
                    <w:t xml:space="preserve"> Банка.</w:t>
                  </w:r>
                </w:p>
                <w:p w:rsidR="00B219E0" w:rsidRPr="00D70EE2" w:rsidRDefault="00B219E0" w:rsidP="00B219E0">
                  <w:pPr>
                    <w:spacing w:before="120" w:after="120"/>
                    <w:ind w:left="601"/>
                    <w:jc w:val="both"/>
                    <w:rPr>
                      <w:b/>
                      <w:sz w:val="20"/>
                      <w:szCs w:val="20"/>
                    </w:rPr>
                  </w:pPr>
                  <w:r w:rsidRPr="00D70EE2">
                    <w:rPr>
                      <w:b/>
                      <w:bCs/>
                      <w:sz w:val="20"/>
                      <w:szCs w:val="20"/>
                    </w:rPr>
                    <w:t>3.</w:t>
                  </w:r>
                  <w:r w:rsidRPr="00D70EE2">
                    <w:rPr>
                      <w:b/>
                      <w:sz w:val="20"/>
                      <w:szCs w:val="20"/>
                    </w:rPr>
                    <w:t xml:space="preserve"> Коллегиальный исполнительный орган Банка – Правление Банка</w:t>
                  </w:r>
                </w:p>
                <w:p w:rsidR="00B219E0" w:rsidRPr="00D70EE2" w:rsidRDefault="00B219E0" w:rsidP="00B219E0">
                  <w:pPr>
                    <w:ind w:left="601" w:firstLine="601"/>
                    <w:jc w:val="both"/>
                    <w:rPr>
                      <w:sz w:val="20"/>
                      <w:szCs w:val="20"/>
                    </w:rPr>
                  </w:pPr>
                  <w:r w:rsidRPr="00D70EE2">
                    <w:rPr>
                      <w:sz w:val="20"/>
                      <w:szCs w:val="20"/>
                    </w:rPr>
                    <w:t>Правление Банка решает вопросы, связанные с деятельностью Банка, за исключением вопросов, отн</w:t>
                  </w:r>
                  <w:r w:rsidRPr="00D70EE2">
                    <w:rPr>
                      <w:sz w:val="20"/>
                      <w:szCs w:val="20"/>
                    </w:rPr>
                    <w:t>е</w:t>
                  </w:r>
                  <w:r w:rsidRPr="00D70EE2">
                    <w:rPr>
                      <w:sz w:val="20"/>
                      <w:szCs w:val="20"/>
                    </w:rPr>
                    <w:t>сенных к компетенции Общего собрания акционеров Банка, Совета директоров Банка и вопросов, относ</w:t>
                  </w:r>
                  <w:r w:rsidRPr="00D70EE2">
                    <w:rPr>
                      <w:sz w:val="20"/>
                      <w:szCs w:val="20"/>
                    </w:rPr>
                    <w:t>я</w:t>
                  </w:r>
                  <w:r w:rsidRPr="00D70EE2">
                    <w:rPr>
                      <w:sz w:val="20"/>
                      <w:szCs w:val="20"/>
                    </w:rPr>
                    <w:t>щихся к компетенции Председателя Правления Банка.</w:t>
                  </w:r>
                </w:p>
                <w:p w:rsidR="00B219E0" w:rsidRPr="00D70EE2" w:rsidRDefault="00B219E0" w:rsidP="007D7E20">
                  <w:pPr>
                    <w:pStyle w:val="a0"/>
                    <w:numPr>
                      <w:ilvl w:val="0"/>
                      <w:numId w:val="15"/>
                    </w:numPr>
                    <w:tabs>
                      <w:tab w:val="clear" w:pos="720"/>
                      <w:tab w:val="num" w:pos="0"/>
                    </w:tabs>
                    <w:ind w:left="601" w:firstLine="318"/>
                    <w:rPr>
                      <w:sz w:val="20"/>
                      <w:szCs w:val="20"/>
                    </w:rPr>
                  </w:pPr>
                  <w:proofErr w:type="gramStart"/>
                  <w:r w:rsidRPr="00D70EE2">
                    <w:rPr>
                      <w:sz w:val="20"/>
                      <w:szCs w:val="20"/>
                    </w:rPr>
                    <w:t>о</w:t>
                  </w:r>
                  <w:proofErr w:type="gramEnd"/>
                  <w:r w:rsidRPr="00D70EE2">
                    <w:rPr>
                      <w:sz w:val="20"/>
                      <w:szCs w:val="20"/>
                    </w:rPr>
                    <w:t>рганизация выполнения  решений Общего собрания акционеров Банка и Совета директоров Банка.</w:t>
                  </w:r>
                </w:p>
                <w:p w:rsidR="00B219E0" w:rsidRPr="00D70EE2" w:rsidRDefault="00B219E0" w:rsidP="007D7E20">
                  <w:pPr>
                    <w:pStyle w:val="a0"/>
                    <w:numPr>
                      <w:ilvl w:val="0"/>
                      <w:numId w:val="15"/>
                    </w:numPr>
                    <w:tabs>
                      <w:tab w:val="clear" w:pos="720"/>
                      <w:tab w:val="num" w:pos="0"/>
                    </w:tabs>
                    <w:ind w:left="601" w:firstLine="318"/>
                    <w:rPr>
                      <w:sz w:val="20"/>
                      <w:szCs w:val="20"/>
                    </w:rPr>
                  </w:pPr>
                  <w:proofErr w:type="gramStart"/>
                  <w:r w:rsidRPr="00D70EE2">
                    <w:rPr>
                      <w:sz w:val="20"/>
                      <w:szCs w:val="20"/>
                    </w:rPr>
                    <w:t>о</w:t>
                  </w:r>
                  <w:proofErr w:type="gramEnd"/>
                  <w:r w:rsidRPr="00D70EE2">
                    <w:rPr>
                      <w:sz w:val="20"/>
                      <w:szCs w:val="20"/>
                    </w:rPr>
                    <w:t>рганизация подготовки материалов и предложений для рассмотрения Общим собранием акцион</w:t>
                  </w:r>
                  <w:r w:rsidRPr="00D70EE2">
                    <w:rPr>
                      <w:sz w:val="20"/>
                      <w:szCs w:val="20"/>
                    </w:rPr>
                    <w:t>е</w:t>
                  </w:r>
                  <w:r w:rsidRPr="00D70EE2">
                    <w:rPr>
                      <w:sz w:val="20"/>
                      <w:szCs w:val="20"/>
                    </w:rPr>
                    <w:t>ров Банка и Советом директоров Банка.</w:t>
                  </w:r>
                </w:p>
                <w:p w:rsidR="00B219E0" w:rsidRPr="00D70EE2" w:rsidRDefault="00B219E0" w:rsidP="007D7E20">
                  <w:pPr>
                    <w:pStyle w:val="a0"/>
                    <w:numPr>
                      <w:ilvl w:val="0"/>
                      <w:numId w:val="15"/>
                    </w:numPr>
                    <w:tabs>
                      <w:tab w:val="clear" w:pos="720"/>
                      <w:tab w:val="num" w:pos="0"/>
                    </w:tabs>
                    <w:ind w:left="601" w:firstLine="318"/>
                    <w:rPr>
                      <w:iCs/>
                      <w:sz w:val="20"/>
                      <w:szCs w:val="20"/>
                    </w:rPr>
                  </w:pPr>
                  <w:r w:rsidRPr="00D70EE2">
                    <w:rPr>
                      <w:iCs/>
                      <w:sz w:val="20"/>
                      <w:szCs w:val="20"/>
                    </w:rPr>
                    <w:t>представление на утверждение годовых отчетов, годовой бухгалтерской отчетности, в том числе отчетов о прибылях и убытков (счетов прибылей и убытков) Банка, а также порядка распределения прибыли.</w:t>
                  </w:r>
                </w:p>
                <w:p w:rsidR="00B219E0" w:rsidRPr="00D70EE2" w:rsidRDefault="00B219E0" w:rsidP="007D7E20">
                  <w:pPr>
                    <w:pStyle w:val="a0"/>
                    <w:numPr>
                      <w:ilvl w:val="0"/>
                      <w:numId w:val="15"/>
                    </w:numPr>
                    <w:tabs>
                      <w:tab w:val="clear" w:pos="720"/>
                      <w:tab w:val="num" w:pos="0"/>
                    </w:tabs>
                    <w:ind w:left="601" w:firstLine="318"/>
                    <w:rPr>
                      <w:sz w:val="20"/>
                      <w:szCs w:val="20"/>
                    </w:rPr>
                  </w:pPr>
                  <w:r w:rsidRPr="00D70EE2">
                    <w:rPr>
                      <w:iCs/>
                      <w:sz w:val="20"/>
                      <w:szCs w:val="20"/>
                    </w:rPr>
                    <w:t>решение вопросов подготовки кадров.</w:t>
                  </w:r>
                </w:p>
                <w:p w:rsidR="00B219E0" w:rsidRPr="00D70EE2" w:rsidRDefault="00B219E0" w:rsidP="007D7E20">
                  <w:pPr>
                    <w:pStyle w:val="a0"/>
                    <w:numPr>
                      <w:ilvl w:val="0"/>
                      <w:numId w:val="15"/>
                    </w:numPr>
                    <w:tabs>
                      <w:tab w:val="clear" w:pos="720"/>
                      <w:tab w:val="num" w:pos="0"/>
                    </w:tabs>
                    <w:ind w:left="601" w:firstLine="318"/>
                    <w:rPr>
                      <w:sz w:val="20"/>
                      <w:szCs w:val="20"/>
                    </w:rPr>
                  </w:pPr>
                  <w:r w:rsidRPr="00D70EE2">
                    <w:rPr>
                      <w:sz w:val="20"/>
                      <w:szCs w:val="20"/>
                    </w:rPr>
                    <w:t>утверждение Политик и других документов, регулирующих основные принципы деятельности Банка, а также документов, вынесенных на рассмотрение Правления по решению Председателя Правления Банка или профильных комитетов Банка, за исключением документов, утверждение которых входит в ко</w:t>
                  </w:r>
                  <w:r w:rsidRPr="00D70EE2">
                    <w:rPr>
                      <w:sz w:val="20"/>
                      <w:szCs w:val="20"/>
                    </w:rPr>
                    <w:t>м</w:t>
                  </w:r>
                  <w:r w:rsidRPr="00D70EE2">
                    <w:rPr>
                      <w:sz w:val="20"/>
                      <w:szCs w:val="20"/>
                    </w:rPr>
                    <w:t>петенцию иных органов Банка.</w:t>
                  </w:r>
                </w:p>
                <w:p w:rsidR="00B219E0" w:rsidRPr="00D70EE2" w:rsidRDefault="00B219E0" w:rsidP="007D7E20">
                  <w:pPr>
                    <w:pStyle w:val="a0"/>
                    <w:numPr>
                      <w:ilvl w:val="0"/>
                      <w:numId w:val="15"/>
                    </w:numPr>
                    <w:tabs>
                      <w:tab w:val="clear" w:pos="720"/>
                      <w:tab w:val="num" w:pos="0"/>
                    </w:tabs>
                    <w:ind w:left="601" w:firstLine="318"/>
                    <w:rPr>
                      <w:sz w:val="20"/>
                      <w:szCs w:val="20"/>
                    </w:rPr>
                  </w:pPr>
                  <w:r w:rsidRPr="00D70EE2">
                    <w:rPr>
                      <w:iCs/>
                      <w:sz w:val="20"/>
                      <w:szCs w:val="20"/>
                    </w:rPr>
                    <w:t>утверждение порядка подписания денежно–кредитных и иных банковских документов и корр</w:t>
                  </w:r>
                  <w:r w:rsidRPr="00D70EE2">
                    <w:rPr>
                      <w:iCs/>
                      <w:sz w:val="20"/>
                      <w:szCs w:val="20"/>
                    </w:rPr>
                    <w:t>е</w:t>
                  </w:r>
                  <w:r w:rsidRPr="00D70EE2">
                    <w:rPr>
                      <w:iCs/>
                      <w:sz w:val="20"/>
                      <w:szCs w:val="20"/>
                    </w:rPr>
                    <w:t>спонденции.</w:t>
                  </w:r>
                </w:p>
                <w:p w:rsidR="00B219E0" w:rsidRPr="00D70EE2" w:rsidRDefault="00B219E0" w:rsidP="007D7E20">
                  <w:pPr>
                    <w:pStyle w:val="a0"/>
                    <w:numPr>
                      <w:ilvl w:val="0"/>
                      <w:numId w:val="15"/>
                    </w:numPr>
                    <w:tabs>
                      <w:tab w:val="clear" w:pos="720"/>
                      <w:tab w:val="num" w:pos="0"/>
                    </w:tabs>
                    <w:ind w:left="601" w:firstLine="318"/>
                    <w:rPr>
                      <w:sz w:val="20"/>
                      <w:szCs w:val="20"/>
                    </w:rPr>
                  </w:pPr>
                  <w:r w:rsidRPr="00D70EE2">
                    <w:rPr>
                      <w:iCs/>
                      <w:sz w:val="20"/>
                      <w:szCs w:val="20"/>
                    </w:rPr>
                    <w:t>утверждение кандидатов на должности руководителя, заместителя руководителя, главного бухга</w:t>
                  </w:r>
                  <w:r w:rsidRPr="00D70EE2">
                    <w:rPr>
                      <w:iCs/>
                      <w:sz w:val="20"/>
                      <w:szCs w:val="20"/>
                    </w:rPr>
                    <w:t>л</w:t>
                  </w:r>
                  <w:r w:rsidRPr="00D70EE2">
                    <w:rPr>
                      <w:iCs/>
                      <w:sz w:val="20"/>
                      <w:szCs w:val="20"/>
                    </w:rPr>
                    <w:t>тера, заместителя главного бухгалтера филиалов и представительств Банка по согласованию с Комитетом по назначениям и вознаграждениям Совета директоров Банка.</w:t>
                  </w:r>
                </w:p>
                <w:p w:rsidR="00B219E0" w:rsidRPr="00D70EE2" w:rsidRDefault="00B219E0" w:rsidP="007D7E20">
                  <w:pPr>
                    <w:pStyle w:val="a0"/>
                    <w:numPr>
                      <w:ilvl w:val="0"/>
                      <w:numId w:val="15"/>
                    </w:numPr>
                    <w:tabs>
                      <w:tab w:val="clear" w:pos="720"/>
                      <w:tab w:val="num" w:pos="0"/>
                    </w:tabs>
                    <w:ind w:left="601" w:firstLine="318"/>
                    <w:rPr>
                      <w:sz w:val="20"/>
                      <w:szCs w:val="20"/>
                    </w:rPr>
                  </w:pPr>
                  <w:r w:rsidRPr="00D70EE2">
                    <w:rPr>
                      <w:sz w:val="20"/>
                      <w:szCs w:val="20"/>
                    </w:rPr>
                    <w:t>утверждение отчетов руководителей о работе внутренних структурных подразделений, филиалов и представительств Банка.</w:t>
                  </w:r>
                </w:p>
                <w:p w:rsidR="00B219E0" w:rsidRPr="00D70EE2" w:rsidRDefault="00B219E0" w:rsidP="007D7E20">
                  <w:pPr>
                    <w:pStyle w:val="a0"/>
                    <w:numPr>
                      <w:ilvl w:val="0"/>
                      <w:numId w:val="15"/>
                    </w:numPr>
                    <w:tabs>
                      <w:tab w:val="clear" w:pos="720"/>
                      <w:tab w:val="num" w:pos="0"/>
                    </w:tabs>
                    <w:ind w:left="601" w:firstLine="318"/>
                    <w:rPr>
                      <w:sz w:val="20"/>
                      <w:szCs w:val="20"/>
                    </w:rPr>
                  </w:pPr>
                  <w:r w:rsidRPr="00D70EE2">
                    <w:rPr>
                      <w:sz w:val="20"/>
                      <w:szCs w:val="20"/>
                    </w:rPr>
                    <w:t>утверждение смет производственных и других расходов Банка.</w:t>
                  </w:r>
                </w:p>
                <w:p w:rsidR="00B219E0" w:rsidRPr="00D70EE2" w:rsidRDefault="00B219E0" w:rsidP="007D7E20">
                  <w:pPr>
                    <w:pStyle w:val="a0"/>
                    <w:numPr>
                      <w:ilvl w:val="0"/>
                      <w:numId w:val="15"/>
                    </w:numPr>
                    <w:tabs>
                      <w:tab w:val="clear" w:pos="720"/>
                      <w:tab w:val="num" w:pos="0"/>
                    </w:tabs>
                    <w:ind w:left="601" w:firstLine="318"/>
                    <w:rPr>
                      <w:sz w:val="20"/>
                      <w:szCs w:val="20"/>
                    </w:rPr>
                  </w:pPr>
                  <w:r w:rsidRPr="00D70EE2">
                    <w:rPr>
                      <w:sz w:val="20"/>
                      <w:szCs w:val="20"/>
                    </w:rPr>
                    <w:t>принятие решения по списанию с баланса Банка безнадежной для взыскания задолженности в ра</w:t>
                  </w:r>
                  <w:r w:rsidRPr="00D70EE2">
                    <w:rPr>
                      <w:sz w:val="20"/>
                      <w:szCs w:val="20"/>
                    </w:rPr>
                    <w:t>з</w:t>
                  </w:r>
                  <w:r w:rsidRPr="00D70EE2">
                    <w:rPr>
                      <w:sz w:val="20"/>
                      <w:szCs w:val="20"/>
                    </w:rPr>
                    <w:t>мере, не превышающем 0,5% от величины собственных средств (капитала) Банка, за счет сформированного по ней резерва на возможные потери или резерва на возможные потери по ссудам, по ссудной и приравне</w:t>
                  </w:r>
                  <w:r w:rsidRPr="00D70EE2">
                    <w:rPr>
                      <w:sz w:val="20"/>
                      <w:szCs w:val="20"/>
                    </w:rPr>
                    <w:t>н</w:t>
                  </w:r>
                  <w:r w:rsidRPr="00D70EE2">
                    <w:rPr>
                      <w:sz w:val="20"/>
                      <w:szCs w:val="20"/>
                    </w:rPr>
                    <w:t>ной к ней задолженности.</w:t>
                  </w:r>
                </w:p>
                <w:p w:rsidR="00B219E0" w:rsidRPr="00D70EE2" w:rsidRDefault="00B219E0" w:rsidP="007D7E20">
                  <w:pPr>
                    <w:pStyle w:val="a0"/>
                    <w:numPr>
                      <w:ilvl w:val="0"/>
                      <w:numId w:val="15"/>
                    </w:numPr>
                    <w:tabs>
                      <w:tab w:val="clear" w:pos="720"/>
                      <w:tab w:val="num" w:pos="0"/>
                    </w:tabs>
                    <w:ind w:left="601" w:firstLine="318"/>
                    <w:rPr>
                      <w:sz w:val="20"/>
                      <w:szCs w:val="20"/>
                    </w:rPr>
                  </w:pPr>
                  <w:r w:rsidRPr="00D70EE2">
                    <w:rPr>
                      <w:sz w:val="20"/>
                      <w:szCs w:val="20"/>
                    </w:rPr>
                    <w:t>принятие решений о совершении банковских операций и других сделок при наличии отклонений от предусмотренных внутренними документами порядка и процедур и превышении структурными подраздел</w:t>
                  </w:r>
                  <w:r w:rsidRPr="00D70EE2">
                    <w:rPr>
                      <w:sz w:val="20"/>
                      <w:szCs w:val="20"/>
                    </w:rPr>
                    <w:t>е</w:t>
                  </w:r>
                  <w:r w:rsidRPr="00D70EE2">
                    <w:rPr>
                      <w:sz w:val="20"/>
                      <w:szCs w:val="20"/>
                    </w:rPr>
                    <w:t>ниями внутрибанковских лимитов совершения банковских операций и других сделок (за исключением ба</w:t>
                  </w:r>
                  <w:r w:rsidRPr="00D70EE2">
                    <w:rPr>
                      <w:sz w:val="20"/>
                      <w:szCs w:val="20"/>
                    </w:rPr>
                    <w:t>н</w:t>
                  </w:r>
                  <w:r w:rsidRPr="00D70EE2">
                    <w:rPr>
                      <w:sz w:val="20"/>
                      <w:szCs w:val="20"/>
                    </w:rPr>
                    <w:t>ковских операций и других сделок, требующих одобрения Общим собранием акционеров или Советом д</w:t>
                  </w:r>
                  <w:r w:rsidRPr="00D70EE2">
                    <w:rPr>
                      <w:sz w:val="20"/>
                      <w:szCs w:val="20"/>
                    </w:rPr>
                    <w:t>и</w:t>
                  </w:r>
                  <w:r w:rsidRPr="00D70EE2">
                    <w:rPr>
                      <w:sz w:val="20"/>
                      <w:szCs w:val="20"/>
                    </w:rPr>
                    <w:t>ректоров).</w:t>
                  </w:r>
                </w:p>
                <w:p w:rsidR="00B219E0" w:rsidRPr="00D70EE2" w:rsidRDefault="00B219E0" w:rsidP="007D7E20">
                  <w:pPr>
                    <w:pStyle w:val="aa"/>
                    <w:numPr>
                      <w:ilvl w:val="0"/>
                      <w:numId w:val="15"/>
                    </w:numPr>
                    <w:tabs>
                      <w:tab w:val="clear" w:pos="720"/>
                      <w:tab w:val="num" w:pos="0"/>
                    </w:tabs>
                    <w:autoSpaceDE/>
                    <w:autoSpaceDN/>
                    <w:spacing w:after="80" w:line="260" w:lineRule="exact"/>
                    <w:ind w:left="601" w:firstLine="318"/>
                    <w:rPr>
                      <w:b w:val="0"/>
                      <w:sz w:val="20"/>
                    </w:rPr>
                  </w:pPr>
                  <w:r w:rsidRPr="00D70EE2">
                    <w:rPr>
                      <w:b w:val="0"/>
                      <w:sz w:val="20"/>
                    </w:rPr>
                    <w:t>координация деятельности Банка по вопросам взаимодействия с дочерними обществами Банка.</w:t>
                  </w:r>
                </w:p>
                <w:p w:rsidR="00B219E0" w:rsidRPr="00D70EE2" w:rsidRDefault="00B219E0" w:rsidP="007D7E20">
                  <w:pPr>
                    <w:pStyle w:val="aa"/>
                    <w:numPr>
                      <w:ilvl w:val="0"/>
                      <w:numId w:val="15"/>
                    </w:numPr>
                    <w:tabs>
                      <w:tab w:val="clear" w:pos="720"/>
                      <w:tab w:val="num" w:pos="0"/>
                    </w:tabs>
                    <w:autoSpaceDE/>
                    <w:autoSpaceDN/>
                    <w:spacing w:after="80" w:line="260" w:lineRule="exact"/>
                    <w:ind w:left="601" w:firstLine="318"/>
                    <w:rPr>
                      <w:b w:val="0"/>
                      <w:sz w:val="20"/>
                    </w:rPr>
                  </w:pPr>
                  <w:r w:rsidRPr="00D70EE2">
                    <w:rPr>
                      <w:b w:val="0"/>
                      <w:sz w:val="20"/>
                    </w:rPr>
                    <w:t>рассмотрение результатов деятельности  структурных подразделений Банка.</w:t>
                  </w:r>
                </w:p>
                <w:p w:rsidR="00B219E0" w:rsidRPr="00D70EE2" w:rsidRDefault="00B219E0" w:rsidP="007D7E20">
                  <w:pPr>
                    <w:pStyle w:val="aa"/>
                    <w:numPr>
                      <w:ilvl w:val="0"/>
                      <w:numId w:val="15"/>
                    </w:numPr>
                    <w:tabs>
                      <w:tab w:val="clear" w:pos="720"/>
                      <w:tab w:val="num" w:pos="0"/>
                    </w:tabs>
                    <w:autoSpaceDE/>
                    <w:autoSpaceDN/>
                    <w:spacing w:after="80" w:line="260" w:lineRule="exact"/>
                    <w:ind w:left="601" w:firstLine="318"/>
                    <w:rPr>
                      <w:b w:val="0"/>
                      <w:sz w:val="20"/>
                    </w:rPr>
                  </w:pPr>
                  <w:r w:rsidRPr="00D70EE2">
                    <w:rPr>
                      <w:b w:val="0"/>
                      <w:sz w:val="20"/>
                    </w:rPr>
                    <w:t>предварительное рассмотрение крупных инновационных и инвестиционных проектов и программ, реализуемых Банком.</w:t>
                  </w:r>
                </w:p>
                <w:p w:rsidR="00B219E0" w:rsidRPr="00D70EE2" w:rsidRDefault="00B219E0" w:rsidP="007D7E20">
                  <w:pPr>
                    <w:pStyle w:val="aa"/>
                    <w:numPr>
                      <w:ilvl w:val="0"/>
                      <w:numId w:val="15"/>
                    </w:numPr>
                    <w:tabs>
                      <w:tab w:val="clear" w:pos="720"/>
                      <w:tab w:val="num" w:pos="0"/>
                    </w:tabs>
                    <w:autoSpaceDE/>
                    <w:autoSpaceDN/>
                    <w:spacing w:after="80" w:line="260" w:lineRule="exact"/>
                    <w:ind w:left="601" w:firstLine="318"/>
                    <w:rPr>
                      <w:b w:val="0"/>
                      <w:sz w:val="20"/>
                    </w:rPr>
                  </w:pPr>
                  <w:r w:rsidRPr="00D70EE2">
                    <w:rPr>
                      <w:b w:val="0"/>
                      <w:sz w:val="20"/>
                    </w:rPr>
                    <w:t>подготовка предложений Совету директоров Банка об утверждении бюджета и финансово – хозя</w:t>
                  </w:r>
                  <w:r w:rsidRPr="00D70EE2">
                    <w:rPr>
                      <w:b w:val="0"/>
                      <w:sz w:val="20"/>
                    </w:rPr>
                    <w:t>й</w:t>
                  </w:r>
                  <w:r w:rsidRPr="00D70EE2">
                    <w:rPr>
                      <w:b w:val="0"/>
                      <w:sz w:val="20"/>
                    </w:rPr>
                    <w:t>ственного плана Банка, а также о внесении изменений в  ранее утвержденный бюджет Банка.</w:t>
                  </w:r>
                </w:p>
                <w:p w:rsidR="00B219E0" w:rsidRPr="00D70EE2" w:rsidRDefault="00B219E0" w:rsidP="007D7E20">
                  <w:pPr>
                    <w:pStyle w:val="aa"/>
                    <w:numPr>
                      <w:ilvl w:val="0"/>
                      <w:numId w:val="15"/>
                    </w:numPr>
                    <w:tabs>
                      <w:tab w:val="clear" w:pos="720"/>
                      <w:tab w:val="num" w:pos="0"/>
                    </w:tabs>
                    <w:autoSpaceDE/>
                    <w:autoSpaceDN/>
                    <w:spacing w:after="80" w:line="260" w:lineRule="exact"/>
                    <w:ind w:left="601" w:firstLine="318"/>
                    <w:rPr>
                      <w:b w:val="0"/>
                      <w:sz w:val="20"/>
                    </w:rPr>
                  </w:pPr>
                  <w:r w:rsidRPr="00D70EE2">
                    <w:rPr>
                      <w:b w:val="0"/>
                      <w:sz w:val="20"/>
                    </w:rPr>
                    <w:t>рассмотрение сделок, сумма которых превышает 5% балансовой стоимости активов Банка, опред</w:t>
                  </w:r>
                  <w:r w:rsidRPr="00D70EE2">
                    <w:rPr>
                      <w:b w:val="0"/>
                      <w:sz w:val="20"/>
                    </w:rPr>
                    <w:t>е</w:t>
                  </w:r>
                  <w:r w:rsidRPr="00D70EE2">
                    <w:rPr>
                      <w:b w:val="0"/>
                      <w:sz w:val="20"/>
                    </w:rPr>
                    <w:t>ленной по данным бухгалтерской отчетности Банка на последнюю отчетную дату.</w:t>
                  </w:r>
                </w:p>
                <w:p w:rsidR="00B219E0" w:rsidRPr="00D70EE2" w:rsidRDefault="00B219E0" w:rsidP="007D7E20">
                  <w:pPr>
                    <w:pStyle w:val="aa"/>
                    <w:numPr>
                      <w:ilvl w:val="0"/>
                      <w:numId w:val="15"/>
                    </w:numPr>
                    <w:tabs>
                      <w:tab w:val="clear" w:pos="720"/>
                      <w:tab w:val="num" w:pos="0"/>
                    </w:tabs>
                    <w:autoSpaceDE/>
                    <w:autoSpaceDN/>
                    <w:spacing w:after="80" w:line="260" w:lineRule="exact"/>
                    <w:ind w:left="601" w:firstLine="318"/>
                    <w:rPr>
                      <w:b w:val="0"/>
                      <w:sz w:val="20"/>
                    </w:rPr>
                  </w:pPr>
                  <w:r w:rsidRPr="00D70EE2">
                    <w:rPr>
                      <w:b w:val="0"/>
                      <w:sz w:val="20"/>
                    </w:rPr>
                    <w:t>утверждение и организация реализации программ по привлечению Банком инвестиций;</w:t>
                  </w:r>
                </w:p>
                <w:p w:rsidR="00B219E0" w:rsidRPr="00D70EE2" w:rsidRDefault="00B219E0" w:rsidP="007D7E20">
                  <w:pPr>
                    <w:pStyle w:val="aa"/>
                    <w:numPr>
                      <w:ilvl w:val="0"/>
                      <w:numId w:val="15"/>
                    </w:numPr>
                    <w:tabs>
                      <w:tab w:val="clear" w:pos="720"/>
                      <w:tab w:val="num" w:pos="0"/>
                    </w:tabs>
                    <w:autoSpaceDE/>
                    <w:autoSpaceDN/>
                    <w:spacing w:after="80" w:line="260" w:lineRule="exact"/>
                    <w:ind w:left="601" w:firstLine="318"/>
                    <w:rPr>
                      <w:b w:val="0"/>
                      <w:sz w:val="20"/>
                    </w:rPr>
                  </w:pPr>
                  <w:r w:rsidRPr="00D70EE2">
                    <w:rPr>
                      <w:b w:val="0"/>
                      <w:sz w:val="20"/>
                    </w:rPr>
                    <w:t>принятие участия в разрешении трудовых споров и назначение представителя со стороны админ</w:t>
                  </w:r>
                  <w:r w:rsidRPr="00D70EE2">
                    <w:rPr>
                      <w:b w:val="0"/>
                      <w:sz w:val="20"/>
                    </w:rPr>
                    <w:t>и</w:t>
                  </w:r>
                  <w:r w:rsidRPr="00D70EE2">
                    <w:rPr>
                      <w:b w:val="0"/>
                      <w:sz w:val="20"/>
                    </w:rPr>
                    <w:t>страции Банка для урегулирования возникших споров во внесудебном порядке.</w:t>
                  </w:r>
                </w:p>
                <w:p w:rsidR="00B219E0" w:rsidRPr="00D70EE2" w:rsidRDefault="00B219E0" w:rsidP="007D7E20">
                  <w:pPr>
                    <w:pStyle w:val="aa"/>
                    <w:numPr>
                      <w:ilvl w:val="0"/>
                      <w:numId w:val="15"/>
                    </w:numPr>
                    <w:tabs>
                      <w:tab w:val="clear" w:pos="720"/>
                      <w:tab w:val="num" w:pos="0"/>
                    </w:tabs>
                    <w:autoSpaceDE/>
                    <w:autoSpaceDN/>
                    <w:spacing w:after="80" w:line="260" w:lineRule="exact"/>
                    <w:ind w:left="601" w:firstLine="318"/>
                    <w:rPr>
                      <w:b w:val="0"/>
                      <w:sz w:val="20"/>
                    </w:rPr>
                  </w:pPr>
                  <w:r w:rsidRPr="00D70EE2">
                    <w:rPr>
                      <w:b w:val="0"/>
                      <w:sz w:val="20"/>
                    </w:rPr>
                    <w:t>рассмотрение иных вопросов текущей деятельности Банка. Председатель Правления Банка вправе выносить на рассмотрение Правления любые вопросы текущей деятельности Банка, не отнесенные к комп</w:t>
                  </w:r>
                  <w:r w:rsidRPr="00D70EE2">
                    <w:rPr>
                      <w:b w:val="0"/>
                      <w:sz w:val="20"/>
                    </w:rPr>
                    <w:t>е</w:t>
                  </w:r>
                  <w:r w:rsidRPr="00D70EE2">
                    <w:rPr>
                      <w:b w:val="0"/>
                      <w:sz w:val="20"/>
                    </w:rPr>
                    <w:t>тенции Общего собрания акционеров или Совета директоров Банка.</w:t>
                  </w:r>
                </w:p>
                <w:p w:rsidR="00B219E0" w:rsidRPr="00D70EE2" w:rsidRDefault="00B219E0" w:rsidP="00B219E0">
                  <w:pPr>
                    <w:pStyle w:val="affb"/>
                    <w:tabs>
                      <w:tab w:val="clear" w:pos="737"/>
                      <w:tab w:val="left" w:pos="0"/>
                    </w:tabs>
                    <w:ind w:left="601" w:firstLine="601"/>
                    <w:rPr>
                      <w:sz w:val="20"/>
                      <w:szCs w:val="20"/>
                    </w:rPr>
                  </w:pPr>
                  <w:r w:rsidRPr="00D70EE2">
                    <w:rPr>
                      <w:sz w:val="20"/>
                      <w:szCs w:val="20"/>
                    </w:rPr>
                    <w:t>Члены Правления Банка избираются Советом директоров по предложению Председателя Правления Банка сроком на 3 года. Члены Правления могут переизбираться неограниченное число раз.</w:t>
                  </w:r>
                </w:p>
                <w:p w:rsidR="00B219E0" w:rsidRPr="00D70EE2" w:rsidRDefault="00B219E0" w:rsidP="00B219E0">
                  <w:pPr>
                    <w:pStyle w:val="aff9"/>
                    <w:tabs>
                      <w:tab w:val="left" w:pos="0"/>
                    </w:tabs>
                    <w:ind w:left="601" w:firstLine="459"/>
                    <w:rPr>
                      <w:sz w:val="20"/>
                      <w:szCs w:val="20"/>
                    </w:rPr>
                  </w:pPr>
                  <w:r w:rsidRPr="00D70EE2">
                    <w:rPr>
                      <w:sz w:val="20"/>
                      <w:szCs w:val="20"/>
                    </w:rPr>
                    <w:t>Права и обязанности Председателя Правления Банка, членов Правления Банка определяются в соотве</w:t>
                  </w:r>
                  <w:r w:rsidRPr="00D70EE2">
                    <w:rPr>
                      <w:sz w:val="20"/>
                      <w:szCs w:val="20"/>
                    </w:rPr>
                    <w:t>т</w:t>
                  </w:r>
                  <w:r w:rsidRPr="00D70EE2">
                    <w:rPr>
                      <w:sz w:val="20"/>
                      <w:szCs w:val="20"/>
                    </w:rPr>
                    <w:t>ствии с законодательством Российской Федерации и договором, заключаемым каждым из них с Банком.</w:t>
                  </w:r>
                </w:p>
                <w:p w:rsidR="00B219E0" w:rsidRPr="00D70EE2" w:rsidRDefault="00B219E0" w:rsidP="00B219E0">
                  <w:pPr>
                    <w:pStyle w:val="aff9"/>
                    <w:tabs>
                      <w:tab w:val="left" w:pos="0"/>
                    </w:tabs>
                    <w:ind w:left="601" w:firstLine="601"/>
                    <w:rPr>
                      <w:sz w:val="20"/>
                      <w:szCs w:val="20"/>
                    </w:rPr>
                  </w:pPr>
                  <w:r w:rsidRPr="00D70EE2">
                    <w:rPr>
                      <w:sz w:val="20"/>
                      <w:szCs w:val="20"/>
                    </w:rPr>
                    <w:t>Договор с членом Правления от имени Банка подписывается Председателем Совета директоров Банка или лицом, уполномоченным Советом директоров Банка. Условия такого договора утверждаются Советом директоров Банка. На членов Правления Банка, заключивших с Банком трудовые договоры, распростран</w:t>
                  </w:r>
                  <w:r w:rsidRPr="00D70EE2">
                    <w:rPr>
                      <w:sz w:val="20"/>
                      <w:szCs w:val="20"/>
                    </w:rPr>
                    <w:t>я</w:t>
                  </w:r>
                  <w:r w:rsidRPr="00D70EE2">
                    <w:rPr>
                      <w:sz w:val="20"/>
                      <w:szCs w:val="20"/>
                    </w:rPr>
                    <w:t>ются особенности регулирования труда, установленные главой 43 Трудового кодекса Российской Федер</w:t>
                  </w:r>
                  <w:r w:rsidRPr="00D70EE2">
                    <w:rPr>
                      <w:sz w:val="20"/>
                      <w:szCs w:val="20"/>
                    </w:rPr>
                    <w:t>а</w:t>
                  </w:r>
                  <w:r w:rsidRPr="00D70EE2">
                    <w:rPr>
                      <w:sz w:val="20"/>
                      <w:szCs w:val="20"/>
                    </w:rPr>
                    <w:t>ции.</w:t>
                  </w:r>
                </w:p>
                <w:p w:rsidR="00B219E0" w:rsidRPr="00D70EE2" w:rsidRDefault="00B219E0" w:rsidP="00B219E0">
                  <w:pPr>
                    <w:tabs>
                      <w:tab w:val="left" w:pos="0"/>
                    </w:tabs>
                    <w:spacing w:after="80" w:line="260" w:lineRule="exact"/>
                    <w:ind w:left="601" w:firstLine="601"/>
                    <w:jc w:val="both"/>
                    <w:rPr>
                      <w:color w:val="000000"/>
                      <w:sz w:val="20"/>
                      <w:szCs w:val="20"/>
                    </w:rPr>
                  </w:pPr>
                  <w:r w:rsidRPr="00D70EE2">
                    <w:rPr>
                      <w:color w:val="000000"/>
                      <w:sz w:val="20"/>
                      <w:szCs w:val="20"/>
                    </w:rPr>
                    <w:t>Совет директоров вправе в любое время прекратить полномочия любого из членов Правления.</w:t>
                  </w:r>
                </w:p>
                <w:p w:rsidR="00B219E0" w:rsidRPr="00D70EE2" w:rsidRDefault="00B219E0" w:rsidP="00B219E0">
                  <w:pPr>
                    <w:tabs>
                      <w:tab w:val="left" w:pos="0"/>
                    </w:tabs>
                    <w:spacing w:after="80" w:line="260" w:lineRule="exact"/>
                    <w:ind w:left="601" w:firstLine="601"/>
                    <w:jc w:val="both"/>
                    <w:rPr>
                      <w:color w:val="000000"/>
                      <w:sz w:val="20"/>
                      <w:szCs w:val="20"/>
                    </w:rPr>
                  </w:pPr>
                  <w:r w:rsidRPr="00D70EE2">
                    <w:rPr>
                      <w:color w:val="000000"/>
                      <w:sz w:val="20"/>
                      <w:szCs w:val="20"/>
                    </w:rPr>
                    <w:t>В случае прекращения полномочий члена Правления Банка, член Правления обязан в срок, оговоре</w:t>
                  </w:r>
                  <w:r w:rsidRPr="00D70EE2">
                    <w:rPr>
                      <w:color w:val="000000"/>
                      <w:sz w:val="20"/>
                      <w:szCs w:val="20"/>
                    </w:rPr>
                    <w:t>н</w:t>
                  </w:r>
                  <w:r w:rsidRPr="00D70EE2">
                    <w:rPr>
                      <w:color w:val="000000"/>
                      <w:sz w:val="20"/>
                      <w:szCs w:val="20"/>
                    </w:rPr>
                    <w:t>ный в трудовом договоре, представить Совету директоров Банка отчет о своей работе.</w:t>
                  </w:r>
                </w:p>
                <w:p w:rsidR="00B219E0" w:rsidRPr="00D70EE2" w:rsidRDefault="00B219E0" w:rsidP="00B219E0">
                  <w:pPr>
                    <w:tabs>
                      <w:tab w:val="left" w:pos="0"/>
                    </w:tabs>
                    <w:spacing w:after="80" w:line="260" w:lineRule="exact"/>
                    <w:ind w:left="601" w:firstLine="601"/>
                    <w:jc w:val="both"/>
                    <w:rPr>
                      <w:bCs/>
                      <w:color w:val="000000"/>
                      <w:sz w:val="20"/>
                      <w:szCs w:val="20"/>
                    </w:rPr>
                  </w:pPr>
                  <w:r w:rsidRPr="00D70EE2">
                    <w:rPr>
                      <w:bCs/>
                      <w:color w:val="000000"/>
                      <w:sz w:val="20"/>
                      <w:szCs w:val="20"/>
                    </w:rPr>
                    <w:t>Правление Банка действует на основании Устава Банка, а также утвержденного Общим собранием акционеров Банка Положения о Правлении Банка, в котором устанавливаются сроки, порядок созыва и пр</w:t>
                  </w:r>
                  <w:r w:rsidRPr="00D70EE2">
                    <w:rPr>
                      <w:bCs/>
                      <w:color w:val="000000"/>
                      <w:sz w:val="20"/>
                      <w:szCs w:val="20"/>
                    </w:rPr>
                    <w:t>о</w:t>
                  </w:r>
                  <w:r w:rsidRPr="00D70EE2">
                    <w:rPr>
                      <w:bCs/>
                      <w:color w:val="000000"/>
                      <w:sz w:val="20"/>
                      <w:szCs w:val="20"/>
                    </w:rPr>
                    <w:t>ведения его заседаний, а также порядок принятия решений.</w:t>
                  </w:r>
                </w:p>
                <w:p w:rsidR="00B219E0" w:rsidRPr="00D70EE2" w:rsidRDefault="00B219E0" w:rsidP="00B219E0">
                  <w:pPr>
                    <w:tabs>
                      <w:tab w:val="left" w:pos="0"/>
                    </w:tabs>
                    <w:spacing w:after="80" w:line="260" w:lineRule="exact"/>
                    <w:ind w:left="601" w:firstLine="601"/>
                    <w:jc w:val="both"/>
                    <w:rPr>
                      <w:bCs/>
                      <w:color w:val="000000"/>
                      <w:sz w:val="20"/>
                      <w:szCs w:val="20"/>
                    </w:rPr>
                  </w:pPr>
                  <w:r w:rsidRPr="00D70EE2">
                    <w:rPr>
                      <w:bCs/>
                      <w:color w:val="000000"/>
                      <w:sz w:val="20"/>
                      <w:szCs w:val="20"/>
                    </w:rPr>
                    <w:t>Кворум для проведения заседания Правления Банка составляет не менее половины от числа избра</w:t>
                  </w:r>
                  <w:r w:rsidRPr="00D70EE2">
                    <w:rPr>
                      <w:bCs/>
                      <w:color w:val="000000"/>
                      <w:sz w:val="20"/>
                      <w:szCs w:val="20"/>
                    </w:rPr>
                    <w:t>н</w:t>
                  </w:r>
                  <w:r w:rsidRPr="00D70EE2">
                    <w:rPr>
                      <w:bCs/>
                      <w:color w:val="000000"/>
                      <w:sz w:val="20"/>
                      <w:szCs w:val="20"/>
                    </w:rPr>
                    <w:t>ных членов Правления Банка.</w:t>
                  </w:r>
                </w:p>
                <w:p w:rsidR="00B219E0" w:rsidRPr="00D70EE2" w:rsidRDefault="00B219E0" w:rsidP="00B219E0">
                  <w:pPr>
                    <w:tabs>
                      <w:tab w:val="left" w:pos="0"/>
                    </w:tabs>
                    <w:spacing w:before="120" w:after="120"/>
                    <w:ind w:left="601" w:firstLine="601"/>
                    <w:jc w:val="both"/>
                    <w:rPr>
                      <w:bCs/>
                      <w:sz w:val="20"/>
                      <w:szCs w:val="20"/>
                      <w:u w:val="single"/>
                    </w:rPr>
                  </w:pPr>
                  <w:r w:rsidRPr="00D70EE2">
                    <w:rPr>
                      <w:sz w:val="20"/>
                      <w:szCs w:val="20"/>
                    </w:rPr>
                    <w:t>На заседаниях Правления Банка председательствует Председатель Правления Банка</w:t>
                  </w:r>
                </w:p>
                <w:p w:rsidR="00B219E0" w:rsidRPr="00D70EE2" w:rsidRDefault="00B219E0" w:rsidP="00B219E0">
                  <w:pPr>
                    <w:spacing w:before="120" w:after="120"/>
                    <w:ind w:left="601"/>
                    <w:jc w:val="both"/>
                    <w:rPr>
                      <w:bCs/>
                      <w:sz w:val="20"/>
                      <w:szCs w:val="20"/>
                      <w:u w:val="single"/>
                    </w:rPr>
                  </w:pPr>
                </w:p>
                <w:p w:rsidR="00B219E0" w:rsidRPr="00D70EE2" w:rsidRDefault="00B219E0" w:rsidP="00B219E0">
                  <w:pPr>
                    <w:spacing w:before="120" w:after="120"/>
                    <w:ind w:left="601"/>
                    <w:jc w:val="both"/>
                    <w:rPr>
                      <w:b/>
                      <w:sz w:val="20"/>
                      <w:szCs w:val="20"/>
                    </w:rPr>
                  </w:pPr>
                  <w:r w:rsidRPr="00D70EE2">
                    <w:rPr>
                      <w:b/>
                      <w:bCs/>
                      <w:sz w:val="20"/>
                      <w:szCs w:val="20"/>
                    </w:rPr>
                    <w:t xml:space="preserve">4. </w:t>
                  </w:r>
                  <w:r w:rsidRPr="00D70EE2">
                    <w:rPr>
                      <w:b/>
                      <w:sz w:val="20"/>
                      <w:szCs w:val="20"/>
                    </w:rPr>
                    <w:t>Единоличный исполнительный орган Банка – Председатель Правления Банка</w:t>
                  </w:r>
                </w:p>
                <w:p w:rsidR="00B219E0" w:rsidRPr="00D70EE2" w:rsidRDefault="00B219E0" w:rsidP="00B219E0">
                  <w:pPr>
                    <w:ind w:left="601" w:firstLine="567"/>
                    <w:jc w:val="both"/>
                    <w:rPr>
                      <w:sz w:val="20"/>
                      <w:szCs w:val="20"/>
                    </w:rPr>
                  </w:pPr>
                  <w:r w:rsidRPr="00D70EE2">
                    <w:rPr>
                      <w:sz w:val="20"/>
                      <w:szCs w:val="20"/>
                    </w:rPr>
                    <w:t>К компетенции Председателя Правления Банка относятся все вопросы руководства текущей деятел</w:t>
                  </w:r>
                  <w:r w:rsidRPr="00D70EE2">
                    <w:rPr>
                      <w:sz w:val="20"/>
                      <w:szCs w:val="20"/>
                    </w:rPr>
                    <w:t>ь</w:t>
                  </w:r>
                  <w:r w:rsidRPr="00D70EE2">
                    <w:rPr>
                      <w:sz w:val="20"/>
                      <w:szCs w:val="20"/>
                    </w:rPr>
                    <w:t>ностью Банка, за исключением вопросов, отнесенных к компетенции Общего собрания акционеров Банка, Совета директоров Банка или Правления Банка.</w:t>
                  </w:r>
                </w:p>
                <w:p w:rsidR="00B219E0" w:rsidRPr="00D70EE2" w:rsidRDefault="00B219E0" w:rsidP="00B219E0">
                  <w:pPr>
                    <w:ind w:left="601" w:firstLine="567"/>
                    <w:jc w:val="both"/>
                    <w:rPr>
                      <w:sz w:val="20"/>
                      <w:szCs w:val="20"/>
                    </w:rPr>
                  </w:pPr>
                  <w:r w:rsidRPr="00D70EE2">
                    <w:rPr>
                      <w:sz w:val="20"/>
                      <w:szCs w:val="20"/>
                    </w:rPr>
                    <w:t>Председатель Правления представляет точку зрения исполнительных органов на заседаниях Совета директоров и Общих собраниях акционеров Банка. Председатель Правления возглавляет Правление Банка и организует его работу.</w:t>
                  </w:r>
                </w:p>
                <w:p w:rsidR="00B219E0" w:rsidRPr="00D70EE2" w:rsidRDefault="00B219E0" w:rsidP="00B219E0">
                  <w:pPr>
                    <w:ind w:left="601" w:firstLine="567"/>
                    <w:jc w:val="both"/>
                    <w:rPr>
                      <w:sz w:val="20"/>
                      <w:szCs w:val="20"/>
                    </w:rPr>
                  </w:pPr>
                </w:p>
                <w:p w:rsidR="00B219E0" w:rsidRPr="00D70EE2" w:rsidRDefault="00B219E0" w:rsidP="00B219E0">
                  <w:pPr>
                    <w:ind w:left="601" w:firstLine="567"/>
                    <w:jc w:val="both"/>
                    <w:rPr>
                      <w:sz w:val="20"/>
                      <w:szCs w:val="20"/>
                    </w:rPr>
                  </w:pPr>
                  <w:r w:rsidRPr="00D70EE2">
                    <w:rPr>
                      <w:sz w:val="20"/>
                      <w:szCs w:val="20"/>
                    </w:rPr>
                    <w:t>В рамках своей компетенции Председатель Правления:</w:t>
                  </w:r>
                </w:p>
                <w:p w:rsidR="00B219E0" w:rsidRPr="00D70EE2" w:rsidRDefault="00B219E0" w:rsidP="007D7E20">
                  <w:pPr>
                    <w:pStyle w:val="aa"/>
                    <w:numPr>
                      <w:ilvl w:val="0"/>
                      <w:numId w:val="16"/>
                    </w:numPr>
                    <w:tabs>
                      <w:tab w:val="clear" w:pos="720"/>
                      <w:tab w:val="left" w:pos="0"/>
                    </w:tabs>
                    <w:autoSpaceDE/>
                    <w:autoSpaceDN/>
                    <w:spacing w:after="80" w:line="260" w:lineRule="exact"/>
                    <w:ind w:left="601" w:firstLine="318"/>
                    <w:rPr>
                      <w:b w:val="0"/>
                      <w:sz w:val="20"/>
                    </w:rPr>
                  </w:pPr>
                  <w:r w:rsidRPr="00D70EE2">
                    <w:rPr>
                      <w:b w:val="0"/>
                      <w:sz w:val="20"/>
                    </w:rPr>
                    <w:t>в интересах и от имени Банка распоряжается имуществом и средствами Банка;</w:t>
                  </w:r>
                </w:p>
                <w:p w:rsidR="00B219E0" w:rsidRPr="00D70EE2" w:rsidRDefault="00B219E0" w:rsidP="007D7E20">
                  <w:pPr>
                    <w:pStyle w:val="aa"/>
                    <w:numPr>
                      <w:ilvl w:val="0"/>
                      <w:numId w:val="16"/>
                    </w:numPr>
                    <w:tabs>
                      <w:tab w:val="clear" w:pos="720"/>
                      <w:tab w:val="num" w:pos="0"/>
                    </w:tabs>
                    <w:autoSpaceDE/>
                    <w:autoSpaceDN/>
                    <w:spacing w:after="80" w:line="260" w:lineRule="exact"/>
                    <w:ind w:left="601" w:firstLine="318"/>
                    <w:rPr>
                      <w:b w:val="0"/>
                      <w:sz w:val="20"/>
                    </w:rPr>
                  </w:pPr>
                  <w:r w:rsidRPr="00D70EE2">
                    <w:rPr>
                      <w:b w:val="0"/>
                      <w:sz w:val="20"/>
                    </w:rPr>
                    <w:t>совершает от имени Банка любые сделки, как в Российской Федерации, так и за рубежом, за и</w:t>
                  </w:r>
                  <w:r w:rsidRPr="00D70EE2">
                    <w:rPr>
                      <w:b w:val="0"/>
                      <w:sz w:val="20"/>
                    </w:rPr>
                    <w:t>с</w:t>
                  </w:r>
                  <w:r w:rsidRPr="00D70EE2">
                    <w:rPr>
                      <w:b w:val="0"/>
                      <w:sz w:val="20"/>
                    </w:rPr>
                    <w:t>ключением случаев, предусмотренных законодательством  Российской Федерации и настоящим Уставом;</w:t>
                  </w:r>
                </w:p>
                <w:p w:rsidR="00B219E0" w:rsidRPr="00D70EE2" w:rsidRDefault="00B219E0" w:rsidP="007D7E20">
                  <w:pPr>
                    <w:pStyle w:val="aa"/>
                    <w:numPr>
                      <w:ilvl w:val="0"/>
                      <w:numId w:val="16"/>
                    </w:numPr>
                    <w:tabs>
                      <w:tab w:val="clear" w:pos="720"/>
                      <w:tab w:val="num" w:pos="0"/>
                    </w:tabs>
                    <w:autoSpaceDE/>
                    <w:autoSpaceDN/>
                    <w:spacing w:after="80" w:line="260" w:lineRule="exact"/>
                    <w:ind w:left="601" w:firstLine="318"/>
                    <w:rPr>
                      <w:b w:val="0"/>
                      <w:sz w:val="20"/>
                    </w:rPr>
                  </w:pPr>
                  <w:r w:rsidRPr="00D70EE2">
                    <w:rPr>
                      <w:b w:val="0"/>
                      <w:sz w:val="20"/>
                    </w:rPr>
                    <w:t xml:space="preserve">утверждает штатное расписание Банка, его филиалов и представительств, принимает на работу и увольняет сотрудников Банка в соответствии с законодательством  </w:t>
                  </w:r>
                  <w:r w:rsidRPr="00D70EE2">
                    <w:rPr>
                      <w:rFonts w:cs="Arial"/>
                      <w:b w:val="0"/>
                      <w:sz w:val="20"/>
                    </w:rPr>
                    <w:t>Российской Федерации</w:t>
                  </w:r>
                  <w:r w:rsidRPr="00D70EE2">
                    <w:rPr>
                      <w:b w:val="0"/>
                      <w:sz w:val="20"/>
                    </w:rPr>
                    <w:t>, утверждает пр</w:t>
                  </w:r>
                  <w:r w:rsidRPr="00D70EE2">
                    <w:rPr>
                      <w:b w:val="0"/>
                      <w:sz w:val="20"/>
                    </w:rPr>
                    <w:t>а</w:t>
                  </w:r>
                  <w:r w:rsidRPr="00D70EE2">
                    <w:rPr>
                      <w:b w:val="0"/>
                      <w:sz w:val="20"/>
                    </w:rPr>
                    <w:t>вила внутреннего трудового распорядка Банка и устанавливает системы оплаты труда, поощряет отличи</w:t>
                  </w:r>
                  <w:r w:rsidRPr="00D70EE2">
                    <w:rPr>
                      <w:b w:val="0"/>
                      <w:sz w:val="20"/>
                    </w:rPr>
                    <w:t>в</w:t>
                  </w:r>
                  <w:r w:rsidRPr="00D70EE2">
                    <w:rPr>
                      <w:b w:val="0"/>
                      <w:sz w:val="20"/>
                    </w:rPr>
                    <w:t>шихся работников и налагает дисциплинарные взыскания;</w:t>
                  </w:r>
                </w:p>
                <w:p w:rsidR="00B219E0" w:rsidRPr="00D70EE2" w:rsidRDefault="00B219E0" w:rsidP="007D7E20">
                  <w:pPr>
                    <w:pStyle w:val="aa"/>
                    <w:numPr>
                      <w:ilvl w:val="0"/>
                      <w:numId w:val="16"/>
                    </w:numPr>
                    <w:tabs>
                      <w:tab w:val="clear" w:pos="720"/>
                      <w:tab w:val="num" w:pos="-1101"/>
                      <w:tab w:val="left" w:pos="-959"/>
                      <w:tab w:val="left" w:pos="-108"/>
                    </w:tabs>
                    <w:autoSpaceDE/>
                    <w:autoSpaceDN/>
                    <w:spacing w:after="80" w:line="260" w:lineRule="exact"/>
                    <w:ind w:left="601" w:firstLine="318"/>
                    <w:rPr>
                      <w:b w:val="0"/>
                      <w:sz w:val="20"/>
                    </w:rPr>
                  </w:pPr>
                  <w:r w:rsidRPr="00D70EE2">
                    <w:rPr>
                      <w:b w:val="0"/>
                      <w:sz w:val="20"/>
                    </w:rPr>
                    <w:t>организует бухгалтерский и налоговый учет и отчетность, обеспечивает сохранность учетных д</w:t>
                  </w:r>
                  <w:r w:rsidRPr="00D70EE2">
                    <w:rPr>
                      <w:b w:val="0"/>
                      <w:sz w:val="20"/>
                    </w:rPr>
                    <w:t>о</w:t>
                  </w:r>
                  <w:r w:rsidRPr="00D70EE2">
                    <w:rPr>
                      <w:b w:val="0"/>
                      <w:sz w:val="20"/>
                    </w:rPr>
                    <w:t>кументов, регистров бухгалтерского учета и бухгалтерской отчетности;</w:t>
                  </w:r>
                </w:p>
                <w:p w:rsidR="00B219E0" w:rsidRPr="00D70EE2" w:rsidRDefault="00B219E0" w:rsidP="007D7E20">
                  <w:pPr>
                    <w:pStyle w:val="aa"/>
                    <w:numPr>
                      <w:ilvl w:val="0"/>
                      <w:numId w:val="16"/>
                    </w:numPr>
                    <w:tabs>
                      <w:tab w:val="clear" w:pos="720"/>
                      <w:tab w:val="left" w:pos="0"/>
                    </w:tabs>
                    <w:autoSpaceDE/>
                    <w:autoSpaceDN/>
                    <w:spacing w:after="80" w:line="260" w:lineRule="exact"/>
                    <w:ind w:left="601" w:firstLine="318"/>
                    <w:rPr>
                      <w:b w:val="0"/>
                      <w:sz w:val="20"/>
                    </w:rPr>
                  </w:pPr>
                  <w:r w:rsidRPr="00D70EE2">
                    <w:rPr>
                      <w:b w:val="0"/>
                      <w:sz w:val="20"/>
                    </w:rPr>
                    <w:t>принимает меры для обеспечения сохранности коммерческой и банковской тайны, конфиденц</w:t>
                  </w:r>
                  <w:r w:rsidRPr="00D70EE2">
                    <w:rPr>
                      <w:b w:val="0"/>
                      <w:sz w:val="20"/>
                    </w:rPr>
                    <w:t>и</w:t>
                  </w:r>
                  <w:r w:rsidRPr="00D70EE2">
                    <w:rPr>
                      <w:b w:val="0"/>
                      <w:sz w:val="20"/>
                    </w:rPr>
                    <w:t>альной информации, относящейся к Банку;</w:t>
                  </w:r>
                </w:p>
                <w:p w:rsidR="00B219E0" w:rsidRPr="00D70EE2" w:rsidRDefault="00B219E0" w:rsidP="007D7E20">
                  <w:pPr>
                    <w:pStyle w:val="aa"/>
                    <w:numPr>
                      <w:ilvl w:val="0"/>
                      <w:numId w:val="16"/>
                    </w:numPr>
                    <w:tabs>
                      <w:tab w:val="clear" w:pos="720"/>
                      <w:tab w:val="num" w:pos="-108"/>
                      <w:tab w:val="left" w:pos="0"/>
                    </w:tabs>
                    <w:autoSpaceDE/>
                    <w:autoSpaceDN/>
                    <w:spacing w:after="80" w:line="260" w:lineRule="exact"/>
                    <w:ind w:left="601" w:firstLine="318"/>
                    <w:rPr>
                      <w:b w:val="0"/>
                      <w:sz w:val="20"/>
                    </w:rPr>
                  </w:pPr>
                  <w:r w:rsidRPr="00D70EE2">
                    <w:rPr>
                      <w:b w:val="0"/>
                      <w:sz w:val="20"/>
                    </w:rPr>
                    <w:t>представляет интересы Банка в  органах государственной власти, в том числе, в судах общей юри</w:t>
                  </w:r>
                  <w:r w:rsidRPr="00D70EE2">
                    <w:rPr>
                      <w:b w:val="0"/>
                      <w:sz w:val="20"/>
                    </w:rPr>
                    <w:t>с</w:t>
                  </w:r>
                  <w:r w:rsidRPr="00D70EE2">
                    <w:rPr>
                      <w:b w:val="0"/>
                      <w:sz w:val="20"/>
                    </w:rPr>
                    <w:t>дикции, арбитражных и третейских судах, финансовых, административных и иных органах, министерствах, ведомствах и иных государственных учреждениях, в отношениях с физическими лицами и юридическими лицами всех форм собственности;</w:t>
                  </w:r>
                </w:p>
                <w:p w:rsidR="00B219E0" w:rsidRPr="00D70EE2" w:rsidRDefault="00B219E0" w:rsidP="007D7E20">
                  <w:pPr>
                    <w:pStyle w:val="aa"/>
                    <w:numPr>
                      <w:ilvl w:val="0"/>
                      <w:numId w:val="16"/>
                    </w:numPr>
                    <w:tabs>
                      <w:tab w:val="clear" w:pos="720"/>
                      <w:tab w:val="left" w:pos="0"/>
                      <w:tab w:val="num" w:pos="176"/>
                      <w:tab w:val="left" w:pos="318"/>
                    </w:tabs>
                    <w:autoSpaceDE/>
                    <w:autoSpaceDN/>
                    <w:spacing w:after="80" w:line="260" w:lineRule="exact"/>
                    <w:ind w:left="601" w:firstLine="318"/>
                    <w:rPr>
                      <w:b w:val="0"/>
                      <w:sz w:val="20"/>
                    </w:rPr>
                  </w:pPr>
                  <w:r w:rsidRPr="00D70EE2">
                    <w:rPr>
                      <w:b w:val="0"/>
                      <w:sz w:val="20"/>
                    </w:rPr>
                    <w:t>выдает доверенности на совершение любых действий от имени Банка, в том числе с правом пер</w:t>
                  </w:r>
                  <w:r w:rsidRPr="00D70EE2">
                    <w:rPr>
                      <w:b w:val="0"/>
                      <w:sz w:val="20"/>
                    </w:rPr>
                    <w:t>е</w:t>
                  </w:r>
                  <w:r w:rsidRPr="00D70EE2">
                    <w:rPr>
                      <w:b w:val="0"/>
                      <w:sz w:val="20"/>
                    </w:rPr>
                    <w:t>доверия;</w:t>
                  </w:r>
                </w:p>
                <w:p w:rsidR="00B219E0" w:rsidRPr="00D70EE2" w:rsidRDefault="00B219E0" w:rsidP="007D7E20">
                  <w:pPr>
                    <w:pStyle w:val="aa"/>
                    <w:numPr>
                      <w:ilvl w:val="0"/>
                      <w:numId w:val="16"/>
                    </w:numPr>
                    <w:tabs>
                      <w:tab w:val="clear" w:pos="720"/>
                      <w:tab w:val="left" w:pos="0"/>
                      <w:tab w:val="left" w:pos="34"/>
                    </w:tabs>
                    <w:autoSpaceDE/>
                    <w:autoSpaceDN/>
                    <w:spacing w:after="80" w:line="260" w:lineRule="exact"/>
                    <w:ind w:left="601" w:firstLine="318"/>
                    <w:rPr>
                      <w:b w:val="0"/>
                      <w:sz w:val="20"/>
                    </w:rPr>
                  </w:pPr>
                  <w:proofErr w:type="gramStart"/>
                  <w:r w:rsidRPr="00D70EE2">
                    <w:rPr>
                      <w:b w:val="0"/>
                      <w:sz w:val="20"/>
                    </w:rPr>
                    <w:t>издает приказы, утверждает внутренние документы Банка, регулирующие текущую деятельность Банка, в том числе устанавливающие порядок предоставления банковских продуктов и оказания услуг, ос</w:t>
                  </w:r>
                  <w:r w:rsidRPr="00D70EE2">
                    <w:rPr>
                      <w:b w:val="0"/>
                      <w:sz w:val="20"/>
                    </w:rPr>
                    <w:t>у</w:t>
                  </w:r>
                  <w:r w:rsidRPr="00D70EE2">
                    <w:rPr>
                      <w:b w:val="0"/>
                      <w:sz w:val="20"/>
                    </w:rPr>
                    <w:t>ществления банковских операций и совершения сделок, или регламентирующие вопросы административно–хозяйственной деятельности Банка (Регламенты, Порядки, Технологии, Процедуры, Правила, Методики и прочие), деятельность внутренних структурных подразделений Банка, должностные инструкции работников Банка, а также другие внутренние документы за исключением документов, утверждение которых</w:t>
                  </w:r>
                  <w:proofErr w:type="gramEnd"/>
                  <w:r w:rsidRPr="00D70EE2">
                    <w:rPr>
                      <w:b w:val="0"/>
                      <w:sz w:val="20"/>
                    </w:rPr>
                    <w:t xml:space="preserve"> отнесено к компетенции Общего собрания акционеров Банка, Совета директоров или Правления;</w:t>
                  </w:r>
                </w:p>
                <w:p w:rsidR="00B219E0" w:rsidRPr="00D70EE2" w:rsidRDefault="00B219E0" w:rsidP="007D7E20">
                  <w:pPr>
                    <w:pStyle w:val="aa"/>
                    <w:numPr>
                      <w:ilvl w:val="0"/>
                      <w:numId w:val="16"/>
                    </w:numPr>
                    <w:tabs>
                      <w:tab w:val="clear" w:pos="720"/>
                      <w:tab w:val="left" w:pos="0"/>
                    </w:tabs>
                    <w:autoSpaceDE/>
                    <w:autoSpaceDN/>
                    <w:spacing w:after="80" w:line="260" w:lineRule="exact"/>
                    <w:ind w:left="601" w:firstLine="318"/>
                    <w:rPr>
                      <w:b w:val="0"/>
                      <w:sz w:val="20"/>
                    </w:rPr>
                  </w:pPr>
                  <w:r w:rsidRPr="00D70EE2">
                    <w:rPr>
                      <w:b w:val="0"/>
                      <w:sz w:val="20"/>
                    </w:rPr>
                    <w:t>выносит по своему усмотрению на рассмотрение Правления Банка документы, указанные в по</w:t>
                  </w:r>
                  <w:r w:rsidRPr="00D70EE2">
                    <w:rPr>
                      <w:b w:val="0"/>
                      <w:sz w:val="20"/>
                    </w:rPr>
                    <w:t>д</w:t>
                  </w:r>
                  <w:r w:rsidRPr="00D70EE2">
                    <w:rPr>
                      <w:b w:val="0"/>
                      <w:sz w:val="20"/>
                    </w:rPr>
                    <w:t>пункте 5 пункта 11.14 настоящего Устава;</w:t>
                  </w:r>
                </w:p>
                <w:p w:rsidR="00B219E0" w:rsidRPr="00D70EE2" w:rsidRDefault="00B219E0" w:rsidP="007D7E20">
                  <w:pPr>
                    <w:pStyle w:val="a0"/>
                    <w:numPr>
                      <w:ilvl w:val="0"/>
                      <w:numId w:val="16"/>
                    </w:numPr>
                    <w:tabs>
                      <w:tab w:val="clear" w:pos="720"/>
                      <w:tab w:val="left" w:pos="0"/>
                      <w:tab w:val="left" w:pos="459"/>
                    </w:tabs>
                    <w:ind w:left="601" w:firstLine="318"/>
                    <w:rPr>
                      <w:sz w:val="20"/>
                      <w:szCs w:val="20"/>
                    </w:rPr>
                  </w:pPr>
                  <w:r w:rsidRPr="00D70EE2">
                    <w:rPr>
                      <w:sz w:val="20"/>
                      <w:szCs w:val="20"/>
                    </w:rPr>
                    <w:t xml:space="preserve">принимает решения об открытии (закрытии) дополнительных офисов, </w:t>
                  </w:r>
                  <w:proofErr w:type="spellStart"/>
                  <w:r w:rsidRPr="00D70EE2">
                    <w:rPr>
                      <w:sz w:val="20"/>
                      <w:szCs w:val="20"/>
                    </w:rPr>
                    <w:t>кредитно</w:t>
                  </w:r>
                  <w:proofErr w:type="spellEnd"/>
                  <w:r w:rsidRPr="00D70EE2">
                    <w:rPr>
                      <w:sz w:val="20"/>
                      <w:szCs w:val="20"/>
                    </w:rPr>
                    <w:t>–кассовых офисов, операционных офисов, операционных касс вне кассового узла  Банка (филиала Банка) и утверждает док</w:t>
                  </w:r>
                  <w:r w:rsidRPr="00D70EE2">
                    <w:rPr>
                      <w:sz w:val="20"/>
                      <w:szCs w:val="20"/>
                    </w:rPr>
                    <w:t>у</w:t>
                  </w:r>
                  <w:r w:rsidRPr="00D70EE2">
                    <w:rPr>
                      <w:sz w:val="20"/>
                      <w:szCs w:val="20"/>
                    </w:rPr>
                    <w:t>менты, определяющие порядок их деятельности;</w:t>
                  </w:r>
                </w:p>
                <w:p w:rsidR="00B219E0" w:rsidRPr="00D70EE2" w:rsidRDefault="00B219E0" w:rsidP="007D7E20">
                  <w:pPr>
                    <w:pStyle w:val="a0"/>
                    <w:numPr>
                      <w:ilvl w:val="0"/>
                      <w:numId w:val="16"/>
                    </w:numPr>
                    <w:tabs>
                      <w:tab w:val="clear" w:pos="720"/>
                      <w:tab w:val="left" w:pos="0"/>
                      <w:tab w:val="left" w:pos="459"/>
                    </w:tabs>
                    <w:ind w:left="601" w:firstLine="318"/>
                    <w:rPr>
                      <w:sz w:val="20"/>
                      <w:szCs w:val="20"/>
                    </w:rPr>
                  </w:pPr>
                  <w:r w:rsidRPr="00D70EE2">
                    <w:rPr>
                      <w:sz w:val="20"/>
                      <w:szCs w:val="20"/>
                    </w:rPr>
                    <w:t>п</w:t>
                  </w:r>
                  <w:r w:rsidRPr="00D70EE2">
                    <w:rPr>
                      <w:color w:val="000000"/>
                      <w:sz w:val="20"/>
                      <w:szCs w:val="20"/>
                    </w:rPr>
                    <w:t xml:space="preserve">редставляет на утверждение Совету директоров Банка кандидатов на должности </w:t>
                  </w:r>
                  <w:r w:rsidRPr="00D70EE2">
                    <w:rPr>
                      <w:sz w:val="20"/>
                      <w:szCs w:val="20"/>
                    </w:rPr>
                    <w:t xml:space="preserve"> Главного бу</w:t>
                  </w:r>
                  <w:r w:rsidRPr="00D70EE2">
                    <w:rPr>
                      <w:sz w:val="20"/>
                      <w:szCs w:val="20"/>
                    </w:rPr>
                    <w:t>х</w:t>
                  </w:r>
                  <w:r w:rsidRPr="00D70EE2">
                    <w:rPr>
                      <w:sz w:val="20"/>
                      <w:szCs w:val="20"/>
                    </w:rPr>
                    <w:t>галтера Банка, заместителей Главного бухгалтера Банка, заместителей Председателя Правления Банка;</w:t>
                  </w:r>
                </w:p>
                <w:p w:rsidR="00B219E0" w:rsidRPr="00D70EE2" w:rsidRDefault="00B219E0" w:rsidP="007D7E20">
                  <w:pPr>
                    <w:pStyle w:val="a0"/>
                    <w:numPr>
                      <w:ilvl w:val="0"/>
                      <w:numId w:val="16"/>
                    </w:numPr>
                    <w:tabs>
                      <w:tab w:val="clear" w:pos="720"/>
                      <w:tab w:val="left" w:pos="0"/>
                      <w:tab w:val="left" w:pos="459"/>
                    </w:tabs>
                    <w:ind w:left="601" w:firstLine="318"/>
                    <w:rPr>
                      <w:sz w:val="20"/>
                      <w:szCs w:val="20"/>
                    </w:rPr>
                  </w:pPr>
                  <w:r w:rsidRPr="00D70EE2">
                    <w:rPr>
                      <w:sz w:val="20"/>
                      <w:szCs w:val="20"/>
                    </w:rPr>
                    <w:t>распределяет обязанности между своими заместителями;</w:t>
                  </w:r>
                </w:p>
                <w:p w:rsidR="00B219E0" w:rsidRPr="00D70EE2" w:rsidRDefault="00B219E0" w:rsidP="007D7E20">
                  <w:pPr>
                    <w:pStyle w:val="aa"/>
                    <w:numPr>
                      <w:ilvl w:val="0"/>
                      <w:numId w:val="16"/>
                    </w:numPr>
                    <w:tabs>
                      <w:tab w:val="clear" w:pos="720"/>
                      <w:tab w:val="left" w:pos="0"/>
                      <w:tab w:val="left" w:pos="459"/>
                    </w:tabs>
                    <w:autoSpaceDE/>
                    <w:autoSpaceDN/>
                    <w:spacing w:after="80" w:line="260" w:lineRule="exact"/>
                    <w:ind w:left="601" w:firstLine="318"/>
                    <w:rPr>
                      <w:b w:val="0"/>
                      <w:sz w:val="20"/>
                    </w:rPr>
                  </w:pPr>
                  <w:r w:rsidRPr="00D70EE2">
                    <w:rPr>
                      <w:b w:val="0"/>
                      <w:sz w:val="20"/>
                    </w:rPr>
                    <w:t>осуществляет иные полномочия, необходимые для текущего оперативного управления деятельн</w:t>
                  </w:r>
                  <w:r w:rsidRPr="00D70EE2">
                    <w:rPr>
                      <w:b w:val="0"/>
                      <w:sz w:val="20"/>
                    </w:rPr>
                    <w:t>о</w:t>
                  </w:r>
                  <w:r w:rsidRPr="00D70EE2">
                    <w:rPr>
                      <w:b w:val="0"/>
                      <w:sz w:val="20"/>
                    </w:rPr>
                    <w:t>стью Банка.</w:t>
                  </w:r>
                </w:p>
                <w:p w:rsidR="00B219E0" w:rsidRPr="00D70EE2" w:rsidRDefault="00B219E0" w:rsidP="00B219E0">
                  <w:pPr>
                    <w:pStyle w:val="a"/>
                    <w:tabs>
                      <w:tab w:val="clear" w:pos="1440"/>
                      <w:tab w:val="left" w:pos="0"/>
                      <w:tab w:val="num" w:pos="34"/>
                    </w:tabs>
                    <w:ind w:left="601" w:firstLine="459"/>
                    <w:rPr>
                      <w:sz w:val="20"/>
                      <w:szCs w:val="20"/>
                    </w:rPr>
                  </w:pPr>
                  <w:r w:rsidRPr="00D70EE2">
                    <w:rPr>
                      <w:sz w:val="20"/>
                      <w:szCs w:val="20"/>
                    </w:rPr>
                    <w:t xml:space="preserve">В </w:t>
                  </w:r>
                  <w:proofErr w:type="gramStart"/>
                  <w:r w:rsidRPr="00D70EE2">
                    <w:rPr>
                      <w:sz w:val="20"/>
                      <w:szCs w:val="20"/>
                    </w:rPr>
                    <w:t>рамках</w:t>
                  </w:r>
                  <w:proofErr w:type="gramEnd"/>
                  <w:r w:rsidRPr="00D70EE2">
                    <w:rPr>
                      <w:sz w:val="20"/>
                      <w:szCs w:val="20"/>
                    </w:rPr>
                    <w:t xml:space="preserve"> возложенных на него полномочий Председатель Правления Банка издает приказы и дает устные указания, обязательные для исполнения всеми работниками Банка.</w:t>
                  </w:r>
                </w:p>
                <w:p w:rsidR="00B219E0" w:rsidRPr="00D70EE2" w:rsidRDefault="00B219E0" w:rsidP="00B219E0">
                  <w:pPr>
                    <w:pStyle w:val="affb"/>
                    <w:tabs>
                      <w:tab w:val="clear" w:pos="737"/>
                      <w:tab w:val="left" w:pos="0"/>
                      <w:tab w:val="num" w:pos="34"/>
                    </w:tabs>
                    <w:ind w:left="601" w:firstLine="459"/>
                    <w:rPr>
                      <w:sz w:val="20"/>
                      <w:szCs w:val="20"/>
                    </w:rPr>
                  </w:pPr>
                  <w:r w:rsidRPr="00D70EE2">
                    <w:rPr>
                      <w:sz w:val="20"/>
                      <w:szCs w:val="20"/>
                    </w:rPr>
                    <w:t>Председатель Правления назначается на должность Советом директоров Банка сроком на 3 (три) года, и может переизбираться неограниченное число раз.</w:t>
                  </w:r>
                </w:p>
                <w:p w:rsidR="00B219E0" w:rsidRPr="00D70EE2" w:rsidRDefault="00B219E0" w:rsidP="00B219E0">
                  <w:pPr>
                    <w:pStyle w:val="a"/>
                    <w:numPr>
                      <w:ilvl w:val="0"/>
                      <w:numId w:val="0"/>
                    </w:numPr>
                    <w:tabs>
                      <w:tab w:val="left" w:pos="0"/>
                      <w:tab w:val="num" w:pos="34"/>
                    </w:tabs>
                    <w:ind w:left="601" w:firstLine="459"/>
                    <w:rPr>
                      <w:sz w:val="20"/>
                      <w:szCs w:val="20"/>
                    </w:rPr>
                  </w:pPr>
                  <w:r w:rsidRPr="00D70EE2">
                    <w:rPr>
                      <w:sz w:val="20"/>
                      <w:szCs w:val="20"/>
                    </w:rPr>
                    <w:t>Трудовой договор с Председателем Правления от имени Банка подписывается  Председателем  Совета директоров Банка, либо лицом, уполномоченным Советом директоров. Условия такого договора утвержд</w:t>
                  </w:r>
                  <w:r w:rsidRPr="00D70EE2">
                    <w:rPr>
                      <w:sz w:val="20"/>
                      <w:szCs w:val="20"/>
                    </w:rPr>
                    <w:t>а</w:t>
                  </w:r>
                  <w:r w:rsidRPr="00D70EE2">
                    <w:rPr>
                      <w:sz w:val="20"/>
                      <w:szCs w:val="20"/>
                    </w:rPr>
                    <w:t>ются Советом директоров Банка.</w:t>
                  </w:r>
                </w:p>
                <w:p w:rsidR="00B219E0" w:rsidRPr="00D70EE2" w:rsidRDefault="00B219E0" w:rsidP="00B219E0">
                  <w:pPr>
                    <w:pStyle w:val="a"/>
                    <w:tabs>
                      <w:tab w:val="clear" w:pos="1440"/>
                      <w:tab w:val="left" w:pos="0"/>
                      <w:tab w:val="num" w:pos="34"/>
                    </w:tabs>
                    <w:ind w:left="601" w:firstLine="459"/>
                    <w:rPr>
                      <w:sz w:val="20"/>
                      <w:szCs w:val="20"/>
                    </w:rPr>
                  </w:pPr>
                  <w:r w:rsidRPr="00D70EE2">
                    <w:rPr>
                      <w:sz w:val="20"/>
                      <w:szCs w:val="20"/>
                    </w:rPr>
                    <w:t>При осуществлении возложенных на него функций Председатель Правления Банка руководствуе</w:t>
                  </w:r>
                  <w:r w:rsidRPr="00D70EE2">
                    <w:rPr>
                      <w:sz w:val="20"/>
                      <w:szCs w:val="20"/>
                    </w:rPr>
                    <w:t>т</w:t>
                  </w:r>
                  <w:r w:rsidRPr="00D70EE2">
                    <w:rPr>
                      <w:sz w:val="20"/>
                      <w:szCs w:val="20"/>
                    </w:rPr>
                    <w:t xml:space="preserve">ся законодательством </w:t>
                  </w:r>
                  <w:r w:rsidRPr="00D70EE2">
                    <w:rPr>
                      <w:rFonts w:cs="Arial"/>
                      <w:sz w:val="20"/>
                      <w:szCs w:val="20"/>
                    </w:rPr>
                    <w:t>Российской Федерации</w:t>
                  </w:r>
                  <w:r w:rsidRPr="00D70EE2">
                    <w:rPr>
                      <w:sz w:val="20"/>
                      <w:szCs w:val="20"/>
                    </w:rPr>
                    <w:t>, положениями настоящего Устава и внутренними документами Банка.</w:t>
                  </w:r>
                </w:p>
                <w:p w:rsidR="00B219E0" w:rsidRPr="00D70EE2" w:rsidRDefault="00B219E0" w:rsidP="00B219E0">
                  <w:pPr>
                    <w:pStyle w:val="a"/>
                    <w:tabs>
                      <w:tab w:val="clear" w:pos="1440"/>
                      <w:tab w:val="left" w:pos="0"/>
                      <w:tab w:val="num" w:pos="34"/>
                    </w:tabs>
                    <w:ind w:left="601" w:firstLine="459"/>
                    <w:rPr>
                      <w:sz w:val="20"/>
                      <w:szCs w:val="20"/>
                    </w:rPr>
                  </w:pPr>
                  <w:r w:rsidRPr="00D70EE2">
                    <w:rPr>
                      <w:sz w:val="20"/>
                      <w:szCs w:val="20"/>
                    </w:rPr>
                    <w:t>Председатель Правления Банка несет персональную ответственность за невыполнение возложе</w:t>
                  </w:r>
                  <w:r w:rsidRPr="00D70EE2">
                    <w:rPr>
                      <w:sz w:val="20"/>
                      <w:szCs w:val="20"/>
                    </w:rPr>
                    <w:t>н</w:t>
                  </w:r>
                  <w:r w:rsidRPr="00D70EE2">
                    <w:rPr>
                      <w:sz w:val="20"/>
                      <w:szCs w:val="20"/>
                    </w:rPr>
                    <w:t>ных на Банк задач, реализацию стратегии и политики Банка, утвержденных Советом директоров Банка, ук</w:t>
                  </w:r>
                  <w:r w:rsidRPr="00D70EE2">
                    <w:rPr>
                      <w:sz w:val="20"/>
                      <w:szCs w:val="20"/>
                    </w:rPr>
                    <w:t>а</w:t>
                  </w:r>
                  <w:r w:rsidRPr="00D70EE2">
                    <w:rPr>
                      <w:sz w:val="20"/>
                      <w:szCs w:val="20"/>
                    </w:rPr>
                    <w:t>заний Совета директоров Банка.</w:t>
                  </w:r>
                </w:p>
                <w:p w:rsidR="00B219E0" w:rsidRPr="00D70EE2" w:rsidRDefault="00B219E0" w:rsidP="00B219E0">
                  <w:pPr>
                    <w:pStyle w:val="a"/>
                    <w:tabs>
                      <w:tab w:val="clear" w:pos="1440"/>
                      <w:tab w:val="left" w:pos="0"/>
                      <w:tab w:val="num" w:pos="34"/>
                    </w:tabs>
                    <w:ind w:left="601" w:firstLine="459"/>
                    <w:rPr>
                      <w:sz w:val="20"/>
                      <w:szCs w:val="20"/>
                    </w:rPr>
                  </w:pPr>
                  <w:r w:rsidRPr="00D70EE2">
                    <w:rPr>
                      <w:sz w:val="20"/>
                      <w:szCs w:val="20"/>
                    </w:rPr>
                    <w:t>Председатель Правления Банка обязан поддерживать такую организационную структуру, которая четко разграничивает сферы ответственности, полномочия и отчетности, обеспечивает эффективное ос</w:t>
                  </w:r>
                  <w:r w:rsidRPr="00D70EE2">
                    <w:rPr>
                      <w:sz w:val="20"/>
                      <w:szCs w:val="20"/>
                    </w:rPr>
                    <w:t>у</w:t>
                  </w:r>
                  <w:r w:rsidRPr="00D70EE2">
                    <w:rPr>
                      <w:sz w:val="20"/>
                      <w:szCs w:val="20"/>
                    </w:rPr>
                    <w:t>ществление делегированных полномочий.</w:t>
                  </w:r>
                </w:p>
                <w:p w:rsidR="00B219E0" w:rsidRPr="00D70EE2" w:rsidRDefault="00B219E0" w:rsidP="00B219E0">
                  <w:pPr>
                    <w:pStyle w:val="em-4"/>
                    <w:ind w:left="601"/>
                    <w:rPr>
                      <w:sz w:val="20"/>
                      <w:szCs w:val="20"/>
                    </w:rPr>
                  </w:pPr>
                </w:p>
              </w:tc>
              <w:tc>
                <w:tcPr>
                  <w:tcW w:w="9354" w:type="dxa"/>
                </w:tcPr>
                <w:p w:rsidR="00B219E0" w:rsidRPr="00D70EE2" w:rsidRDefault="00B219E0" w:rsidP="00B219E0">
                  <w:pPr>
                    <w:pStyle w:val="em-4"/>
                    <w:rPr>
                      <w:sz w:val="20"/>
                      <w:szCs w:val="20"/>
                    </w:rPr>
                  </w:pPr>
                </w:p>
              </w:tc>
            </w:tr>
            <w:tr w:rsidR="00B219E0" w:rsidRPr="00412DDB" w:rsidTr="00B219E0">
              <w:tc>
                <w:tcPr>
                  <w:tcW w:w="10206" w:type="dxa"/>
                </w:tcPr>
                <w:p w:rsidR="00B219E0" w:rsidRPr="004F26AD" w:rsidRDefault="00B219E0" w:rsidP="00B219E0">
                  <w:pPr>
                    <w:pStyle w:val="22"/>
                    <w:ind w:firstLine="720"/>
                    <w:jc w:val="both"/>
                    <w:rPr>
                      <w:b/>
                      <w:bCs/>
                      <w:sz w:val="22"/>
                    </w:rPr>
                  </w:pPr>
                </w:p>
              </w:tc>
              <w:tc>
                <w:tcPr>
                  <w:tcW w:w="9354" w:type="dxa"/>
                </w:tcPr>
                <w:p w:rsidR="00B219E0" w:rsidRPr="00412DDB" w:rsidRDefault="00B219E0" w:rsidP="00B219E0">
                  <w:pPr>
                    <w:pStyle w:val="em-4"/>
                  </w:pPr>
                </w:p>
              </w:tc>
            </w:tr>
          </w:tbl>
          <w:p w:rsidR="00B219E0" w:rsidRPr="00412DDB" w:rsidRDefault="00B219E0" w:rsidP="00B219E0">
            <w:pPr>
              <w:pStyle w:val="em-4"/>
              <w:ind w:firstLine="0"/>
            </w:pPr>
          </w:p>
        </w:tc>
      </w:tr>
    </w:tbl>
    <w:p w:rsidR="00B219E0" w:rsidRPr="00412DDB" w:rsidRDefault="00B219E0" w:rsidP="00B219E0">
      <w:pPr>
        <w:pStyle w:val="em-4"/>
      </w:pPr>
    </w:p>
    <w:p w:rsidR="00B219E0" w:rsidRPr="00412DDB" w:rsidRDefault="00B219E0" w:rsidP="00B219E0">
      <w:pPr>
        <w:pStyle w:val="em-4"/>
        <w:rPr>
          <w:b/>
          <w:i/>
        </w:rPr>
      </w:pPr>
      <w:r w:rsidRPr="00412DDB">
        <w:rPr>
          <w:b/>
          <w:i/>
        </w:rPr>
        <w:t xml:space="preserve">Сведения о наличии кодекса корпоративного поведения (управления) кредитной организации </w:t>
      </w:r>
      <w:r>
        <w:rPr>
          <w:b/>
          <w:i/>
        </w:rPr>
        <w:t>–</w:t>
      </w:r>
      <w:r w:rsidRPr="00412DDB">
        <w:rPr>
          <w:b/>
          <w:i/>
        </w:rPr>
        <w:t xml:space="preserve"> эмитента либо иного аналогичного документа: </w:t>
      </w:r>
    </w:p>
    <w:p w:rsidR="00B219E0" w:rsidRPr="00412DDB" w:rsidRDefault="00B219E0" w:rsidP="00B219E0">
      <w:pPr>
        <w:pStyle w:val="em-4"/>
      </w:pPr>
    </w:p>
    <w:tbl>
      <w:tblPr>
        <w:tblW w:w="0" w:type="auto"/>
        <w:tblLook w:val="01E0" w:firstRow="1" w:lastRow="1" w:firstColumn="1" w:lastColumn="1" w:noHBand="0" w:noVBand="0"/>
      </w:tblPr>
      <w:tblGrid>
        <w:gridCol w:w="10314"/>
      </w:tblGrid>
      <w:tr w:rsidR="00B219E0" w:rsidRPr="00412DDB" w:rsidTr="00B219E0">
        <w:tc>
          <w:tcPr>
            <w:tcW w:w="10314" w:type="dxa"/>
          </w:tcPr>
          <w:p w:rsidR="00B219E0" w:rsidRPr="00647813" w:rsidRDefault="00B219E0" w:rsidP="00B219E0">
            <w:pPr>
              <w:pStyle w:val="em-4"/>
            </w:pPr>
            <w:r w:rsidRPr="00647813">
              <w:rPr>
                <w:szCs w:val="20"/>
              </w:rPr>
              <w:t>Кодекс корпоративного поведения  АКБ «МБРР» (ОАО)» утвержден решением Общего годового собрания акционеров (протокол №41 от 11.06.2004).</w:t>
            </w:r>
          </w:p>
        </w:tc>
      </w:tr>
    </w:tbl>
    <w:p w:rsidR="00B219E0" w:rsidRPr="00412DDB" w:rsidRDefault="00B219E0" w:rsidP="00B219E0">
      <w:pPr>
        <w:pStyle w:val="em-4"/>
      </w:pPr>
    </w:p>
    <w:p w:rsidR="00B219E0" w:rsidRPr="00412DDB" w:rsidRDefault="00B219E0" w:rsidP="00B219E0">
      <w:pPr>
        <w:pStyle w:val="em-4"/>
        <w:rPr>
          <w:b/>
          <w:i/>
        </w:rPr>
      </w:pPr>
      <w:r w:rsidRPr="00412DDB">
        <w:rPr>
          <w:b/>
          <w:i/>
        </w:rPr>
        <w:t>Сведения о внесенных за последний отчетный период изменениях в устав и внутренние док</w:t>
      </w:r>
      <w:r w:rsidRPr="00412DDB">
        <w:rPr>
          <w:b/>
          <w:i/>
        </w:rPr>
        <w:t>у</w:t>
      </w:r>
      <w:r w:rsidRPr="00412DDB">
        <w:rPr>
          <w:b/>
          <w:i/>
        </w:rPr>
        <w:t>менты кредитной организации – эмитента:</w:t>
      </w:r>
    </w:p>
    <w:p w:rsidR="00B219E0" w:rsidRPr="00412DDB" w:rsidRDefault="00B219E0" w:rsidP="00B219E0">
      <w:pPr>
        <w:pStyle w:val="em-4"/>
        <w:tabs>
          <w:tab w:val="left" w:pos="4605"/>
        </w:tabs>
      </w:pPr>
      <w:r>
        <w:tab/>
      </w:r>
    </w:p>
    <w:tbl>
      <w:tblPr>
        <w:tblW w:w="0" w:type="auto"/>
        <w:tblLook w:val="01E0" w:firstRow="1" w:lastRow="1" w:firstColumn="1" w:lastColumn="1" w:noHBand="0" w:noVBand="0"/>
      </w:tblPr>
      <w:tblGrid>
        <w:gridCol w:w="10173"/>
      </w:tblGrid>
      <w:tr w:rsidR="00B219E0" w:rsidRPr="00412DDB" w:rsidTr="00B219E0">
        <w:tc>
          <w:tcPr>
            <w:tcW w:w="10173" w:type="dxa"/>
          </w:tcPr>
          <w:p w:rsidR="00B219E0" w:rsidRPr="00BE299D" w:rsidRDefault="00B219E0">
            <w:pPr>
              <w:pStyle w:val="em-4"/>
              <w:ind w:firstLine="0"/>
              <w:rPr>
                <w:highlight w:val="yellow"/>
              </w:rPr>
            </w:pPr>
            <w:r w:rsidRPr="00647813">
              <w:rPr>
                <w:bCs/>
                <w:szCs w:val="20"/>
              </w:rPr>
              <w:t xml:space="preserve">В течение </w:t>
            </w:r>
            <w:r w:rsidR="00CF23D4">
              <w:rPr>
                <w:bCs/>
                <w:szCs w:val="20"/>
              </w:rPr>
              <w:t>2</w:t>
            </w:r>
            <w:r w:rsidRPr="00647813">
              <w:rPr>
                <w:bCs/>
                <w:szCs w:val="20"/>
              </w:rPr>
              <w:t>–</w:t>
            </w:r>
            <w:proofErr w:type="spellStart"/>
            <w:r w:rsidRPr="00647813">
              <w:rPr>
                <w:bCs/>
                <w:szCs w:val="20"/>
              </w:rPr>
              <w:t>го</w:t>
            </w:r>
            <w:proofErr w:type="spellEnd"/>
            <w:r w:rsidRPr="00647813">
              <w:rPr>
                <w:bCs/>
                <w:szCs w:val="20"/>
              </w:rPr>
              <w:t xml:space="preserve"> квартала </w:t>
            </w:r>
            <w:r w:rsidR="005776D3" w:rsidRPr="00647813">
              <w:rPr>
                <w:bCs/>
                <w:szCs w:val="20"/>
              </w:rPr>
              <w:t>201</w:t>
            </w:r>
            <w:r w:rsidR="005776D3">
              <w:rPr>
                <w:bCs/>
                <w:szCs w:val="20"/>
              </w:rPr>
              <w:t>8</w:t>
            </w:r>
            <w:r w:rsidR="005776D3" w:rsidRPr="00647813">
              <w:rPr>
                <w:bCs/>
                <w:szCs w:val="20"/>
              </w:rPr>
              <w:t xml:space="preserve"> </w:t>
            </w:r>
            <w:r w:rsidRPr="00647813">
              <w:rPr>
                <w:bCs/>
                <w:szCs w:val="20"/>
              </w:rPr>
              <w:t xml:space="preserve">года изменения в </w:t>
            </w:r>
            <w:r>
              <w:rPr>
                <w:bCs/>
                <w:szCs w:val="20"/>
              </w:rPr>
              <w:t xml:space="preserve">вышеуказанные документы </w:t>
            </w:r>
            <w:r w:rsidRPr="00647813">
              <w:rPr>
                <w:bCs/>
                <w:szCs w:val="20"/>
              </w:rPr>
              <w:t>не вносились.</w:t>
            </w:r>
          </w:p>
        </w:tc>
      </w:tr>
    </w:tbl>
    <w:p w:rsidR="00B219E0" w:rsidRPr="00412DDB" w:rsidRDefault="00B219E0" w:rsidP="00B219E0">
      <w:pPr>
        <w:pStyle w:val="em-4"/>
      </w:pPr>
    </w:p>
    <w:p w:rsidR="00B219E0" w:rsidRPr="00412DDB" w:rsidRDefault="00B219E0" w:rsidP="00B219E0">
      <w:pPr>
        <w:pStyle w:val="em-4"/>
        <w:rPr>
          <w:b/>
          <w:i/>
        </w:rPr>
      </w:pPr>
      <w:r w:rsidRPr="00412DDB">
        <w:rPr>
          <w:b/>
          <w:i/>
        </w:rPr>
        <w:t xml:space="preserve">Сведения о наличии внутренних документов кредитной организации </w:t>
      </w:r>
      <w:r>
        <w:rPr>
          <w:b/>
          <w:i/>
        </w:rPr>
        <w:t>–</w:t>
      </w:r>
      <w:r w:rsidRPr="00412DDB">
        <w:rPr>
          <w:b/>
          <w:i/>
        </w:rPr>
        <w:t xml:space="preserve"> эмитента, регулирующих деятельность ее органов управления:</w:t>
      </w:r>
    </w:p>
    <w:p w:rsidR="00B219E0" w:rsidRPr="00412DDB" w:rsidRDefault="00B219E0" w:rsidP="00B219E0">
      <w:pPr>
        <w:pStyle w:val="em-4"/>
      </w:pPr>
    </w:p>
    <w:tbl>
      <w:tblPr>
        <w:tblW w:w="0" w:type="auto"/>
        <w:tblLook w:val="01E0" w:firstRow="1" w:lastRow="1" w:firstColumn="1" w:lastColumn="1" w:noHBand="0" w:noVBand="0"/>
      </w:tblPr>
      <w:tblGrid>
        <w:gridCol w:w="10314"/>
      </w:tblGrid>
      <w:tr w:rsidR="00B219E0" w:rsidRPr="00412DDB" w:rsidTr="00B219E0">
        <w:tc>
          <w:tcPr>
            <w:tcW w:w="10314" w:type="dxa"/>
          </w:tcPr>
          <w:p w:rsidR="00B219E0" w:rsidRPr="00647813" w:rsidRDefault="00B219E0" w:rsidP="00B219E0">
            <w:pPr>
              <w:autoSpaceDE w:val="0"/>
              <w:autoSpaceDN w:val="0"/>
              <w:adjustRightInd w:val="0"/>
              <w:jc w:val="both"/>
              <w:rPr>
                <w:sz w:val="22"/>
                <w:szCs w:val="20"/>
              </w:rPr>
            </w:pPr>
            <w:r w:rsidRPr="00647813">
              <w:rPr>
                <w:sz w:val="22"/>
                <w:szCs w:val="20"/>
              </w:rPr>
              <w:t xml:space="preserve">Решением Общего годового собрания акционеров </w:t>
            </w:r>
            <w:r>
              <w:rPr>
                <w:sz w:val="22"/>
                <w:szCs w:val="20"/>
              </w:rPr>
              <w:t>П</w:t>
            </w:r>
            <w:r w:rsidRPr="00647813">
              <w:rPr>
                <w:sz w:val="22"/>
                <w:szCs w:val="20"/>
              </w:rPr>
              <w:t>АО «МТС–Банк» (протокол № 6</w:t>
            </w:r>
            <w:r>
              <w:rPr>
                <w:sz w:val="22"/>
                <w:szCs w:val="20"/>
              </w:rPr>
              <w:t>8</w:t>
            </w:r>
            <w:r w:rsidRPr="00647813">
              <w:rPr>
                <w:sz w:val="22"/>
                <w:szCs w:val="20"/>
              </w:rPr>
              <w:t xml:space="preserve"> от 29.06.201</w:t>
            </w:r>
            <w:r>
              <w:rPr>
                <w:sz w:val="22"/>
                <w:szCs w:val="20"/>
              </w:rPr>
              <w:t>5</w:t>
            </w:r>
            <w:r w:rsidRPr="00647813">
              <w:rPr>
                <w:sz w:val="22"/>
                <w:szCs w:val="20"/>
              </w:rPr>
              <w:t>) утверждены:</w:t>
            </w:r>
          </w:p>
          <w:p w:rsidR="00B219E0" w:rsidRPr="00647813" w:rsidRDefault="00B219E0" w:rsidP="00B219E0">
            <w:pPr>
              <w:autoSpaceDE w:val="0"/>
              <w:autoSpaceDN w:val="0"/>
              <w:adjustRightInd w:val="0"/>
              <w:jc w:val="both"/>
              <w:rPr>
                <w:sz w:val="22"/>
                <w:szCs w:val="20"/>
              </w:rPr>
            </w:pPr>
            <w:r w:rsidRPr="00647813">
              <w:rPr>
                <w:sz w:val="22"/>
                <w:szCs w:val="20"/>
              </w:rPr>
              <w:tab/>
              <w:t xml:space="preserve">Положение об общем собрании акционеров </w:t>
            </w:r>
            <w:r>
              <w:rPr>
                <w:sz w:val="22"/>
                <w:szCs w:val="20"/>
              </w:rPr>
              <w:t>П</w:t>
            </w:r>
            <w:r w:rsidRPr="00647813">
              <w:rPr>
                <w:sz w:val="22"/>
                <w:szCs w:val="20"/>
              </w:rPr>
              <w:t>АО «МТС–Банк»</w:t>
            </w:r>
            <w:r>
              <w:rPr>
                <w:sz w:val="22"/>
                <w:szCs w:val="20"/>
              </w:rPr>
              <w:t>;</w:t>
            </w:r>
          </w:p>
          <w:p w:rsidR="00B219E0" w:rsidRPr="00647813" w:rsidRDefault="00B219E0" w:rsidP="00B219E0">
            <w:pPr>
              <w:autoSpaceDE w:val="0"/>
              <w:autoSpaceDN w:val="0"/>
              <w:adjustRightInd w:val="0"/>
              <w:jc w:val="both"/>
              <w:rPr>
                <w:sz w:val="22"/>
                <w:szCs w:val="20"/>
              </w:rPr>
            </w:pPr>
            <w:r w:rsidRPr="00647813">
              <w:rPr>
                <w:sz w:val="22"/>
                <w:szCs w:val="20"/>
              </w:rPr>
              <w:tab/>
              <w:t xml:space="preserve">Положение о Совете директоров </w:t>
            </w:r>
            <w:r>
              <w:rPr>
                <w:sz w:val="22"/>
                <w:szCs w:val="20"/>
              </w:rPr>
              <w:t>П</w:t>
            </w:r>
            <w:r w:rsidRPr="00647813">
              <w:rPr>
                <w:sz w:val="22"/>
                <w:szCs w:val="20"/>
              </w:rPr>
              <w:t>АО «МТС–Банк»</w:t>
            </w:r>
            <w:r>
              <w:rPr>
                <w:sz w:val="22"/>
                <w:szCs w:val="20"/>
              </w:rPr>
              <w:t>;</w:t>
            </w:r>
          </w:p>
          <w:p w:rsidR="00B219E0" w:rsidRPr="00647813" w:rsidRDefault="00B219E0" w:rsidP="00B219E0">
            <w:pPr>
              <w:autoSpaceDE w:val="0"/>
              <w:autoSpaceDN w:val="0"/>
              <w:adjustRightInd w:val="0"/>
              <w:jc w:val="both"/>
              <w:rPr>
                <w:sz w:val="22"/>
                <w:szCs w:val="20"/>
              </w:rPr>
            </w:pPr>
            <w:r w:rsidRPr="00647813">
              <w:rPr>
                <w:sz w:val="22"/>
                <w:szCs w:val="20"/>
              </w:rPr>
              <w:tab/>
              <w:t xml:space="preserve">Положение о Правлении </w:t>
            </w:r>
            <w:r>
              <w:rPr>
                <w:sz w:val="22"/>
                <w:szCs w:val="20"/>
              </w:rPr>
              <w:t>П</w:t>
            </w:r>
            <w:r w:rsidRPr="00647813">
              <w:rPr>
                <w:sz w:val="22"/>
                <w:szCs w:val="20"/>
              </w:rPr>
              <w:t>АО «МТС–Банк»</w:t>
            </w:r>
            <w:r>
              <w:rPr>
                <w:sz w:val="22"/>
                <w:szCs w:val="20"/>
              </w:rPr>
              <w:t>;</w:t>
            </w:r>
          </w:p>
          <w:p w:rsidR="00B219E0" w:rsidRPr="00647813" w:rsidRDefault="00B219E0" w:rsidP="00B219E0">
            <w:pPr>
              <w:autoSpaceDE w:val="0"/>
              <w:autoSpaceDN w:val="0"/>
              <w:adjustRightInd w:val="0"/>
              <w:jc w:val="both"/>
              <w:rPr>
                <w:bCs/>
                <w:sz w:val="22"/>
                <w:szCs w:val="20"/>
              </w:rPr>
            </w:pPr>
            <w:r>
              <w:rPr>
                <w:bCs/>
                <w:sz w:val="22"/>
                <w:szCs w:val="20"/>
              </w:rPr>
              <w:t xml:space="preserve">            </w:t>
            </w:r>
            <w:r w:rsidRPr="00647813">
              <w:rPr>
                <w:bCs/>
                <w:sz w:val="22"/>
                <w:szCs w:val="20"/>
              </w:rPr>
              <w:t xml:space="preserve">Положение о Председателе Правления </w:t>
            </w:r>
            <w:r>
              <w:rPr>
                <w:bCs/>
                <w:sz w:val="22"/>
                <w:szCs w:val="20"/>
              </w:rPr>
              <w:t>П</w:t>
            </w:r>
            <w:r w:rsidRPr="00647813">
              <w:rPr>
                <w:bCs/>
                <w:sz w:val="22"/>
                <w:szCs w:val="20"/>
              </w:rPr>
              <w:t>АО «МТС–Банк»</w:t>
            </w:r>
            <w:r>
              <w:rPr>
                <w:bCs/>
                <w:sz w:val="22"/>
                <w:szCs w:val="20"/>
              </w:rPr>
              <w:t>.</w:t>
            </w:r>
          </w:p>
          <w:p w:rsidR="00B219E0" w:rsidRDefault="00B219E0" w:rsidP="00B219E0">
            <w:pPr>
              <w:autoSpaceDE w:val="0"/>
              <w:autoSpaceDN w:val="0"/>
              <w:adjustRightInd w:val="0"/>
              <w:jc w:val="both"/>
              <w:rPr>
                <w:bCs/>
                <w:sz w:val="22"/>
                <w:szCs w:val="20"/>
              </w:rPr>
            </w:pPr>
            <w:r w:rsidRPr="00647813">
              <w:rPr>
                <w:bCs/>
                <w:sz w:val="22"/>
                <w:szCs w:val="20"/>
              </w:rPr>
              <w:t xml:space="preserve">  </w:t>
            </w:r>
            <w:r>
              <w:rPr>
                <w:bCs/>
                <w:sz w:val="22"/>
                <w:szCs w:val="20"/>
              </w:rPr>
              <w:t xml:space="preserve">          </w:t>
            </w:r>
          </w:p>
          <w:p w:rsidR="00B219E0" w:rsidRPr="00647813" w:rsidRDefault="00B219E0" w:rsidP="00B219E0">
            <w:pPr>
              <w:autoSpaceDE w:val="0"/>
              <w:autoSpaceDN w:val="0"/>
              <w:adjustRightInd w:val="0"/>
              <w:jc w:val="both"/>
              <w:rPr>
                <w:sz w:val="22"/>
              </w:rPr>
            </w:pPr>
            <w:r w:rsidRPr="00647813">
              <w:rPr>
                <w:bCs/>
                <w:sz w:val="22"/>
                <w:szCs w:val="20"/>
              </w:rPr>
              <w:t xml:space="preserve">Положение о Ревизионной комиссии </w:t>
            </w:r>
            <w:r>
              <w:rPr>
                <w:bCs/>
                <w:sz w:val="22"/>
                <w:szCs w:val="20"/>
              </w:rPr>
              <w:t>П</w:t>
            </w:r>
            <w:r w:rsidRPr="00647813">
              <w:rPr>
                <w:bCs/>
                <w:sz w:val="22"/>
                <w:szCs w:val="20"/>
              </w:rPr>
              <w:t>АО «МТС–Банк»</w:t>
            </w:r>
            <w:r>
              <w:rPr>
                <w:bCs/>
                <w:sz w:val="22"/>
                <w:szCs w:val="20"/>
              </w:rPr>
              <w:t xml:space="preserve"> утверждено решением </w:t>
            </w:r>
            <w:r w:rsidRPr="00D76ACD">
              <w:rPr>
                <w:bCs/>
                <w:sz w:val="22"/>
                <w:szCs w:val="20"/>
              </w:rPr>
              <w:t>Общего годового собрания акционеров ПАО «МТС–Банк» (протокол № 6</w:t>
            </w:r>
            <w:r>
              <w:rPr>
                <w:bCs/>
                <w:sz w:val="22"/>
                <w:szCs w:val="20"/>
              </w:rPr>
              <w:t>0</w:t>
            </w:r>
            <w:r w:rsidRPr="00D76ACD">
              <w:rPr>
                <w:bCs/>
                <w:sz w:val="22"/>
                <w:szCs w:val="20"/>
              </w:rPr>
              <w:t xml:space="preserve"> от 29.06.201</w:t>
            </w:r>
            <w:r>
              <w:rPr>
                <w:bCs/>
                <w:sz w:val="22"/>
                <w:szCs w:val="20"/>
              </w:rPr>
              <w:t>2</w:t>
            </w:r>
            <w:r w:rsidRPr="00D76ACD">
              <w:rPr>
                <w:bCs/>
                <w:sz w:val="22"/>
                <w:szCs w:val="20"/>
              </w:rPr>
              <w:t>)</w:t>
            </w:r>
            <w:r>
              <w:rPr>
                <w:bCs/>
                <w:sz w:val="22"/>
                <w:szCs w:val="20"/>
              </w:rPr>
              <w:t>.</w:t>
            </w:r>
            <w:r w:rsidRPr="00647813">
              <w:rPr>
                <w:sz w:val="22"/>
                <w:szCs w:val="20"/>
              </w:rPr>
              <w:t xml:space="preserve"> </w:t>
            </w:r>
          </w:p>
        </w:tc>
      </w:tr>
    </w:tbl>
    <w:p w:rsidR="00B219E0" w:rsidRDefault="00B219E0" w:rsidP="00B219E0">
      <w:pPr>
        <w:pStyle w:val="em-4"/>
      </w:pPr>
    </w:p>
    <w:p w:rsidR="00B219E0" w:rsidRDefault="00B219E0" w:rsidP="00B219E0">
      <w:pPr>
        <w:pStyle w:val="em-4"/>
        <w:rPr>
          <w:bCs/>
          <w:szCs w:val="20"/>
        </w:rPr>
      </w:pPr>
      <w:r w:rsidRPr="00647813">
        <w:rPr>
          <w:bCs/>
          <w:szCs w:val="20"/>
        </w:rPr>
        <w:t xml:space="preserve">В течение </w:t>
      </w:r>
      <w:r w:rsidR="00CF23D4">
        <w:rPr>
          <w:bCs/>
          <w:szCs w:val="20"/>
        </w:rPr>
        <w:t>2</w:t>
      </w:r>
      <w:r w:rsidRPr="00647813">
        <w:rPr>
          <w:bCs/>
          <w:szCs w:val="20"/>
        </w:rPr>
        <w:t>–</w:t>
      </w:r>
      <w:proofErr w:type="spellStart"/>
      <w:r w:rsidRPr="00647813">
        <w:rPr>
          <w:bCs/>
          <w:szCs w:val="20"/>
        </w:rPr>
        <w:t>го</w:t>
      </w:r>
      <w:proofErr w:type="spellEnd"/>
      <w:r w:rsidRPr="00647813">
        <w:rPr>
          <w:bCs/>
          <w:szCs w:val="20"/>
        </w:rPr>
        <w:t xml:space="preserve"> квартала </w:t>
      </w:r>
      <w:r w:rsidR="005776D3" w:rsidRPr="00647813">
        <w:rPr>
          <w:bCs/>
          <w:szCs w:val="20"/>
        </w:rPr>
        <w:t>201</w:t>
      </w:r>
      <w:r w:rsidR="005776D3">
        <w:rPr>
          <w:bCs/>
          <w:szCs w:val="20"/>
        </w:rPr>
        <w:t>8</w:t>
      </w:r>
      <w:r w:rsidR="005776D3" w:rsidRPr="00647813">
        <w:rPr>
          <w:bCs/>
          <w:szCs w:val="20"/>
        </w:rPr>
        <w:t xml:space="preserve"> </w:t>
      </w:r>
      <w:r w:rsidRPr="00647813">
        <w:rPr>
          <w:bCs/>
          <w:szCs w:val="20"/>
        </w:rPr>
        <w:t xml:space="preserve">года изменения в </w:t>
      </w:r>
      <w:r>
        <w:rPr>
          <w:bCs/>
          <w:szCs w:val="20"/>
        </w:rPr>
        <w:t xml:space="preserve">вышеуказанные документы </w:t>
      </w:r>
      <w:r w:rsidRPr="00647813">
        <w:rPr>
          <w:bCs/>
          <w:szCs w:val="20"/>
        </w:rPr>
        <w:t>не вносились.</w:t>
      </w:r>
    </w:p>
    <w:p w:rsidR="00B219E0" w:rsidRPr="00412DDB" w:rsidRDefault="00B219E0" w:rsidP="00B219E0">
      <w:pPr>
        <w:pStyle w:val="em-4"/>
      </w:pPr>
    </w:p>
    <w:p w:rsidR="00B219E0" w:rsidRPr="000648FE" w:rsidRDefault="00B219E0" w:rsidP="00B219E0">
      <w:pPr>
        <w:pStyle w:val="em-1"/>
      </w:pPr>
      <w:bookmarkStart w:id="390" w:name="_Toc474512941"/>
      <w:bookmarkStart w:id="391" w:name="_Toc482611717"/>
      <w:r w:rsidRPr="000648FE">
        <w:t>5.2. Информация о лицах, входящих в состав органов управления кредитной организации – эмитента</w:t>
      </w:r>
      <w:bookmarkEnd w:id="390"/>
      <w:bookmarkEnd w:id="391"/>
      <w:r w:rsidRPr="000648FE">
        <w:rPr>
          <w:rStyle w:val="af0"/>
          <w:b w:val="0"/>
          <w:bCs/>
          <w:vanish/>
          <w:szCs w:val="24"/>
        </w:rPr>
        <w:footnoteReference w:id="48"/>
      </w:r>
    </w:p>
    <w:p w:rsidR="00B219E0" w:rsidRPr="000648FE" w:rsidRDefault="00B219E0" w:rsidP="00B219E0">
      <w:pPr>
        <w:pStyle w:val="em-1"/>
        <w:rPr>
          <w:color w:val="FF0000"/>
        </w:rPr>
      </w:pPr>
    </w:p>
    <w:p w:rsidR="00B219E0" w:rsidRPr="00701DFB" w:rsidRDefault="00B219E0" w:rsidP="00B219E0">
      <w:pPr>
        <w:pStyle w:val="em-4"/>
        <w:rPr>
          <w:b/>
          <w:i/>
        </w:rPr>
      </w:pPr>
      <w:r w:rsidRPr="000648FE">
        <w:rPr>
          <w:b/>
          <w:i/>
        </w:rPr>
        <w:t>Сведения о персональном составе Совета директоров (Наблюдательного совета) кредитной о</w:t>
      </w:r>
      <w:r w:rsidRPr="000648FE">
        <w:rPr>
          <w:b/>
          <w:i/>
        </w:rPr>
        <w:t>р</w:t>
      </w:r>
      <w:r w:rsidRPr="00701DFB">
        <w:rPr>
          <w:b/>
          <w:i/>
        </w:rPr>
        <w:t xml:space="preserve">ганизации – эмитента: </w:t>
      </w:r>
    </w:p>
    <w:tbl>
      <w:tblPr>
        <w:tblpPr w:leftFromText="180" w:rightFromText="180" w:vertAnchor="text" w:horzAnchor="margin" w:tblpY="80"/>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71"/>
        <w:gridCol w:w="2799"/>
      </w:tblGrid>
      <w:tr w:rsidR="00B219E0" w:rsidRPr="00701DFB" w:rsidTr="00701DFB">
        <w:tc>
          <w:tcPr>
            <w:tcW w:w="6771" w:type="dxa"/>
          </w:tcPr>
          <w:p w:rsidR="00B219E0" w:rsidRPr="00701DFB" w:rsidRDefault="00B219E0" w:rsidP="00B219E0">
            <w:pPr>
              <w:jc w:val="center"/>
              <w:rPr>
                <w:sz w:val="22"/>
                <w:szCs w:val="22"/>
              </w:rPr>
            </w:pPr>
            <w:r w:rsidRPr="00701DFB">
              <w:rPr>
                <w:sz w:val="22"/>
                <w:szCs w:val="22"/>
              </w:rPr>
              <w:t>Фамилия, Имя, Отчество</w:t>
            </w:r>
          </w:p>
        </w:tc>
        <w:tc>
          <w:tcPr>
            <w:tcW w:w="2799" w:type="dxa"/>
          </w:tcPr>
          <w:p w:rsidR="00B219E0" w:rsidRPr="00701DFB" w:rsidRDefault="00B219E0" w:rsidP="00B219E0">
            <w:pPr>
              <w:jc w:val="center"/>
              <w:rPr>
                <w:sz w:val="22"/>
                <w:szCs w:val="22"/>
              </w:rPr>
            </w:pPr>
            <w:r w:rsidRPr="00701DFB">
              <w:rPr>
                <w:sz w:val="22"/>
                <w:szCs w:val="22"/>
              </w:rPr>
              <w:t>Год рождения</w:t>
            </w:r>
          </w:p>
        </w:tc>
      </w:tr>
      <w:tr w:rsidR="00B219E0" w:rsidRPr="00701DFB" w:rsidTr="00701DFB">
        <w:tc>
          <w:tcPr>
            <w:tcW w:w="6771" w:type="dxa"/>
          </w:tcPr>
          <w:p w:rsidR="00B219E0" w:rsidRPr="00701DFB" w:rsidRDefault="00B219E0" w:rsidP="00B219E0">
            <w:pPr>
              <w:jc w:val="center"/>
              <w:rPr>
                <w:sz w:val="22"/>
                <w:szCs w:val="22"/>
              </w:rPr>
            </w:pPr>
            <w:r w:rsidRPr="00701DFB">
              <w:rPr>
                <w:sz w:val="22"/>
                <w:szCs w:val="22"/>
              </w:rPr>
              <w:t>1</w:t>
            </w:r>
          </w:p>
        </w:tc>
        <w:tc>
          <w:tcPr>
            <w:tcW w:w="2799" w:type="dxa"/>
          </w:tcPr>
          <w:p w:rsidR="00B219E0" w:rsidRPr="00701DFB" w:rsidRDefault="00B219E0" w:rsidP="00B219E0">
            <w:pPr>
              <w:jc w:val="center"/>
              <w:rPr>
                <w:sz w:val="22"/>
                <w:szCs w:val="22"/>
              </w:rPr>
            </w:pPr>
            <w:r w:rsidRPr="00701DFB">
              <w:rPr>
                <w:sz w:val="22"/>
                <w:szCs w:val="22"/>
              </w:rPr>
              <w:t>2</w:t>
            </w:r>
          </w:p>
        </w:tc>
      </w:tr>
      <w:tr w:rsidR="00B219E0" w:rsidRPr="00701DFB" w:rsidTr="00701DFB">
        <w:tc>
          <w:tcPr>
            <w:tcW w:w="6771" w:type="dxa"/>
          </w:tcPr>
          <w:p w:rsidR="00B219E0" w:rsidRPr="00701DFB" w:rsidRDefault="00B219E0" w:rsidP="00B219E0">
            <w:pPr>
              <w:numPr>
                <w:ilvl w:val="0"/>
                <w:numId w:val="2"/>
              </w:numPr>
            </w:pPr>
            <w:r w:rsidRPr="00701DFB">
              <w:rPr>
                <w:szCs w:val="22"/>
              </w:rPr>
              <w:t xml:space="preserve">Евтушенкова Наталия Николаевна </w:t>
            </w:r>
          </w:p>
        </w:tc>
        <w:tc>
          <w:tcPr>
            <w:tcW w:w="2799" w:type="dxa"/>
          </w:tcPr>
          <w:p w:rsidR="00B219E0" w:rsidRPr="00701DFB" w:rsidRDefault="00B219E0" w:rsidP="00B219E0">
            <w:pPr>
              <w:jc w:val="center"/>
            </w:pPr>
            <w:r w:rsidRPr="00701DFB">
              <w:rPr>
                <w:szCs w:val="22"/>
              </w:rPr>
              <w:t>1950 г.</w:t>
            </w:r>
          </w:p>
        </w:tc>
      </w:tr>
      <w:tr w:rsidR="00B219E0" w:rsidRPr="00701DFB" w:rsidTr="00701DFB">
        <w:tc>
          <w:tcPr>
            <w:tcW w:w="6771" w:type="dxa"/>
          </w:tcPr>
          <w:p w:rsidR="00B219E0" w:rsidRPr="00701DFB" w:rsidRDefault="00B219E0" w:rsidP="00B219E0">
            <w:pPr>
              <w:numPr>
                <w:ilvl w:val="0"/>
                <w:numId w:val="2"/>
              </w:numPr>
            </w:pPr>
            <w:r w:rsidRPr="00701DFB">
              <w:rPr>
                <w:szCs w:val="22"/>
              </w:rPr>
              <w:t>Корня Алексей Валерьевич</w:t>
            </w:r>
          </w:p>
        </w:tc>
        <w:tc>
          <w:tcPr>
            <w:tcW w:w="2799" w:type="dxa"/>
          </w:tcPr>
          <w:p w:rsidR="00B219E0" w:rsidRPr="00701DFB" w:rsidRDefault="00B219E0" w:rsidP="00B219E0">
            <w:pPr>
              <w:jc w:val="center"/>
            </w:pPr>
            <w:r w:rsidRPr="00701DFB">
              <w:rPr>
                <w:szCs w:val="22"/>
              </w:rPr>
              <w:t>1975 г.</w:t>
            </w:r>
          </w:p>
        </w:tc>
      </w:tr>
      <w:tr w:rsidR="005776D3" w:rsidRPr="00701DFB" w:rsidTr="00701DFB">
        <w:tc>
          <w:tcPr>
            <w:tcW w:w="6771" w:type="dxa"/>
          </w:tcPr>
          <w:p w:rsidR="005776D3" w:rsidRPr="00701DFB" w:rsidDel="0014073A" w:rsidRDefault="005776D3" w:rsidP="00B219E0">
            <w:pPr>
              <w:numPr>
                <w:ilvl w:val="0"/>
                <w:numId w:val="2"/>
              </w:numPr>
              <w:rPr>
                <w:bCs/>
                <w:szCs w:val="22"/>
              </w:rPr>
            </w:pPr>
            <w:r w:rsidRPr="00701DFB">
              <w:rPr>
                <w:szCs w:val="22"/>
              </w:rPr>
              <w:t>Левыкина Галина Алексеевна</w:t>
            </w:r>
          </w:p>
        </w:tc>
        <w:tc>
          <w:tcPr>
            <w:tcW w:w="2799" w:type="dxa"/>
          </w:tcPr>
          <w:p w:rsidR="005776D3" w:rsidRPr="00701DFB" w:rsidDel="0014073A" w:rsidRDefault="005776D3" w:rsidP="00B219E0">
            <w:pPr>
              <w:jc w:val="center"/>
              <w:rPr>
                <w:szCs w:val="22"/>
              </w:rPr>
            </w:pPr>
            <w:r w:rsidRPr="00701DFB">
              <w:rPr>
                <w:szCs w:val="22"/>
              </w:rPr>
              <w:t>1956 г.</w:t>
            </w:r>
          </w:p>
        </w:tc>
      </w:tr>
      <w:tr w:rsidR="005776D3" w:rsidRPr="00701DFB" w:rsidTr="00701DFB">
        <w:tc>
          <w:tcPr>
            <w:tcW w:w="6771" w:type="dxa"/>
          </w:tcPr>
          <w:p w:rsidR="005776D3" w:rsidRPr="00701DFB" w:rsidRDefault="005776D3" w:rsidP="00B219E0">
            <w:pPr>
              <w:numPr>
                <w:ilvl w:val="0"/>
                <w:numId w:val="2"/>
              </w:numPr>
              <w:rPr>
                <w:szCs w:val="22"/>
              </w:rPr>
            </w:pPr>
            <w:proofErr w:type="spellStart"/>
            <w:r w:rsidRPr="00701DFB">
              <w:rPr>
                <w:szCs w:val="22"/>
              </w:rPr>
              <w:t>Мосякин</w:t>
            </w:r>
            <w:proofErr w:type="spellEnd"/>
            <w:r w:rsidRPr="00701DFB">
              <w:rPr>
                <w:szCs w:val="22"/>
              </w:rPr>
              <w:t xml:space="preserve"> Александр Анатольевич</w:t>
            </w:r>
          </w:p>
        </w:tc>
        <w:tc>
          <w:tcPr>
            <w:tcW w:w="2799" w:type="dxa"/>
          </w:tcPr>
          <w:p w:rsidR="005776D3" w:rsidRPr="00701DFB" w:rsidRDefault="005776D3" w:rsidP="00B219E0">
            <w:pPr>
              <w:jc w:val="center"/>
              <w:rPr>
                <w:szCs w:val="22"/>
              </w:rPr>
            </w:pPr>
            <w:r w:rsidRPr="00701DFB">
              <w:rPr>
                <w:szCs w:val="22"/>
              </w:rPr>
              <w:t>1973 г.</w:t>
            </w:r>
          </w:p>
        </w:tc>
      </w:tr>
      <w:tr w:rsidR="005776D3" w:rsidRPr="00701DFB" w:rsidTr="00701DFB">
        <w:tc>
          <w:tcPr>
            <w:tcW w:w="6771" w:type="dxa"/>
          </w:tcPr>
          <w:p w:rsidR="005776D3" w:rsidRPr="00701DFB" w:rsidRDefault="005776D3" w:rsidP="00B219E0">
            <w:pPr>
              <w:numPr>
                <w:ilvl w:val="0"/>
                <w:numId w:val="2"/>
              </w:numPr>
              <w:rPr>
                <w:szCs w:val="22"/>
              </w:rPr>
            </w:pPr>
            <w:r w:rsidRPr="00701DFB">
              <w:rPr>
                <w:szCs w:val="22"/>
              </w:rPr>
              <w:t>Николаев Вячеслав Константинович</w:t>
            </w:r>
          </w:p>
        </w:tc>
        <w:tc>
          <w:tcPr>
            <w:tcW w:w="2799" w:type="dxa"/>
          </w:tcPr>
          <w:p w:rsidR="005776D3" w:rsidRPr="00701DFB" w:rsidRDefault="005776D3" w:rsidP="00B219E0">
            <w:pPr>
              <w:jc w:val="center"/>
              <w:rPr>
                <w:szCs w:val="22"/>
              </w:rPr>
            </w:pPr>
            <w:r w:rsidRPr="00701DFB">
              <w:rPr>
                <w:szCs w:val="22"/>
              </w:rPr>
              <w:t>1970 г.</w:t>
            </w:r>
          </w:p>
        </w:tc>
      </w:tr>
      <w:tr w:rsidR="005776D3" w:rsidRPr="00701DFB" w:rsidTr="00701DFB">
        <w:tc>
          <w:tcPr>
            <w:tcW w:w="6771" w:type="dxa"/>
          </w:tcPr>
          <w:p w:rsidR="005776D3" w:rsidRPr="00701DFB" w:rsidRDefault="005776D3" w:rsidP="00B219E0">
            <w:pPr>
              <w:numPr>
                <w:ilvl w:val="0"/>
                <w:numId w:val="2"/>
              </w:numPr>
              <w:rPr>
                <w:szCs w:val="22"/>
              </w:rPr>
            </w:pPr>
            <w:proofErr w:type="spellStart"/>
            <w:r w:rsidRPr="00701DFB">
              <w:rPr>
                <w:szCs w:val="22"/>
              </w:rPr>
              <w:t>Пчелинцев</w:t>
            </w:r>
            <w:proofErr w:type="spellEnd"/>
            <w:r w:rsidRPr="00701DFB">
              <w:rPr>
                <w:szCs w:val="22"/>
              </w:rPr>
              <w:t xml:space="preserve"> Сергей Александрович</w:t>
            </w:r>
          </w:p>
        </w:tc>
        <w:tc>
          <w:tcPr>
            <w:tcW w:w="2799" w:type="dxa"/>
          </w:tcPr>
          <w:p w:rsidR="005776D3" w:rsidRPr="00701DFB" w:rsidRDefault="005776D3" w:rsidP="00B219E0">
            <w:pPr>
              <w:jc w:val="center"/>
              <w:rPr>
                <w:szCs w:val="22"/>
              </w:rPr>
            </w:pPr>
            <w:r w:rsidRPr="00701DFB">
              <w:rPr>
                <w:szCs w:val="22"/>
              </w:rPr>
              <w:t>1970 г.</w:t>
            </w:r>
          </w:p>
        </w:tc>
      </w:tr>
      <w:tr w:rsidR="005776D3" w:rsidRPr="00701DFB" w:rsidTr="00701DFB">
        <w:tc>
          <w:tcPr>
            <w:tcW w:w="6771" w:type="dxa"/>
          </w:tcPr>
          <w:p w:rsidR="005776D3" w:rsidRPr="00701DFB" w:rsidRDefault="005776D3" w:rsidP="00B219E0">
            <w:pPr>
              <w:numPr>
                <w:ilvl w:val="0"/>
                <w:numId w:val="2"/>
              </w:numPr>
              <w:rPr>
                <w:szCs w:val="22"/>
              </w:rPr>
            </w:pPr>
            <w:r w:rsidRPr="00701DFB">
              <w:rPr>
                <w:szCs w:val="22"/>
              </w:rPr>
              <w:t>Розанов Всеволод Валерьевич</w:t>
            </w:r>
          </w:p>
        </w:tc>
        <w:tc>
          <w:tcPr>
            <w:tcW w:w="2799" w:type="dxa"/>
          </w:tcPr>
          <w:p w:rsidR="005776D3" w:rsidRPr="00701DFB" w:rsidRDefault="005776D3" w:rsidP="00B219E0">
            <w:pPr>
              <w:jc w:val="center"/>
              <w:rPr>
                <w:szCs w:val="22"/>
              </w:rPr>
            </w:pPr>
            <w:r w:rsidRPr="00701DFB">
              <w:rPr>
                <w:szCs w:val="22"/>
              </w:rPr>
              <w:t>1971 г.</w:t>
            </w:r>
          </w:p>
        </w:tc>
      </w:tr>
      <w:tr w:rsidR="005776D3" w:rsidRPr="00701DFB" w:rsidTr="00701DFB">
        <w:tc>
          <w:tcPr>
            <w:tcW w:w="6771" w:type="dxa"/>
          </w:tcPr>
          <w:p w:rsidR="005776D3" w:rsidRPr="00701DFB" w:rsidRDefault="005776D3" w:rsidP="00B219E0">
            <w:pPr>
              <w:numPr>
                <w:ilvl w:val="0"/>
                <w:numId w:val="2"/>
              </w:numPr>
              <w:rPr>
                <w:szCs w:val="22"/>
              </w:rPr>
            </w:pPr>
            <w:r w:rsidRPr="00701DFB">
              <w:rPr>
                <w:szCs w:val="22"/>
              </w:rPr>
              <w:t>Филатов Илья Валентинович</w:t>
            </w:r>
          </w:p>
        </w:tc>
        <w:tc>
          <w:tcPr>
            <w:tcW w:w="2799" w:type="dxa"/>
          </w:tcPr>
          <w:p w:rsidR="005776D3" w:rsidRPr="00701DFB" w:rsidRDefault="005776D3" w:rsidP="00B219E0">
            <w:pPr>
              <w:jc w:val="center"/>
              <w:rPr>
                <w:szCs w:val="22"/>
              </w:rPr>
            </w:pPr>
            <w:r w:rsidRPr="00701DFB">
              <w:rPr>
                <w:szCs w:val="22"/>
              </w:rPr>
              <w:t>1976 г. </w:t>
            </w:r>
          </w:p>
        </w:tc>
      </w:tr>
      <w:tr w:rsidR="005776D3" w:rsidRPr="00701DFB" w:rsidTr="00701DFB">
        <w:tc>
          <w:tcPr>
            <w:tcW w:w="6771" w:type="dxa"/>
          </w:tcPr>
          <w:p w:rsidR="005776D3" w:rsidRPr="00701DFB" w:rsidRDefault="005776D3" w:rsidP="00B219E0">
            <w:pPr>
              <w:numPr>
                <w:ilvl w:val="0"/>
                <w:numId w:val="2"/>
              </w:numPr>
              <w:rPr>
                <w:szCs w:val="22"/>
              </w:rPr>
            </w:pPr>
            <w:proofErr w:type="spellStart"/>
            <w:r w:rsidRPr="00701DFB">
              <w:rPr>
                <w:szCs w:val="22"/>
              </w:rPr>
              <w:t>Швакман</w:t>
            </w:r>
            <w:proofErr w:type="spellEnd"/>
            <w:r w:rsidRPr="00701DFB">
              <w:rPr>
                <w:szCs w:val="22"/>
              </w:rPr>
              <w:t xml:space="preserve"> </w:t>
            </w:r>
            <w:proofErr w:type="spellStart"/>
            <w:r w:rsidRPr="00701DFB">
              <w:rPr>
                <w:szCs w:val="22"/>
              </w:rPr>
              <w:t>Ирэн</w:t>
            </w:r>
            <w:proofErr w:type="spellEnd"/>
          </w:p>
        </w:tc>
        <w:tc>
          <w:tcPr>
            <w:tcW w:w="2799" w:type="dxa"/>
          </w:tcPr>
          <w:p w:rsidR="005776D3" w:rsidRPr="00701DFB" w:rsidRDefault="005776D3" w:rsidP="00B219E0">
            <w:pPr>
              <w:jc w:val="center"/>
              <w:rPr>
                <w:szCs w:val="22"/>
              </w:rPr>
            </w:pPr>
            <w:r w:rsidRPr="00701DFB">
              <w:rPr>
                <w:szCs w:val="22"/>
              </w:rPr>
              <w:t>1967 г.</w:t>
            </w:r>
          </w:p>
        </w:tc>
      </w:tr>
      <w:tr w:rsidR="005776D3" w:rsidRPr="00701DFB" w:rsidTr="00701DFB">
        <w:tc>
          <w:tcPr>
            <w:tcW w:w="6771" w:type="dxa"/>
          </w:tcPr>
          <w:p w:rsidR="005776D3" w:rsidRPr="000018D5" w:rsidRDefault="005776D3" w:rsidP="00701DFB">
            <w:pPr>
              <w:ind w:left="720"/>
              <w:rPr>
                <w:b/>
                <w:szCs w:val="22"/>
              </w:rPr>
            </w:pPr>
            <w:r w:rsidRPr="000018D5">
              <w:rPr>
                <w:b/>
                <w:sz w:val="22"/>
                <w:szCs w:val="22"/>
              </w:rPr>
              <w:t xml:space="preserve">Председатель Совета директоров </w:t>
            </w:r>
          </w:p>
        </w:tc>
        <w:tc>
          <w:tcPr>
            <w:tcW w:w="2799" w:type="dxa"/>
          </w:tcPr>
          <w:p w:rsidR="005776D3" w:rsidRPr="00701DFB" w:rsidRDefault="005776D3" w:rsidP="00B219E0">
            <w:pPr>
              <w:jc w:val="center"/>
              <w:rPr>
                <w:szCs w:val="22"/>
              </w:rPr>
            </w:pPr>
          </w:p>
        </w:tc>
      </w:tr>
      <w:tr w:rsidR="005776D3" w:rsidRPr="00701DFB" w:rsidTr="00701DFB">
        <w:tc>
          <w:tcPr>
            <w:tcW w:w="6771" w:type="dxa"/>
          </w:tcPr>
          <w:p w:rsidR="005776D3" w:rsidRPr="00701DFB" w:rsidRDefault="005776D3" w:rsidP="00701DFB">
            <w:pPr>
              <w:ind w:left="720"/>
              <w:rPr>
                <w:sz w:val="22"/>
                <w:szCs w:val="22"/>
              </w:rPr>
            </w:pPr>
            <w:r w:rsidRPr="00701DFB">
              <w:rPr>
                <w:szCs w:val="22"/>
              </w:rPr>
              <w:t>Розанов Всеволод Валерьевич</w:t>
            </w:r>
          </w:p>
        </w:tc>
        <w:tc>
          <w:tcPr>
            <w:tcW w:w="2799" w:type="dxa"/>
          </w:tcPr>
          <w:p w:rsidR="005776D3" w:rsidRPr="00701DFB" w:rsidDel="00F8044D" w:rsidRDefault="005776D3" w:rsidP="00B219E0">
            <w:pPr>
              <w:jc w:val="center"/>
              <w:rPr>
                <w:szCs w:val="22"/>
              </w:rPr>
            </w:pPr>
            <w:r w:rsidRPr="00701DFB">
              <w:rPr>
                <w:szCs w:val="22"/>
              </w:rPr>
              <w:t>1971 г.</w:t>
            </w:r>
          </w:p>
        </w:tc>
      </w:tr>
      <w:tr w:rsidR="005776D3" w:rsidRPr="00701DFB" w:rsidTr="00701DFB">
        <w:tc>
          <w:tcPr>
            <w:tcW w:w="6771" w:type="dxa"/>
            <w:vAlign w:val="center"/>
          </w:tcPr>
          <w:p w:rsidR="005776D3" w:rsidRPr="00701DFB" w:rsidRDefault="005776D3" w:rsidP="00B219E0">
            <w:pPr>
              <w:jc w:val="center"/>
              <w:rPr>
                <w:szCs w:val="22"/>
              </w:rPr>
            </w:pPr>
          </w:p>
        </w:tc>
        <w:tc>
          <w:tcPr>
            <w:tcW w:w="2799" w:type="dxa"/>
            <w:vAlign w:val="center"/>
          </w:tcPr>
          <w:p w:rsidR="005776D3" w:rsidRPr="00701DFB" w:rsidRDefault="005776D3" w:rsidP="00B219E0">
            <w:pPr>
              <w:jc w:val="center"/>
              <w:rPr>
                <w:szCs w:val="22"/>
              </w:rPr>
            </w:pPr>
          </w:p>
        </w:tc>
      </w:tr>
    </w:tbl>
    <w:p w:rsidR="00B219E0" w:rsidRPr="00701DFB" w:rsidRDefault="00B219E0" w:rsidP="00B219E0">
      <w:pPr>
        <w:pStyle w:val="em-4"/>
        <w:rPr>
          <w:lang w:val="en-US"/>
        </w:rPr>
      </w:pPr>
    </w:p>
    <w:p w:rsidR="00B219E0" w:rsidRPr="00701DFB" w:rsidRDefault="00B219E0" w:rsidP="00B219E0">
      <w:pPr>
        <w:pStyle w:val="em-4"/>
        <w:rPr>
          <w:color w:val="FF0000"/>
        </w:rPr>
      </w:pPr>
    </w:p>
    <w:p w:rsidR="00B219E0" w:rsidRPr="00701DFB" w:rsidRDefault="00B219E0" w:rsidP="00B219E0">
      <w:pPr>
        <w:pStyle w:val="em-4"/>
        <w:rPr>
          <w:color w:val="FF0000"/>
        </w:rPr>
      </w:pPr>
    </w:p>
    <w:p w:rsidR="00B219E0" w:rsidRPr="00701DFB" w:rsidRDefault="00B219E0" w:rsidP="00B219E0">
      <w:pPr>
        <w:pStyle w:val="em-4"/>
        <w:rPr>
          <w:color w:val="FF0000"/>
        </w:rPr>
      </w:pPr>
    </w:p>
    <w:p w:rsidR="00B219E0" w:rsidRPr="00862C22" w:rsidRDefault="00B219E0" w:rsidP="00B219E0">
      <w:pPr>
        <w:pStyle w:val="em-4"/>
        <w:rPr>
          <w:color w:val="FF0000"/>
        </w:rPr>
      </w:pPr>
    </w:p>
    <w:p w:rsidR="005776D3" w:rsidRPr="00347EBD" w:rsidRDefault="005776D3" w:rsidP="005776D3">
      <w:pPr>
        <w:pStyle w:val="em-4"/>
      </w:pPr>
    </w:p>
    <w:p w:rsidR="00862C22" w:rsidRDefault="00862C22" w:rsidP="005776D3">
      <w:pPr>
        <w:pStyle w:val="em-4"/>
      </w:pPr>
    </w:p>
    <w:p w:rsidR="00862C22" w:rsidRDefault="00862C22" w:rsidP="005776D3">
      <w:pPr>
        <w:pStyle w:val="em-4"/>
      </w:pPr>
    </w:p>
    <w:p w:rsidR="00862C22" w:rsidRDefault="00862C22" w:rsidP="005776D3">
      <w:pPr>
        <w:pStyle w:val="em-4"/>
      </w:pPr>
    </w:p>
    <w:p w:rsidR="00862C22" w:rsidRDefault="00862C22" w:rsidP="005776D3">
      <w:pPr>
        <w:pStyle w:val="em-4"/>
      </w:pPr>
    </w:p>
    <w:p w:rsidR="00862C22" w:rsidRDefault="00862C22" w:rsidP="005776D3">
      <w:pPr>
        <w:pStyle w:val="em-4"/>
      </w:pPr>
    </w:p>
    <w:p w:rsidR="00862C22" w:rsidRDefault="00862C22" w:rsidP="005776D3">
      <w:pPr>
        <w:pStyle w:val="em-4"/>
      </w:pPr>
    </w:p>
    <w:p w:rsidR="00862C22" w:rsidRDefault="00862C22" w:rsidP="005776D3">
      <w:pPr>
        <w:pStyle w:val="em-4"/>
      </w:pPr>
    </w:p>
    <w:p w:rsidR="00862C22" w:rsidRDefault="00862C22" w:rsidP="005776D3">
      <w:pPr>
        <w:pStyle w:val="em-4"/>
      </w:pPr>
    </w:p>
    <w:p w:rsidR="00862C22" w:rsidRDefault="00862C22" w:rsidP="005776D3">
      <w:pPr>
        <w:pStyle w:val="em-4"/>
      </w:pPr>
    </w:p>
    <w:p w:rsidR="003E1C7E" w:rsidRDefault="003E1C7E" w:rsidP="005776D3">
      <w:pPr>
        <w:pStyle w:val="em-4"/>
      </w:pPr>
    </w:p>
    <w:p w:rsidR="003E1C7E" w:rsidRDefault="003E1C7E" w:rsidP="005776D3">
      <w:pPr>
        <w:pStyle w:val="em-4"/>
      </w:pPr>
    </w:p>
    <w:p w:rsidR="00CF23D4" w:rsidRDefault="00CF23D4" w:rsidP="00CF23D4">
      <w:pPr>
        <w:pStyle w:val="em-4"/>
      </w:pPr>
    </w:p>
    <w:p w:rsidR="005776D3" w:rsidRPr="00347EBD" w:rsidRDefault="005776D3" w:rsidP="005776D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CF23D4" w:rsidRPr="00347EBD" w:rsidTr="005776D3">
        <w:tc>
          <w:tcPr>
            <w:tcW w:w="2700" w:type="dxa"/>
          </w:tcPr>
          <w:p w:rsidR="00CF23D4" w:rsidRPr="00347EBD" w:rsidRDefault="00CF23D4" w:rsidP="005776D3">
            <w:pPr>
              <w:pStyle w:val="em-4"/>
              <w:ind w:firstLine="0"/>
            </w:pPr>
            <w:r w:rsidRPr="000018D5">
              <w:rPr>
                <w:b/>
                <w:bCs/>
              </w:rPr>
              <w:t>Персональный состав</w:t>
            </w:r>
          </w:p>
        </w:tc>
        <w:tc>
          <w:tcPr>
            <w:tcW w:w="7507" w:type="dxa"/>
          </w:tcPr>
          <w:p w:rsidR="00CF23D4" w:rsidRDefault="00CF23D4" w:rsidP="005776D3">
            <w:pPr>
              <w:pStyle w:val="em-4"/>
              <w:ind w:firstLine="0"/>
              <w:rPr>
                <w:b/>
                <w:bCs/>
                <w:sz w:val="20"/>
                <w:szCs w:val="20"/>
              </w:rPr>
            </w:pPr>
            <w:r w:rsidRPr="000018D5">
              <w:rPr>
                <w:b/>
              </w:rPr>
              <w:t>Совет директоров ПАО «МТС–Банк»</w:t>
            </w:r>
          </w:p>
        </w:tc>
      </w:tr>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507" w:type="dxa"/>
          </w:tcPr>
          <w:p w:rsidR="005776D3" w:rsidRPr="00347EBD" w:rsidRDefault="00CF23D4" w:rsidP="005776D3">
            <w:pPr>
              <w:pStyle w:val="em-4"/>
              <w:ind w:firstLine="0"/>
            </w:pPr>
            <w:r>
              <w:rPr>
                <w:b/>
                <w:bCs/>
                <w:sz w:val="20"/>
                <w:szCs w:val="20"/>
              </w:rPr>
              <w:t>1</w:t>
            </w:r>
            <w:r w:rsidR="005776D3" w:rsidRPr="00347EBD">
              <w:rPr>
                <w:b/>
                <w:bCs/>
                <w:sz w:val="20"/>
                <w:szCs w:val="20"/>
              </w:rPr>
              <w:t>. Евтушенкова Наталия Николаевна</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507" w:type="dxa"/>
          </w:tcPr>
          <w:p w:rsidR="005776D3" w:rsidRPr="00347EBD" w:rsidRDefault="005776D3" w:rsidP="005776D3">
            <w:pPr>
              <w:pStyle w:val="em-4"/>
              <w:ind w:firstLine="0"/>
            </w:pPr>
            <w:r w:rsidRPr="00347EBD">
              <w:t>1950</w:t>
            </w:r>
          </w:p>
        </w:tc>
      </w:tr>
      <w:tr w:rsidR="005776D3" w:rsidRPr="00347EBD" w:rsidTr="005776D3">
        <w:tc>
          <w:tcPr>
            <w:tcW w:w="2700" w:type="dxa"/>
          </w:tcPr>
          <w:p w:rsidR="005776D3" w:rsidRPr="00347EBD" w:rsidRDefault="005776D3" w:rsidP="005776D3">
            <w:pPr>
              <w:pStyle w:val="em-4"/>
              <w:ind w:firstLine="0"/>
            </w:pPr>
            <w:r w:rsidRPr="00347EBD">
              <w:t>Сведения об образовании:</w:t>
            </w:r>
          </w:p>
        </w:tc>
        <w:tc>
          <w:tcPr>
            <w:tcW w:w="7507" w:type="dxa"/>
          </w:tcPr>
          <w:p w:rsidR="005776D3" w:rsidRPr="00347EBD" w:rsidRDefault="005776D3" w:rsidP="005776D3">
            <w:pPr>
              <w:jc w:val="both"/>
              <w:rPr>
                <w:sz w:val="20"/>
                <w:szCs w:val="20"/>
              </w:rPr>
            </w:pPr>
            <w:r w:rsidRPr="00347EBD">
              <w:rPr>
                <w:sz w:val="20"/>
                <w:szCs w:val="20"/>
              </w:rPr>
              <w:t xml:space="preserve">Высшее. Московский </w:t>
            </w:r>
            <w:proofErr w:type="spellStart"/>
            <w:r w:rsidRPr="00347EBD">
              <w:rPr>
                <w:sz w:val="20"/>
                <w:szCs w:val="20"/>
              </w:rPr>
              <w:t>химико</w:t>
            </w:r>
            <w:proofErr w:type="spellEnd"/>
            <w:r w:rsidRPr="00347EBD">
              <w:rPr>
                <w:sz w:val="20"/>
                <w:szCs w:val="20"/>
              </w:rPr>
              <w:t xml:space="preserve"> – технологический институт им. </w:t>
            </w:r>
            <w:proofErr w:type="spellStart"/>
            <w:r w:rsidRPr="00347EBD">
              <w:rPr>
                <w:sz w:val="20"/>
                <w:szCs w:val="20"/>
              </w:rPr>
              <w:t>Д.И.Менделеева</w:t>
            </w:r>
            <w:proofErr w:type="spellEnd"/>
          </w:p>
          <w:p w:rsidR="005776D3" w:rsidRPr="00347EBD" w:rsidRDefault="005776D3" w:rsidP="005776D3">
            <w:pPr>
              <w:jc w:val="both"/>
              <w:rPr>
                <w:sz w:val="20"/>
                <w:szCs w:val="20"/>
              </w:rPr>
            </w:pPr>
            <w:r w:rsidRPr="00347EBD">
              <w:rPr>
                <w:sz w:val="20"/>
                <w:szCs w:val="20"/>
              </w:rPr>
              <w:t>Год окончания – 1973 г. Специальность «Химия и технология высокомолекулярных соединений»</w:t>
            </w:r>
          </w:p>
          <w:p w:rsidR="005776D3" w:rsidRPr="00347EBD" w:rsidRDefault="005776D3" w:rsidP="005776D3">
            <w:pPr>
              <w:pStyle w:val="em-4"/>
              <w:ind w:firstLine="0"/>
              <w:rPr>
                <w:sz w:val="16"/>
                <w:szCs w:val="16"/>
              </w:rPr>
            </w:pPr>
            <w:r w:rsidRPr="00347EBD">
              <w:rPr>
                <w:sz w:val="20"/>
                <w:szCs w:val="20"/>
              </w:rPr>
              <w:t>Квалификация – «Инженер–технолог»</w:t>
            </w: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207" w:type="dxa"/>
        <w:tblInd w:w="-34" w:type="dxa"/>
        <w:tblLook w:val="0000" w:firstRow="0" w:lastRow="0" w:firstColumn="0" w:lastColumn="0" w:noHBand="0" w:noVBand="0"/>
      </w:tblPr>
      <w:tblGrid>
        <w:gridCol w:w="1560"/>
        <w:gridCol w:w="1559"/>
        <w:gridCol w:w="3686"/>
        <w:gridCol w:w="3402"/>
      </w:tblGrid>
      <w:tr w:rsidR="005776D3" w:rsidRPr="00300C44" w:rsidTr="005776D3">
        <w:trPr>
          <w:trHeight w:val="39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w:t>
            </w:r>
            <w:r w:rsidRPr="009D6AA8">
              <w:rPr>
                <w:sz w:val="20"/>
                <w:szCs w:val="22"/>
              </w:rPr>
              <w:t>е</w:t>
            </w:r>
            <w:r w:rsidRPr="009D6AA8">
              <w:rPr>
                <w:sz w:val="20"/>
                <w:szCs w:val="22"/>
              </w:rPr>
              <w:t>ния работы в должности</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организации</w:t>
            </w:r>
          </w:p>
        </w:tc>
      </w:tr>
      <w:tr w:rsidR="005776D3" w:rsidRPr="00300C44" w:rsidTr="005776D3">
        <w:trPr>
          <w:trHeight w:val="300"/>
        </w:trPr>
        <w:tc>
          <w:tcPr>
            <w:tcW w:w="156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300C44"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300C44">
            <w:pPr>
              <w:jc w:val="center"/>
              <w:rPr>
                <w:sz w:val="20"/>
                <w:szCs w:val="22"/>
                <w:lang w:val="en-US"/>
              </w:rPr>
            </w:pPr>
            <w:r w:rsidRPr="009D6AA8">
              <w:rPr>
                <w:sz w:val="20"/>
                <w:szCs w:val="22"/>
              </w:rPr>
              <w:t>29</w:t>
            </w:r>
            <w:r w:rsidR="005776D3" w:rsidRPr="009D6AA8">
              <w:rPr>
                <w:sz w:val="20"/>
                <w:szCs w:val="22"/>
              </w:rPr>
              <w:t>.</w:t>
            </w:r>
            <w:r w:rsidRPr="009D6AA8">
              <w:rPr>
                <w:sz w:val="20"/>
                <w:szCs w:val="22"/>
              </w:rPr>
              <w:t>06</w:t>
            </w:r>
            <w:r w:rsidR="005776D3" w:rsidRPr="009D6AA8">
              <w:rPr>
                <w:sz w:val="20"/>
                <w:szCs w:val="22"/>
              </w:rPr>
              <w:t>.201</w:t>
            </w:r>
            <w:r w:rsidRPr="009D6AA8">
              <w:rPr>
                <w:sz w:val="20"/>
                <w:szCs w:val="22"/>
              </w:rPr>
              <w:t>8</w:t>
            </w:r>
          </w:p>
        </w:tc>
        <w:tc>
          <w:tcPr>
            <w:tcW w:w="1559" w:type="dxa"/>
            <w:tcBorders>
              <w:top w:val="single" w:sz="4" w:space="0" w:color="auto"/>
              <w:left w:val="nil"/>
              <w:bottom w:val="single" w:sz="4" w:space="0" w:color="auto"/>
              <w:right w:val="single" w:sz="4" w:space="0" w:color="auto"/>
            </w:tcBorders>
            <w:vAlign w:val="center"/>
          </w:tcPr>
          <w:p w:rsidR="005776D3" w:rsidRPr="00300C44" w:rsidRDefault="005776D3" w:rsidP="005776D3">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spellStart"/>
            <w:proofErr w:type="gramStart"/>
            <w:r w:rsidRPr="00300C44">
              <w:rPr>
                <w:sz w:val="20"/>
                <w:szCs w:val="20"/>
              </w:rPr>
              <w:t>в</w:t>
            </w:r>
            <w:proofErr w:type="gramEnd"/>
            <w:r w:rsidRPr="00300C44">
              <w:rPr>
                <w:sz w:val="20"/>
                <w:szCs w:val="20"/>
              </w:rPr>
              <w:t>р</w:t>
            </w:r>
            <w:proofErr w:type="spellEnd"/>
            <w:r w:rsidRPr="00300C44">
              <w:rPr>
                <w:sz w:val="20"/>
                <w:szCs w:val="20"/>
              </w:rPr>
              <w:t>.</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 xml:space="preserve">Член Совета директоров </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 xml:space="preserve">Публичное акционерное общество «МТС–Банк» </w:t>
            </w:r>
          </w:p>
        </w:tc>
      </w:tr>
      <w:tr w:rsidR="005776D3" w:rsidRPr="00300C44"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sz w:val="20"/>
                <w:szCs w:val="22"/>
              </w:rPr>
              <w:t>01.07.2004</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18.06.2015</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sz w:val="20"/>
                <w:szCs w:val="22"/>
              </w:rPr>
              <w:t xml:space="preserve">Советник Председателя Правления </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Публичное акционерное общество «МТС–Банк»</w:t>
            </w:r>
          </w:p>
        </w:tc>
      </w:tr>
      <w:tr w:rsidR="005776D3" w:rsidRPr="00300C44"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sz w:val="20"/>
                <w:szCs w:val="22"/>
                <w:lang w:val="en-US"/>
              </w:rPr>
              <w:t>03</w:t>
            </w:r>
            <w:r w:rsidRPr="009D6AA8">
              <w:rPr>
                <w:sz w:val="20"/>
                <w:szCs w:val="22"/>
              </w:rPr>
              <w:t>.0</w:t>
            </w:r>
            <w:r w:rsidRPr="009D6AA8">
              <w:rPr>
                <w:sz w:val="20"/>
                <w:szCs w:val="22"/>
                <w:lang w:val="en-US"/>
              </w:rPr>
              <w:t>8</w:t>
            </w:r>
            <w:r w:rsidRPr="009D6AA8">
              <w:rPr>
                <w:sz w:val="20"/>
                <w:szCs w:val="22"/>
              </w:rPr>
              <w:t>.20</w:t>
            </w:r>
            <w:r w:rsidRPr="009D6AA8">
              <w:rPr>
                <w:sz w:val="20"/>
                <w:szCs w:val="22"/>
                <w:lang w:val="en-US"/>
              </w:rPr>
              <w:t>11</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16.06.2015</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sz w:val="20"/>
                <w:szCs w:val="22"/>
              </w:rPr>
              <w:t xml:space="preserve">Член Правления </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Публичное акционерное общество «МТС–Банк»</w:t>
            </w:r>
          </w:p>
        </w:tc>
      </w:tr>
      <w:tr w:rsidR="005776D3" w:rsidRPr="008C2612"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sz w:val="20"/>
                <w:szCs w:val="22"/>
              </w:rPr>
              <w:t>04.03.2010</w:t>
            </w:r>
          </w:p>
        </w:tc>
        <w:tc>
          <w:tcPr>
            <w:tcW w:w="1559" w:type="dxa"/>
            <w:tcBorders>
              <w:top w:val="single" w:sz="4" w:space="0" w:color="auto"/>
              <w:left w:val="nil"/>
              <w:bottom w:val="single" w:sz="4" w:space="0" w:color="auto"/>
              <w:right w:val="single" w:sz="4" w:space="0" w:color="auto"/>
            </w:tcBorders>
            <w:vAlign w:val="center"/>
          </w:tcPr>
          <w:p w:rsidR="005776D3" w:rsidRPr="00300C44" w:rsidRDefault="005776D3" w:rsidP="005776D3">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spellStart"/>
            <w:proofErr w:type="gramStart"/>
            <w:r w:rsidRPr="00300C44">
              <w:rPr>
                <w:sz w:val="20"/>
                <w:szCs w:val="20"/>
              </w:rPr>
              <w:t>в</w:t>
            </w:r>
            <w:proofErr w:type="gramEnd"/>
            <w:r w:rsidRPr="00300C44">
              <w:rPr>
                <w:sz w:val="20"/>
                <w:szCs w:val="20"/>
              </w:rPr>
              <w:t>р</w:t>
            </w:r>
            <w:proofErr w:type="spellEnd"/>
            <w:r w:rsidRPr="00300C44">
              <w:rPr>
                <w:sz w:val="20"/>
                <w:szCs w:val="20"/>
              </w:rPr>
              <w:t>.</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sz w:val="20"/>
                <w:szCs w:val="22"/>
              </w:rPr>
              <w:t xml:space="preserve">Член Совета директоров </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color w:val="000000"/>
                <w:sz w:val="20"/>
                <w:szCs w:val="22"/>
                <w:lang w:val="en-US"/>
              </w:rPr>
            </w:pPr>
            <w:r w:rsidRPr="009D6AA8">
              <w:rPr>
                <w:sz w:val="20"/>
                <w:szCs w:val="22"/>
                <w:lang w:val="en-US"/>
              </w:rPr>
              <w:t>EAST–WEST UNITED BANK, S.A. LUXEMBOURG</w:t>
            </w:r>
          </w:p>
        </w:tc>
      </w:tr>
    </w:tbl>
    <w:p w:rsidR="005776D3" w:rsidRPr="00347EBD" w:rsidRDefault="005776D3" w:rsidP="005776D3">
      <w:pPr>
        <w:ind w:firstLine="720"/>
        <w:jc w:val="both"/>
        <w:rPr>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привлекалась.</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занимала</w:t>
            </w:r>
            <w:r w:rsidRPr="00347EBD">
              <w:rPr>
                <w:sz w:val="20"/>
                <w:szCs w:val="20"/>
              </w:rPr>
              <w:t>.</w:t>
            </w:r>
          </w:p>
        </w:tc>
      </w:tr>
    </w:tbl>
    <w:p w:rsidR="005776D3" w:rsidRPr="00347EBD" w:rsidRDefault="005776D3" w:rsidP="005776D3">
      <w:pPr>
        <w:pStyle w:val="em-4"/>
      </w:pPr>
    </w:p>
    <w:p w:rsidR="005776D3" w:rsidRPr="00347EBD" w:rsidRDefault="005776D3" w:rsidP="005776D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507" w:type="dxa"/>
          </w:tcPr>
          <w:p w:rsidR="005776D3" w:rsidRPr="00347EBD" w:rsidRDefault="00CF23D4" w:rsidP="005776D3">
            <w:pPr>
              <w:pStyle w:val="em-4"/>
              <w:ind w:firstLine="0"/>
            </w:pPr>
            <w:r>
              <w:rPr>
                <w:b/>
                <w:bCs/>
                <w:sz w:val="20"/>
                <w:szCs w:val="20"/>
              </w:rPr>
              <w:t>2</w:t>
            </w:r>
            <w:r w:rsidR="005776D3" w:rsidRPr="00347EBD">
              <w:rPr>
                <w:b/>
                <w:bCs/>
                <w:sz w:val="20"/>
                <w:szCs w:val="20"/>
              </w:rPr>
              <w:t>. Корня Алексей Валерьевич</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507" w:type="dxa"/>
          </w:tcPr>
          <w:p w:rsidR="005776D3" w:rsidRPr="00347EBD" w:rsidRDefault="005776D3" w:rsidP="005776D3">
            <w:pPr>
              <w:pStyle w:val="em-4"/>
              <w:ind w:firstLine="0"/>
            </w:pPr>
            <w:r w:rsidRPr="00347EBD">
              <w:t>1975</w:t>
            </w:r>
          </w:p>
        </w:tc>
      </w:tr>
      <w:tr w:rsidR="005776D3" w:rsidRPr="00347EBD" w:rsidTr="005776D3">
        <w:tc>
          <w:tcPr>
            <w:tcW w:w="2700" w:type="dxa"/>
          </w:tcPr>
          <w:p w:rsidR="005776D3" w:rsidRPr="00347EBD" w:rsidRDefault="005776D3" w:rsidP="005776D3">
            <w:pPr>
              <w:pStyle w:val="em-4"/>
              <w:ind w:firstLine="0"/>
            </w:pPr>
            <w:r w:rsidRPr="00347EBD">
              <w:t>Сведения об образовании:</w:t>
            </w:r>
          </w:p>
        </w:tc>
        <w:tc>
          <w:tcPr>
            <w:tcW w:w="7507" w:type="dxa"/>
          </w:tcPr>
          <w:p w:rsidR="005776D3" w:rsidRPr="00347EBD" w:rsidRDefault="005776D3" w:rsidP="005776D3">
            <w:pPr>
              <w:jc w:val="both"/>
              <w:rPr>
                <w:sz w:val="20"/>
                <w:szCs w:val="20"/>
              </w:rPr>
            </w:pPr>
            <w:r w:rsidRPr="00347EBD">
              <w:rPr>
                <w:sz w:val="20"/>
                <w:szCs w:val="20"/>
              </w:rPr>
              <w:t>Высшее. Санкт–Петербургский государственный университет экономики и фина</w:t>
            </w:r>
            <w:r w:rsidRPr="00347EBD">
              <w:rPr>
                <w:sz w:val="20"/>
                <w:szCs w:val="20"/>
              </w:rPr>
              <w:t>н</w:t>
            </w:r>
            <w:r w:rsidRPr="00347EBD">
              <w:rPr>
                <w:sz w:val="20"/>
                <w:szCs w:val="20"/>
              </w:rPr>
              <w:t>сов.</w:t>
            </w:r>
          </w:p>
          <w:p w:rsidR="005776D3" w:rsidRPr="00347EBD" w:rsidRDefault="005776D3" w:rsidP="005776D3">
            <w:pPr>
              <w:pStyle w:val="em-4"/>
              <w:ind w:firstLine="0"/>
              <w:rPr>
                <w:sz w:val="20"/>
                <w:szCs w:val="20"/>
              </w:rPr>
            </w:pPr>
            <w:r w:rsidRPr="00347EBD">
              <w:rPr>
                <w:sz w:val="20"/>
                <w:szCs w:val="20"/>
              </w:rPr>
              <w:t>Год окончания – 1998</w:t>
            </w:r>
          </w:p>
          <w:p w:rsidR="005776D3" w:rsidRPr="00347EBD" w:rsidRDefault="005776D3" w:rsidP="005776D3">
            <w:pPr>
              <w:pStyle w:val="em-4"/>
              <w:ind w:firstLine="0"/>
              <w:rPr>
                <w:sz w:val="20"/>
                <w:szCs w:val="20"/>
              </w:rPr>
            </w:pPr>
            <w:r w:rsidRPr="00347EBD">
              <w:rPr>
                <w:sz w:val="20"/>
                <w:szCs w:val="20"/>
              </w:rPr>
              <w:t>Специальность «Финансы и кредит». Квалификация – «Экономист».</w:t>
            </w: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207" w:type="dxa"/>
        <w:tblInd w:w="-34" w:type="dxa"/>
        <w:tblLook w:val="0000" w:firstRow="0" w:lastRow="0" w:firstColumn="0" w:lastColumn="0" w:noHBand="0" w:noVBand="0"/>
      </w:tblPr>
      <w:tblGrid>
        <w:gridCol w:w="1560"/>
        <w:gridCol w:w="1559"/>
        <w:gridCol w:w="3686"/>
        <w:gridCol w:w="3402"/>
      </w:tblGrid>
      <w:tr w:rsidR="005776D3" w:rsidRPr="00300C44" w:rsidTr="005776D3">
        <w:trPr>
          <w:trHeight w:val="39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w:t>
            </w:r>
            <w:r w:rsidRPr="009D6AA8">
              <w:rPr>
                <w:sz w:val="20"/>
                <w:szCs w:val="22"/>
              </w:rPr>
              <w:t>е</w:t>
            </w:r>
            <w:r w:rsidRPr="009D6AA8">
              <w:rPr>
                <w:sz w:val="20"/>
                <w:szCs w:val="22"/>
              </w:rPr>
              <w:t>ния работы в должности</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организации</w:t>
            </w:r>
          </w:p>
        </w:tc>
      </w:tr>
      <w:tr w:rsidR="005776D3" w:rsidRPr="00347EBD" w:rsidTr="005776D3">
        <w:trPr>
          <w:trHeight w:val="300"/>
        </w:trPr>
        <w:tc>
          <w:tcPr>
            <w:tcW w:w="1560" w:type="dxa"/>
            <w:tcBorders>
              <w:top w:val="nil"/>
              <w:left w:val="single" w:sz="4" w:space="0" w:color="auto"/>
              <w:bottom w:val="single" w:sz="4" w:space="0" w:color="auto"/>
              <w:right w:val="single" w:sz="4" w:space="0" w:color="auto"/>
            </w:tcBorders>
            <w:vAlign w:val="center"/>
          </w:tcPr>
          <w:p w:rsidR="005776D3" w:rsidRPr="00347EBD" w:rsidRDefault="005776D3" w:rsidP="005776D3">
            <w:pPr>
              <w:jc w:val="center"/>
              <w:rPr>
                <w:sz w:val="22"/>
                <w:szCs w:val="22"/>
              </w:rPr>
            </w:pPr>
            <w:r w:rsidRPr="00347EBD">
              <w:rPr>
                <w:sz w:val="22"/>
                <w:szCs w:val="22"/>
              </w:rPr>
              <w:t>1</w:t>
            </w:r>
          </w:p>
        </w:tc>
        <w:tc>
          <w:tcPr>
            <w:tcW w:w="1559" w:type="dxa"/>
            <w:tcBorders>
              <w:top w:val="single" w:sz="4" w:space="0" w:color="auto"/>
              <w:left w:val="nil"/>
              <w:bottom w:val="single" w:sz="4" w:space="0" w:color="auto"/>
              <w:right w:val="single" w:sz="4" w:space="0" w:color="auto"/>
            </w:tcBorders>
            <w:vAlign w:val="center"/>
          </w:tcPr>
          <w:p w:rsidR="005776D3" w:rsidRPr="00347EBD" w:rsidRDefault="005776D3" w:rsidP="005776D3">
            <w:pPr>
              <w:jc w:val="center"/>
              <w:rPr>
                <w:sz w:val="22"/>
                <w:szCs w:val="22"/>
              </w:rPr>
            </w:pPr>
            <w:r w:rsidRPr="00347EBD">
              <w:rPr>
                <w:sz w:val="22"/>
                <w:szCs w:val="22"/>
              </w:rPr>
              <w:t>2</w:t>
            </w:r>
          </w:p>
        </w:tc>
        <w:tc>
          <w:tcPr>
            <w:tcW w:w="3686" w:type="dxa"/>
            <w:tcBorders>
              <w:top w:val="single" w:sz="4" w:space="0" w:color="auto"/>
              <w:left w:val="nil"/>
              <w:bottom w:val="single" w:sz="4" w:space="0" w:color="auto"/>
              <w:right w:val="single" w:sz="4" w:space="0" w:color="auto"/>
            </w:tcBorders>
            <w:vAlign w:val="center"/>
          </w:tcPr>
          <w:p w:rsidR="005776D3" w:rsidRPr="00347EBD" w:rsidRDefault="005776D3" w:rsidP="005776D3">
            <w:pPr>
              <w:jc w:val="center"/>
              <w:rPr>
                <w:sz w:val="22"/>
                <w:szCs w:val="22"/>
              </w:rPr>
            </w:pPr>
            <w:r w:rsidRPr="00347EBD">
              <w:rPr>
                <w:sz w:val="22"/>
                <w:szCs w:val="22"/>
              </w:rPr>
              <w:t>3</w:t>
            </w:r>
          </w:p>
        </w:tc>
        <w:tc>
          <w:tcPr>
            <w:tcW w:w="3402" w:type="dxa"/>
            <w:tcBorders>
              <w:top w:val="single" w:sz="4" w:space="0" w:color="auto"/>
              <w:left w:val="nil"/>
              <w:bottom w:val="single" w:sz="4" w:space="0" w:color="auto"/>
              <w:right w:val="single" w:sz="4" w:space="0" w:color="auto"/>
            </w:tcBorders>
            <w:vAlign w:val="center"/>
          </w:tcPr>
          <w:p w:rsidR="005776D3" w:rsidRPr="00347EBD" w:rsidRDefault="005776D3" w:rsidP="005776D3">
            <w:pPr>
              <w:jc w:val="center"/>
              <w:rPr>
                <w:sz w:val="22"/>
                <w:szCs w:val="22"/>
              </w:rPr>
            </w:pPr>
            <w:r w:rsidRPr="00347EBD">
              <w:rPr>
                <w:sz w:val="22"/>
                <w:szCs w:val="22"/>
              </w:rPr>
              <w:t>4</w:t>
            </w:r>
          </w:p>
        </w:tc>
      </w:tr>
      <w:tr w:rsidR="005776D3" w:rsidRPr="00347EB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300C44" w:rsidP="005776D3">
            <w:pPr>
              <w:jc w:val="center"/>
              <w:rPr>
                <w:color w:val="000000"/>
                <w:sz w:val="20"/>
                <w:szCs w:val="22"/>
              </w:rPr>
            </w:pPr>
            <w:r w:rsidRPr="009D6AA8">
              <w:rPr>
                <w:sz w:val="20"/>
                <w:szCs w:val="22"/>
              </w:rPr>
              <w:t>13.03.2018</w:t>
            </w:r>
          </w:p>
        </w:tc>
        <w:tc>
          <w:tcPr>
            <w:tcW w:w="1559" w:type="dxa"/>
            <w:tcBorders>
              <w:top w:val="single" w:sz="4" w:space="0" w:color="auto"/>
              <w:left w:val="nil"/>
              <w:bottom w:val="single" w:sz="4" w:space="0" w:color="auto"/>
              <w:right w:val="single" w:sz="4" w:space="0" w:color="auto"/>
            </w:tcBorders>
            <w:vAlign w:val="center"/>
          </w:tcPr>
          <w:p w:rsidR="005776D3" w:rsidRPr="00300C44" w:rsidRDefault="005776D3" w:rsidP="005776D3">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spellStart"/>
            <w:proofErr w:type="gramStart"/>
            <w:r w:rsidRPr="00300C44">
              <w:rPr>
                <w:sz w:val="20"/>
                <w:szCs w:val="20"/>
              </w:rPr>
              <w:t>в</w:t>
            </w:r>
            <w:proofErr w:type="gramEnd"/>
            <w:r w:rsidRPr="00300C44">
              <w:rPr>
                <w:sz w:val="20"/>
                <w:szCs w:val="20"/>
              </w:rPr>
              <w:t>р</w:t>
            </w:r>
            <w:proofErr w:type="spellEnd"/>
            <w:r w:rsidRPr="00300C44">
              <w:rPr>
                <w:sz w:val="20"/>
                <w:szCs w:val="20"/>
              </w:rPr>
              <w:t>.</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300C44" w:rsidP="005776D3">
            <w:pPr>
              <w:jc w:val="center"/>
              <w:rPr>
                <w:color w:val="000000"/>
                <w:sz w:val="20"/>
                <w:szCs w:val="20"/>
              </w:rPr>
            </w:pPr>
            <w:r>
              <w:rPr>
                <w:sz w:val="20"/>
                <w:szCs w:val="20"/>
              </w:rPr>
              <w:t>Президент, Председатель Правления</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color w:val="000000"/>
                <w:sz w:val="20"/>
                <w:szCs w:val="20"/>
              </w:rPr>
            </w:pPr>
            <w:r w:rsidRPr="009D6AA8">
              <w:rPr>
                <w:sz w:val="20"/>
                <w:szCs w:val="20"/>
              </w:rPr>
              <w:t>Публичное акционерное общество «</w:t>
            </w:r>
            <w:proofErr w:type="gramStart"/>
            <w:r w:rsidRPr="009D6AA8">
              <w:rPr>
                <w:sz w:val="20"/>
                <w:szCs w:val="20"/>
              </w:rPr>
              <w:t>Мобильные</w:t>
            </w:r>
            <w:proofErr w:type="gramEnd"/>
            <w:r w:rsidRPr="009D6AA8">
              <w:rPr>
                <w:sz w:val="20"/>
                <w:szCs w:val="20"/>
              </w:rPr>
              <w:t xml:space="preserve"> </w:t>
            </w:r>
            <w:proofErr w:type="spellStart"/>
            <w:r w:rsidRPr="009D6AA8">
              <w:rPr>
                <w:sz w:val="20"/>
                <w:szCs w:val="20"/>
              </w:rPr>
              <w:t>ТелеСистемы</w:t>
            </w:r>
            <w:proofErr w:type="spellEnd"/>
            <w:r w:rsidRPr="009D6AA8">
              <w:rPr>
                <w:sz w:val="20"/>
                <w:szCs w:val="20"/>
              </w:rPr>
              <w:t>»</w:t>
            </w:r>
          </w:p>
        </w:tc>
      </w:tr>
      <w:tr w:rsidR="005776D3" w:rsidRPr="00347EB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pPr>
              <w:jc w:val="center"/>
              <w:rPr>
                <w:sz w:val="20"/>
                <w:szCs w:val="22"/>
                <w:lang w:val="en-US"/>
              </w:rPr>
            </w:pPr>
            <w:r w:rsidRPr="009D6AA8">
              <w:rPr>
                <w:sz w:val="20"/>
                <w:szCs w:val="22"/>
              </w:rPr>
              <w:t>2</w:t>
            </w:r>
            <w:r w:rsidR="00300C44" w:rsidRPr="009D6AA8">
              <w:rPr>
                <w:sz w:val="20"/>
                <w:szCs w:val="22"/>
              </w:rPr>
              <w:t>9</w:t>
            </w:r>
            <w:r w:rsidRPr="009D6AA8">
              <w:rPr>
                <w:sz w:val="20"/>
                <w:szCs w:val="22"/>
              </w:rPr>
              <w:t>.</w:t>
            </w:r>
            <w:r w:rsidR="00300C44" w:rsidRPr="009D6AA8">
              <w:rPr>
                <w:sz w:val="20"/>
                <w:szCs w:val="22"/>
              </w:rPr>
              <w:t>06</w:t>
            </w:r>
            <w:r w:rsidRPr="009D6AA8">
              <w:rPr>
                <w:sz w:val="20"/>
                <w:szCs w:val="22"/>
              </w:rPr>
              <w:t>.201</w:t>
            </w:r>
            <w:r w:rsidR="00300C44" w:rsidRPr="009D6AA8">
              <w:rPr>
                <w:sz w:val="20"/>
                <w:szCs w:val="22"/>
              </w:rPr>
              <w:t>8</w:t>
            </w:r>
          </w:p>
        </w:tc>
        <w:tc>
          <w:tcPr>
            <w:tcW w:w="1559" w:type="dxa"/>
            <w:tcBorders>
              <w:top w:val="single" w:sz="4" w:space="0" w:color="auto"/>
              <w:left w:val="nil"/>
              <w:bottom w:val="single" w:sz="4" w:space="0" w:color="auto"/>
              <w:right w:val="single" w:sz="4" w:space="0" w:color="auto"/>
            </w:tcBorders>
            <w:vAlign w:val="center"/>
          </w:tcPr>
          <w:p w:rsidR="005776D3" w:rsidRPr="00300C44" w:rsidRDefault="005776D3" w:rsidP="005776D3">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spellStart"/>
            <w:proofErr w:type="gramStart"/>
            <w:r w:rsidRPr="00300C44">
              <w:rPr>
                <w:sz w:val="20"/>
                <w:szCs w:val="20"/>
              </w:rPr>
              <w:t>в</w:t>
            </w:r>
            <w:proofErr w:type="gramEnd"/>
            <w:r w:rsidRPr="00300C44">
              <w:rPr>
                <w:sz w:val="20"/>
                <w:szCs w:val="20"/>
              </w:rPr>
              <w:t>р</w:t>
            </w:r>
            <w:proofErr w:type="spellEnd"/>
            <w:r w:rsidRPr="00300C44">
              <w:rPr>
                <w:sz w:val="20"/>
                <w:szCs w:val="20"/>
              </w:rPr>
              <w:t>.</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 xml:space="preserve">Член Совета директоров </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 xml:space="preserve">Публичное акционерное общество «МТС–Банк» </w:t>
            </w:r>
          </w:p>
        </w:tc>
      </w:tr>
      <w:tr w:rsidR="005776D3" w:rsidRPr="00347EB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color w:val="000000"/>
                <w:sz w:val="20"/>
                <w:szCs w:val="22"/>
              </w:rPr>
              <w:t>27.06.2016</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spellStart"/>
            <w:proofErr w:type="gramStart"/>
            <w:r w:rsidRPr="00300C44">
              <w:rPr>
                <w:sz w:val="20"/>
                <w:szCs w:val="20"/>
              </w:rPr>
              <w:t>в</w:t>
            </w:r>
            <w:proofErr w:type="gramEnd"/>
            <w:r w:rsidRPr="00300C44">
              <w:rPr>
                <w:sz w:val="20"/>
                <w:szCs w:val="20"/>
              </w:rPr>
              <w:t>р</w:t>
            </w:r>
            <w:proofErr w:type="spellEnd"/>
            <w:r w:rsidRPr="00300C44">
              <w:rPr>
                <w:sz w:val="20"/>
                <w:szCs w:val="20"/>
              </w:rPr>
              <w:t>.</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Акционерное общество «Русская Телефонная Компания»</w:t>
            </w:r>
          </w:p>
        </w:tc>
      </w:tr>
      <w:tr w:rsidR="005776D3" w:rsidRPr="0014775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color w:val="000000"/>
                <w:sz w:val="20"/>
                <w:szCs w:val="22"/>
              </w:rPr>
              <w:t>07.08.2015</w:t>
            </w:r>
          </w:p>
        </w:tc>
        <w:tc>
          <w:tcPr>
            <w:tcW w:w="1559" w:type="dxa"/>
            <w:tcBorders>
              <w:top w:val="single" w:sz="4" w:space="0" w:color="auto"/>
              <w:left w:val="nil"/>
              <w:bottom w:val="single" w:sz="4" w:space="0" w:color="auto"/>
              <w:right w:val="single" w:sz="4" w:space="0" w:color="auto"/>
            </w:tcBorders>
            <w:vAlign w:val="center"/>
          </w:tcPr>
          <w:p w:rsidR="005776D3" w:rsidRPr="00300C44" w:rsidRDefault="005776D3" w:rsidP="005776D3">
            <w:pPr>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spellStart"/>
            <w:proofErr w:type="gramStart"/>
            <w:r w:rsidRPr="00300C44">
              <w:rPr>
                <w:sz w:val="20"/>
                <w:szCs w:val="20"/>
              </w:rPr>
              <w:t>в</w:t>
            </w:r>
            <w:proofErr w:type="gramEnd"/>
            <w:r w:rsidRPr="00300C44">
              <w:rPr>
                <w:sz w:val="20"/>
                <w:szCs w:val="20"/>
              </w:rPr>
              <w:t>р</w:t>
            </w:r>
            <w:proofErr w:type="spellEnd"/>
            <w:r w:rsidRPr="00300C44">
              <w:rPr>
                <w:sz w:val="20"/>
                <w:szCs w:val="20"/>
              </w:rPr>
              <w:t>.</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Председатель Совета директоров</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Общество с ограниченной отве</w:t>
            </w:r>
            <w:r w:rsidRPr="009D6AA8">
              <w:rPr>
                <w:sz w:val="20"/>
                <w:szCs w:val="20"/>
              </w:rPr>
              <w:t>т</w:t>
            </w:r>
            <w:r w:rsidRPr="009D6AA8">
              <w:rPr>
                <w:sz w:val="20"/>
                <w:szCs w:val="20"/>
              </w:rPr>
              <w:t>ственностью Управляющая комп</w:t>
            </w:r>
            <w:r w:rsidRPr="009D6AA8">
              <w:rPr>
                <w:sz w:val="20"/>
                <w:szCs w:val="20"/>
              </w:rPr>
              <w:t>а</w:t>
            </w:r>
            <w:r w:rsidRPr="009D6AA8">
              <w:rPr>
                <w:sz w:val="20"/>
                <w:szCs w:val="20"/>
              </w:rPr>
              <w:t>ния «Система капитал»</w:t>
            </w:r>
          </w:p>
        </w:tc>
      </w:tr>
      <w:tr w:rsidR="005776D3" w:rsidRPr="0014775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color w:val="000000"/>
                <w:sz w:val="20"/>
                <w:szCs w:val="22"/>
              </w:rPr>
              <w:t>23.11.2008</w:t>
            </w:r>
          </w:p>
        </w:tc>
        <w:tc>
          <w:tcPr>
            <w:tcW w:w="1559" w:type="dxa"/>
            <w:tcBorders>
              <w:top w:val="single" w:sz="4" w:space="0" w:color="auto"/>
              <w:left w:val="nil"/>
              <w:bottom w:val="single" w:sz="4" w:space="0" w:color="auto"/>
              <w:right w:val="single" w:sz="4" w:space="0" w:color="auto"/>
            </w:tcBorders>
            <w:vAlign w:val="center"/>
          </w:tcPr>
          <w:p w:rsidR="005776D3" w:rsidRPr="00300C44" w:rsidRDefault="005776D3" w:rsidP="005776D3">
            <w:pPr>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spellStart"/>
            <w:proofErr w:type="gramStart"/>
            <w:r w:rsidRPr="00300C44">
              <w:rPr>
                <w:sz w:val="20"/>
                <w:szCs w:val="20"/>
              </w:rPr>
              <w:t>в</w:t>
            </w:r>
            <w:proofErr w:type="gramEnd"/>
            <w:r w:rsidRPr="00300C44">
              <w:rPr>
                <w:sz w:val="20"/>
                <w:szCs w:val="20"/>
              </w:rPr>
              <w:t>р</w:t>
            </w:r>
            <w:proofErr w:type="spellEnd"/>
            <w:r w:rsidRPr="00300C44">
              <w:rPr>
                <w:sz w:val="20"/>
                <w:szCs w:val="20"/>
              </w:rPr>
              <w:t>.</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Совместное общество с ограниче</w:t>
            </w:r>
            <w:r w:rsidRPr="009D6AA8">
              <w:rPr>
                <w:sz w:val="20"/>
                <w:szCs w:val="20"/>
              </w:rPr>
              <w:t>н</w:t>
            </w:r>
            <w:r w:rsidRPr="009D6AA8">
              <w:rPr>
                <w:sz w:val="20"/>
                <w:szCs w:val="20"/>
              </w:rPr>
              <w:t>ной ответственностью «</w:t>
            </w:r>
            <w:proofErr w:type="gramStart"/>
            <w:r w:rsidRPr="009D6AA8">
              <w:rPr>
                <w:sz w:val="20"/>
                <w:szCs w:val="20"/>
              </w:rPr>
              <w:t>Мобильные</w:t>
            </w:r>
            <w:proofErr w:type="gramEnd"/>
            <w:r w:rsidRPr="009D6AA8">
              <w:rPr>
                <w:sz w:val="20"/>
                <w:szCs w:val="20"/>
              </w:rPr>
              <w:t xml:space="preserve"> </w:t>
            </w:r>
            <w:proofErr w:type="spellStart"/>
            <w:r w:rsidRPr="009D6AA8">
              <w:rPr>
                <w:sz w:val="20"/>
                <w:szCs w:val="20"/>
              </w:rPr>
              <w:t>ТелеСистемы</w:t>
            </w:r>
            <w:proofErr w:type="spellEnd"/>
            <w:r w:rsidRPr="009D6AA8">
              <w:rPr>
                <w:sz w:val="20"/>
                <w:szCs w:val="20"/>
              </w:rPr>
              <w:t>»</w:t>
            </w:r>
          </w:p>
        </w:tc>
      </w:tr>
      <w:tr w:rsidR="00300C44" w:rsidRPr="0014775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300C44" w:rsidRPr="009D6AA8" w:rsidRDefault="00300C44" w:rsidP="005776D3">
            <w:pPr>
              <w:jc w:val="center"/>
              <w:rPr>
                <w:color w:val="000000"/>
                <w:sz w:val="20"/>
                <w:szCs w:val="22"/>
              </w:rPr>
            </w:pPr>
            <w:r w:rsidRPr="009D6AA8">
              <w:rPr>
                <w:sz w:val="20"/>
                <w:szCs w:val="22"/>
              </w:rPr>
              <w:t>04.06.2010</w:t>
            </w:r>
          </w:p>
        </w:tc>
        <w:tc>
          <w:tcPr>
            <w:tcW w:w="1559" w:type="dxa"/>
            <w:tcBorders>
              <w:top w:val="single" w:sz="4" w:space="0" w:color="auto"/>
              <w:left w:val="nil"/>
              <w:bottom w:val="single" w:sz="4" w:space="0" w:color="auto"/>
              <w:right w:val="single" w:sz="4" w:space="0" w:color="auto"/>
            </w:tcBorders>
            <w:vAlign w:val="center"/>
          </w:tcPr>
          <w:p w:rsidR="00300C44" w:rsidRPr="00300C44" w:rsidRDefault="00300C44" w:rsidP="005776D3">
            <w:pPr>
              <w:jc w:val="center"/>
              <w:rPr>
                <w:sz w:val="20"/>
                <w:szCs w:val="20"/>
              </w:rPr>
            </w:pPr>
            <w:r w:rsidRPr="00300C44">
              <w:rPr>
                <w:sz w:val="20"/>
                <w:szCs w:val="20"/>
              </w:rPr>
              <w:t>12.03.2018</w:t>
            </w:r>
          </w:p>
        </w:tc>
        <w:tc>
          <w:tcPr>
            <w:tcW w:w="3686" w:type="dxa"/>
            <w:tcBorders>
              <w:top w:val="single" w:sz="4" w:space="0" w:color="auto"/>
              <w:left w:val="nil"/>
              <w:bottom w:val="single" w:sz="4" w:space="0" w:color="auto"/>
              <w:right w:val="single" w:sz="4" w:space="0" w:color="auto"/>
            </w:tcBorders>
            <w:vAlign w:val="center"/>
          </w:tcPr>
          <w:p w:rsidR="00300C44" w:rsidRPr="009D6AA8" w:rsidRDefault="00300C44" w:rsidP="005776D3">
            <w:pPr>
              <w:jc w:val="center"/>
              <w:rPr>
                <w:sz w:val="20"/>
                <w:szCs w:val="20"/>
              </w:rPr>
            </w:pPr>
            <w:r w:rsidRPr="009D6AA8">
              <w:rPr>
                <w:sz w:val="20"/>
                <w:szCs w:val="20"/>
              </w:rPr>
              <w:t>Член Правления - Вице–президент по финансам, инвестициям, слияниям и поглощениям</w:t>
            </w:r>
          </w:p>
        </w:tc>
        <w:tc>
          <w:tcPr>
            <w:tcW w:w="3402" w:type="dxa"/>
            <w:tcBorders>
              <w:top w:val="single" w:sz="4" w:space="0" w:color="auto"/>
              <w:left w:val="nil"/>
              <w:bottom w:val="single" w:sz="4" w:space="0" w:color="auto"/>
              <w:right w:val="single" w:sz="4" w:space="0" w:color="auto"/>
            </w:tcBorders>
            <w:vAlign w:val="center"/>
          </w:tcPr>
          <w:p w:rsidR="00300C44" w:rsidRPr="009D6AA8" w:rsidRDefault="00300C44" w:rsidP="005776D3">
            <w:pPr>
              <w:jc w:val="center"/>
              <w:rPr>
                <w:sz w:val="20"/>
                <w:szCs w:val="20"/>
              </w:rPr>
            </w:pPr>
            <w:r w:rsidRPr="009D6AA8">
              <w:rPr>
                <w:sz w:val="20"/>
                <w:szCs w:val="20"/>
              </w:rPr>
              <w:t>Публичное акционерное общество «</w:t>
            </w:r>
            <w:proofErr w:type="gramStart"/>
            <w:r w:rsidRPr="009D6AA8">
              <w:rPr>
                <w:sz w:val="20"/>
                <w:szCs w:val="20"/>
              </w:rPr>
              <w:t>Мобильные</w:t>
            </w:r>
            <w:proofErr w:type="gramEnd"/>
            <w:r w:rsidRPr="009D6AA8">
              <w:rPr>
                <w:sz w:val="20"/>
                <w:szCs w:val="20"/>
              </w:rPr>
              <w:t xml:space="preserve"> </w:t>
            </w:r>
            <w:proofErr w:type="spellStart"/>
            <w:r w:rsidRPr="009D6AA8">
              <w:rPr>
                <w:sz w:val="20"/>
                <w:szCs w:val="20"/>
              </w:rPr>
              <w:t>ТелеСистемы</w:t>
            </w:r>
            <w:proofErr w:type="spellEnd"/>
            <w:r w:rsidRPr="009D6AA8">
              <w:rPr>
                <w:sz w:val="20"/>
                <w:szCs w:val="20"/>
              </w:rPr>
              <w:t>»</w:t>
            </w:r>
          </w:p>
        </w:tc>
      </w:tr>
      <w:tr w:rsidR="005776D3" w:rsidRPr="00347EB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14.01.2009</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2016</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lang w:val="en-US"/>
              </w:rPr>
              <w:t>International Cell Holding LTD</w:t>
            </w:r>
          </w:p>
        </w:tc>
      </w:tr>
    </w:tbl>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10314" w:type="dxa"/>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привлекался.</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tc>
      </w:tr>
    </w:tbl>
    <w:p w:rsidR="005776D3" w:rsidRPr="00347EBD" w:rsidRDefault="005776D3" w:rsidP="005776D3">
      <w:pPr>
        <w:pStyle w:val="em-4"/>
      </w:pPr>
    </w:p>
    <w:p w:rsidR="005776D3" w:rsidRPr="00347EBD" w:rsidRDefault="005776D3" w:rsidP="005776D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507" w:type="dxa"/>
          </w:tcPr>
          <w:p w:rsidR="005776D3" w:rsidRPr="00347EBD" w:rsidRDefault="00CF23D4" w:rsidP="005776D3">
            <w:pPr>
              <w:pStyle w:val="em-4"/>
              <w:ind w:firstLine="0"/>
            </w:pPr>
            <w:r>
              <w:rPr>
                <w:b/>
                <w:bCs/>
                <w:sz w:val="20"/>
                <w:szCs w:val="20"/>
              </w:rPr>
              <w:t>3</w:t>
            </w:r>
            <w:r w:rsidR="005776D3" w:rsidRPr="00347EBD">
              <w:rPr>
                <w:b/>
                <w:bCs/>
                <w:sz w:val="20"/>
                <w:szCs w:val="20"/>
              </w:rPr>
              <w:t>. Левыкина Галина Алексеевна</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507" w:type="dxa"/>
          </w:tcPr>
          <w:p w:rsidR="005776D3" w:rsidRPr="00347EBD" w:rsidRDefault="005776D3" w:rsidP="005776D3">
            <w:pPr>
              <w:pStyle w:val="em-4"/>
              <w:ind w:firstLine="0"/>
            </w:pPr>
            <w:r w:rsidRPr="00347EBD">
              <w:t>1956</w:t>
            </w:r>
          </w:p>
        </w:tc>
      </w:tr>
      <w:tr w:rsidR="005776D3" w:rsidRPr="00347EBD" w:rsidTr="005776D3">
        <w:tc>
          <w:tcPr>
            <w:tcW w:w="2700" w:type="dxa"/>
          </w:tcPr>
          <w:p w:rsidR="005776D3" w:rsidRPr="00347EBD" w:rsidRDefault="005776D3" w:rsidP="005776D3">
            <w:pPr>
              <w:pStyle w:val="em-4"/>
              <w:ind w:firstLine="0"/>
            </w:pPr>
            <w:r w:rsidRPr="00347EBD">
              <w:t>Сведения об образовании:</w:t>
            </w:r>
          </w:p>
        </w:tc>
        <w:tc>
          <w:tcPr>
            <w:tcW w:w="7507" w:type="dxa"/>
          </w:tcPr>
          <w:p w:rsidR="005776D3" w:rsidRPr="00347EBD" w:rsidRDefault="005776D3" w:rsidP="005776D3">
            <w:pPr>
              <w:jc w:val="both"/>
              <w:rPr>
                <w:sz w:val="20"/>
                <w:szCs w:val="20"/>
              </w:rPr>
            </w:pPr>
            <w:r w:rsidRPr="00347EBD">
              <w:rPr>
                <w:sz w:val="20"/>
                <w:szCs w:val="20"/>
              </w:rPr>
              <w:t>Высшее. Московский государственный университет им. М. В. Ломоносова</w:t>
            </w:r>
          </w:p>
          <w:p w:rsidR="005776D3" w:rsidRPr="00347EBD" w:rsidRDefault="005776D3" w:rsidP="005776D3">
            <w:pPr>
              <w:rPr>
                <w:sz w:val="20"/>
                <w:szCs w:val="20"/>
              </w:rPr>
            </w:pPr>
            <w:r w:rsidRPr="00347EBD">
              <w:rPr>
                <w:sz w:val="20"/>
                <w:szCs w:val="20"/>
              </w:rPr>
              <w:t xml:space="preserve">Год окончания – 1979 </w:t>
            </w:r>
          </w:p>
          <w:p w:rsidR="005776D3" w:rsidRPr="00347EBD" w:rsidRDefault="005776D3" w:rsidP="005776D3">
            <w:pPr>
              <w:rPr>
                <w:sz w:val="20"/>
                <w:szCs w:val="20"/>
              </w:rPr>
            </w:pPr>
            <w:r w:rsidRPr="00347EBD">
              <w:rPr>
                <w:sz w:val="20"/>
                <w:szCs w:val="20"/>
              </w:rPr>
              <w:t>Специальность – «Преподаватель политической экономии». Квалификация – «Эк</w:t>
            </w:r>
            <w:r w:rsidRPr="00347EBD">
              <w:rPr>
                <w:sz w:val="20"/>
                <w:szCs w:val="20"/>
              </w:rPr>
              <w:t>о</w:t>
            </w:r>
            <w:r w:rsidRPr="00347EBD">
              <w:rPr>
                <w:sz w:val="20"/>
                <w:szCs w:val="20"/>
              </w:rPr>
              <w:t xml:space="preserve">номист». </w:t>
            </w:r>
          </w:p>
          <w:p w:rsidR="005776D3" w:rsidRPr="00347EBD" w:rsidRDefault="005776D3" w:rsidP="005776D3">
            <w:pPr>
              <w:jc w:val="both"/>
              <w:rPr>
                <w:sz w:val="16"/>
                <w:szCs w:val="16"/>
              </w:rPr>
            </w:pPr>
            <w:r w:rsidRPr="00347EBD">
              <w:rPr>
                <w:sz w:val="20"/>
                <w:szCs w:val="20"/>
              </w:rPr>
              <w:t>Аспирантура института Латинской Америки РАН. Год окончания – 1984 г. Присв</w:t>
            </w:r>
            <w:r w:rsidRPr="00347EBD">
              <w:rPr>
                <w:sz w:val="20"/>
                <w:szCs w:val="20"/>
              </w:rPr>
              <w:t>о</w:t>
            </w:r>
            <w:r w:rsidRPr="00347EBD">
              <w:rPr>
                <w:sz w:val="20"/>
                <w:szCs w:val="20"/>
              </w:rPr>
              <w:t>ена степень кандидата экономических наук</w:t>
            </w: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207" w:type="dxa"/>
        <w:tblInd w:w="-34" w:type="dxa"/>
        <w:tblLook w:val="0000" w:firstRow="0" w:lastRow="0" w:firstColumn="0" w:lastColumn="0" w:noHBand="0" w:noVBand="0"/>
      </w:tblPr>
      <w:tblGrid>
        <w:gridCol w:w="1560"/>
        <w:gridCol w:w="1559"/>
        <w:gridCol w:w="3686"/>
        <w:gridCol w:w="3402"/>
      </w:tblGrid>
      <w:tr w:rsidR="005776D3" w:rsidRPr="00300C44" w:rsidTr="005776D3">
        <w:trPr>
          <w:trHeight w:val="39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w:t>
            </w:r>
            <w:r w:rsidRPr="009D6AA8">
              <w:rPr>
                <w:sz w:val="20"/>
                <w:szCs w:val="22"/>
              </w:rPr>
              <w:t>е</w:t>
            </w:r>
            <w:r w:rsidRPr="009D6AA8">
              <w:rPr>
                <w:sz w:val="20"/>
                <w:szCs w:val="22"/>
              </w:rPr>
              <w:t>ния работы в должности</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организации</w:t>
            </w:r>
          </w:p>
        </w:tc>
      </w:tr>
      <w:tr w:rsidR="005776D3" w:rsidRPr="00300C44" w:rsidTr="005776D3">
        <w:trPr>
          <w:trHeight w:val="300"/>
        </w:trPr>
        <w:tc>
          <w:tcPr>
            <w:tcW w:w="156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300C44"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pPr>
              <w:rPr>
                <w:sz w:val="20"/>
                <w:szCs w:val="20"/>
                <w:lang w:val="en-US"/>
              </w:rPr>
            </w:pPr>
            <w:r w:rsidRPr="009D6AA8">
              <w:rPr>
                <w:sz w:val="20"/>
                <w:szCs w:val="20"/>
              </w:rPr>
              <w:t>2</w:t>
            </w:r>
            <w:r w:rsidR="00300C44">
              <w:rPr>
                <w:sz w:val="20"/>
                <w:szCs w:val="20"/>
              </w:rPr>
              <w:t>9</w:t>
            </w:r>
            <w:r w:rsidRPr="009D6AA8">
              <w:rPr>
                <w:sz w:val="20"/>
                <w:szCs w:val="20"/>
              </w:rPr>
              <w:t>.</w:t>
            </w:r>
            <w:r w:rsidR="00300C44">
              <w:rPr>
                <w:sz w:val="20"/>
                <w:szCs w:val="20"/>
              </w:rPr>
              <w:t>06</w:t>
            </w:r>
            <w:r w:rsidRPr="009D6AA8">
              <w:rPr>
                <w:sz w:val="20"/>
                <w:szCs w:val="20"/>
              </w:rPr>
              <w:t>.201</w:t>
            </w:r>
            <w:r w:rsidR="00300C44">
              <w:rPr>
                <w:sz w:val="20"/>
                <w:szCs w:val="20"/>
              </w:rPr>
              <w:t>8</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наст</w:t>
            </w:r>
            <w:proofErr w:type="gramStart"/>
            <w:r w:rsidRPr="009D6AA8">
              <w:rPr>
                <w:sz w:val="20"/>
                <w:szCs w:val="20"/>
              </w:rPr>
              <w:t>.</w:t>
            </w:r>
            <w:proofErr w:type="gramEnd"/>
            <w:r w:rsidRPr="009D6AA8">
              <w:rPr>
                <w:sz w:val="20"/>
                <w:szCs w:val="20"/>
              </w:rPr>
              <w:t xml:space="preserve"> </w:t>
            </w:r>
            <w:proofErr w:type="spellStart"/>
            <w:proofErr w:type="gramStart"/>
            <w:r w:rsidRPr="009D6AA8">
              <w:rPr>
                <w:sz w:val="20"/>
                <w:szCs w:val="20"/>
              </w:rPr>
              <w:t>в</w:t>
            </w:r>
            <w:proofErr w:type="gramEnd"/>
            <w:r w:rsidRPr="009D6AA8">
              <w:rPr>
                <w:sz w:val="20"/>
                <w:szCs w:val="20"/>
              </w:rPr>
              <w:t>р</w:t>
            </w:r>
            <w:proofErr w:type="spellEnd"/>
            <w:r w:rsidRPr="009D6AA8">
              <w:rPr>
                <w:sz w:val="20"/>
                <w:szCs w:val="20"/>
              </w:rPr>
              <w:t>.</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Публичное акционерное общество «МТС–Банк»</w:t>
            </w:r>
          </w:p>
        </w:tc>
      </w:tr>
    </w:tbl>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привлекалась.</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pPr>
    </w:p>
    <w:tbl>
      <w:tblPr>
        <w:tblW w:w="0" w:type="auto"/>
        <w:tblLook w:val="01E0" w:firstRow="1" w:lastRow="1" w:firstColumn="1" w:lastColumn="1" w:noHBand="0" w:noVBand="0"/>
      </w:tblPr>
      <w:tblGrid>
        <w:gridCol w:w="2928"/>
        <w:gridCol w:w="7396"/>
        <w:gridCol w:w="98"/>
      </w:tblGrid>
      <w:tr w:rsidR="005776D3" w:rsidRPr="00347EBD" w:rsidTr="005776D3">
        <w:trPr>
          <w:gridAfter w:val="1"/>
          <w:wAfter w:w="108" w:type="dxa"/>
        </w:trPr>
        <w:tc>
          <w:tcPr>
            <w:tcW w:w="10314" w:type="dxa"/>
            <w:gridSpan w:val="2"/>
          </w:tcPr>
          <w:p w:rsidR="005776D3" w:rsidRPr="00347EBD"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занимала.</w:t>
            </w:r>
          </w:p>
        </w:tc>
      </w:tr>
      <w:tr w:rsidR="005776D3" w:rsidRPr="00347EBD" w:rsidTr="005776D3">
        <w:tc>
          <w:tcPr>
            <w:tcW w:w="8684" w:type="dxa"/>
            <w:gridSpan w:val="3"/>
          </w:tcPr>
          <w:p w:rsidR="005776D3" w:rsidRDefault="005776D3" w:rsidP="005776D3">
            <w:pPr>
              <w:pStyle w:val="em-4"/>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8"/>
              <w:gridCol w:w="7498"/>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507" w:type="dxa"/>
                </w:tcPr>
                <w:p w:rsidR="005776D3" w:rsidRPr="00347EBD" w:rsidRDefault="00CF23D4" w:rsidP="005776D3">
                  <w:pPr>
                    <w:pStyle w:val="em-4"/>
                    <w:ind w:firstLine="0"/>
                  </w:pPr>
                  <w:r>
                    <w:rPr>
                      <w:b/>
                      <w:bCs/>
                      <w:sz w:val="20"/>
                      <w:szCs w:val="20"/>
                    </w:rPr>
                    <w:t>4</w:t>
                  </w:r>
                  <w:r w:rsidR="005776D3" w:rsidRPr="00347EBD">
                    <w:rPr>
                      <w:b/>
                      <w:bCs/>
                      <w:sz w:val="20"/>
                      <w:szCs w:val="20"/>
                    </w:rPr>
                    <w:t xml:space="preserve">. </w:t>
                  </w:r>
                  <w:proofErr w:type="spellStart"/>
                  <w:r w:rsidR="005776D3">
                    <w:rPr>
                      <w:b/>
                      <w:bCs/>
                      <w:sz w:val="20"/>
                      <w:szCs w:val="20"/>
                    </w:rPr>
                    <w:t>Мосякин</w:t>
                  </w:r>
                  <w:proofErr w:type="spellEnd"/>
                  <w:r w:rsidR="005776D3">
                    <w:rPr>
                      <w:b/>
                      <w:bCs/>
                      <w:sz w:val="20"/>
                      <w:szCs w:val="20"/>
                    </w:rPr>
                    <w:t xml:space="preserve"> Александр Анатольевич</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507" w:type="dxa"/>
                </w:tcPr>
                <w:p w:rsidR="005776D3" w:rsidRPr="00347EBD" w:rsidRDefault="005776D3" w:rsidP="005776D3">
                  <w:pPr>
                    <w:pStyle w:val="em-4"/>
                    <w:ind w:firstLine="0"/>
                  </w:pPr>
                  <w:r w:rsidRPr="00347EBD">
                    <w:t>197</w:t>
                  </w:r>
                  <w:r>
                    <w:t>3</w:t>
                  </w:r>
                </w:p>
              </w:tc>
            </w:tr>
            <w:tr w:rsidR="005776D3" w:rsidRPr="00683C90" w:rsidTr="005776D3">
              <w:tc>
                <w:tcPr>
                  <w:tcW w:w="2700" w:type="dxa"/>
                </w:tcPr>
                <w:p w:rsidR="005776D3" w:rsidRPr="00347EBD" w:rsidRDefault="005776D3" w:rsidP="005776D3">
                  <w:pPr>
                    <w:pStyle w:val="em-4"/>
                    <w:ind w:firstLine="0"/>
                  </w:pPr>
                  <w:r w:rsidRPr="00347EBD">
                    <w:t>Сведения об образовании:</w:t>
                  </w:r>
                </w:p>
              </w:tc>
              <w:tc>
                <w:tcPr>
                  <w:tcW w:w="7507" w:type="dxa"/>
                </w:tcPr>
                <w:p w:rsidR="005776D3" w:rsidRPr="00347EBD" w:rsidRDefault="005776D3" w:rsidP="005776D3">
                  <w:pPr>
                    <w:jc w:val="both"/>
                    <w:rPr>
                      <w:bCs/>
                      <w:sz w:val="20"/>
                      <w:szCs w:val="20"/>
                    </w:rPr>
                  </w:pPr>
                  <w:r w:rsidRPr="00347EBD">
                    <w:rPr>
                      <w:sz w:val="20"/>
                      <w:szCs w:val="20"/>
                    </w:rPr>
                    <w:t xml:space="preserve">Высшее. </w:t>
                  </w:r>
                  <w:r>
                    <w:rPr>
                      <w:sz w:val="20"/>
                      <w:szCs w:val="20"/>
                    </w:rPr>
                    <w:t>Тамбовский государственный технический университет</w:t>
                  </w:r>
                  <w:r w:rsidRPr="00347EBD">
                    <w:rPr>
                      <w:sz w:val="20"/>
                      <w:szCs w:val="20"/>
                    </w:rPr>
                    <w:t>.</w:t>
                  </w:r>
                  <w:r w:rsidRPr="00347EBD">
                    <w:rPr>
                      <w:bCs/>
                      <w:sz w:val="20"/>
                      <w:szCs w:val="20"/>
                    </w:rPr>
                    <w:t xml:space="preserve"> </w:t>
                  </w:r>
                </w:p>
                <w:p w:rsidR="005776D3" w:rsidRPr="00347EBD" w:rsidRDefault="005776D3" w:rsidP="005776D3">
                  <w:pPr>
                    <w:jc w:val="both"/>
                    <w:rPr>
                      <w:sz w:val="20"/>
                      <w:szCs w:val="20"/>
                    </w:rPr>
                  </w:pPr>
                  <w:r w:rsidRPr="00347EBD">
                    <w:rPr>
                      <w:sz w:val="20"/>
                      <w:szCs w:val="20"/>
                    </w:rPr>
                    <w:t>Год окончания – 199</w:t>
                  </w:r>
                  <w:r>
                    <w:rPr>
                      <w:sz w:val="20"/>
                      <w:szCs w:val="20"/>
                    </w:rPr>
                    <w:t>5</w:t>
                  </w:r>
                </w:p>
                <w:p w:rsidR="005776D3" w:rsidRPr="006D68E9" w:rsidRDefault="005776D3" w:rsidP="005776D3">
                  <w:pPr>
                    <w:jc w:val="both"/>
                    <w:rPr>
                      <w:sz w:val="16"/>
                      <w:szCs w:val="16"/>
                    </w:rPr>
                  </w:pPr>
                  <w:r w:rsidRPr="00347EBD">
                    <w:rPr>
                      <w:sz w:val="20"/>
                      <w:szCs w:val="20"/>
                    </w:rPr>
                    <w:t>Специальность – «</w:t>
                  </w:r>
                  <w:r>
                    <w:rPr>
                      <w:sz w:val="20"/>
                      <w:szCs w:val="20"/>
                    </w:rPr>
                    <w:t>Проектирование и технология радиоэлектронных средств</w:t>
                  </w:r>
                  <w:r w:rsidRPr="00347EBD">
                    <w:rPr>
                      <w:sz w:val="20"/>
                      <w:szCs w:val="20"/>
                    </w:rPr>
                    <w:t>а», кв</w:t>
                  </w:r>
                  <w:r w:rsidRPr="00347EBD">
                    <w:rPr>
                      <w:sz w:val="20"/>
                      <w:szCs w:val="20"/>
                    </w:rPr>
                    <w:t>а</w:t>
                  </w:r>
                  <w:r w:rsidRPr="00347EBD">
                    <w:rPr>
                      <w:sz w:val="20"/>
                      <w:szCs w:val="20"/>
                    </w:rPr>
                    <w:t>лификация – «</w:t>
                  </w:r>
                  <w:r>
                    <w:rPr>
                      <w:sz w:val="20"/>
                      <w:szCs w:val="20"/>
                    </w:rPr>
                    <w:t>радиоинженер-инструктор-технолог</w:t>
                  </w:r>
                  <w:r w:rsidRPr="00347EBD">
                    <w:rPr>
                      <w:sz w:val="20"/>
                      <w:szCs w:val="20"/>
                    </w:rPr>
                    <w:t xml:space="preserve">». </w:t>
                  </w:r>
                </w:p>
              </w:tc>
            </w:tr>
          </w:tbl>
          <w:p w:rsidR="005776D3" w:rsidRPr="006D68E9"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207" w:type="dxa"/>
              <w:tblLook w:val="0000" w:firstRow="0" w:lastRow="0" w:firstColumn="0" w:lastColumn="0" w:noHBand="0" w:noVBand="0"/>
            </w:tblPr>
            <w:tblGrid>
              <w:gridCol w:w="1702"/>
              <w:gridCol w:w="1497"/>
              <w:gridCol w:w="3112"/>
              <w:gridCol w:w="3896"/>
            </w:tblGrid>
            <w:tr w:rsidR="005776D3" w:rsidRPr="00300C44" w:rsidTr="005776D3">
              <w:trPr>
                <w:trHeight w:val="39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вступления в (назначения на) должность</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w:t>
                  </w:r>
                  <w:r w:rsidRPr="009D6AA8">
                    <w:rPr>
                      <w:sz w:val="20"/>
                      <w:szCs w:val="22"/>
                    </w:rPr>
                    <w:t>е</w:t>
                  </w:r>
                  <w:r w:rsidRPr="009D6AA8">
                    <w:rPr>
                      <w:sz w:val="20"/>
                      <w:szCs w:val="22"/>
                    </w:rPr>
                    <w:t>ния работы в должности</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орган</w:t>
                  </w:r>
                  <w:r w:rsidRPr="009D6AA8">
                    <w:rPr>
                      <w:sz w:val="20"/>
                      <w:szCs w:val="22"/>
                    </w:rPr>
                    <w:t>и</w:t>
                  </w:r>
                  <w:r w:rsidRPr="009D6AA8">
                    <w:rPr>
                      <w:sz w:val="20"/>
                      <w:szCs w:val="22"/>
                    </w:rPr>
                    <w:t>зации</w:t>
                  </w:r>
                </w:p>
              </w:tc>
            </w:tr>
            <w:tr w:rsidR="005776D3" w:rsidRPr="00300C44" w:rsidTr="005776D3">
              <w:trPr>
                <w:trHeight w:val="300"/>
              </w:trPr>
              <w:tc>
                <w:tcPr>
                  <w:tcW w:w="1702"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2016</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color w:val="auto"/>
                      <w:sz w:val="20"/>
                      <w:szCs w:val="22"/>
                    </w:rPr>
                  </w:pPr>
                  <w:r w:rsidRPr="009D6AA8">
                    <w:rPr>
                      <w:color w:val="auto"/>
                      <w:sz w:val="20"/>
                      <w:szCs w:val="22"/>
                    </w:rPr>
                    <w:t>наст</w:t>
                  </w:r>
                  <w:proofErr w:type="gramStart"/>
                  <w:r w:rsidRPr="009D6AA8">
                    <w:rPr>
                      <w:color w:val="auto"/>
                      <w:sz w:val="20"/>
                      <w:szCs w:val="22"/>
                    </w:rPr>
                    <w:t>.</w:t>
                  </w:r>
                  <w:proofErr w:type="gramEnd"/>
                  <w:r w:rsidRPr="009D6AA8">
                    <w:rPr>
                      <w:color w:val="auto"/>
                      <w:sz w:val="20"/>
                      <w:szCs w:val="22"/>
                    </w:rPr>
                    <w:t xml:space="preserve"> </w:t>
                  </w:r>
                  <w:proofErr w:type="spellStart"/>
                  <w:proofErr w:type="gramStart"/>
                  <w:r w:rsidRPr="009D6AA8">
                    <w:rPr>
                      <w:color w:val="auto"/>
                      <w:sz w:val="20"/>
                      <w:szCs w:val="22"/>
                    </w:rPr>
                    <w:t>в</w:t>
                  </w:r>
                  <w:proofErr w:type="gramEnd"/>
                  <w:r w:rsidRPr="009D6AA8">
                    <w:rPr>
                      <w:color w:val="auto"/>
                      <w:sz w:val="20"/>
                      <w:szCs w:val="22"/>
                    </w:rPr>
                    <w:t>р</w:t>
                  </w:r>
                  <w:proofErr w:type="spellEnd"/>
                  <w:r w:rsidRPr="009D6AA8">
                    <w:rPr>
                      <w:color w:val="auto"/>
                      <w:sz w:val="20"/>
                      <w:szCs w:val="22"/>
                    </w:rPr>
                    <w:t>.</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Генеральный директор</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Акционерное общество «Русская Тел</w:t>
                  </w:r>
                  <w:r w:rsidRPr="009D6AA8">
                    <w:rPr>
                      <w:sz w:val="20"/>
                      <w:szCs w:val="22"/>
                    </w:rPr>
                    <w:t>е</w:t>
                  </w:r>
                  <w:r w:rsidRPr="009D6AA8">
                    <w:rPr>
                      <w:sz w:val="20"/>
                      <w:szCs w:val="22"/>
                    </w:rPr>
                    <w:t>фонная Компания»</w:t>
                  </w:r>
                </w:p>
              </w:tc>
            </w:tr>
            <w:tr w:rsidR="005776D3"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pPr>
                    <w:jc w:val="center"/>
                    <w:rPr>
                      <w:sz w:val="20"/>
                      <w:szCs w:val="22"/>
                      <w:lang w:val="en-US"/>
                    </w:rPr>
                  </w:pPr>
                  <w:r w:rsidRPr="009D6AA8">
                    <w:rPr>
                      <w:sz w:val="20"/>
                      <w:szCs w:val="22"/>
                    </w:rPr>
                    <w:t>2</w:t>
                  </w:r>
                  <w:r w:rsidR="00300C44">
                    <w:rPr>
                      <w:sz w:val="20"/>
                      <w:szCs w:val="22"/>
                    </w:rPr>
                    <w:t>9</w:t>
                  </w:r>
                  <w:r w:rsidRPr="009D6AA8">
                    <w:rPr>
                      <w:sz w:val="20"/>
                      <w:szCs w:val="22"/>
                    </w:rPr>
                    <w:t>.</w:t>
                  </w:r>
                  <w:r w:rsidR="00300C44">
                    <w:rPr>
                      <w:sz w:val="20"/>
                      <w:szCs w:val="22"/>
                    </w:rPr>
                    <w:t>06</w:t>
                  </w:r>
                  <w:r w:rsidRPr="009D6AA8">
                    <w:rPr>
                      <w:sz w:val="20"/>
                      <w:szCs w:val="22"/>
                    </w:rPr>
                    <w:t>.201</w:t>
                  </w:r>
                  <w:r w:rsidR="00300C44">
                    <w:rPr>
                      <w:sz w:val="20"/>
                      <w:szCs w:val="22"/>
                    </w:rPr>
                    <w:t>8</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2"/>
                    </w:rPr>
                  </w:pPr>
                  <w:r w:rsidRPr="009D6AA8">
                    <w:rPr>
                      <w:sz w:val="20"/>
                      <w:szCs w:val="22"/>
                    </w:rPr>
                    <w:t>наст</w:t>
                  </w:r>
                  <w:proofErr w:type="gramStart"/>
                  <w:r w:rsidRPr="009D6AA8">
                    <w:rPr>
                      <w:sz w:val="20"/>
                      <w:szCs w:val="22"/>
                    </w:rPr>
                    <w:t>.</w:t>
                  </w:r>
                  <w:proofErr w:type="gramEnd"/>
                  <w:r w:rsidRPr="009D6AA8">
                    <w:rPr>
                      <w:sz w:val="20"/>
                      <w:szCs w:val="22"/>
                    </w:rPr>
                    <w:t xml:space="preserve"> </w:t>
                  </w:r>
                  <w:proofErr w:type="spellStart"/>
                  <w:proofErr w:type="gramStart"/>
                  <w:r w:rsidRPr="009D6AA8">
                    <w:rPr>
                      <w:sz w:val="20"/>
                      <w:szCs w:val="22"/>
                    </w:rPr>
                    <w:t>в</w:t>
                  </w:r>
                  <w:proofErr w:type="gramEnd"/>
                  <w:r w:rsidRPr="009D6AA8">
                    <w:rPr>
                      <w:sz w:val="20"/>
                      <w:szCs w:val="22"/>
                    </w:rPr>
                    <w:t>р</w:t>
                  </w:r>
                  <w:proofErr w:type="spellEnd"/>
                  <w:r w:rsidRPr="009D6AA8">
                    <w:rPr>
                      <w:sz w:val="20"/>
                      <w:szCs w:val="22"/>
                    </w:rPr>
                    <w:t>.</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 xml:space="preserve">Член Совета директоров </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 xml:space="preserve">Публичное акционерное общество «МТС–Банк» </w:t>
                  </w:r>
                </w:p>
              </w:tc>
            </w:tr>
            <w:tr w:rsidR="005776D3"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09.2001</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2"/>
                    </w:rPr>
                  </w:pPr>
                  <w:r w:rsidRPr="009D6AA8">
                    <w:rPr>
                      <w:sz w:val="20"/>
                      <w:szCs w:val="22"/>
                    </w:rPr>
                    <w:t>03.2016</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Директор департамента</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Публичное акционерное общество «</w:t>
                  </w:r>
                  <w:proofErr w:type="gramStart"/>
                  <w:r w:rsidRPr="009D6AA8">
                    <w:rPr>
                      <w:sz w:val="20"/>
                      <w:szCs w:val="22"/>
                    </w:rPr>
                    <w:t>М</w:t>
                  </w:r>
                  <w:r w:rsidRPr="009D6AA8">
                    <w:rPr>
                      <w:sz w:val="20"/>
                      <w:szCs w:val="22"/>
                    </w:rPr>
                    <w:t>о</w:t>
                  </w:r>
                  <w:r w:rsidRPr="009D6AA8">
                    <w:rPr>
                      <w:sz w:val="20"/>
                      <w:szCs w:val="22"/>
                    </w:rPr>
                    <w:t>бильные</w:t>
                  </w:r>
                  <w:proofErr w:type="gramEnd"/>
                  <w:r w:rsidRPr="009D6AA8">
                    <w:rPr>
                      <w:sz w:val="20"/>
                      <w:szCs w:val="22"/>
                    </w:rPr>
                    <w:t xml:space="preserve"> </w:t>
                  </w:r>
                  <w:proofErr w:type="spellStart"/>
                  <w:r w:rsidRPr="009D6AA8">
                    <w:rPr>
                      <w:sz w:val="20"/>
                      <w:szCs w:val="22"/>
                    </w:rPr>
                    <w:t>ТелеСистемы</w:t>
                  </w:r>
                  <w:proofErr w:type="spellEnd"/>
                  <w:r w:rsidRPr="009D6AA8">
                    <w:rPr>
                      <w:sz w:val="20"/>
                      <w:szCs w:val="22"/>
                    </w:rPr>
                    <w:t>»</w:t>
                  </w:r>
                </w:p>
              </w:tc>
            </w:tr>
          </w:tbl>
          <w:p w:rsidR="005776D3" w:rsidRPr="00347EBD" w:rsidRDefault="005776D3" w:rsidP="005776D3">
            <w:pPr>
              <w:ind w:firstLine="720"/>
              <w:jc w:val="both"/>
              <w:rPr>
                <w:sz w:val="22"/>
                <w:szCs w:val="22"/>
              </w:rPr>
            </w:pPr>
          </w:p>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206"/>
            </w:tblGrid>
            <w:tr w:rsidR="005776D3" w:rsidRPr="00347EBD" w:rsidTr="005776D3">
              <w:tc>
                <w:tcPr>
                  <w:tcW w:w="10314" w:type="dxa"/>
                </w:tcPr>
                <w:p w:rsidR="005776D3" w:rsidRPr="00347EBD" w:rsidRDefault="005776D3" w:rsidP="005776D3">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rPr>
                <w:sz w:val="24"/>
              </w:rPr>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10206"/>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привлекался</w:t>
                  </w:r>
                  <w:r w:rsidRPr="00347EBD">
                    <w:rPr>
                      <w:sz w:val="20"/>
                      <w:szCs w:val="20"/>
                    </w:rPr>
                    <w:t>.</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pPr>
          </w:p>
          <w:tbl>
            <w:tblPr>
              <w:tblW w:w="0" w:type="auto"/>
              <w:tblLook w:val="01E0" w:firstRow="1" w:lastRow="1" w:firstColumn="1" w:lastColumn="1" w:noHBand="0" w:noVBand="0"/>
            </w:tblPr>
            <w:tblGrid>
              <w:gridCol w:w="31"/>
              <w:gridCol w:w="2558"/>
              <w:gridCol w:w="7476"/>
              <w:gridCol w:w="141"/>
            </w:tblGrid>
            <w:tr w:rsidR="005776D3" w:rsidRPr="00347EBD" w:rsidTr="005776D3">
              <w:trPr>
                <w:gridBefore w:val="1"/>
                <w:wBefore w:w="142" w:type="dxa"/>
              </w:trPr>
              <w:tc>
                <w:tcPr>
                  <w:tcW w:w="10206" w:type="dxa"/>
                  <w:gridSpan w:val="3"/>
                </w:tcPr>
                <w:p w:rsidR="005776D3"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sidRPr="00347EBD">
                    <w:rPr>
                      <w:sz w:val="20"/>
                      <w:szCs w:val="20"/>
                    </w:rPr>
                    <w:t>.</w:t>
                  </w:r>
                </w:p>
                <w:p w:rsidR="005776D3" w:rsidRDefault="005776D3" w:rsidP="005776D3">
                  <w:pPr>
                    <w:pStyle w:val="em-4"/>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4"/>
                    <w:gridCol w:w="7295"/>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507" w:type="dxa"/>
                      </w:tcPr>
                      <w:p w:rsidR="005776D3" w:rsidRPr="00347EBD" w:rsidRDefault="00CF23D4" w:rsidP="005776D3">
                        <w:pPr>
                          <w:pStyle w:val="em-4"/>
                          <w:ind w:firstLine="0"/>
                        </w:pPr>
                        <w:r>
                          <w:rPr>
                            <w:b/>
                            <w:bCs/>
                            <w:sz w:val="20"/>
                            <w:szCs w:val="20"/>
                          </w:rPr>
                          <w:t>5</w:t>
                        </w:r>
                        <w:r w:rsidR="005776D3" w:rsidRPr="00347EBD">
                          <w:rPr>
                            <w:b/>
                            <w:bCs/>
                            <w:sz w:val="20"/>
                            <w:szCs w:val="20"/>
                          </w:rPr>
                          <w:t xml:space="preserve">. </w:t>
                        </w:r>
                        <w:r w:rsidR="005776D3">
                          <w:rPr>
                            <w:b/>
                            <w:bCs/>
                            <w:sz w:val="20"/>
                            <w:szCs w:val="20"/>
                          </w:rPr>
                          <w:t>Николаев Вячеслав Константинович</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507" w:type="dxa"/>
                      </w:tcPr>
                      <w:p w:rsidR="005776D3" w:rsidRPr="00347EBD" w:rsidRDefault="005776D3" w:rsidP="005776D3">
                        <w:pPr>
                          <w:pStyle w:val="em-4"/>
                          <w:ind w:firstLine="0"/>
                        </w:pPr>
                        <w:r w:rsidRPr="00347EBD">
                          <w:t>197</w:t>
                        </w:r>
                        <w:r>
                          <w:t>0</w:t>
                        </w:r>
                      </w:p>
                    </w:tc>
                  </w:tr>
                  <w:tr w:rsidR="005776D3" w:rsidRPr="00683C90" w:rsidTr="005776D3">
                    <w:tc>
                      <w:tcPr>
                        <w:tcW w:w="2700" w:type="dxa"/>
                      </w:tcPr>
                      <w:p w:rsidR="005776D3" w:rsidRPr="00347EBD" w:rsidRDefault="005776D3" w:rsidP="005776D3">
                        <w:pPr>
                          <w:pStyle w:val="em-4"/>
                          <w:ind w:firstLine="0"/>
                        </w:pPr>
                        <w:r w:rsidRPr="00347EBD">
                          <w:t>Сведения об образов</w:t>
                        </w:r>
                        <w:r w:rsidRPr="00347EBD">
                          <w:t>а</w:t>
                        </w:r>
                        <w:r w:rsidRPr="00347EBD">
                          <w:t>нии:</w:t>
                        </w:r>
                      </w:p>
                    </w:tc>
                    <w:tc>
                      <w:tcPr>
                        <w:tcW w:w="7507" w:type="dxa"/>
                      </w:tcPr>
                      <w:p w:rsidR="005776D3" w:rsidRPr="00B602A8" w:rsidRDefault="005776D3" w:rsidP="005776D3">
                        <w:pPr>
                          <w:jc w:val="both"/>
                          <w:rPr>
                            <w:bCs/>
                            <w:sz w:val="16"/>
                            <w:szCs w:val="20"/>
                          </w:rPr>
                        </w:pPr>
                        <w:r w:rsidRPr="00347EBD">
                          <w:rPr>
                            <w:sz w:val="20"/>
                            <w:szCs w:val="20"/>
                          </w:rPr>
                          <w:t xml:space="preserve">Высшее. </w:t>
                        </w:r>
                        <w:r w:rsidRPr="00B602A8">
                          <w:rPr>
                            <w:sz w:val="20"/>
                          </w:rPr>
                          <w:t>Московский Государственный Университет им. М. Ломоносова.</w:t>
                        </w:r>
                      </w:p>
                      <w:p w:rsidR="005776D3" w:rsidRPr="00347EBD" w:rsidRDefault="005776D3" w:rsidP="005776D3">
                        <w:pPr>
                          <w:jc w:val="both"/>
                          <w:rPr>
                            <w:sz w:val="20"/>
                            <w:szCs w:val="20"/>
                          </w:rPr>
                        </w:pPr>
                        <w:r w:rsidRPr="00347EBD">
                          <w:rPr>
                            <w:sz w:val="20"/>
                            <w:szCs w:val="20"/>
                          </w:rPr>
                          <w:t>Год окончания – 199</w:t>
                        </w:r>
                        <w:r>
                          <w:rPr>
                            <w:sz w:val="20"/>
                            <w:szCs w:val="20"/>
                          </w:rPr>
                          <w:t>3</w:t>
                        </w:r>
                      </w:p>
                      <w:p w:rsidR="005776D3" w:rsidRPr="006D68E9" w:rsidRDefault="005776D3" w:rsidP="005776D3">
                        <w:pPr>
                          <w:jc w:val="both"/>
                          <w:rPr>
                            <w:sz w:val="16"/>
                            <w:szCs w:val="16"/>
                          </w:rPr>
                        </w:pPr>
                        <w:r w:rsidRPr="00347EBD">
                          <w:rPr>
                            <w:sz w:val="20"/>
                            <w:szCs w:val="20"/>
                          </w:rPr>
                          <w:t>Специальность – «</w:t>
                        </w:r>
                        <w:r w:rsidRPr="001C2165">
                          <w:rPr>
                            <w:sz w:val="20"/>
                            <w:szCs w:val="20"/>
                          </w:rPr>
                          <w:t>Прикладная математика</w:t>
                        </w:r>
                        <w:r w:rsidRPr="00347EBD">
                          <w:rPr>
                            <w:sz w:val="20"/>
                            <w:szCs w:val="20"/>
                          </w:rPr>
                          <w:t xml:space="preserve">». </w:t>
                        </w:r>
                      </w:p>
                    </w:tc>
                  </w:tr>
                </w:tbl>
                <w:p w:rsidR="005776D3" w:rsidRPr="006D68E9"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9942" w:type="dxa"/>
                    <w:tblLook w:val="0000" w:firstRow="0" w:lastRow="0" w:firstColumn="0" w:lastColumn="0" w:noHBand="0" w:noVBand="0"/>
                  </w:tblPr>
                  <w:tblGrid>
                    <w:gridCol w:w="1702"/>
                    <w:gridCol w:w="1497"/>
                    <w:gridCol w:w="3112"/>
                    <w:gridCol w:w="3631"/>
                  </w:tblGrid>
                  <w:tr w:rsidR="005776D3" w:rsidRPr="00300C44" w:rsidTr="005776D3">
                    <w:trPr>
                      <w:trHeight w:val="39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вступления в (назначения на) должность</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w:t>
                        </w:r>
                        <w:r w:rsidRPr="009D6AA8">
                          <w:rPr>
                            <w:sz w:val="20"/>
                            <w:szCs w:val="22"/>
                          </w:rPr>
                          <w:t>е</w:t>
                        </w:r>
                        <w:r w:rsidRPr="009D6AA8">
                          <w:rPr>
                            <w:sz w:val="20"/>
                            <w:szCs w:val="22"/>
                          </w:rPr>
                          <w:t>ния работы в должности</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631"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w:t>
                        </w:r>
                        <w:r w:rsidRPr="009D6AA8">
                          <w:rPr>
                            <w:sz w:val="20"/>
                            <w:szCs w:val="22"/>
                          </w:rPr>
                          <w:t>р</w:t>
                        </w:r>
                        <w:r w:rsidRPr="009D6AA8">
                          <w:rPr>
                            <w:sz w:val="20"/>
                            <w:szCs w:val="22"/>
                          </w:rPr>
                          <w:t>ганизации</w:t>
                        </w:r>
                      </w:p>
                    </w:tc>
                  </w:tr>
                  <w:tr w:rsidR="005776D3" w:rsidRPr="00300C44" w:rsidTr="005776D3">
                    <w:trPr>
                      <w:trHeight w:val="300"/>
                    </w:trPr>
                    <w:tc>
                      <w:tcPr>
                        <w:tcW w:w="1702"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631"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2017</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color w:val="auto"/>
                            <w:sz w:val="20"/>
                            <w:szCs w:val="22"/>
                          </w:rPr>
                        </w:pPr>
                        <w:r w:rsidRPr="009D6AA8">
                          <w:rPr>
                            <w:color w:val="auto"/>
                            <w:sz w:val="20"/>
                            <w:szCs w:val="22"/>
                          </w:rPr>
                          <w:t>наст</w:t>
                        </w:r>
                        <w:proofErr w:type="gramStart"/>
                        <w:r w:rsidRPr="009D6AA8">
                          <w:rPr>
                            <w:color w:val="auto"/>
                            <w:sz w:val="20"/>
                            <w:szCs w:val="22"/>
                          </w:rPr>
                          <w:t>.</w:t>
                        </w:r>
                        <w:proofErr w:type="gramEnd"/>
                        <w:r w:rsidRPr="009D6AA8">
                          <w:rPr>
                            <w:color w:val="auto"/>
                            <w:sz w:val="20"/>
                            <w:szCs w:val="22"/>
                          </w:rPr>
                          <w:t xml:space="preserve"> </w:t>
                        </w:r>
                        <w:proofErr w:type="spellStart"/>
                        <w:proofErr w:type="gramStart"/>
                        <w:r w:rsidRPr="009D6AA8">
                          <w:rPr>
                            <w:color w:val="auto"/>
                            <w:sz w:val="20"/>
                            <w:szCs w:val="22"/>
                          </w:rPr>
                          <w:t>в</w:t>
                        </w:r>
                        <w:proofErr w:type="gramEnd"/>
                        <w:r w:rsidRPr="009D6AA8">
                          <w:rPr>
                            <w:color w:val="auto"/>
                            <w:sz w:val="20"/>
                            <w:szCs w:val="22"/>
                          </w:rPr>
                          <w:t>р</w:t>
                        </w:r>
                        <w:proofErr w:type="spellEnd"/>
                        <w:r w:rsidRPr="009D6AA8">
                          <w:rPr>
                            <w:color w:val="auto"/>
                            <w:sz w:val="20"/>
                            <w:szCs w:val="22"/>
                          </w:rPr>
                          <w:t>.</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Член Правления – Вице-президент по маркетингу</w:t>
                        </w:r>
                      </w:p>
                    </w:tc>
                    <w:tc>
                      <w:tcPr>
                        <w:tcW w:w="3631"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Публичное акционерное общество «</w:t>
                        </w:r>
                        <w:proofErr w:type="gramStart"/>
                        <w:r w:rsidRPr="009D6AA8">
                          <w:rPr>
                            <w:sz w:val="20"/>
                            <w:szCs w:val="22"/>
                          </w:rPr>
                          <w:t>Мобильные</w:t>
                        </w:r>
                        <w:proofErr w:type="gramEnd"/>
                        <w:r w:rsidRPr="009D6AA8">
                          <w:rPr>
                            <w:sz w:val="20"/>
                            <w:szCs w:val="22"/>
                          </w:rPr>
                          <w:t xml:space="preserve"> </w:t>
                        </w:r>
                        <w:proofErr w:type="spellStart"/>
                        <w:r w:rsidRPr="009D6AA8">
                          <w:rPr>
                            <w:sz w:val="20"/>
                            <w:szCs w:val="22"/>
                          </w:rPr>
                          <w:t>ТелеСистемы</w:t>
                        </w:r>
                        <w:proofErr w:type="spellEnd"/>
                        <w:r w:rsidRPr="009D6AA8">
                          <w:rPr>
                            <w:sz w:val="20"/>
                            <w:szCs w:val="22"/>
                          </w:rPr>
                          <w:t>»</w:t>
                        </w:r>
                      </w:p>
                    </w:tc>
                  </w:tr>
                  <w:tr w:rsidR="005776D3"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E00513">
                        <w:pPr>
                          <w:jc w:val="center"/>
                          <w:rPr>
                            <w:sz w:val="20"/>
                            <w:szCs w:val="22"/>
                          </w:rPr>
                        </w:pPr>
                        <w:r>
                          <w:rPr>
                            <w:sz w:val="20"/>
                            <w:szCs w:val="22"/>
                          </w:rPr>
                          <w:t>29</w:t>
                        </w:r>
                        <w:r w:rsidR="005776D3" w:rsidRPr="009D6AA8">
                          <w:rPr>
                            <w:sz w:val="20"/>
                            <w:szCs w:val="22"/>
                          </w:rPr>
                          <w:t>.</w:t>
                        </w:r>
                        <w:r>
                          <w:rPr>
                            <w:sz w:val="20"/>
                            <w:szCs w:val="22"/>
                          </w:rPr>
                          <w:t>06</w:t>
                        </w:r>
                        <w:r w:rsidR="005776D3" w:rsidRPr="009D6AA8">
                          <w:rPr>
                            <w:sz w:val="20"/>
                            <w:szCs w:val="22"/>
                          </w:rPr>
                          <w:t>.201</w:t>
                        </w:r>
                        <w:r>
                          <w:rPr>
                            <w:sz w:val="20"/>
                            <w:szCs w:val="22"/>
                          </w:rPr>
                          <w:t>8</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2"/>
                          </w:rPr>
                        </w:pPr>
                        <w:r w:rsidRPr="009D6AA8">
                          <w:rPr>
                            <w:sz w:val="20"/>
                            <w:szCs w:val="22"/>
                          </w:rPr>
                          <w:t>наст</w:t>
                        </w:r>
                        <w:proofErr w:type="gramStart"/>
                        <w:r w:rsidRPr="009D6AA8">
                          <w:rPr>
                            <w:sz w:val="20"/>
                            <w:szCs w:val="22"/>
                          </w:rPr>
                          <w:t>.</w:t>
                        </w:r>
                        <w:proofErr w:type="gramEnd"/>
                        <w:r w:rsidRPr="009D6AA8">
                          <w:rPr>
                            <w:sz w:val="20"/>
                            <w:szCs w:val="22"/>
                          </w:rPr>
                          <w:t xml:space="preserve"> </w:t>
                        </w:r>
                        <w:proofErr w:type="spellStart"/>
                        <w:proofErr w:type="gramStart"/>
                        <w:r w:rsidRPr="009D6AA8">
                          <w:rPr>
                            <w:sz w:val="20"/>
                            <w:szCs w:val="22"/>
                          </w:rPr>
                          <w:t>в</w:t>
                        </w:r>
                        <w:proofErr w:type="gramEnd"/>
                        <w:r w:rsidRPr="009D6AA8">
                          <w:rPr>
                            <w:sz w:val="20"/>
                            <w:szCs w:val="22"/>
                          </w:rPr>
                          <w:t>р</w:t>
                        </w:r>
                        <w:proofErr w:type="spellEnd"/>
                        <w:r w:rsidRPr="009D6AA8">
                          <w:rPr>
                            <w:sz w:val="20"/>
                            <w:szCs w:val="22"/>
                          </w:rPr>
                          <w:t>.</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 xml:space="preserve">Член Совета директоров </w:t>
                        </w:r>
                      </w:p>
                    </w:tc>
                    <w:tc>
                      <w:tcPr>
                        <w:tcW w:w="3631"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 xml:space="preserve">Публичное акционерное общество «МТС–Банк» </w:t>
                        </w:r>
                      </w:p>
                    </w:tc>
                  </w:tr>
                  <w:tr w:rsidR="005776D3"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2017</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2"/>
                          </w:rPr>
                        </w:pPr>
                      </w:p>
                      <w:p w:rsidR="005776D3" w:rsidRPr="009D6AA8" w:rsidRDefault="005776D3" w:rsidP="005776D3">
                        <w:pPr>
                          <w:pStyle w:val="Default"/>
                          <w:jc w:val="center"/>
                          <w:rPr>
                            <w:sz w:val="20"/>
                            <w:szCs w:val="22"/>
                          </w:rPr>
                        </w:pPr>
                        <w:r w:rsidRPr="009D6AA8">
                          <w:rPr>
                            <w:sz w:val="20"/>
                            <w:szCs w:val="22"/>
                          </w:rPr>
                          <w:t>наст</w:t>
                        </w:r>
                        <w:proofErr w:type="gramStart"/>
                        <w:r w:rsidRPr="009D6AA8">
                          <w:rPr>
                            <w:sz w:val="20"/>
                            <w:szCs w:val="22"/>
                          </w:rPr>
                          <w:t>.</w:t>
                        </w:r>
                        <w:proofErr w:type="gramEnd"/>
                        <w:r w:rsidRPr="009D6AA8">
                          <w:rPr>
                            <w:sz w:val="20"/>
                            <w:szCs w:val="22"/>
                          </w:rPr>
                          <w:t xml:space="preserve"> </w:t>
                        </w:r>
                        <w:proofErr w:type="spellStart"/>
                        <w:proofErr w:type="gramStart"/>
                        <w:r w:rsidRPr="009D6AA8">
                          <w:rPr>
                            <w:sz w:val="20"/>
                            <w:szCs w:val="22"/>
                          </w:rPr>
                          <w:t>в</w:t>
                        </w:r>
                        <w:proofErr w:type="gramEnd"/>
                        <w:r w:rsidRPr="009D6AA8">
                          <w:rPr>
                            <w:sz w:val="20"/>
                            <w:szCs w:val="22"/>
                          </w:rPr>
                          <w:t>р</w:t>
                        </w:r>
                        <w:proofErr w:type="spellEnd"/>
                        <w:r w:rsidRPr="009D6AA8">
                          <w:rPr>
                            <w:sz w:val="20"/>
                            <w:szCs w:val="22"/>
                          </w:rPr>
                          <w:t>.</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Член Совета директоров</w:t>
                        </w:r>
                      </w:p>
                    </w:tc>
                    <w:tc>
                      <w:tcPr>
                        <w:tcW w:w="3631"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Публичное акционерное общество «Московская Городская Телефонная Сеть»</w:t>
                        </w:r>
                      </w:p>
                    </w:tc>
                  </w:tr>
                  <w:tr w:rsidR="005776D3"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2017</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2"/>
                          </w:rPr>
                        </w:pPr>
                        <w:r w:rsidRPr="009D6AA8">
                          <w:rPr>
                            <w:sz w:val="20"/>
                            <w:szCs w:val="22"/>
                          </w:rPr>
                          <w:t>наст</w:t>
                        </w:r>
                        <w:proofErr w:type="gramStart"/>
                        <w:r w:rsidRPr="009D6AA8">
                          <w:rPr>
                            <w:sz w:val="20"/>
                            <w:szCs w:val="22"/>
                          </w:rPr>
                          <w:t>.</w:t>
                        </w:r>
                        <w:proofErr w:type="gramEnd"/>
                        <w:r w:rsidRPr="009D6AA8">
                          <w:rPr>
                            <w:sz w:val="20"/>
                            <w:szCs w:val="22"/>
                          </w:rPr>
                          <w:t xml:space="preserve"> </w:t>
                        </w:r>
                        <w:proofErr w:type="spellStart"/>
                        <w:proofErr w:type="gramStart"/>
                        <w:r w:rsidRPr="009D6AA8">
                          <w:rPr>
                            <w:sz w:val="20"/>
                            <w:szCs w:val="22"/>
                          </w:rPr>
                          <w:t>в</w:t>
                        </w:r>
                        <w:proofErr w:type="gramEnd"/>
                        <w:r w:rsidRPr="009D6AA8">
                          <w:rPr>
                            <w:sz w:val="20"/>
                            <w:szCs w:val="22"/>
                          </w:rPr>
                          <w:t>р</w:t>
                        </w:r>
                        <w:proofErr w:type="spellEnd"/>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Член Совета директоров</w:t>
                        </w:r>
                      </w:p>
                    </w:tc>
                    <w:tc>
                      <w:tcPr>
                        <w:tcW w:w="3631"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Акционерное общество «Русская Тел</w:t>
                        </w:r>
                        <w:r w:rsidRPr="009D6AA8">
                          <w:rPr>
                            <w:sz w:val="20"/>
                            <w:szCs w:val="22"/>
                          </w:rPr>
                          <w:t>е</w:t>
                        </w:r>
                        <w:r w:rsidRPr="009D6AA8">
                          <w:rPr>
                            <w:sz w:val="20"/>
                            <w:szCs w:val="22"/>
                          </w:rPr>
                          <w:t>фонная Компания»</w:t>
                        </w:r>
                      </w:p>
                    </w:tc>
                  </w:tr>
                  <w:tr w:rsidR="005776D3"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2017</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2"/>
                          </w:rPr>
                        </w:pPr>
                        <w:r w:rsidRPr="009D6AA8">
                          <w:rPr>
                            <w:sz w:val="20"/>
                            <w:szCs w:val="22"/>
                          </w:rPr>
                          <w:t>наст</w:t>
                        </w:r>
                        <w:proofErr w:type="gramStart"/>
                        <w:r w:rsidRPr="009D6AA8">
                          <w:rPr>
                            <w:sz w:val="20"/>
                            <w:szCs w:val="22"/>
                          </w:rPr>
                          <w:t>.</w:t>
                        </w:r>
                        <w:proofErr w:type="gramEnd"/>
                        <w:r w:rsidRPr="009D6AA8">
                          <w:rPr>
                            <w:sz w:val="20"/>
                            <w:szCs w:val="22"/>
                          </w:rPr>
                          <w:t xml:space="preserve"> </w:t>
                        </w:r>
                        <w:proofErr w:type="spellStart"/>
                        <w:proofErr w:type="gramStart"/>
                        <w:r w:rsidRPr="009D6AA8">
                          <w:rPr>
                            <w:sz w:val="20"/>
                            <w:szCs w:val="22"/>
                          </w:rPr>
                          <w:t>в</w:t>
                        </w:r>
                        <w:proofErr w:type="gramEnd"/>
                        <w:r w:rsidRPr="009D6AA8">
                          <w:rPr>
                            <w:sz w:val="20"/>
                            <w:szCs w:val="22"/>
                          </w:rPr>
                          <w:t>р</w:t>
                        </w:r>
                        <w:proofErr w:type="spellEnd"/>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Член Совета директоров</w:t>
                        </w:r>
                      </w:p>
                    </w:tc>
                    <w:tc>
                      <w:tcPr>
                        <w:tcW w:w="3631"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Закрытое Акционерное общество «МТС Армения»</w:t>
                        </w:r>
                      </w:p>
                    </w:tc>
                  </w:tr>
                  <w:tr w:rsidR="005776D3"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2012</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2"/>
                          </w:rPr>
                        </w:pPr>
                        <w:r w:rsidRPr="009D6AA8">
                          <w:rPr>
                            <w:sz w:val="20"/>
                            <w:szCs w:val="22"/>
                          </w:rPr>
                          <w:t>2017</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pPr>
                          <w:jc w:val="center"/>
                          <w:rPr>
                            <w:sz w:val="20"/>
                            <w:szCs w:val="22"/>
                          </w:rPr>
                        </w:pPr>
                        <w:r w:rsidRPr="009D6AA8">
                          <w:rPr>
                            <w:sz w:val="20"/>
                            <w:szCs w:val="22"/>
                          </w:rPr>
                          <w:t xml:space="preserve">Директор по маркетингу </w:t>
                        </w:r>
                        <w:r w:rsidR="00300C44">
                          <w:rPr>
                            <w:sz w:val="20"/>
                            <w:szCs w:val="22"/>
                          </w:rPr>
                          <w:t>масс</w:t>
                        </w:r>
                        <w:r w:rsidR="00300C44">
                          <w:rPr>
                            <w:sz w:val="20"/>
                            <w:szCs w:val="22"/>
                          </w:rPr>
                          <w:t>о</w:t>
                        </w:r>
                        <w:r w:rsidR="00300C44">
                          <w:rPr>
                            <w:sz w:val="20"/>
                            <w:szCs w:val="22"/>
                          </w:rPr>
                          <w:t>вого</w:t>
                        </w:r>
                        <w:r w:rsidR="00300C44" w:rsidRPr="009D6AA8">
                          <w:rPr>
                            <w:sz w:val="20"/>
                            <w:szCs w:val="22"/>
                          </w:rPr>
                          <w:t xml:space="preserve"> </w:t>
                        </w:r>
                        <w:r w:rsidRPr="009D6AA8">
                          <w:rPr>
                            <w:sz w:val="20"/>
                            <w:szCs w:val="22"/>
                          </w:rPr>
                          <w:t>рынка</w:t>
                        </w:r>
                      </w:p>
                    </w:tc>
                    <w:tc>
                      <w:tcPr>
                        <w:tcW w:w="3631"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Публичное акционерное общество «</w:t>
                        </w:r>
                        <w:proofErr w:type="gramStart"/>
                        <w:r w:rsidRPr="009D6AA8">
                          <w:rPr>
                            <w:sz w:val="20"/>
                            <w:szCs w:val="22"/>
                          </w:rPr>
                          <w:t>Мобильные</w:t>
                        </w:r>
                        <w:proofErr w:type="gramEnd"/>
                        <w:r w:rsidRPr="009D6AA8">
                          <w:rPr>
                            <w:sz w:val="20"/>
                            <w:szCs w:val="22"/>
                          </w:rPr>
                          <w:t xml:space="preserve"> </w:t>
                        </w:r>
                        <w:proofErr w:type="spellStart"/>
                        <w:r w:rsidRPr="009D6AA8">
                          <w:rPr>
                            <w:sz w:val="20"/>
                            <w:szCs w:val="22"/>
                          </w:rPr>
                          <w:t>ТелеСистемы</w:t>
                        </w:r>
                        <w:proofErr w:type="spellEnd"/>
                        <w:r w:rsidRPr="009D6AA8">
                          <w:rPr>
                            <w:sz w:val="20"/>
                            <w:szCs w:val="22"/>
                          </w:rPr>
                          <w:t>»</w:t>
                        </w:r>
                      </w:p>
                    </w:tc>
                  </w:tr>
                </w:tbl>
                <w:p w:rsidR="005776D3" w:rsidRPr="00347EBD" w:rsidRDefault="005776D3" w:rsidP="005776D3">
                  <w:pPr>
                    <w:ind w:firstLine="720"/>
                    <w:jc w:val="both"/>
                    <w:rPr>
                      <w:sz w:val="22"/>
                      <w:szCs w:val="22"/>
                    </w:rPr>
                  </w:pPr>
                </w:p>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2"/>
                    <w:gridCol w:w="2280"/>
                    <w:gridCol w:w="1047"/>
                  </w:tblGrid>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Характер любых родственных связей с иными лицами, входящими в состав органов управл</w:t>
                  </w:r>
                  <w:r w:rsidRPr="00347EBD">
                    <w:rPr>
                      <w:b/>
                      <w:i/>
                    </w:rPr>
                    <w:t>е</w:t>
                  </w:r>
                  <w:r w:rsidRPr="00347EBD">
                    <w:rPr>
                      <w:b/>
                      <w:i/>
                    </w:rPr>
                    <w:t xml:space="preserve">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w:t>
                  </w:r>
                  <w:r w:rsidRPr="00347EBD">
                    <w:rPr>
                      <w:b/>
                      <w:i/>
                    </w:rPr>
                    <w:t>е</w:t>
                  </w:r>
                  <w:r w:rsidRPr="00347EBD">
                    <w:rPr>
                      <w:b/>
                      <w:i/>
                    </w:rPr>
                    <w:t>ятельностью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9959"/>
                  </w:tblGrid>
                  <w:tr w:rsidR="005776D3" w:rsidRPr="00347EBD" w:rsidTr="005776D3">
                    <w:tc>
                      <w:tcPr>
                        <w:tcW w:w="10314" w:type="dxa"/>
                      </w:tcPr>
                      <w:p w:rsidR="005776D3" w:rsidRPr="00347EBD" w:rsidRDefault="005776D3" w:rsidP="005776D3">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rPr>
                      <w:sz w:val="24"/>
                    </w:rPr>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w:t>
                  </w:r>
                  <w:r w:rsidRPr="00347EBD">
                    <w:rPr>
                      <w:b/>
                      <w:i/>
                    </w:rPr>
                    <w:t>а</w:t>
                  </w:r>
                  <w:r w:rsidRPr="00347EBD">
                    <w:rPr>
                      <w:b/>
                      <w:i/>
                    </w:rPr>
                    <w:t>сти финансов, налогов и сборов, рынка ценных бумаг или уголовной ответственности (наличии с</w:t>
                  </w:r>
                  <w:r w:rsidRPr="00347EBD">
                    <w:rPr>
                      <w:b/>
                      <w:i/>
                    </w:rPr>
                    <w:t>у</w:t>
                  </w:r>
                  <w:r w:rsidRPr="00347EBD">
                    <w:rPr>
                      <w:b/>
                      <w:i/>
                    </w:rPr>
                    <w:t>димости) за преступления в сфере экономики или за преступления против государственной вл</w:t>
                  </w:r>
                  <w:r w:rsidRPr="00347EBD">
                    <w:rPr>
                      <w:b/>
                      <w:i/>
                    </w:rPr>
                    <w:t>а</w:t>
                  </w:r>
                  <w:r w:rsidRPr="00347EBD">
                    <w:rPr>
                      <w:b/>
                      <w:i/>
                    </w:rPr>
                    <w:t>сти:</w:t>
                  </w:r>
                </w:p>
                <w:p w:rsidR="005776D3" w:rsidRPr="00347EBD" w:rsidRDefault="005776D3" w:rsidP="005776D3">
                  <w:pPr>
                    <w:pStyle w:val="em-4"/>
                  </w:pPr>
                </w:p>
                <w:tbl>
                  <w:tblPr>
                    <w:tblW w:w="0" w:type="auto"/>
                    <w:tblLook w:val="01E0" w:firstRow="1" w:lastRow="1" w:firstColumn="1" w:lastColumn="1" w:noHBand="0" w:noVBand="0"/>
                  </w:tblPr>
                  <w:tblGrid>
                    <w:gridCol w:w="9959"/>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привлекался</w:t>
                        </w:r>
                        <w:r w:rsidRPr="00347EBD">
                          <w:rPr>
                            <w:sz w:val="20"/>
                            <w:szCs w:val="20"/>
                          </w:rPr>
                          <w:t>.</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w:t>
                  </w:r>
                  <w:r w:rsidRPr="00347EBD">
                    <w:rPr>
                      <w:b/>
                      <w:i/>
                    </w:rPr>
                    <w:t>д</w:t>
                  </w:r>
                  <w:r w:rsidRPr="00347EBD">
                    <w:rPr>
                      <w:b/>
                      <w:i/>
                    </w:rPr>
                    <w:t>на из процедур банкротства, предусмотренных законодательством Российской Федерации о нес</w:t>
                  </w:r>
                  <w:r w:rsidRPr="00347EBD">
                    <w:rPr>
                      <w:b/>
                      <w:i/>
                    </w:rPr>
                    <w:t>о</w:t>
                  </w:r>
                  <w:r w:rsidRPr="00347EBD">
                    <w:rPr>
                      <w:b/>
                      <w:i/>
                    </w:rPr>
                    <w:t>стоятельности (банкротстве):</w:t>
                  </w:r>
                </w:p>
                <w:p w:rsidR="005776D3" w:rsidRPr="00347EBD" w:rsidRDefault="005776D3" w:rsidP="005776D3">
                  <w:pPr>
                    <w:pStyle w:val="em-4"/>
                  </w:pPr>
                </w:p>
                <w:p w:rsidR="005776D3"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sidRPr="00347EBD">
                    <w:rPr>
                      <w:sz w:val="20"/>
                      <w:szCs w:val="20"/>
                    </w:rPr>
                    <w:t>.</w:t>
                  </w:r>
                </w:p>
                <w:p w:rsidR="005776D3" w:rsidRPr="00347EBD" w:rsidRDefault="005776D3" w:rsidP="005776D3">
                  <w:pPr>
                    <w:pStyle w:val="em-4"/>
                    <w:rPr>
                      <w:sz w:val="20"/>
                      <w:szCs w:val="20"/>
                    </w:rPr>
                  </w:pPr>
                </w:p>
                <w:p w:rsidR="005776D3" w:rsidRPr="00347EBD" w:rsidRDefault="005776D3" w:rsidP="005776D3">
                  <w:pPr>
                    <w:pStyle w:val="em-4"/>
                    <w:ind w:firstLine="0"/>
                    <w:rPr>
                      <w:sz w:val="20"/>
                      <w:szCs w:val="20"/>
                    </w:rPr>
                  </w:pPr>
                </w:p>
              </w:tc>
            </w:tr>
            <w:tr w:rsidR="005776D3" w:rsidRPr="00347EBD" w:rsidTr="0057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1" w:type="dxa"/>
              </w:trPr>
              <w:tc>
                <w:tcPr>
                  <w:tcW w:w="2700" w:type="dxa"/>
                  <w:gridSpan w:val="2"/>
                </w:tcPr>
                <w:p w:rsidR="005776D3" w:rsidRPr="00347EBD" w:rsidRDefault="005776D3" w:rsidP="005776D3">
                  <w:pPr>
                    <w:pStyle w:val="em-4"/>
                    <w:ind w:firstLine="0"/>
                  </w:pPr>
                  <w:r w:rsidRPr="00347EBD">
                    <w:t>Фамилия, имя, отчество:</w:t>
                  </w:r>
                </w:p>
              </w:tc>
              <w:tc>
                <w:tcPr>
                  <w:tcW w:w="7507" w:type="dxa"/>
                </w:tcPr>
                <w:p w:rsidR="005776D3" w:rsidRPr="00347EBD" w:rsidRDefault="00CF23D4" w:rsidP="005776D3">
                  <w:pPr>
                    <w:pStyle w:val="em-4"/>
                    <w:ind w:firstLine="0"/>
                  </w:pPr>
                  <w:r>
                    <w:rPr>
                      <w:b/>
                      <w:bCs/>
                      <w:sz w:val="20"/>
                      <w:szCs w:val="20"/>
                    </w:rPr>
                    <w:t>6</w:t>
                  </w:r>
                  <w:r w:rsidR="005776D3" w:rsidRPr="00347EBD">
                    <w:rPr>
                      <w:b/>
                      <w:bCs/>
                      <w:sz w:val="20"/>
                      <w:szCs w:val="20"/>
                    </w:rPr>
                    <w:t xml:space="preserve">. </w:t>
                  </w:r>
                  <w:proofErr w:type="spellStart"/>
                  <w:r w:rsidR="005776D3">
                    <w:rPr>
                      <w:b/>
                      <w:bCs/>
                      <w:sz w:val="20"/>
                      <w:szCs w:val="20"/>
                    </w:rPr>
                    <w:t>Пчелинцев</w:t>
                  </w:r>
                  <w:proofErr w:type="spellEnd"/>
                  <w:r w:rsidR="005776D3">
                    <w:rPr>
                      <w:b/>
                      <w:bCs/>
                      <w:sz w:val="20"/>
                      <w:szCs w:val="20"/>
                    </w:rPr>
                    <w:t xml:space="preserve"> Сергей Александрович</w:t>
                  </w:r>
                </w:p>
              </w:tc>
            </w:tr>
            <w:tr w:rsidR="005776D3" w:rsidRPr="00347EBD" w:rsidTr="0057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1" w:type="dxa"/>
              </w:trPr>
              <w:tc>
                <w:tcPr>
                  <w:tcW w:w="2700" w:type="dxa"/>
                  <w:gridSpan w:val="2"/>
                </w:tcPr>
                <w:p w:rsidR="005776D3" w:rsidRPr="00347EBD" w:rsidRDefault="005776D3" w:rsidP="005776D3">
                  <w:pPr>
                    <w:pStyle w:val="em-4"/>
                    <w:ind w:firstLine="0"/>
                  </w:pPr>
                  <w:r w:rsidRPr="00347EBD">
                    <w:t>Год рождения:</w:t>
                  </w:r>
                </w:p>
              </w:tc>
              <w:tc>
                <w:tcPr>
                  <w:tcW w:w="7507" w:type="dxa"/>
                </w:tcPr>
                <w:p w:rsidR="005776D3" w:rsidRPr="00347EBD" w:rsidRDefault="005776D3" w:rsidP="005776D3">
                  <w:pPr>
                    <w:pStyle w:val="em-4"/>
                    <w:ind w:firstLine="0"/>
                  </w:pPr>
                  <w:r w:rsidRPr="00347EBD">
                    <w:t>197</w:t>
                  </w:r>
                  <w:r>
                    <w:t>0</w:t>
                  </w:r>
                </w:p>
              </w:tc>
            </w:tr>
            <w:tr w:rsidR="005776D3" w:rsidRPr="009D6EC7" w:rsidTr="0057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1" w:type="dxa"/>
              </w:trPr>
              <w:tc>
                <w:tcPr>
                  <w:tcW w:w="2700" w:type="dxa"/>
                  <w:gridSpan w:val="2"/>
                </w:tcPr>
                <w:p w:rsidR="005776D3" w:rsidRPr="00347EBD" w:rsidRDefault="005776D3" w:rsidP="005776D3">
                  <w:pPr>
                    <w:pStyle w:val="em-4"/>
                    <w:ind w:firstLine="0"/>
                  </w:pPr>
                  <w:r w:rsidRPr="00347EBD">
                    <w:t>Сведения об образов</w:t>
                  </w:r>
                  <w:r w:rsidRPr="00347EBD">
                    <w:t>а</w:t>
                  </w:r>
                  <w:r w:rsidRPr="00347EBD">
                    <w:t>нии:</w:t>
                  </w:r>
                </w:p>
              </w:tc>
              <w:tc>
                <w:tcPr>
                  <w:tcW w:w="7507" w:type="dxa"/>
                </w:tcPr>
                <w:p w:rsidR="005776D3" w:rsidRPr="00347EBD" w:rsidRDefault="005776D3" w:rsidP="005776D3">
                  <w:pPr>
                    <w:jc w:val="both"/>
                    <w:rPr>
                      <w:bCs/>
                      <w:sz w:val="20"/>
                      <w:szCs w:val="20"/>
                    </w:rPr>
                  </w:pPr>
                  <w:r w:rsidRPr="00347EBD">
                    <w:rPr>
                      <w:sz w:val="20"/>
                      <w:szCs w:val="20"/>
                    </w:rPr>
                    <w:t xml:space="preserve">Высшее. </w:t>
                  </w:r>
                  <w:r>
                    <w:rPr>
                      <w:sz w:val="20"/>
                      <w:szCs w:val="20"/>
                    </w:rPr>
                    <w:t>Московский Авиационный институт</w:t>
                  </w:r>
                  <w:r w:rsidRPr="00347EBD">
                    <w:rPr>
                      <w:sz w:val="20"/>
                      <w:szCs w:val="20"/>
                    </w:rPr>
                    <w:t>.</w:t>
                  </w:r>
                  <w:r w:rsidRPr="00347EBD">
                    <w:rPr>
                      <w:bCs/>
                      <w:sz w:val="20"/>
                      <w:szCs w:val="20"/>
                    </w:rPr>
                    <w:t xml:space="preserve"> </w:t>
                  </w:r>
                </w:p>
                <w:p w:rsidR="005776D3" w:rsidRPr="00347EBD" w:rsidRDefault="005776D3" w:rsidP="005776D3">
                  <w:pPr>
                    <w:jc w:val="both"/>
                    <w:rPr>
                      <w:sz w:val="20"/>
                      <w:szCs w:val="20"/>
                    </w:rPr>
                  </w:pPr>
                  <w:r w:rsidRPr="00347EBD">
                    <w:rPr>
                      <w:sz w:val="20"/>
                      <w:szCs w:val="20"/>
                    </w:rPr>
                    <w:t>Год окончания – 199</w:t>
                  </w:r>
                  <w:r>
                    <w:rPr>
                      <w:sz w:val="20"/>
                      <w:szCs w:val="20"/>
                    </w:rPr>
                    <w:t>3</w:t>
                  </w:r>
                </w:p>
                <w:p w:rsidR="005776D3" w:rsidRPr="00347EBD" w:rsidRDefault="005776D3" w:rsidP="005776D3">
                  <w:pPr>
                    <w:jc w:val="both"/>
                    <w:rPr>
                      <w:sz w:val="20"/>
                      <w:szCs w:val="20"/>
                    </w:rPr>
                  </w:pPr>
                  <w:r w:rsidRPr="00347EBD">
                    <w:rPr>
                      <w:sz w:val="20"/>
                      <w:szCs w:val="20"/>
                    </w:rPr>
                    <w:t>Специальность – «</w:t>
                  </w:r>
                  <w:r>
                    <w:rPr>
                      <w:sz w:val="20"/>
                      <w:szCs w:val="20"/>
                    </w:rPr>
                    <w:t>Аэрокосмическая промышленность</w:t>
                  </w:r>
                  <w:r w:rsidRPr="00347EBD">
                    <w:rPr>
                      <w:sz w:val="20"/>
                      <w:szCs w:val="20"/>
                    </w:rPr>
                    <w:t>», квалификация – «</w:t>
                  </w:r>
                  <w:r>
                    <w:rPr>
                      <w:sz w:val="20"/>
                      <w:szCs w:val="20"/>
                    </w:rPr>
                    <w:t>Инженер аэрокосмических аппаратов</w:t>
                  </w:r>
                  <w:r w:rsidRPr="00347EBD">
                    <w:rPr>
                      <w:sz w:val="20"/>
                      <w:szCs w:val="20"/>
                    </w:rPr>
                    <w:t xml:space="preserve">». </w:t>
                  </w:r>
                </w:p>
                <w:p w:rsidR="005776D3" w:rsidRDefault="005776D3" w:rsidP="005776D3">
                  <w:pPr>
                    <w:jc w:val="both"/>
                    <w:rPr>
                      <w:sz w:val="20"/>
                      <w:szCs w:val="20"/>
                    </w:rPr>
                  </w:pPr>
                  <w:r>
                    <w:rPr>
                      <w:sz w:val="20"/>
                      <w:szCs w:val="20"/>
                    </w:rPr>
                    <w:t xml:space="preserve">Финансовый университет при Правительстве Российской Федерации. </w:t>
                  </w:r>
                </w:p>
                <w:p w:rsidR="005776D3" w:rsidRPr="009D6EC7" w:rsidRDefault="005776D3" w:rsidP="005776D3">
                  <w:pPr>
                    <w:jc w:val="both"/>
                    <w:rPr>
                      <w:sz w:val="16"/>
                      <w:szCs w:val="16"/>
                    </w:rPr>
                  </w:pPr>
                  <w:r>
                    <w:rPr>
                      <w:sz w:val="20"/>
                      <w:szCs w:val="20"/>
                    </w:rPr>
                    <w:t>С</w:t>
                  </w:r>
                  <w:r w:rsidRPr="00347EBD">
                    <w:rPr>
                      <w:sz w:val="20"/>
                      <w:szCs w:val="20"/>
                    </w:rPr>
                    <w:t>пециальность – «</w:t>
                  </w:r>
                  <w:r>
                    <w:rPr>
                      <w:sz w:val="20"/>
                      <w:szCs w:val="20"/>
                    </w:rPr>
                    <w:t>Международные экономические отношения</w:t>
                  </w:r>
                  <w:r w:rsidRPr="00347EBD">
                    <w:rPr>
                      <w:sz w:val="20"/>
                      <w:szCs w:val="20"/>
                    </w:rPr>
                    <w:t>». Квалификация – «Экономист»</w:t>
                  </w:r>
                  <w:r>
                    <w:rPr>
                      <w:sz w:val="20"/>
                      <w:szCs w:val="20"/>
                    </w:rPr>
                    <w:t xml:space="preserve">, </w:t>
                  </w:r>
                  <w:r w:rsidRPr="009D6EC7">
                    <w:rPr>
                      <w:sz w:val="20"/>
                      <w:szCs w:val="20"/>
                    </w:rPr>
                    <w:t>199</w:t>
                  </w:r>
                  <w:r>
                    <w:rPr>
                      <w:sz w:val="20"/>
                      <w:szCs w:val="20"/>
                    </w:rPr>
                    <w:t>9</w:t>
                  </w:r>
                </w:p>
              </w:tc>
            </w:tr>
          </w:tbl>
          <w:p w:rsidR="005776D3" w:rsidRPr="009D6EC7"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207" w:type="dxa"/>
              <w:tblLook w:val="0000" w:firstRow="0" w:lastRow="0" w:firstColumn="0" w:lastColumn="0" w:noHBand="0" w:noVBand="0"/>
            </w:tblPr>
            <w:tblGrid>
              <w:gridCol w:w="1702"/>
              <w:gridCol w:w="1497"/>
              <w:gridCol w:w="3112"/>
              <w:gridCol w:w="3896"/>
            </w:tblGrid>
            <w:tr w:rsidR="005776D3" w:rsidRPr="00E00513" w:rsidTr="005776D3">
              <w:trPr>
                <w:trHeight w:val="39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вступления в (назначения на) должность</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w:t>
                  </w:r>
                  <w:r w:rsidRPr="009D6AA8">
                    <w:rPr>
                      <w:sz w:val="20"/>
                      <w:szCs w:val="22"/>
                    </w:rPr>
                    <w:t>е</w:t>
                  </w:r>
                  <w:r w:rsidRPr="009D6AA8">
                    <w:rPr>
                      <w:sz w:val="20"/>
                      <w:szCs w:val="22"/>
                    </w:rPr>
                    <w:t>ния работы в должности</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орган</w:t>
                  </w:r>
                  <w:r w:rsidRPr="009D6AA8">
                    <w:rPr>
                      <w:sz w:val="20"/>
                      <w:szCs w:val="22"/>
                    </w:rPr>
                    <w:t>и</w:t>
                  </w:r>
                  <w:r w:rsidRPr="009D6AA8">
                    <w:rPr>
                      <w:sz w:val="20"/>
                      <w:szCs w:val="22"/>
                    </w:rPr>
                    <w:t>зации</w:t>
                  </w:r>
                </w:p>
              </w:tc>
            </w:tr>
            <w:tr w:rsidR="005776D3" w:rsidRPr="00E00513" w:rsidTr="005776D3">
              <w:trPr>
                <w:trHeight w:val="300"/>
              </w:trPr>
              <w:tc>
                <w:tcPr>
                  <w:tcW w:w="1702"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8C2612"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09.2015</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color w:val="auto"/>
                      <w:sz w:val="20"/>
                      <w:szCs w:val="22"/>
                    </w:rPr>
                  </w:pPr>
                  <w:r w:rsidRPr="009D6AA8">
                    <w:rPr>
                      <w:color w:val="auto"/>
                      <w:sz w:val="20"/>
                      <w:szCs w:val="22"/>
                    </w:rPr>
                    <w:t>наст</w:t>
                  </w:r>
                  <w:proofErr w:type="gramStart"/>
                  <w:r w:rsidRPr="009D6AA8">
                    <w:rPr>
                      <w:color w:val="auto"/>
                      <w:sz w:val="20"/>
                      <w:szCs w:val="22"/>
                    </w:rPr>
                    <w:t>.</w:t>
                  </w:r>
                  <w:proofErr w:type="gramEnd"/>
                  <w:r w:rsidRPr="009D6AA8">
                    <w:rPr>
                      <w:color w:val="auto"/>
                      <w:sz w:val="20"/>
                      <w:szCs w:val="22"/>
                    </w:rPr>
                    <w:t xml:space="preserve"> </w:t>
                  </w:r>
                  <w:proofErr w:type="spellStart"/>
                  <w:proofErr w:type="gramStart"/>
                  <w:r w:rsidRPr="009D6AA8">
                    <w:rPr>
                      <w:color w:val="auto"/>
                      <w:sz w:val="20"/>
                      <w:szCs w:val="22"/>
                    </w:rPr>
                    <w:t>в</w:t>
                  </w:r>
                  <w:proofErr w:type="gramEnd"/>
                  <w:r w:rsidRPr="009D6AA8">
                    <w:rPr>
                      <w:color w:val="auto"/>
                      <w:sz w:val="20"/>
                      <w:szCs w:val="22"/>
                    </w:rPr>
                    <w:t>р</w:t>
                  </w:r>
                  <w:proofErr w:type="spellEnd"/>
                  <w:r w:rsidRPr="009D6AA8">
                    <w:rPr>
                      <w:color w:val="auto"/>
                      <w:sz w:val="20"/>
                      <w:szCs w:val="22"/>
                    </w:rPr>
                    <w:t>.</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Управляющий директор</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lang w:val="en-US"/>
                    </w:rPr>
                  </w:pPr>
                  <w:r w:rsidRPr="009D6AA8">
                    <w:rPr>
                      <w:sz w:val="20"/>
                      <w:szCs w:val="22"/>
                      <w:lang w:val="en-US"/>
                    </w:rPr>
                    <w:t>EAST–WEST UNITED BANK, S.A. LU</w:t>
                  </w:r>
                  <w:r w:rsidRPr="009D6AA8">
                    <w:rPr>
                      <w:sz w:val="20"/>
                      <w:szCs w:val="22"/>
                      <w:lang w:val="en-US"/>
                    </w:rPr>
                    <w:t>X</w:t>
                  </w:r>
                  <w:r w:rsidRPr="009D6AA8">
                    <w:rPr>
                      <w:sz w:val="20"/>
                      <w:szCs w:val="22"/>
                      <w:lang w:val="en-US"/>
                    </w:rPr>
                    <w:t>EMBOURG</w:t>
                  </w:r>
                </w:p>
              </w:tc>
            </w:tr>
            <w:tr w:rsidR="005776D3" w:rsidRPr="00E00513"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pPr>
                    <w:jc w:val="center"/>
                    <w:rPr>
                      <w:sz w:val="20"/>
                      <w:szCs w:val="22"/>
                      <w:lang w:val="en-US"/>
                    </w:rPr>
                  </w:pPr>
                  <w:r w:rsidRPr="009D6AA8">
                    <w:rPr>
                      <w:sz w:val="20"/>
                      <w:szCs w:val="22"/>
                    </w:rPr>
                    <w:t>2</w:t>
                  </w:r>
                  <w:r w:rsidR="00E00513" w:rsidRPr="009D6AA8">
                    <w:rPr>
                      <w:sz w:val="20"/>
                      <w:szCs w:val="22"/>
                    </w:rPr>
                    <w:t>9</w:t>
                  </w:r>
                  <w:r w:rsidRPr="009D6AA8">
                    <w:rPr>
                      <w:sz w:val="20"/>
                      <w:szCs w:val="22"/>
                    </w:rPr>
                    <w:t>.</w:t>
                  </w:r>
                  <w:r w:rsidR="00E00513" w:rsidRPr="009D6AA8">
                    <w:rPr>
                      <w:sz w:val="20"/>
                      <w:szCs w:val="22"/>
                    </w:rPr>
                    <w:t>06</w:t>
                  </w:r>
                  <w:r w:rsidRPr="009D6AA8">
                    <w:rPr>
                      <w:sz w:val="20"/>
                      <w:szCs w:val="22"/>
                    </w:rPr>
                    <w:t>.201</w:t>
                  </w:r>
                  <w:r w:rsidR="00E00513" w:rsidRPr="009D6AA8">
                    <w:rPr>
                      <w:sz w:val="20"/>
                      <w:szCs w:val="22"/>
                    </w:rPr>
                    <w:t>8</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2"/>
                    </w:rPr>
                  </w:pPr>
                  <w:r w:rsidRPr="009D6AA8">
                    <w:rPr>
                      <w:sz w:val="20"/>
                      <w:szCs w:val="22"/>
                    </w:rPr>
                    <w:t>наст</w:t>
                  </w:r>
                  <w:proofErr w:type="gramStart"/>
                  <w:r w:rsidRPr="009D6AA8">
                    <w:rPr>
                      <w:sz w:val="20"/>
                      <w:szCs w:val="22"/>
                    </w:rPr>
                    <w:t>.</w:t>
                  </w:r>
                  <w:proofErr w:type="gramEnd"/>
                  <w:r w:rsidRPr="009D6AA8">
                    <w:rPr>
                      <w:sz w:val="20"/>
                      <w:szCs w:val="22"/>
                    </w:rPr>
                    <w:t xml:space="preserve"> </w:t>
                  </w:r>
                  <w:proofErr w:type="spellStart"/>
                  <w:proofErr w:type="gramStart"/>
                  <w:r w:rsidRPr="009D6AA8">
                    <w:rPr>
                      <w:sz w:val="20"/>
                      <w:szCs w:val="22"/>
                    </w:rPr>
                    <w:t>в</w:t>
                  </w:r>
                  <w:proofErr w:type="gramEnd"/>
                  <w:r w:rsidRPr="009D6AA8">
                    <w:rPr>
                      <w:sz w:val="20"/>
                      <w:szCs w:val="22"/>
                    </w:rPr>
                    <w:t>р</w:t>
                  </w:r>
                  <w:proofErr w:type="spellEnd"/>
                  <w:r w:rsidRPr="009D6AA8">
                    <w:rPr>
                      <w:sz w:val="20"/>
                      <w:szCs w:val="22"/>
                    </w:rPr>
                    <w:t>.</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 xml:space="preserve">Член Совета директоров </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 xml:space="preserve">Публичное акционерное общество «МТС–Банк» </w:t>
                  </w:r>
                </w:p>
              </w:tc>
            </w:tr>
            <w:tr w:rsidR="005776D3" w:rsidRPr="008C2612"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09.2013</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2"/>
                    </w:rPr>
                  </w:pPr>
                  <w:r w:rsidRPr="009D6AA8">
                    <w:rPr>
                      <w:sz w:val="20"/>
                      <w:szCs w:val="22"/>
                    </w:rPr>
                    <w:t>наст</w:t>
                  </w:r>
                  <w:proofErr w:type="gramStart"/>
                  <w:r w:rsidRPr="009D6AA8">
                    <w:rPr>
                      <w:sz w:val="20"/>
                      <w:szCs w:val="22"/>
                    </w:rPr>
                    <w:t>.</w:t>
                  </w:r>
                  <w:proofErr w:type="gramEnd"/>
                  <w:r w:rsidRPr="009D6AA8">
                    <w:rPr>
                      <w:sz w:val="20"/>
                      <w:szCs w:val="22"/>
                    </w:rPr>
                    <w:t xml:space="preserve"> </w:t>
                  </w:r>
                  <w:proofErr w:type="spellStart"/>
                  <w:proofErr w:type="gramStart"/>
                  <w:r w:rsidRPr="009D6AA8">
                    <w:rPr>
                      <w:sz w:val="20"/>
                      <w:szCs w:val="22"/>
                    </w:rPr>
                    <w:t>в</w:t>
                  </w:r>
                  <w:proofErr w:type="gramEnd"/>
                  <w:r w:rsidRPr="009D6AA8">
                    <w:rPr>
                      <w:sz w:val="20"/>
                      <w:szCs w:val="22"/>
                    </w:rPr>
                    <w:t>р</w:t>
                  </w:r>
                  <w:proofErr w:type="spellEnd"/>
                  <w:r w:rsidRPr="009D6AA8">
                    <w:rPr>
                      <w:sz w:val="20"/>
                      <w:szCs w:val="22"/>
                    </w:rPr>
                    <w:t>.</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 xml:space="preserve">Руководитель </w:t>
                  </w:r>
                  <w:proofErr w:type="gramStart"/>
                  <w:r w:rsidRPr="009D6AA8">
                    <w:rPr>
                      <w:sz w:val="20"/>
                      <w:szCs w:val="22"/>
                    </w:rPr>
                    <w:t>Бизнес-Направления</w:t>
                  </w:r>
                  <w:proofErr w:type="gramEnd"/>
                  <w:r w:rsidRPr="009D6AA8">
                    <w:rPr>
                      <w:sz w:val="20"/>
                      <w:szCs w:val="22"/>
                    </w:rPr>
                    <w:t xml:space="preserve"> Глобальные Рынки</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lang w:val="en-US"/>
                    </w:rPr>
                  </w:pPr>
                  <w:r w:rsidRPr="009D6AA8">
                    <w:rPr>
                      <w:sz w:val="20"/>
                      <w:szCs w:val="22"/>
                      <w:lang w:val="en-US"/>
                    </w:rPr>
                    <w:t>EAST–WEST UNITED BANK, S.A. LU</w:t>
                  </w:r>
                  <w:r w:rsidRPr="009D6AA8">
                    <w:rPr>
                      <w:sz w:val="20"/>
                      <w:szCs w:val="22"/>
                      <w:lang w:val="en-US"/>
                    </w:rPr>
                    <w:t>X</w:t>
                  </w:r>
                  <w:r w:rsidRPr="009D6AA8">
                    <w:rPr>
                      <w:sz w:val="20"/>
                      <w:szCs w:val="22"/>
                      <w:lang w:val="en-US"/>
                    </w:rPr>
                    <w:t>EMBOURG</w:t>
                  </w:r>
                </w:p>
              </w:tc>
            </w:tr>
          </w:tbl>
          <w:p w:rsidR="005776D3" w:rsidRPr="005B6791" w:rsidRDefault="005776D3" w:rsidP="005776D3">
            <w:pPr>
              <w:ind w:firstLine="720"/>
              <w:jc w:val="both"/>
              <w:rPr>
                <w:sz w:val="22"/>
                <w:szCs w:val="22"/>
                <w:lang w:val="en-US"/>
              </w:rPr>
            </w:pPr>
          </w:p>
          <w:p w:rsidR="005776D3" w:rsidRPr="005B6791" w:rsidRDefault="005776D3" w:rsidP="005776D3">
            <w:pPr>
              <w:ind w:firstLine="720"/>
              <w:jc w:val="both"/>
              <w:rPr>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206"/>
            </w:tblGrid>
            <w:tr w:rsidR="005776D3" w:rsidRPr="00347EBD" w:rsidTr="005776D3">
              <w:tc>
                <w:tcPr>
                  <w:tcW w:w="10314" w:type="dxa"/>
                </w:tcPr>
                <w:p w:rsidR="005776D3" w:rsidRPr="00347EBD" w:rsidRDefault="005776D3" w:rsidP="005776D3">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rPr>
                <w:sz w:val="24"/>
              </w:rPr>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10206"/>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привлекался</w:t>
                  </w:r>
                  <w:r w:rsidRPr="00347EBD">
                    <w:rPr>
                      <w:sz w:val="20"/>
                      <w:szCs w:val="20"/>
                    </w:rPr>
                    <w:t>.</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pPr>
          </w:p>
          <w:tbl>
            <w:tblPr>
              <w:tblW w:w="0" w:type="auto"/>
              <w:tblLook w:val="01E0" w:firstRow="1" w:lastRow="1" w:firstColumn="1" w:lastColumn="1" w:noHBand="0" w:noVBand="0"/>
            </w:tblPr>
            <w:tblGrid>
              <w:gridCol w:w="10206"/>
            </w:tblGrid>
            <w:tr w:rsidR="005776D3" w:rsidRPr="00347EBD" w:rsidTr="005776D3">
              <w:tc>
                <w:tcPr>
                  <w:tcW w:w="10314" w:type="dxa"/>
                </w:tcPr>
                <w:p w:rsidR="005776D3" w:rsidRPr="00347EBD"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sidRPr="00347EBD">
                    <w:rPr>
                      <w:sz w:val="20"/>
                      <w:szCs w:val="20"/>
                    </w:rPr>
                    <w:t>.</w:t>
                  </w:r>
                </w:p>
                <w:p w:rsidR="005776D3" w:rsidRPr="00347EBD" w:rsidRDefault="005776D3" w:rsidP="005776D3">
                  <w:pPr>
                    <w:pStyle w:val="em-4"/>
                    <w:ind w:firstLine="0"/>
                    <w:rPr>
                      <w:sz w:val="20"/>
                      <w:szCs w:val="20"/>
                    </w:rPr>
                  </w:pPr>
                </w:p>
              </w:tc>
            </w:tr>
            <w:tr w:rsidR="005776D3" w:rsidRPr="00347EBD" w:rsidTr="005776D3">
              <w:tc>
                <w:tcPr>
                  <w:tcW w:w="10314" w:type="dxa"/>
                </w:tcPr>
                <w:p w:rsidR="005776D3" w:rsidRPr="00347EBD" w:rsidRDefault="005776D3" w:rsidP="005776D3">
                  <w:pPr>
                    <w:pStyle w:val="em-4"/>
                    <w:rPr>
                      <w:szCs w:val="20"/>
                    </w:rPr>
                  </w:pPr>
                </w:p>
              </w:tc>
            </w:tr>
          </w:tbl>
          <w:p w:rsidR="005776D3" w:rsidRPr="00347EBD" w:rsidRDefault="005776D3" w:rsidP="005776D3">
            <w:pPr>
              <w:pStyle w:val="em-4"/>
              <w:ind w:firstLine="0"/>
              <w:rPr>
                <w:sz w:val="20"/>
                <w:szCs w:val="20"/>
              </w:rPr>
            </w:pPr>
          </w:p>
        </w:tc>
      </w:tr>
      <w:tr w:rsidR="005776D3" w:rsidRPr="00347EBD" w:rsidTr="0057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0" w:type="dxa"/>
          </w:tcPr>
          <w:p w:rsidR="005776D3" w:rsidRPr="00347EBD" w:rsidRDefault="005776D3" w:rsidP="005776D3">
            <w:pPr>
              <w:pStyle w:val="em-4"/>
              <w:ind w:firstLine="0"/>
            </w:pPr>
            <w:r w:rsidRPr="00347EBD">
              <w:t>Фамилия, имя, отчество:</w:t>
            </w:r>
          </w:p>
        </w:tc>
        <w:tc>
          <w:tcPr>
            <w:tcW w:w="6814" w:type="dxa"/>
            <w:gridSpan w:val="2"/>
          </w:tcPr>
          <w:p w:rsidR="005776D3" w:rsidRPr="00347EBD" w:rsidRDefault="00CF23D4" w:rsidP="005776D3">
            <w:pPr>
              <w:pStyle w:val="em-4"/>
              <w:ind w:firstLine="0"/>
            </w:pPr>
            <w:r>
              <w:rPr>
                <w:b/>
                <w:bCs/>
                <w:sz w:val="20"/>
                <w:szCs w:val="20"/>
              </w:rPr>
              <w:t>7</w:t>
            </w:r>
            <w:r w:rsidR="005776D3" w:rsidRPr="00347EBD">
              <w:rPr>
                <w:b/>
                <w:bCs/>
                <w:sz w:val="20"/>
                <w:szCs w:val="20"/>
              </w:rPr>
              <w:t>. Розанов Всеволод Валерьевич</w:t>
            </w:r>
          </w:p>
        </w:tc>
      </w:tr>
      <w:tr w:rsidR="005776D3" w:rsidRPr="00347EBD" w:rsidTr="0057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0" w:type="dxa"/>
          </w:tcPr>
          <w:p w:rsidR="005776D3" w:rsidRPr="00347EBD" w:rsidRDefault="005776D3" w:rsidP="005776D3">
            <w:pPr>
              <w:pStyle w:val="em-4"/>
              <w:ind w:firstLine="0"/>
            </w:pPr>
            <w:r w:rsidRPr="00347EBD">
              <w:t>Год рождения:</w:t>
            </w:r>
          </w:p>
        </w:tc>
        <w:tc>
          <w:tcPr>
            <w:tcW w:w="6814" w:type="dxa"/>
            <w:gridSpan w:val="2"/>
          </w:tcPr>
          <w:p w:rsidR="005776D3" w:rsidRPr="00347EBD" w:rsidRDefault="005776D3" w:rsidP="005776D3">
            <w:pPr>
              <w:pStyle w:val="em-4"/>
              <w:ind w:firstLine="0"/>
            </w:pPr>
            <w:r w:rsidRPr="00347EBD">
              <w:t>1971</w:t>
            </w:r>
          </w:p>
        </w:tc>
      </w:tr>
      <w:tr w:rsidR="005776D3" w:rsidRPr="00347EBD" w:rsidTr="0057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0" w:type="dxa"/>
          </w:tcPr>
          <w:p w:rsidR="005776D3" w:rsidRPr="00347EBD" w:rsidRDefault="005776D3" w:rsidP="005776D3">
            <w:pPr>
              <w:pStyle w:val="em-4"/>
              <w:ind w:firstLine="0"/>
            </w:pPr>
            <w:r w:rsidRPr="00347EBD">
              <w:t>Сведения об образовании:</w:t>
            </w:r>
          </w:p>
        </w:tc>
        <w:tc>
          <w:tcPr>
            <w:tcW w:w="6814" w:type="dxa"/>
            <w:gridSpan w:val="2"/>
          </w:tcPr>
          <w:p w:rsidR="005776D3" w:rsidRPr="00347EBD" w:rsidRDefault="005776D3" w:rsidP="005776D3">
            <w:pPr>
              <w:jc w:val="both"/>
              <w:rPr>
                <w:bCs/>
                <w:sz w:val="20"/>
                <w:szCs w:val="20"/>
              </w:rPr>
            </w:pPr>
            <w:r w:rsidRPr="00347EBD">
              <w:rPr>
                <w:sz w:val="20"/>
                <w:szCs w:val="20"/>
              </w:rPr>
              <w:t xml:space="preserve">Высшее. Московский Государственный Университет им. М.В. Ломоносова. </w:t>
            </w:r>
            <w:r w:rsidRPr="00347EBD">
              <w:rPr>
                <w:bCs/>
                <w:sz w:val="20"/>
                <w:szCs w:val="20"/>
              </w:rPr>
              <w:t xml:space="preserve"> </w:t>
            </w:r>
          </w:p>
          <w:p w:rsidR="005776D3" w:rsidRPr="00347EBD" w:rsidRDefault="005776D3" w:rsidP="005776D3">
            <w:pPr>
              <w:jc w:val="both"/>
              <w:rPr>
                <w:sz w:val="20"/>
                <w:szCs w:val="20"/>
              </w:rPr>
            </w:pPr>
            <w:r w:rsidRPr="00347EBD">
              <w:rPr>
                <w:sz w:val="20"/>
                <w:szCs w:val="20"/>
              </w:rPr>
              <w:t>Год окончания – 1994</w:t>
            </w:r>
          </w:p>
          <w:p w:rsidR="005776D3" w:rsidRPr="00347EBD" w:rsidRDefault="005776D3" w:rsidP="005776D3">
            <w:pPr>
              <w:jc w:val="both"/>
              <w:rPr>
                <w:sz w:val="16"/>
                <w:szCs w:val="16"/>
              </w:rPr>
            </w:pPr>
            <w:r w:rsidRPr="00347EBD">
              <w:rPr>
                <w:sz w:val="20"/>
                <w:szCs w:val="20"/>
              </w:rPr>
              <w:t>Специальность – «Экономика зарубежных стран». Квалификация – «Экономист»</w:t>
            </w: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207" w:type="dxa"/>
        <w:tblInd w:w="-34" w:type="dxa"/>
        <w:tblLayout w:type="fixed"/>
        <w:tblLook w:val="0000" w:firstRow="0" w:lastRow="0" w:firstColumn="0" w:lastColumn="0" w:noHBand="0" w:noVBand="0"/>
      </w:tblPr>
      <w:tblGrid>
        <w:gridCol w:w="1702"/>
        <w:gridCol w:w="1497"/>
        <w:gridCol w:w="3112"/>
        <w:gridCol w:w="3896"/>
      </w:tblGrid>
      <w:tr w:rsidR="005776D3" w:rsidRPr="00E00513" w:rsidTr="005776D3">
        <w:trPr>
          <w:trHeight w:val="39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Дата вступления в (назначения на) должность</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Дата заверш</w:t>
            </w:r>
            <w:r w:rsidRPr="009D6AA8">
              <w:rPr>
                <w:sz w:val="20"/>
                <w:szCs w:val="20"/>
              </w:rPr>
              <w:t>е</w:t>
            </w:r>
            <w:r w:rsidRPr="009D6AA8">
              <w:rPr>
                <w:sz w:val="20"/>
                <w:szCs w:val="20"/>
              </w:rPr>
              <w:t>ния работы в должности</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Наименование должности</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Полное фирменное наименование орган</w:t>
            </w:r>
            <w:r w:rsidRPr="009D6AA8">
              <w:rPr>
                <w:sz w:val="20"/>
                <w:szCs w:val="20"/>
              </w:rPr>
              <w:t>и</w:t>
            </w:r>
            <w:r w:rsidRPr="009D6AA8">
              <w:rPr>
                <w:sz w:val="20"/>
                <w:szCs w:val="20"/>
              </w:rPr>
              <w:t>зации</w:t>
            </w:r>
          </w:p>
        </w:tc>
      </w:tr>
      <w:tr w:rsidR="005776D3" w:rsidRPr="00E00513" w:rsidTr="005776D3">
        <w:trPr>
          <w:trHeight w:val="300"/>
        </w:trPr>
        <w:tc>
          <w:tcPr>
            <w:tcW w:w="1702"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1</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2</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3</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4</w:t>
            </w:r>
          </w:p>
        </w:tc>
      </w:tr>
      <w:tr w:rsidR="005776D3"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E00513" w:rsidP="005776D3">
            <w:pPr>
              <w:jc w:val="center"/>
              <w:rPr>
                <w:sz w:val="20"/>
                <w:szCs w:val="20"/>
              </w:rPr>
            </w:pPr>
            <w:r>
              <w:rPr>
                <w:sz w:val="20"/>
                <w:szCs w:val="20"/>
              </w:rPr>
              <w:t>01.04.2018</w:t>
            </w:r>
          </w:p>
        </w:tc>
        <w:tc>
          <w:tcPr>
            <w:tcW w:w="1497" w:type="dxa"/>
            <w:tcBorders>
              <w:top w:val="single" w:sz="4" w:space="0" w:color="auto"/>
              <w:left w:val="nil"/>
              <w:bottom w:val="single" w:sz="4" w:space="0" w:color="auto"/>
              <w:right w:val="single" w:sz="4" w:space="0" w:color="auto"/>
            </w:tcBorders>
            <w:vAlign w:val="center"/>
          </w:tcPr>
          <w:p w:rsidR="005776D3" w:rsidRPr="00E00513" w:rsidRDefault="005776D3">
            <w:pPr>
              <w:pStyle w:val="Default"/>
              <w:jc w:val="center"/>
              <w:rPr>
                <w:color w:val="auto"/>
                <w:sz w:val="20"/>
                <w:szCs w:val="20"/>
              </w:rPr>
            </w:pPr>
            <w:r w:rsidRPr="00E00513">
              <w:rPr>
                <w:color w:val="auto"/>
                <w:sz w:val="20"/>
                <w:szCs w:val="20"/>
              </w:rPr>
              <w:t>наст</w:t>
            </w:r>
            <w:proofErr w:type="gramStart"/>
            <w:r w:rsidRPr="00E00513">
              <w:rPr>
                <w:color w:val="auto"/>
                <w:sz w:val="20"/>
                <w:szCs w:val="20"/>
              </w:rPr>
              <w:t>.</w:t>
            </w:r>
            <w:proofErr w:type="gramEnd"/>
            <w:r w:rsidRPr="00E00513">
              <w:rPr>
                <w:color w:val="auto"/>
                <w:sz w:val="20"/>
                <w:szCs w:val="20"/>
              </w:rPr>
              <w:t xml:space="preserve"> </w:t>
            </w:r>
            <w:proofErr w:type="spellStart"/>
            <w:proofErr w:type="gramStart"/>
            <w:r w:rsidRPr="00E00513">
              <w:rPr>
                <w:color w:val="auto"/>
                <w:sz w:val="20"/>
                <w:szCs w:val="20"/>
              </w:rPr>
              <w:t>в</w:t>
            </w:r>
            <w:proofErr w:type="gramEnd"/>
            <w:r w:rsidRPr="00E00513">
              <w:rPr>
                <w:color w:val="auto"/>
                <w:sz w:val="20"/>
                <w:szCs w:val="20"/>
              </w:rPr>
              <w:t>р</w:t>
            </w:r>
            <w:proofErr w:type="spellEnd"/>
            <w:r w:rsidRPr="00E00513">
              <w:rPr>
                <w:color w:val="auto"/>
                <w:sz w:val="20"/>
                <w:szCs w:val="20"/>
              </w:rPr>
              <w:t>.</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E00513" w:rsidP="005776D3">
            <w:pPr>
              <w:jc w:val="center"/>
              <w:rPr>
                <w:sz w:val="20"/>
                <w:szCs w:val="20"/>
              </w:rPr>
            </w:pPr>
            <w:r>
              <w:rPr>
                <w:sz w:val="20"/>
                <w:szCs w:val="20"/>
              </w:rPr>
              <w:t>Управляющий партнер, Член Правления</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Публичное акционерное общество «Акц</w:t>
            </w:r>
            <w:r w:rsidRPr="009D6AA8">
              <w:rPr>
                <w:sz w:val="20"/>
                <w:szCs w:val="20"/>
              </w:rPr>
              <w:t>и</w:t>
            </w:r>
            <w:r w:rsidRPr="009D6AA8">
              <w:rPr>
                <w:sz w:val="20"/>
                <w:szCs w:val="20"/>
              </w:rPr>
              <w:t>онерная финансовая корпорация «Сист</w:t>
            </w:r>
            <w:r w:rsidRPr="009D6AA8">
              <w:rPr>
                <w:sz w:val="20"/>
                <w:szCs w:val="20"/>
              </w:rPr>
              <w:t>е</w:t>
            </w:r>
            <w:r w:rsidRPr="009D6AA8">
              <w:rPr>
                <w:sz w:val="20"/>
                <w:szCs w:val="20"/>
              </w:rPr>
              <w:t>ма»</w:t>
            </w:r>
          </w:p>
        </w:tc>
      </w:tr>
      <w:tr w:rsidR="005776D3"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pPr>
              <w:jc w:val="center"/>
              <w:rPr>
                <w:sz w:val="20"/>
                <w:szCs w:val="20"/>
              </w:rPr>
            </w:pPr>
            <w:r w:rsidRPr="009D6AA8">
              <w:rPr>
                <w:sz w:val="20"/>
                <w:szCs w:val="20"/>
              </w:rPr>
              <w:t>29.06.</w:t>
            </w:r>
            <w:r w:rsidR="00E00513" w:rsidRPr="009D6AA8">
              <w:rPr>
                <w:sz w:val="20"/>
                <w:szCs w:val="20"/>
              </w:rPr>
              <w:t>201</w:t>
            </w:r>
            <w:r w:rsidR="00E00513">
              <w:rPr>
                <w:sz w:val="20"/>
                <w:szCs w:val="20"/>
              </w:rPr>
              <w:t>8</w:t>
            </w:r>
          </w:p>
        </w:tc>
        <w:tc>
          <w:tcPr>
            <w:tcW w:w="1497" w:type="dxa"/>
            <w:tcBorders>
              <w:top w:val="single" w:sz="4" w:space="0" w:color="auto"/>
              <w:left w:val="nil"/>
              <w:bottom w:val="single" w:sz="4" w:space="0" w:color="auto"/>
              <w:right w:val="single" w:sz="4" w:space="0" w:color="auto"/>
            </w:tcBorders>
            <w:vAlign w:val="center"/>
          </w:tcPr>
          <w:p w:rsidR="005776D3" w:rsidRPr="00E00513" w:rsidRDefault="005776D3">
            <w:pPr>
              <w:pStyle w:val="Default"/>
              <w:jc w:val="center"/>
              <w:rPr>
                <w:sz w:val="20"/>
                <w:szCs w:val="20"/>
              </w:rPr>
            </w:pPr>
            <w:r w:rsidRPr="00E00513">
              <w:rPr>
                <w:sz w:val="20"/>
                <w:szCs w:val="20"/>
              </w:rPr>
              <w:t>наст</w:t>
            </w:r>
            <w:proofErr w:type="gramStart"/>
            <w:r w:rsidRPr="00E00513">
              <w:rPr>
                <w:sz w:val="20"/>
                <w:szCs w:val="20"/>
              </w:rPr>
              <w:t>.</w:t>
            </w:r>
            <w:proofErr w:type="gramEnd"/>
            <w:r w:rsidRPr="00E00513">
              <w:rPr>
                <w:sz w:val="20"/>
                <w:szCs w:val="20"/>
              </w:rPr>
              <w:t xml:space="preserve"> </w:t>
            </w:r>
            <w:proofErr w:type="spellStart"/>
            <w:proofErr w:type="gramStart"/>
            <w:r w:rsidRPr="00E00513">
              <w:rPr>
                <w:sz w:val="20"/>
                <w:szCs w:val="20"/>
              </w:rPr>
              <w:t>в</w:t>
            </w:r>
            <w:proofErr w:type="gramEnd"/>
            <w:r w:rsidRPr="00E00513">
              <w:rPr>
                <w:sz w:val="20"/>
                <w:szCs w:val="20"/>
              </w:rPr>
              <w:t>р</w:t>
            </w:r>
            <w:proofErr w:type="spellEnd"/>
            <w:r w:rsidRPr="00E00513">
              <w:rPr>
                <w:sz w:val="20"/>
                <w:szCs w:val="20"/>
              </w:rPr>
              <w:t>.</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Председатель Совета директоров</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Публичное акционерное общество «МТС–Банк»</w:t>
            </w:r>
          </w:p>
        </w:tc>
      </w:tr>
      <w:tr w:rsidR="00980548" w:rsidRPr="00E00513" w:rsidTr="0098054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980548" w:rsidRPr="00E00513" w:rsidRDefault="00980548" w:rsidP="005776D3">
            <w:pPr>
              <w:jc w:val="center"/>
              <w:rPr>
                <w:sz w:val="20"/>
                <w:szCs w:val="20"/>
              </w:rPr>
            </w:pPr>
            <w:r>
              <w:rPr>
                <w:sz w:val="20"/>
                <w:szCs w:val="20"/>
              </w:rPr>
              <w:t>22.03.2017</w:t>
            </w:r>
          </w:p>
        </w:tc>
        <w:tc>
          <w:tcPr>
            <w:tcW w:w="1497" w:type="dxa"/>
            <w:tcBorders>
              <w:top w:val="single" w:sz="4" w:space="0" w:color="auto"/>
              <w:left w:val="nil"/>
              <w:bottom w:val="single" w:sz="4" w:space="0" w:color="auto"/>
              <w:right w:val="single" w:sz="4" w:space="0" w:color="auto"/>
            </w:tcBorders>
            <w:vAlign w:val="center"/>
          </w:tcPr>
          <w:p w:rsidR="00980548" w:rsidRPr="00E00513" w:rsidRDefault="00980548" w:rsidP="00980548">
            <w:pPr>
              <w:pStyle w:val="Default"/>
              <w:jc w:val="center"/>
              <w:rPr>
                <w:sz w:val="20"/>
                <w:szCs w:val="20"/>
              </w:rPr>
            </w:pPr>
            <w:r w:rsidRPr="00360D06">
              <w:rPr>
                <w:sz w:val="20"/>
                <w:szCs w:val="20"/>
              </w:rPr>
              <w:t>наст</w:t>
            </w:r>
            <w:proofErr w:type="gramStart"/>
            <w:r w:rsidRPr="00360D06">
              <w:rPr>
                <w:sz w:val="20"/>
                <w:szCs w:val="20"/>
              </w:rPr>
              <w:t>.</w:t>
            </w:r>
            <w:proofErr w:type="gramEnd"/>
            <w:r w:rsidRPr="00360D06">
              <w:rPr>
                <w:sz w:val="20"/>
                <w:szCs w:val="20"/>
              </w:rPr>
              <w:t xml:space="preserve"> </w:t>
            </w:r>
            <w:proofErr w:type="spellStart"/>
            <w:proofErr w:type="gramStart"/>
            <w:r w:rsidRPr="00360D06">
              <w:rPr>
                <w:sz w:val="20"/>
                <w:szCs w:val="20"/>
              </w:rPr>
              <w:t>в</w:t>
            </w:r>
            <w:proofErr w:type="gramEnd"/>
            <w:r w:rsidRPr="00360D06">
              <w:rPr>
                <w:sz w:val="20"/>
                <w:szCs w:val="20"/>
              </w:rPr>
              <w:t>р</w:t>
            </w:r>
            <w:proofErr w:type="spellEnd"/>
            <w:r w:rsidRPr="00360D06">
              <w:rPr>
                <w:sz w:val="20"/>
                <w:szCs w:val="20"/>
              </w:rPr>
              <w:t>.</w:t>
            </w:r>
          </w:p>
        </w:tc>
        <w:tc>
          <w:tcPr>
            <w:tcW w:w="3112" w:type="dxa"/>
            <w:tcBorders>
              <w:top w:val="single" w:sz="4" w:space="0" w:color="auto"/>
              <w:left w:val="nil"/>
              <w:bottom w:val="single" w:sz="4" w:space="0" w:color="auto"/>
              <w:right w:val="single" w:sz="4" w:space="0" w:color="auto"/>
            </w:tcBorders>
            <w:vAlign w:val="center"/>
          </w:tcPr>
          <w:p w:rsidR="00980548" w:rsidRPr="00E00513" w:rsidRDefault="00980548" w:rsidP="005776D3">
            <w:pPr>
              <w:jc w:val="center"/>
              <w:rPr>
                <w:sz w:val="20"/>
                <w:szCs w:val="20"/>
              </w:rPr>
            </w:pPr>
            <w:r w:rsidRPr="00360D06">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980548" w:rsidRPr="00E00513" w:rsidRDefault="00980548" w:rsidP="005776D3">
            <w:pPr>
              <w:jc w:val="center"/>
              <w:rPr>
                <w:sz w:val="20"/>
                <w:szCs w:val="20"/>
              </w:rPr>
            </w:pPr>
            <w:r w:rsidRPr="00360D06">
              <w:rPr>
                <w:sz w:val="20"/>
                <w:szCs w:val="20"/>
              </w:rPr>
              <w:t>Общество с ограниченной ответственн</w:t>
            </w:r>
            <w:r w:rsidRPr="00360D06">
              <w:rPr>
                <w:sz w:val="20"/>
                <w:szCs w:val="20"/>
              </w:rPr>
              <w:t>о</w:t>
            </w:r>
            <w:r w:rsidRPr="00360D06">
              <w:rPr>
                <w:sz w:val="20"/>
                <w:szCs w:val="20"/>
              </w:rPr>
              <w:t>стью</w:t>
            </w:r>
            <w:r>
              <w:rPr>
                <w:sz w:val="20"/>
                <w:szCs w:val="20"/>
              </w:rPr>
              <w:t xml:space="preserve"> «Единый Центр Обслуживания»</w:t>
            </w:r>
          </w:p>
        </w:tc>
      </w:tr>
      <w:tr w:rsidR="005776D3"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17.08.2015</w:t>
            </w:r>
          </w:p>
        </w:tc>
        <w:tc>
          <w:tcPr>
            <w:tcW w:w="1497" w:type="dxa"/>
            <w:tcBorders>
              <w:top w:val="single" w:sz="4" w:space="0" w:color="auto"/>
              <w:left w:val="nil"/>
              <w:bottom w:val="single" w:sz="4" w:space="0" w:color="auto"/>
              <w:right w:val="single" w:sz="4" w:space="0" w:color="auto"/>
            </w:tcBorders>
            <w:vAlign w:val="center"/>
          </w:tcPr>
          <w:p w:rsidR="005776D3" w:rsidRPr="00E00513" w:rsidRDefault="005776D3">
            <w:pPr>
              <w:pStyle w:val="Default"/>
              <w:jc w:val="center"/>
              <w:rPr>
                <w:sz w:val="20"/>
                <w:szCs w:val="20"/>
              </w:rPr>
            </w:pPr>
            <w:r w:rsidRPr="00E00513">
              <w:rPr>
                <w:sz w:val="20"/>
                <w:szCs w:val="20"/>
              </w:rPr>
              <w:t>наст</w:t>
            </w:r>
            <w:proofErr w:type="gramStart"/>
            <w:r w:rsidRPr="00E00513">
              <w:rPr>
                <w:sz w:val="20"/>
                <w:szCs w:val="20"/>
              </w:rPr>
              <w:t>.</w:t>
            </w:r>
            <w:proofErr w:type="gramEnd"/>
            <w:r w:rsidRPr="00E00513">
              <w:rPr>
                <w:sz w:val="20"/>
                <w:szCs w:val="20"/>
              </w:rPr>
              <w:t xml:space="preserve"> </w:t>
            </w:r>
            <w:proofErr w:type="spellStart"/>
            <w:proofErr w:type="gramStart"/>
            <w:r w:rsidRPr="00E00513">
              <w:rPr>
                <w:sz w:val="20"/>
                <w:szCs w:val="20"/>
              </w:rPr>
              <w:t>в</w:t>
            </w:r>
            <w:proofErr w:type="gramEnd"/>
            <w:r w:rsidRPr="00E00513">
              <w:rPr>
                <w:sz w:val="20"/>
                <w:szCs w:val="20"/>
              </w:rPr>
              <w:t>р</w:t>
            </w:r>
            <w:proofErr w:type="spellEnd"/>
            <w:r w:rsidRPr="00E00513">
              <w:rPr>
                <w:sz w:val="20"/>
                <w:szCs w:val="20"/>
              </w:rPr>
              <w:t>.</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Общество с ограниченной ответственн</w:t>
            </w:r>
            <w:r w:rsidRPr="009D6AA8">
              <w:rPr>
                <w:sz w:val="20"/>
                <w:szCs w:val="20"/>
              </w:rPr>
              <w:t>о</w:t>
            </w:r>
            <w:r w:rsidRPr="009D6AA8">
              <w:rPr>
                <w:sz w:val="20"/>
                <w:szCs w:val="20"/>
              </w:rPr>
              <w:t>стью Управляющая Компания «Система Капитал»</w:t>
            </w:r>
          </w:p>
        </w:tc>
      </w:tr>
      <w:tr w:rsidR="005776D3"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05.08.2015</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pPr>
              <w:pStyle w:val="Default"/>
              <w:jc w:val="center"/>
              <w:rPr>
                <w:sz w:val="20"/>
                <w:szCs w:val="20"/>
              </w:rPr>
            </w:pPr>
            <w:r w:rsidRPr="00E00513">
              <w:rPr>
                <w:sz w:val="20"/>
                <w:szCs w:val="20"/>
              </w:rPr>
              <w:t>наст</w:t>
            </w:r>
            <w:proofErr w:type="gramStart"/>
            <w:r w:rsidRPr="00E00513">
              <w:rPr>
                <w:sz w:val="20"/>
                <w:szCs w:val="20"/>
              </w:rPr>
              <w:t>.</w:t>
            </w:r>
            <w:proofErr w:type="gramEnd"/>
            <w:r w:rsidRPr="00E00513">
              <w:rPr>
                <w:sz w:val="20"/>
                <w:szCs w:val="20"/>
              </w:rPr>
              <w:t xml:space="preserve"> </w:t>
            </w:r>
            <w:proofErr w:type="spellStart"/>
            <w:proofErr w:type="gramStart"/>
            <w:r w:rsidRPr="00E00513">
              <w:rPr>
                <w:sz w:val="20"/>
                <w:szCs w:val="20"/>
              </w:rPr>
              <w:t>в</w:t>
            </w:r>
            <w:proofErr w:type="gramEnd"/>
            <w:r w:rsidRPr="00E00513">
              <w:rPr>
                <w:sz w:val="20"/>
                <w:szCs w:val="20"/>
              </w:rPr>
              <w:t>р</w:t>
            </w:r>
            <w:proofErr w:type="spellEnd"/>
            <w:r w:rsidRPr="00E00513">
              <w:rPr>
                <w:sz w:val="20"/>
                <w:szCs w:val="20"/>
              </w:rPr>
              <w:t>.</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lang w:val="en-US"/>
              </w:rPr>
              <w:t>SISTEMA</w:t>
            </w:r>
            <w:r w:rsidRPr="009D6AA8">
              <w:rPr>
                <w:sz w:val="20"/>
                <w:szCs w:val="20"/>
              </w:rPr>
              <w:t xml:space="preserve"> </w:t>
            </w:r>
            <w:r w:rsidRPr="009D6AA8">
              <w:rPr>
                <w:sz w:val="20"/>
                <w:szCs w:val="20"/>
                <w:lang w:val="en-US"/>
              </w:rPr>
              <w:t>SHYAM TELESERVICES LI</w:t>
            </w:r>
            <w:r w:rsidRPr="009D6AA8">
              <w:rPr>
                <w:sz w:val="20"/>
                <w:szCs w:val="20"/>
                <w:lang w:val="en-US"/>
              </w:rPr>
              <w:t>M</w:t>
            </w:r>
            <w:r w:rsidRPr="009D6AA8">
              <w:rPr>
                <w:sz w:val="20"/>
                <w:szCs w:val="20"/>
                <w:lang w:val="en-US"/>
              </w:rPr>
              <w:t>ITED</w:t>
            </w:r>
          </w:p>
        </w:tc>
      </w:tr>
      <w:tr w:rsidR="005776D3" w:rsidRPr="008C2612"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2015</w:t>
            </w:r>
          </w:p>
        </w:tc>
        <w:tc>
          <w:tcPr>
            <w:tcW w:w="1497" w:type="dxa"/>
            <w:tcBorders>
              <w:top w:val="single" w:sz="4" w:space="0" w:color="auto"/>
              <w:left w:val="nil"/>
              <w:bottom w:val="single" w:sz="4" w:space="0" w:color="auto"/>
              <w:right w:val="single" w:sz="4" w:space="0" w:color="auto"/>
            </w:tcBorders>
            <w:vAlign w:val="center"/>
          </w:tcPr>
          <w:p w:rsidR="005776D3" w:rsidRPr="00E00513" w:rsidRDefault="005776D3">
            <w:pPr>
              <w:pStyle w:val="Default"/>
              <w:jc w:val="center"/>
              <w:rPr>
                <w:sz w:val="20"/>
                <w:szCs w:val="20"/>
              </w:rPr>
            </w:pPr>
            <w:r w:rsidRPr="00E00513">
              <w:rPr>
                <w:sz w:val="20"/>
                <w:szCs w:val="20"/>
              </w:rPr>
              <w:t>наст</w:t>
            </w:r>
            <w:proofErr w:type="gramStart"/>
            <w:r w:rsidRPr="00E00513">
              <w:rPr>
                <w:sz w:val="20"/>
                <w:szCs w:val="20"/>
              </w:rPr>
              <w:t>.</w:t>
            </w:r>
            <w:proofErr w:type="gramEnd"/>
            <w:r w:rsidRPr="00E00513">
              <w:rPr>
                <w:sz w:val="20"/>
                <w:szCs w:val="20"/>
              </w:rPr>
              <w:t xml:space="preserve"> </w:t>
            </w:r>
            <w:proofErr w:type="spellStart"/>
            <w:proofErr w:type="gramStart"/>
            <w:r w:rsidRPr="00E00513">
              <w:rPr>
                <w:sz w:val="20"/>
                <w:szCs w:val="20"/>
              </w:rPr>
              <w:t>в</w:t>
            </w:r>
            <w:proofErr w:type="gramEnd"/>
            <w:r w:rsidRPr="00E00513">
              <w:rPr>
                <w:sz w:val="20"/>
                <w:szCs w:val="20"/>
              </w:rPr>
              <w:t>р</w:t>
            </w:r>
            <w:proofErr w:type="spellEnd"/>
            <w:r w:rsidRPr="00E00513">
              <w:rPr>
                <w:sz w:val="20"/>
                <w:szCs w:val="20"/>
              </w:rPr>
              <w:t>.</w:t>
            </w:r>
          </w:p>
        </w:tc>
        <w:tc>
          <w:tcPr>
            <w:tcW w:w="3112" w:type="dxa"/>
            <w:tcBorders>
              <w:top w:val="single" w:sz="4" w:space="0" w:color="auto"/>
              <w:left w:val="nil"/>
              <w:bottom w:val="single" w:sz="4" w:space="0" w:color="auto"/>
              <w:right w:val="single" w:sz="4" w:space="0" w:color="auto"/>
            </w:tcBorders>
            <w:vAlign w:val="center"/>
          </w:tcPr>
          <w:p w:rsidR="005776D3" w:rsidRPr="009D6AA8" w:rsidDel="009952CD" w:rsidRDefault="005776D3" w:rsidP="005776D3">
            <w:pPr>
              <w:jc w:val="center"/>
              <w:rPr>
                <w:sz w:val="20"/>
                <w:szCs w:val="20"/>
              </w:rPr>
            </w:pPr>
            <w:r w:rsidRPr="009D6AA8">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lang w:val="en-US"/>
              </w:rPr>
            </w:pPr>
            <w:r w:rsidRPr="009D6AA8">
              <w:rPr>
                <w:sz w:val="20"/>
                <w:szCs w:val="20"/>
                <w:lang w:val="en-US"/>
              </w:rPr>
              <w:t>EAST-WEST UNITED BANK S.A. LU</w:t>
            </w:r>
            <w:r w:rsidRPr="009D6AA8">
              <w:rPr>
                <w:sz w:val="20"/>
                <w:szCs w:val="20"/>
                <w:lang w:val="en-US"/>
              </w:rPr>
              <w:t>X</w:t>
            </w:r>
            <w:r w:rsidRPr="009D6AA8">
              <w:rPr>
                <w:sz w:val="20"/>
                <w:szCs w:val="20"/>
                <w:lang w:val="en-US"/>
              </w:rPr>
              <w:t>EMBOURG</w:t>
            </w:r>
          </w:p>
        </w:tc>
      </w:tr>
      <w:tr w:rsidR="005776D3"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802A09" w:rsidP="005776D3">
            <w:pPr>
              <w:jc w:val="center"/>
              <w:rPr>
                <w:sz w:val="20"/>
                <w:szCs w:val="20"/>
              </w:rPr>
            </w:pPr>
            <w:r>
              <w:rPr>
                <w:sz w:val="20"/>
                <w:szCs w:val="20"/>
              </w:rPr>
              <w:t>05.07.2016</w:t>
            </w:r>
          </w:p>
        </w:tc>
        <w:tc>
          <w:tcPr>
            <w:tcW w:w="1497" w:type="dxa"/>
            <w:tcBorders>
              <w:top w:val="single" w:sz="4" w:space="0" w:color="auto"/>
              <w:left w:val="nil"/>
              <w:bottom w:val="single" w:sz="4" w:space="0" w:color="auto"/>
              <w:right w:val="single" w:sz="4" w:space="0" w:color="auto"/>
            </w:tcBorders>
            <w:vAlign w:val="center"/>
          </w:tcPr>
          <w:p w:rsidR="005776D3" w:rsidRPr="00E00513" w:rsidRDefault="00802A09">
            <w:pPr>
              <w:pStyle w:val="Default"/>
              <w:jc w:val="center"/>
              <w:rPr>
                <w:sz w:val="20"/>
                <w:szCs w:val="20"/>
              </w:rPr>
            </w:pPr>
            <w:r w:rsidRPr="00360D06">
              <w:rPr>
                <w:sz w:val="20"/>
                <w:szCs w:val="20"/>
              </w:rPr>
              <w:t>наст</w:t>
            </w:r>
            <w:proofErr w:type="gramStart"/>
            <w:r w:rsidRPr="00360D06">
              <w:rPr>
                <w:sz w:val="20"/>
                <w:szCs w:val="20"/>
              </w:rPr>
              <w:t>.</w:t>
            </w:r>
            <w:proofErr w:type="gramEnd"/>
            <w:r w:rsidRPr="00360D06">
              <w:rPr>
                <w:sz w:val="20"/>
                <w:szCs w:val="20"/>
              </w:rPr>
              <w:t xml:space="preserve"> </w:t>
            </w:r>
            <w:proofErr w:type="spellStart"/>
            <w:proofErr w:type="gramStart"/>
            <w:r w:rsidRPr="00360D06">
              <w:rPr>
                <w:sz w:val="20"/>
                <w:szCs w:val="20"/>
              </w:rPr>
              <w:t>в</w:t>
            </w:r>
            <w:proofErr w:type="gramEnd"/>
            <w:r w:rsidRPr="00360D06">
              <w:rPr>
                <w:sz w:val="20"/>
                <w:szCs w:val="20"/>
              </w:rPr>
              <w:t>р</w:t>
            </w:r>
            <w:proofErr w:type="spellEnd"/>
            <w:r w:rsidRPr="00360D06">
              <w:rPr>
                <w:sz w:val="20"/>
                <w:szCs w:val="20"/>
              </w:rPr>
              <w:t>.</w:t>
            </w:r>
          </w:p>
        </w:tc>
        <w:tc>
          <w:tcPr>
            <w:tcW w:w="3112" w:type="dxa"/>
            <w:tcBorders>
              <w:top w:val="single" w:sz="4" w:space="0" w:color="auto"/>
              <w:left w:val="nil"/>
              <w:bottom w:val="single" w:sz="4" w:space="0" w:color="auto"/>
              <w:right w:val="single" w:sz="4" w:space="0" w:color="auto"/>
            </w:tcBorders>
            <w:vAlign w:val="center"/>
          </w:tcPr>
          <w:p w:rsidR="005776D3" w:rsidRPr="009D6AA8" w:rsidDel="009952CD" w:rsidRDefault="00802A09" w:rsidP="005776D3">
            <w:pPr>
              <w:jc w:val="center"/>
              <w:rPr>
                <w:sz w:val="20"/>
                <w:szCs w:val="20"/>
              </w:rPr>
            </w:pPr>
            <w:r w:rsidRPr="00360D06">
              <w:rPr>
                <w:sz w:val="20"/>
                <w:szCs w:val="20"/>
              </w:rPr>
              <w:t>Член Совета директоров</w:t>
            </w:r>
            <w:r w:rsidRPr="00E00513" w:rsidDel="00980548">
              <w:rPr>
                <w:sz w:val="20"/>
                <w:szCs w:val="20"/>
              </w:rPr>
              <w:t xml:space="preserve"> </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802A09">
            <w:pPr>
              <w:jc w:val="center"/>
              <w:rPr>
                <w:sz w:val="20"/>
                <w:szCs w:val="20"/>
              </w:rPr>
            </w:pPr>
            <w:r w:rsidRPr="009D6AA8">
              <w:rPr>
                <w:sz w:val="20"/>
              </w:rPr>
              <w:t>Открытое акционерное общество «Лан</w:t>
            </w:r>
            <w:r w:rsidRPr="009D6AA8">
              <w:rPr>
                <w:sz w:val="20"/>
              </w:rPr>
              <w:t>д</w:t>
            </w:r>
            <w:r w:rsidRPr="009D6AA8">
              <w:rPr>
                <w:sz w:val="20"/>
              </w:rPr>
              <w:t>шафт»</w:t>
            </w:r>
            <w:r w:rsidRPr="009D6AA8" w:rsidDel="00980548">
              <w:rPr>
                <w:sz w:val="16"/>
                <w:szCs w:val="20"/>
                <w:lang w:val="en-US"/>
              </w:rPr>
              <w:t xml:space="preserve"> </w:t>
            </w:r>
          </w:p>
        </w:tc>
      </w:tr>
      <w:tr w:rsidR="005776D3"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802A09" w:rsidP="005776D3">
            <w:pPr>
              <w:jc w:val="center"/>
              <w:rPr>
                <w:sz w:val="20"/>
                <w:szCs w:val="20"/>
              </w:rPr>
            </w:pPr>
            <w:r>
              <w:rPr>
                <w:sz w:val="20"/>
                <w:szCs w:val="20"/>
              </w:rPr>
              <w:t>05.02.2016</w:t>
            </w:r>
          </w:p>
        </w:tc>
        <w:tc>
          <w:tcPr>
            <w:tcW w:w="1497" w:type="dxa"/>
            <w:tcBorders>
              <w:top w:val="single" w:sz="4" w:space="0" w:color="auto"/>
              <w:left w:val="nil"/>
              <w:bottom w:val="single" w:sz="4" w:space="0" w:color="auto"/>
              <w:right w:val="single" w:sz="4" w:space="0" w:color="auto"/>
            </w:tcBorders>
            <w:vAlign w:val="center"/>
          </w:tcPr>
          <w:p w:rsidR="005776D3" w:rsidRPr="00E00513" w:rsidRDefault="005776D3">
            <w:pPr>
              <w:pStyle w:val="Default"/>
              <w:jc w:val="center"/>
              <w:rPr>
                <w:sz w:val="20"/>
                <w:szCs w:val="20"/>
              </w:rPr>
            </w:pPr>
            <w:r w:rsidRPr="00E00513">
              <w:rPr>
                <w:sz w:val="20"/>
                <w:szCs w:val="20"/>
              </w:rPr>
              <w:t>наст</w:t>
            </w:r>
            <w:proofErr w:type="gramStart"/>
            <w:r w:rsidRPr="00E00513">
              <w:rPr>
                <w:sz w:val="20"/>
                <w:szCs w:val="20"/>
              </w:rPr>
              <w:t>.</w:t>
            </w:r>
            <w:proofErr w:type="gramEnd"/>
            <w:r w:rsidRPr="00E00513">
              <w:rPr>
                <w:sz w:val="20"/>
                <w:szCs w:val="20"/>
              </w:rPr>
              <w:t xml:space="preserve"> </w:t>
            </w:r>
            <w:proofErr w:type="spellStart"/>
            <w:proofErr w:type="gramStart"/>
            <w:r w:rsidRPr="00E00513">
              <w:rPr>
                <w:sz w:val="20"/>
                <w:szCs w:val="20"/>
              </w:rPr>
              <w:t>в</w:t>
            </w:r>
            <w:proofErr w:type="gramEnd"/>
            <w:r w:rsidRPr="00E00513">
              <w:rPr>
                <w:sz w:val="20"/>
                <w:szCs w:val="20"/>
              </w:rPr>
              <w:t>р</w:t>
            </w:r>
            <w:proofErr w:type="spellEnd"/>
            <w:r w:rsidRPr="00E00513">
              <w:rPr>
                <w:sz w:val="20"/>
                <w:szCs w:val="20"/>
              </w:rPr>
              <w:t>.</w:t>
            </w:r>
          </w:p>
        </w:tc>
        <w:tc>
          <w:tcPr>
            <w:tcW w:w="3112" w:type="dxa"/>
            <w:tcBorders>
              <w:top w:val="single" w:sz="4" w:space="0" w:color="auto"/>
              <w:left w:val="nil"/>
              <w:bottom w:val="single" w:sz="4" w:space="0" w:color="auto"/>
              <w:right w:val="single" w:sz="4" w:space="0" w:color="auto"/>
            </w:tcBorders>
            <w:vAlign w:val="center"/>
          </w:tcPr>
          <w:p w:rsidR="005776D3" w:rsidRPr="009D6AA8" w:rsidDel="009952CD" w:rsidRDefault="00802A09" w:rsidP="005776D3">
            <w:pPr>
              <w:jc w:val="center"/>
              <w:rPr>
                <w:sz w:val="20"/>
                <w:szCs w:val="20"/>
              </w:rPr>
            </w:pPr>
            <w:r w:rsidRPr="00360D06">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БФ «Система»</w:t>
            </w:r>
          </w:p>
        </w:tc>
      </w:tr>
      <w:tr w:rsidR="005776D3"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2015</w:t>
            </w:r>
          </w:p>
        </w:tc>
        <w:tc>
          <w:tcPr>
            <w:tcW w:w="1497" w:type="dxa"/>
            <w:tcBorders>
              <w:top w:val="single" w:sz="4" w:space="0" w:color="auto"/>
              <w:left w:val="nil"/>
              <w:bottom w:val="single" w:sz="4" w:space="0" w:color="auto"/>
              <w:right w:val="single" w:sz="4" w:space="0" w:color="auto"/>
            </w:tcBorders>
            <w:vAlign w:val="center"/>
          </w:tcPr>
          <w:p w:rsidR="005776D3" w:rsidRPr="00E00513" w:rsidRDefault="005776D3">
            <w:pPr>
              <w:pStyle w:val="Default"/>
              <w:jc w:val="center"/>
              <w:rPr>
                <w:sz w:val="20"/>
                <w:szCs w:val="20"/>
              </w:rPr>
            </w:pPr>
            <w:r w:rsidRPr="00E00513">
              <w:rPr>
                <w:sz w:val="20"/>
                <w:szCs w:val="20"/>
              </w:rPr>
              <w:t>наст</w:t>
            </w:r>
            <w:proofErr w:type="gramStart"/>
            <w:r w:rsidRPr="00E00513">
              <w:rPr>
                <w:sz w:val="20"/>
                <w:szCs w:val="20"/>
              </w:rPr>
              <w:t>.</w:t>
            </w:r>
            <w:proofErr w:type="gramEnd"/>
            <w:r w:rsidRPr="00E00513">
              <w:rPr>
                <w:sz w:val="20"/>
                <w:szCs w:val="20"/>
              </w:rPr>
              <w:t xml:space="preserve"> </w:t>
            </w:r>
            <w:proofErr w:type="spellStart"/>
            <w:proofErr w:type="gramStart"/>
            <w:r w:rsidRPr="00E00513">
              <w:rPr>
                <w:sz w:val="20"/>
                <w:szCs w:val="20"/>
              </w:rPr>
              <w:t>в</w:t>
            </w:r>
            <w:proofErr w:type="gramEnd"/>
            <w:r w:rsidRPr="00E00513">
              <w:rPr>
                <w:sz w:val="20"/>
                <w:szCs w:val="20"/>
              </w:rPr>
              <w:t>р</w:t>
            </w:r>
            <w:proofErr w:type="spellEnd"/>
            <w:r w:rsidRPr="00E00513">
              <w:rPr>
                <w:sz w:val="20"/>
                <w:szCs w:val="20"/>
              </w:rPr>
              <w:t>.</w:t>
            </w:r>
          </w:p>
        </w:tc>
        <w:tc>
          <w:tcPr>
            <w:tcW w:w="3112" w:type="dxa"/>
            <w:tcBorders>
              <w:top w:val="single" w:sz="4" w:space="0" w:color="auto"/>
              <w:left w:val="nil"/>
              <w:bottom w:val="single" w:sz="4" w:space="0" w:color="auto"/>
              <w:right w:val="single" w:sz="4" w:space="0" w:color="auto"/>
            </w:tcBorders>
            <w:vAlign w:val="center"/>
          </w:tcPr>
          <w:p w:rsidR="005776D3" w:rsidRPr="009D6AA8" w:rsidDel="009952CD" w:rsidRDefault="005776D3" w:rsidP="005776D3">
            <w:pPr>
              <w:jc w:val="center"/>
              <w:rPr>
                <w:sz w:val="20"/>
                <w:szCs w:val="20"/>
              </w:rPr>
            </w:pPr>
            <w:r w:rsidRPr="009D6AA8">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pPr>
              <w:jc w:val="center"/>
              <w:rPr>
                <w:sz w:val="20"/>
                <w:szCs w:val="20"/>
              </w:rPr>
            </w:pPr>
            <w:r w:rsidRPr="009D6AA8">
              <w:rPr>
                <w:sz w:val="20"/>
                <w:szCs w:val="20"/>
              </w:rPr>
              <w:t>Публичное Акционерное Общество «Микрон»</w:t>
            </w:r>
          </w:p>
        </w:tc>
      </w:tr>
      <w:tr w:rsidR="005776D3"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30.06.2015</w:t>
            </w:r>
          </w:p>
        </w:tc>
        <w:tc>
          <w:tcPr>
            <w:tcW w:w="1497" w:type="dxa"/>
            <w:tcBorders>
              <w:top w:val="single" w:sz="4" w:space="0" w:color="auto"/>
              <w:left w:val="nil"/>
              <w:bottom w:val="single" w:sz="4" w:space="0" w:color="auto"/>
              <w:right w:val="single" w:sz="4" w:space="0" w:color="auto"/>
            </w:tcBorders>
            <w:vAlign w:val="center"/>
          </w:tcPr>
          <w:p w:rsidR="005776D3" w:rsidRPr="00E00513" w:rsidRDefault="005776D3">
            <w:pPr>
              <w:jc w:val="center"/>
              <w:rPr>
                <w:sz w:val="20"/>
                <w:szCs w:val="20"/>
              </w:rPr>
            </w:pPr>
            <w:r w:rsidRPr="00E00513">
              <w:rPr>
                <w:sz w:val="20"/>
                <w:szCs w:val="20"/>
              </w:rPr>
              <w:t>наст</w:t>
            </w:r>
            <w:proofErr w:type="gramStart"/>
            <w:r w:rsidRPr="00E00513">
              <w:rPr>
                <w:sz w:val="20"/>
                <w:szCs w:val="20"/>
              </w:rPr>
              <w:t>.</w:t>
            </w:r>
            <w:proofErr w:type="gramEnd"/>
            <w:r w:rsidRPr="00E00513">
              <w:rPr>
                <w:sz w:val="20"/>
                <w:szCs w:val="20"/>
              </w:rPr>
              <w:t xml:space="preserve"> </w:t>
            </w:r>
            <w:proofErr w:type="spellStart"/>
            <w:proofErr w:type="gramStart"/>
            <w:r w:rsidRPr="00E00513">
              <w:rPr>
                <w:sz w:val="20"/>
                <w:szCs w:val="20"/>
              </w:rPr>
              <w:t>в</w:t>
            </w:r>
            <w:proofErr w:type="gramEnd"/>
            <w:r w:rsidRPr="00E00513">
              <w:rPr>
                <w:sz w:val="20"/>
                <w:szCs w:val="20"/>
              </w:rPr>
              <w:t>р</w:t>
            </w:r>
            <w:proofErr w:type="spellEnd"/>
            <w:r w:rsidRPr="00E00513">
              <w:rPr>
                <w:sz w:val="20"/>
                <w:szCs w:val="20"/>
              </w:rPr>
              <w:t>.</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Акционерное общество «ЛИДЕР – И</w:t>
            </w:r>
            <w:r w:rsidRPr="009D6AA8">
              <w:rPr>
                <w:sz w:val="20"/>
                <w:szCs w:val="20"/>
              </w:rPr>
              <w:t>Н</w:t>
            </w:r>
            <w:r w:rsidRPr="009D6AA8">
              <w:rPr>
                <w:sz w:val="20"/>
                <w:szCs w:val="20"/>
              </w:rPr>
              <w:t>ВЕСТ»</w:t>
            </w:r>
          </w:p>
        </w:tc>
      </w:tr>
      <w:tr w:rsidR="005776D3"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25.06.2015</w:t>
            </w:r>
          </w:p>
        </w:tc>
        <w:tc>
          <w:tcPr>
            <w:tcW w:w="1497" w:type="dxa"/>
            <w:tcBorders>
              <w:top w:val="single" w:sz="4" w:space="0" w:color="auto"/>
              <w:left w:val="nil"/>
              <w:bottom w:val="single" w:sz="4" w:space="0" w:color="auto"/>
              <w:right w:val="single" w:sz="4" w:space="0" w:color="auto"/>
            </w:tcBorders>
            <w:vAlign w:val="center"/>
          </w:tcPr>
          <w:p w:rsidR="005776D3" w:rsidRPr="00E00513" w:rsidRDefault="005776D3">
            <w:pPr>
              <w:jc w:val="center"/>
              <w:rPr>
                <w:sz w:val="20"/>
                <w:szCs w:val="20"/>
              </w:rPr>
            </w:pPr>
            <w:r w:rsidRPr="00E00513">
              <w:rPr>
                <w:sz w:val="20"/>
                <w:szCs w:val="20"/>
              </w:rPr>
              <w:t>наст</w:t>
            </w:r>
            <w:proofErr w:type="gramStart"/>
            <w:r w:rsidRPr="00E00513">
              <w:rPr>
                <w:sz w:val="20"/>
                <w:szCs w:val="20"/>
              </w:rPr>
              <w:t>.</w:t>
            </w:r>
            <w:proofErr w:type="gramEnd"/>
            <w:r w:rsidRPr="00E00513">
              <w:rPr>
                <w:sz w:val="20"/>
                <w:szCs w:val="20"/>
              </w:rPr>
              <w:t xml:space="preserve"> </w:t>
            </w:r>
            <w:proofErr w:type="spellStart"/>
            <w:proofErr w:type="gramStart"/>
            <w:r w:rsidRPr="00E00513">
              <w:rPr>
                <w:sz w:val="20"/>
                <w:szCs w:val="20"/>
              </w:rPr>
              <w:t>в</w:t>
            </w:r>
            <w:proofErr w:type="gramEnd"/>
            <w:r w:rsidRPr="00E00513">
              <w:rPr>
                <w:sz w:val="20"/>
                <w:szCs w:val="20"/>
              </w:rPr>
              <w:t>р</w:t>
            </w:r>
            <w:proofErr w:type="spellEnd"/>
            <w:r w:rsidRPr="00E00513">
              <w:rPr>
                <w:sz w:val="20"/>
                <w:szCs w:val="20"/>
              </w:rPr>
              <w:t>.</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tcPr>
          <w:p w:rsidR="005776D3" w:rsidRPr="009D6AA8" w:rsidRDefault="005776D3" w:rsidP="005776D3">
            <w:pPr>
              <w:jc w:val="center"/>
              <w:rPr>
                <w:sz w:val="20"/>
                <w:szCs w:val="20"/>
              </w:rPr>
            </w:pPr>
            <w:r w:rsidRPr="009D6AA8">
              <w:rPr>
                <w:sz w:val="20"/>
                <w:szCs w:val="20"/>
              </w:rPr>
              <w:t>Публичное акционерное общество «</w:t>
            </w:r>
            <w:proofErr w:type="gramStart"/>
            <w:r w:rsidRPr="009D6AA8">
              <w:rPr>
                <w:sz w:val="20"/>
                <w:szCs w:val="20"/>
              </w:rPr>
              <w:t>М</w:t>
            </w:r>
            <w:r w:rsidRPr="009D6AA8">
              <w:rPr>
                <w:sz w:val="20"/>
                <w:szCs w:val="20"/>
              </w:rPr>
              <w:t>о</w:t>
            </w:r>
            <w:r w:rsidRPr="009D6AA8">
              <w:rPr>
                <w:sz w:val="20"/>
                <w:szCs w:val="20"/>
              </w:rPr>
              <w:t>бильные</w:t>
            </w:r>
            <w:proofErr w:type="gramEnd"/>
            <w:r w:rsidRPr="009D6AA8">
              <w:rPr>
                <w:sz w:val="20"/>
                <w:szCs w:val="20"/>
              </w:rPr>
              <w:t xml:space="preserve"> </w:t>
            </w:r>
            <w:proofErr w:type="spellStart"/>
            <w:r w:rsidRPr="009D6AA8">
              <w:rPr>
                <w:sz w:val="20"/>
                <w:szCs w:val="20"/>
              </w:rPr>
              <w:t>ТелеСистемы</w:t>
            </w:r>
            <w:proofErr w:type="spellEnd"/>
            <w:r w:rsidRPr="009D6AA8">
              <w:rPr>
                <w:sz w:val="20"/>
                <w:szCs w:val="20"/>
              </w:rPr>
              <w:t>»</w:t>
            </w:r>
          </w:p>
        </w:tc>
      </w:tr>
      <w:tr w:rsidR="00802A09"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802A09" w:rsidRPr="00E00513" w:rsidRDefault="00802A09" w:rsidP="005776D3">
            <w:pPr>
              <w:jc w:val="center"/>
              <w:rPr>
                <w:sz w:val="20"/>
                <w:szCs w:val="20"/>
              </w:rPr>
            </w:pPr>
            <w:r w:rsidRPr="00360D06">
              <w:rPr>
                <w:sz w:val="20"/>
                <w:szCs w:val="20"/>
              </w:rPr>
              <w:t>2015</w:t>
            </w:r>
          </w:p>
        </w:tc>
        <w:tc>
          <w:tcPr>
            <w:tcW w:w="1497" w:type="dxa"/>
            <w:tcBorders>
              <w:top w:val="single" w:sz="4" w:space="0" w:color="auto"/>
              <w:left w:val="nil"/>
              <w:bottom w:val="single" w:sz="4" w:space="0" w:color="auto"/>
              <w:right w:val="single" w:sz="4" w:space="0" w:color="auto"/>
            </w:tcBorders>
            <w:vAlign w:val="center"/>
          </w:tcPr>
          <w:p w:rsidR="00802A09" w:rsidRPr="00E00513" w:rsidRDefault="00802A09" w:rsidP="00980548">
            <w:pPr>
              <w:jc w:val="center"/>
              <w:rPr>
                <w:sz w:val="20"/>
                <w:szCs w:val="20"/>
              </w:rPr>
            </w:pPr>
            <w:r>
              <w:rPr>
                <w:sz w:val="20"/>
                <w:szCs w:val="20"/>
              </w:rPr>
              <w:t>28.02.2017</w:t>
            </w:r>
          </w:p>
        </w:tc>
        <w:tc>
          <w:tcPr>
            <w:tcW w:w="3112" w:type="dxa"/>
            <w:tcBorders>
              <w:top w:val="single" w:sz="4" w:space="0" w:color="auto"/>
              <w:left w:val="nil"/>
              <w:bottom w:val="single" w:sz="4" w:space="0" w:color="auto"/>
              <w:right w:val="single" w:sz="4" w:space="0" w:color="auto"/>
            </w:tcBorders>
            <w:vAlign w:val="center"/>
          </w:tcPr>
          <w:p w:rsidR="00802A09" w:rsidRPr="00E00513" w:rsidRDefault="00802A09" w:rsidP="005776D3">
            <w:pPr>
              <w:jc w:val="center"/>
              <w:rPr>
                <w:sz w:val="20"/>
                <w:szCs w:val="20"/>
              </w:rPr>
            </w:pPr>
            <w:r w:rsidRPr="00360D06">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802A09" w:rsidRPr="00E00513" w:rsidRDefault="00802A09" w:rsidP="005776D3">
            <w:pPr>
              <w:jc w:val="center"/>
              <w:rPr>
                <w:sz w:val="20"/>
                <w:szCs w:val="20"/>
              </w:rPr>
            </w:pPr>
            <w:proofErr w:type="spellStart"/>
            <w:r w:rsidRPr="00360D06">
              <w:rPr>
                <w:sz w:val="20"/>
                <w:szCs w:val="20"/>
              </w:rPr>
              <w:t>Sistema</w:t>
            </w:r>
            <w:proofErr w:type="spellEnd"/>
            <w:r w:rsidRPr="00360D06">
              <w:rPr>
                <w:sz w:val="20"/>
                <w:szCs w:val="20"/>
              </w:rPr>
              <w:t xml:space="preserve"> </w:t>
            </w:r>
            <w:proofErr w:type="spellStart"/>
            <w:r w:rsidRPr="00360D06">
              <w:rPr>
                <w:sz w:val="20"/>
                <w:szCs w:val="20"/>
              </w:rPr>
              <w:t>Finance</w:t>
            </w:r>
            <w:proofErr w:type="spellEnd"/>
            <w:r w:rsidRPr="00360D06">
              <w:rPr>
                <w:sz w:val="20"/>
                <w:szCs w:val="20"/>
              </w:rPr>
              <w:t xml:space="preserve"> S.A.</w:t>
            </w:r>
          </w:p>
        </w:tc>
      </w:tr>
      <w:tr w:rsidR="00802A09"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802A09" w:rsidRPr="00E00513" w:rsidRDefault="00802A09" w:rsidP="005776D3">
            <w:pPr>
              <w:jc w:val="center"/>
              <w:rPr>
                <w:sz w:val="20"/>
                <w:szCs w:val="20"/>
              </w:rPr>
            </w:pPr>
            <w:r w:rsidRPr="00360D06">
              <w:rPr>
                <w:sz w:val="20"/>
                <w:szCs w:val="20"/>
              </w:rPr>
              <w:t>2015</w:t>
            </w:r>
          </w:p>
        </w:tc>
        <w:tc>
          <w:tcPr>
            <w:tcW w:w="1497" w:type="dxa"/>
            <w:tcBorders>
              <w:top w:val="single" w:sz="4" w:space="0" w:color="auto"/>
              <w:left w:val="nil"/>
              <w:bottom w:val="single" w:sz="4" w:space="0" w:color="auto"/>
              <w:right w:val="single" w:sz="4" w:space="0" w:color="auto"/>
            </w:tcBorders>
            <w:vAlign w:val="center"/>
          </w:tcPr>
          <w:p w:rsidR="00802A09" w:rsidRPr="00E00513" w:rsidRDefault="00802A09">
            <w:pPr>
              <w:jc w:val="center"/>
              <w:rPr>
                <w:sz w:val="20"/>
                <w:szCs w:val="20"/>
              </w:rPr>
            </w:pPr>
            <w:r>
              <w:rPr>
                <w:sz w:val="20"/>
                <w:szCs w:val="20"/>
              </w:rPr>
              <w:t>27.04.2018</w:t>
            </w:r>
          </w:p>
        </w:tc>
        <w:tc>
          <w:tcPr>
            <w:tcW w:w="3112" w:type="dxa"/>
            <w:tcBorders>
              <w:top w:val="single" w:sz="4" w:space="0" w:color="auto"/>
              <w:left w:val="nil"/>
              <w:bottom w:val="single" w:sz="4" w:space="0" w:color="auto"/>
              <w:right w:val="single" w:sz="4" w:space="0" w:color="auto"/>
            </w:tcBorders>
            <w:vAlign w:val="center"/>
          </w:tcPr>
          <w:p w:rsidR="00802A09" w:rsidRPr="00E00513" w:rsidRDefault="00802A09" w:rsidP="005776D3">
            <w:pPr>
              <w:jc w:val="center"/>
              <w:rPr>
                <w:sz w:val="20"/>
                <w:szCs w:val="20"/>
              </w:rPr>
            </w:pPr>
            <w:r w:rsidRPr="00360D06">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802A09" w:rsidRPr="00E00513" w:rsidRDefault="00802A09" w:rsidP="005776D3">
            <w:pPr>
              <w:jc w:val="center"/>
              <w:rPr>
                <w:sz w:val="20"/>
                <w:szCs w:val="20"/>
              </w:rPr>
            </w:pPr>
            <w:r w:rsidRPr="00360D06">
              <w:rPr>
                <w:sz w:val="20"/>
                <w:szCs w:val="20"/>
              </w:rPr>
              <w:t>Общество с ограниченной ответственн</w:t>
            </w:r>
            <w:r w:rsidRPr="00360D06">
              <w:rPr>
                <w:sz w:val="20"/>
                <w:szCs w:val="20"/>
              </w:rPr>
              <w:t>о</w:t>
            </w:r>
            <w:r w:rsidRPr="00360D06">
              <w:rPr>
                <w:sz w:val="20"/>
                <w:szCs w:val="20"/>
              </w:rPr>
              <w:t xml:space="preserve">стью Управляющая компания «Сегежа </w:t>
            </w:r>
            <w:proofErr w:type="spellStart"/>
            <w:r w:rsidRPr="00360D06">
              <w:rPr>
                <w:sz w:val="20"/>
                <w:szCs w:val="20"/>
              </w:rPr>
              <w:t>Груп</w:t>
            </w:r>
            <w:proofErr w:type="spellEnd"/>
            <w:r w:rsidRPr="00360D06">
              <w:rPr>
                <w:sz w:val="20"/>
                <w:szCs w:val="20"/>
              </w:rPr>
              <w:t>»</w:t>
            </w:r>
          </w:p>
        </w:tc>
      </w:tr>
      <w:tr w:rsidR="00802A09"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802A09" w:rsidRPr="009D6AA8" w:rsidRDefault="00802A09" w:rsidP="005776D3">
            <w:pPr>
              <w:jc w:val="center"/>
              <w:rPr>
                <w:sz w:val="20"/>
                <w:szCs w:val="20"/>
              </w:rPr>
            </w:pPr>
            <w:r w:rsidRPr="009D6AA8">
              <w:rPr>
                <w:sz w:val="20"/>
                <w:szCs w:val="20"/>
              </w:rPr>
              <w:t>2013</w:t>
            </w:r>
          </w:p>
        </w:tc>
        <w:tc>
          <w:tcPr>
            <w:tcW w:w="1497" w:type="dxa"/>
            <w:tcBorders>
              <w:top w:val="single" w:sz="4" w:space="0" w:color="auto"/>
              <w:left w:val="nil"/>
              <w:bottom w:val="single" w:sz="4" w:space="0" w:color="auto"/>
              <w:right w:val="single" w:sz="4" w:space="0" w:color="auto"/>
            </w:tcBorders>
            <w:vAlign w:val="center"/>
          </w:tcPr>
          <w:p w:rsidR="00802A09" w:rsidRPr="00E00513" w:rsidRDefault="00802A09">
            <w:pPr>
              <w:jc w:val="center"/>
              <w:rPr>
                <w:sz w:val="20"/>
                <w:szCs w:val="20"/>
              </w:rPr>
            </w:pPr>
            <w:r w:rsidRPr="00E00513">
              <w:rPr>
                <w:sz w:val="20"/>
                <w:szCs w:val="20"/>
              </w:rPr>
              <w:t>31.03.2018</w:t>
            </w:r>
          </w:p>
        </w:tc>
        <w:tc>
          <w:tcPr>
            <w:tcW w:w="3112" w:type="dxa"/>
            <w:tcBorders>
              <w:top w:val="single" w:sz="4" w:space="0" w:color="auto"/>
              <w:left w:val="nil"/>
              <w:bottom w:val="single" w:sz="4" w:space="0" w:color="auto"/>
              <w:right w:val="single" w:sz="4" w:space="0" w:color="auto"/>
            </w:tcBorders>
            <w:vAlign w:val="center"/>
          </w:tcPr>
          <w:p w:rsidR="00802A09" w:rsidRPr="009D6AA8" w:rsidRDefault="00802A09" w:rsidP="005776D3">
            <w:pPr>
              <w:jc w:val="center"/>
              <w:rPr>
                <w:sz w:val="20"/>
                <w:szCs w:val="20"/>
              </w:rPr>
            </w:pPr>
            <w:r w:rsidRPr="009D6AA8">
              <w:rPr>
                <w:sz w:val="20"/>
                <w:szCs w:val="20"/>
              </w:rPr>
              <w:t>Старший вице–президент – рук</w:t>
            </w:r>
            <w:r w:rsidRPr="009D6AA8">
              <w:rPr>
                <w:sz w:val="20"/>
                <w:szCs w:val="20"/>
              </w:rPr>
              <w:t>о</w:t>
            </w:r>
            <w:r w:rsidRPr="009D6AA8">
              <w:rPr>
                <w:sz w:val="20"/>
                <w:szCs w:val="20"/>
              </w:rPr>
              <w:t>водитель Комплекса финансов и инвестиций</w:t>
            </w:r>
          </w:p>
        </w:tc>
        <w:tc>
          <w:tcPr>
            <w:tcW w:w="3896" w:type="dxa"/>
            <w:tcBorders>
              <w:top w:val="single" w:sz="4" w:space="0" w:color="auto"/>
              <w:left w:val="nil"/>
              <w:bottom w:val="single" w:sz="4" w:space="0" w:color="auto"/>
              <w:right w:val="single" w:sz="4" w:space="0" w:color="auto"/>
            </w:tcBorders>
            <w:vAlign w:val="center"/>
          </w:tcPr>
          <w:p w:rsidR="00802A09" w:rsidRPr="009D6AA8" w:rsidRDefault="00802A09" w:rsidP="005776D3">
            <w:pPr>
              <w:jc w:val="center"/>
              <w:rPr>
                <w:sz w:val="20"/>
                <w:szCs w:val="20"/>
              </w:rPr>
            </w:pPr>
            <w:r w:rsidRPr="009D6AA8">
              <w:rPr>
                <w:sz w:val="20"/>
                <w:szCs w:val="20"/>
              </w:rPr>
              <w:t>Публичное акционерное общество «Акц</w:t>
            </w:r>
            <w:r w:rsidRPr="009D6AA8">
              <w:rPr>
                <w:sz w:val="20"/>
                <w:szCs w:val="20"/>
              </w:rPr>
              <w:t>и</w:t>
            </w:r>
            <w:r w:rsidRPr="009D6AA8">
              <w:rPr>
                <w:sz w:val="20"/>
                <w:szCs w:val="20"/>
              </w:rPr>
              <w:t>онерная финансовая корпорация «Сист</w:t>
            </w:r>
            <w:r w:rsidRPr="009D6AA8">
              <w:rPr>
                <w:sz w:val="20"/>
                <w:szCs w:val="20"/>
              </w:rPr>
              <w:t>е</w:t>
            </w:r>
            <w:r w:rsidRPr="009D6AA8">
              <w:rPr>
                <w:sz w:val="20"/>
                <w:szCs w:val="20"/>
              </w:rPr>
              <w:t>ма»</w:t>
            </w:r>
          </w:p>
        </w:tc>
      </w:tr>
      <w:tr w:rsidR="00802A09" w:rsidRPr="00E00513"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802A09" w:rsidRPr="009D6AA8" w:rsidRDefault="00802A09" w:rsidP="005776D3">
            <w:pPr>
              <w:jc w:val="center"/>
              <w:rPr>
                <w:sz w:val="20"/>
                <w:szCs w:val="20"/>
              </w:rPr>
            </w:pPr>
            <w:r w:rsidRPr="009D6AA8">
              <w:rPr>
                <w:sz w:val="20"/>
                <w:szCs w:val="20"/>
              </w:rPr>
              <w:t>30.06.2015</w:t>
            </w:r>
          </w:p>
        </w:tc>
        <w:tc>
          <w:tcPr>
            <w:tcW w:w="1497" w:type="dxa"/>
            <w:tcBorders>
              <w:top w:val="single" w:sz="4" w:space="0" w:color="auto"/>
              <w:left w:val="nil"/>
              <w:bottom w:val="single" w:sz="4" w:space="0" w:color="auto"/>
              <w:right w:val="single" w:sz="4" w:space="0" w:color="auto"/>
            </w:tcBorders>
            <w:vAlign w:val="center"/>
          </w:tcPr>
          <w:p w:rsidR="00802A09" w:rsidRPr="00E00513" w:rsidRDefault="00802A09" w:rsidP="005776D3">
            <w:pPr>
              <w:jc w:val="center"/>
              <w:rPr>
                <w:sz w:val="20"/>
                <w:szCs w:val="20"/>
              </w:rPr>
            </w:pPr>
            <w:r w:rsidRPr="00E00513">
              <w:rPr>
                <w:sz w:val="20"/>
                <w:szCs w:val="20"/>
              </w:rPr>
              <w:t>2016</w:t>
            </w:r>
          </w:p>
        </w:tc>
        <w:tc>
          <w:tcPr>
            <w:tcW w:w="3112" w:type="dxa"/>
            <w:tcBorders>
              <w:top w:val="single" w:sz="4" w:space="0" w:color="auto"/>
              <w:left w:val="nil"/>
              <w:bottom w:val="single" w:sz="4" w:space="0" w:color="auto"/>
              <w:right w:val="single" w:sz="4" w:space="0" w:color="auto"/>
            </w:tcBorders>
            <w:vAlign w:val="center"/>
          </w:tcPr>
          <w:p w:rsidR="00802A09" w:rsidRPr="009D6AA8" w:rsidRDefault="00802A09" w:rsidP="005776D3">
            <w:pPr>
              <w:jc w:val="center"/>
              <w:rPr>
                <w:sz w:val="20"/>
                <w:szCs w:val="20"/>
              </w:rPr>
            </w:pPr>
            <w:r w:rsidRPr="009D6AA8">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802A09" w:rsidRPr="009D6AA8" w:rsidRDefault="00802A09" w:rsidP="005776D3">
            <w:pPr>
              <w:jc w:val="center"/>
              <w:rPr>
                <w:sz w:val="20"/>
                <w:szCs w:val="20"/>
              </w:rPr>
            </w:pPr>
            <w:r w:rsidRPr="009D6AA8">
              <w:rPr>
                <w:sz w:val="20"/>
                <w:szCs w:val="20"/>
              </w:rPr>
              <w:t>Открытое акционерное общество «РТИ»</w:t>
            </w:r>
          </w:p>
        </w:tc>
      </w:tr>
      <w:tr w:rsidR="00802A09" w:rsidRPr="00E00513" w:rsidTr="005776D3">
        <w:trPr>
          <w:trHeight w:val="539"/>
        </w:trPr>
        <w:tc>
          <w:tcPr>
            <w:tcW w:w="1702" w:type="dxa"/>
            <w:tcBorders>
              <w:top w:val="single" w:sz="4" w:space="0" w:color="auto"/>
              <w:left w:val="single" w:sz="4" w:space="0" w:color="auto"/>
              <w:bottom w:val="single" w:sz="4" w:space="0" w:color="auto"/>
              <w:right w:val="single" w:sz="4" w:space="0" w:color="auto"/>
            </w:tcBorders>
            <w:vAlign w:val="center"/>
          </w:tcPr>
          <w:p w:rsidR="00802A09" w:rsidRPr="009D6AA8" w:rsidRDefault="00802A09" w:rsidP="005776D3">
            <w:pPr>
              <w:jc w:val="center"/>
              <w:rPr>
                <w:sz w:val="20"/>
                <w:szCs w:val="20"/>
              </w:rPr>
            </w:pPr>
            <w:r w:rsidRPr="00360D06">
              <w:rPr>
                <w:sz w:val="20"/>
                <w:szCs w:val="20"/>
              </w:rPr>
              <w:t>2013</w:t>
            </w:r>
          </w:p>
        </w:tc>
        <w:tc>
          <w:tcPr>
            <w:tcW w:w="1497" w:type="dxa"/>
            <w:tcBorders>
              <w:top w:val="single" w:sz="4" w:space="0" w:color="auto"/>
              <w:left w:val="nil"/>
              <w:bottom w:val="single" w:sz="4" w:space="0" w:color="auto"/>
              <w:right w:val="single" w:sz="4" w:space="0" w:color="auto"/>
            </w:tcBorders>
            <w:vAlign w:val="center"/>
          </w:tcPr>
          <w:p w:rsidR="00802A09" w:rsidRPr="00E00513" w:rsidRDefault="00802A09" w:rsidP="005776D3">
            <w:pPr>
              <w:pStyle w:val="Default"/>
              <w:jc w:val="center"/>
              <w:rPr>
                <w:sz w:val="20"/>
                <w:szCs w:val="20"/>
              </w:rPr>
            </w:pPr>
            <w:r>
              <w:rPr>
                <w:sz w:val="20"/>
                <w:szCs w:val="20"/>
              </w:rPr>
              <w:t>28.05.2015</w:t>
            </w:r>
          </w:p>
        </w:tc>
        <w:tc>
          <w:tcPr>
            <w:tcW w:w="3112" w:type="dxa"/>
            <w:tcBorders>
              <w:top w:val="single" w:sz="4" w:space="0" w:color="auto"/>
              <w:left w:val="nil"/>
              <w:bottom w:val="single" w:sz="4" w:space="0" w:color="auto"/>
              <w:right w:val="single" w:sz="4" w:space="0" w:color="auto"/>
            </w:tcBorders>
            <w:vAlign w:val="center"/>
          </w:tcPr>
          <w:p w:rsidR="00802A09" w:rsidRPr="009D6AA8" w:rsidRDefault="00802A09" w:rsidP="005776D3">
            <w:pPr>
              <w:jc w:val="center"/>
              <w:rPr>
                <w:sz w:val="20"/>
                <w:szCs w:val="20"/>
              </w:rPr>
            </w:pPr>
            <w:r w:rsidRPr="00360D06">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802A09" w:rsidRPr="009D6AA8" w:rsidRDefault="00802A09" w:rsidP="005776D3">
            <w:pPr>
              <w:jc w:val="center"/>
              <w:rPr>
                <w:color w:val="FF0000"/>
                <w:sz w:val="20"/>
                <w:szCs w:val="20"/>
              </w:rPr>
            </w:pPr>
            <w:r w:rsidRPr="00360D06">
              <w:rPr>
                <w:sz w:val="20"/>
                <w:szCs w:val="20"/>
              </w:rPr>
              <w:t>Открытое акционерное общество «С</w:t>
            </w:r>
            <w:proofErr w:type="gramStart"/>
            <w:r w:rsidRPr="00360D06">
              <w:rPr>
                <w:sz w:val="20"/>
                <w:szCs w:val="20"/>
              </w:rPr>
              <w:t>Г–</w:t>
            </w:r>
            <w:proofErr w:type="gramEnd"/>
            <w:r w:rsidRPr="00360D06">
              <w:rPr>
                <w:sz w:val="20"/>
                <w:szCs w:val="20"/>
              </w:rPr>
              <w:t xml:space="preserve"> транс»</w:t>
            </w:r>
          </w:p>
        </w:tc>
      </w:tr>
    </w:tbl>
    <w:p w:rsidR="005776D3" w:rsidRPr="00347EBD" w:rsidRDefault="005776D3" w:rsidP="005776D3">
      <w:pPr>
        <w:ind w:firstLine="720"/>
        <w:jc w:val="both"/>
        <w:rPr>
          <w:sz w:val="22"/>
          <w:szCs w:val="22"/>
        </w:rPr>
      </w:pPr>
    </w:p>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привлекался.</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rPr>
          <w:sz w:val="24"/>
        </w:rPr>
      </w:pPr>
    </w:p>
    <w:tbl>
      <w:tblPr>
        <w:tblW w:w="0" w:type="auto"/>
        <w:tblLook w:val="01E0" w:firstRow="1" w:lastRow="1" w:firstColumn="1" w:lastColumn="1" w:noHBand="0" w:noVBand="0"/>
      </w:tblPr>
      <w:tblGrid>
        <w:gridCol w:w="10173"/>
      </w:tblGrid>
      <w:tr w:rsidR="005776D3" w:rsidRPr="00347EBD" w:rsidTr="005776D3">
        <w:tc>
          <w:tcPr>
            <w:tcW w:w="10173" w:type="dxa"/>
          </w:tcPr>
          <w:p w:rsidR="005776D3" w:rsidRPr="00347EBD"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sidRPr="00347EBD">
              <w:rPr>
                <w:sz w:val="20"/>
                <w:szCs w:val="20"/>
              </w:rPr>
              <w:t>.</w:t>
            </w:r>
          </w:p>
          <w:p w:rsidR="005776D3" w:rsidRPr="00347EBD" w:rsidRDefault="005776D3" w:rsidP="005776D3">
            <w:pPr>
              <w:pStyle w:val="em-4"/>
              <w:ind w:right="-852"/>
              <w:rPr>
                <w:szCs w:val="20"/>
              </w:rPr>
            </w:pPr>
          </w:p>
        </w:tc>
      </w:tr>
    </w:tbl>
    <w:p w:rsidR="005776D3" w:rsidRPr="00347EBD" w:rsidRDefault="005776D3" w:rsidP="005776D3">
      <w:pPr>
        <w:pStyle w:val="em-4"/>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9"/>
        <w:gridCol w:w="7321"/>
      </w:tblGrid>
      <w:tr w:rsidR="005776D3" w:rsidRPr="00347EBD" w:rsidTr="005776D3">
        <w:tc>
          <w:tcPr>
            <w:tcW w:w="2659" w:type="dxa"/>
          </w:tcPr>
          <w:p w:rsidR="005776D3" w:rsidRPr="00347EBD" w:rsidRDefault="005776D3" w:rsidP="005776D3">
            <w:pPr>
              <w:pStyle w:val="em-4"/>
              <w:ind w:firstLine="0"/>
            </w:pPr>
            <w:r w:rsidRPr="00347EBD">
              <w:t>Фамилия, имя, отчество:</w:t>
            </w:r>
          </w:p>
        </w:tc>
        <w:tc>
          <w:tcPr>
            <w:tcW w:w="7321" w:type="dxa"/>
          </w:tcPr>
          <w:p w:rsidR="005776D3" w:rsidRPr="00347EBD" w:rsidRDefault="00CF23D4" w:rsidP="005776D3">
            <w:pPr>
              <w:pStyle w:val="em-4"/>
              <w:ind w:firstLine="0"/>
            </w:pPr>
            <w:r>
              <w:rPr>
                <w:b/>
                <w:bCs/>
                <w:sz w:val="20"/>
                <w:szCs w:val="20"/>
              </w:rPr>
              <w:t>8</w:t>
            </w:r>
            <w:r w:rsidR="005776D3" w:rsidRPr="00347EBD">
              <w:rPr>
                <w:b/>
                <w:bCs/>
                <w:sz w:val="20"/>
                <w:szCs w:val="20"/>
              </w:rPr>
              <w:t xml:space="preserve">. Филатов Илья Валентинович </w:t>
            </w:r>
          </w:p>
        </w:tc>
      </w:tr>
      <w:tr w:rsidR="005776D3" w:rsidRPr="00347EBD" w:rsidTr="005776D3">
        <w:tc>
          <w:tcPr>
            <w:tcW w:w="2659" w:type="dxa"/>
          </w:tcPr>
          <w:p w:rsidR="005776D3" w:rsidRPr="00347EBD" w:rsidRDefault="005776D3" w:rsidP="005776D3">
            <w:pPr>
              <w:pStyle w:val="em-4"/>
              <w:ind w:firstLine="0"/>
            </w:pPr>
            <w:r w:rsidRPr="00347EBD">
              <w:t>Год рождения:</w:t>
            </w:r>
          </w:p>
        </w:tc>
        <w:tc>
          <w:tcPr>
            <w:tcW w:w="7321" w:type="dxa"/>
          </w:tcPr>
          <w:p w:rsidR="005776D3" w:rsidRPr="00347EBD" w:rsidRDefault="005776D3" w:rsidP="005776D3">
            <w:pPr>
              <w:pStyle w:val="em-4"/>
              <w:ind w:firstLine="0"/>
            </w:pPr>
            <w:r w:rsidRPr="00347EBD">
              <w:t>1976</w:t>
            </w:r>
          </w:p>
        </w:tc>
      </w:tr>
      <w:tr w:rsidR="005776D3" w:rsidRPr="00347EBD" w:rsidTr="005776D3">
        <w:tc>
          <w:tcPr>
            <w:tcW w:w="2659" w:type="dxa"/>
          </w:tcPr>
          <w:p w:rsidR="005776D3" w:rsidRPr="00347EBD" w:rsidRDefault="005776D3" w:rsidP="005776D3">
            <w:pPr>
              <w:pStyle w:val="em-4"/>
              <w:ind w:firstLine="0"/>
            </w:pPr>
            <w:r w:rsidRPr="00347EBD">
              <w:t>Сведения об образов</w:t>
            </w:r>
            <w:r w:rsidRPr="00347EBD">
              <w:t>а</w:t>
            </w:r>
            <w:r w:rsidRPr="00347EBD">
              <w:t>нии:</w:t>
            </w:r>
          </w:p>
        </w:tc>
        <w:tc>
          <w:tcPr>
            <w:tcW w:w="7321" w:type="dxa"/>
          </w:tcPr>
          <w:p w:rsidR="005776D3" w:rsidRPr="00347EBD" w:rsidRDefault="005776D3" w:rsidP="005776D3">
            <w:pPr>
              <w:jc w:val="both"/>
              <w:rPr>
                <w:sz w:val="20"/>
                <w:szCs w:val="20"/>
              </w:rPr>
            </w:pPr>
            <w:r w:rsidRPr="00347EBD">
              <w:rPr>
                <w:sz w:val="20"/>
                <w:szCs w:val="20"/>
              </w:rPr>
              <w:t xml:space="preserve">Высшее. </w:t>
            </w:r>
            <w:r w:rsidRPr="00347EBD">
              <w:rPr>
                <w:bCs/>
                <w:iCs/>
                <w:sz w:val="20"/>
                <w:szCs w:val="18"/>
              </w:rPr>
              <w:t>Московская государственная академия водного транспорта</w:t>
            </w:r>
            <w:r w:rsidRPr="00347EBD">
              <w:rPr>
                <w:sz w:val="20"/>
                <w:szCs w:val="20"/>
              </w:rPr>
              <w:t xml:space="preserve">. </w:t>
            </w:r>
          </w:p>
          <w:p w:rsidR="005776D3" w:rsidRPr="00347EBD" w:rsidRDefault="005776D3" w:rsidP="005776D3">
            <w:pPr>
              <w:jc w:val="both"/>
              <w:rPr>
                <w:sz w:val="20"/>
                <w:szCs w:val="20"/>
              </w:rPr>
            </w:pPr>
            <w:r w:rsidRPr="00347EBD">
              <w:rPr>
                <w:sz w:val="20"/>
                <w:szCs w:val="20"/>
              </w:rPr>
              <w:t>Год окончания – 1998</w:t>
            </w:r>
          </w:p>
          <w:p w:rsidR="005776D3" w:rsidRPr="00347EBD" w:rsidRDefault="005776D3" w:rsidP="005776D3">
            <w:pPr>
              <w:pStyle w:val="em-4"/>
              <w:ind w:firstLine="0"/>
              <w:rPr>
                <w:sz w:val="20"/>
                <w:szCs w:val="20"/>
              </w:rPr>
            </w:pPr>
            <w:r w:rsidRPr="00347EBD">
              <w:rPr>
                <w:sz w:val="20"/>
                <w:szCs w:val="20"/>
              </w:rPr>
              <w:t xml:space="preserve">Специальность – </w:t>
            </w:r>
            <w:r w:rsidRPr="00347EBD">
              <w:rPr>
                <w:bCs/>
                <w:iCs/>
                <w:sz w:val="20"/>
                <w:szCs w:val="18"/>
              </w:rPr>
              <w:t>«Экономика и управление на предприятии по отрасли водный транспорт»</w:t>
            </w:r>
          </w:p>
          <w:p w:rsidR="005776D3" w:rsidRPr="00347EBD" w:rsidRDefault="005776D3" w:rsidP="005776D3">
            <w:pPr>
              <w:pStyle w:val="em-4"/>
              <w:ind w:firstLine="0"/>
              <w:rPr>
                <w:sz w:val="20"/>
                <w:szCs w:val="20"/>
              </w:rPr>
            </w:pPr>
            <w:r w:rsidRPr="00347EBD">
              <w:rPr>
                <w:sz w:val="20"/>
                <w:szCs w:val="20"/>
              </w:rPr>
              <w:t>Квалификация – «</w:t>
            </w:r>
            <w:r w:rsidRPr="00347EBD">
              <w:rPr>
                <w:bCs/>
                <w:iCs/>
                <w:sz w:val="20"/>
                <w:szCs w:val="20"/>
              </w:rPr>
              <w:t>Экономист-менеджер»</w:t>
            </w:r>
            <w:r w:rsidRPr="00347EBD">
              <w:rPr>
                <w:sz w:val="20"/>
                <w:szCs w:val="20"/>
              </w:rPr>
              <w:t xml:space="preserve"> </w:t>
            </w:r>
          </w:p>
          <w:p w:rsidR="005776D3" w:rsidRPr="00347EBD" w:rsidRDefault="005776D3" w:rsidP="005776D3">
            <w:pPr>
              <w:pStyle w:val="em-4"/>
              <w:ind w:firstLine="0"/>
              <w:rPr>
                <w:sz w:val="16"/>
                <w:szCs w:val="16"/>
              </w:rPr>
            </w:pPr>
            <w:r w:rsidRPr="00347EBD">
              <w:rPr>
                <w:color w:val="000000"/>
                <w:sz w:val="20"/>
                <w:szCs w:val="15"/>
              </w:rPr>
              <w:t>2009 г. Академия народного хозяйства при Правительстве Российской Федерации, «Мастер делового администрирования в сфере управления финансами организ</w:t>
            </w:r>
            <w:r w:rsidRPr="00347EBD">
              <w:rPr>
                <w:color w:val="000000"/>
                <w:sz w:val="20"/>
                <w:szCs w:val="15"/>
              </w:rPr>
              <w:t>а</w:t>
            </w:r>
            <w:r w:rsidRPr="00347EBD">
              <w:rPr>
                <w:color w:val="000000"/>
                <w:sz w:val="20"/>
                <w:szCs w:val="15"/>
              </w:rPr>
              <w:t>ции».</w:t>
            </w: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093" w:type="dxa"/>
        <w:tblLook w:val="0000" w:firstRow="0" w:lastRow="0" w:firstColumn="0" w:lastColumn="0" w:noHBand="0" w:noVBand="0"/>
      </w:tblPr>
      <w:tblGrid>
        <w:gridCol w:w="1620"/>
        <w:gridCol w:w="1680"/>
        <w:gridCol w:w="3000"/>
        <w:gridCol w:w="3793"/>
      </w:tblGrid>
      <w:tr w:rsidR="005776D3" w:rsidRPr="00802A09" w:rsidTr="005776D3">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завершения работы в дол</w:t>
            </w:r>
            <w:r w:rsidRPr="009D6AA8">
              <w:rPr>
                <w:sz w:val="20"/>
                <w:szCs w:val="22"/>
              </w:rPr>
              <w:t>ж</w:t>
            </w:r>
            <w:r w:rsidRPr="009D6AA8">
              <w:rPr>
                <w:sz w:val="20"/>
                <w:szCs w:val="22"/>
              </w:rPr>
              <w:t>ности</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w:t>
            </w:r>
            <w:r w:rsidRPr="009D6AA8">
              <w:rPr>
                <w:sz w:val="20"/>
                <w:szCs w:val="22"/>
              </w:rPr>
              <w:t>а</w:t>
            </w:r>
            <w:r w:rsidRPr="009D6AA8">
              <w:rPr>
                <w:sz w:val="20"/>
                <w:szCs w:val="22"/>
              </w:rPr>
              <w:t>низации</w:t>
            </w:r>
          </w:p>
        </w:tc>
      </w:tr>
      <w:tr w:rsidR="005776D3" w:rsidRPr="00802A09" w:rsidTr="005776D3">
        <w:trPr>
          <w:trHeight w:val="300"/>
        </w:trPr>
        <w:tc>
          <w:tcPr>
            <w:tcW w:w="162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802A09"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11.03.2015</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spellStart"/>
            <w:proofErr w:type="gramStart"/>
            <w:r w:rsidRPr="009D6AA8">
              <w:rPr>
                <w:color w:val="000000"/>
                <w:sz w:val="20"/>
                <w:szCs w:val="22"/>
              </w:rPr>
              <w:t>в</w:t>
            </w:r>
            <w:proofErr w:type="gramEnd"/>
            <w:r w:rsidRPr="009D6AA8">
              <w:rPr>
                <w:color w:val="000000"/>
                <w:sz w:val="20"/>
                <w:szCs w:val="22"/>
              </w:rPr>
              <w:t>р</w:t>
            </w:r>
            <w:proofErr w:type="spellEnd"/>
            <w:r w:rsidRPr="009D6AA8">
              <w:rPr>
                <w:color w:val="000000"/>
                <w:sz w:val="20"/>
                <w:szCs w:val="22"/>
              </w:rPr>
              <w:t>.</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color w:val="000000"/>
                <w:sz w:val="20"/>
                <w:szCs w:val="22"/>
              </w:rPr>
              <w:t>Председатель Правления</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color w:val="000000"/>
                <w:sz w:val="20"/>
                <w:szCs w:val="22"/>
              </w:rPr>
              <w:t>Публичное акционерное общество «МТС-Банк»</w:t>
            </w:r>
          </w:p>
        </w:tc>
      </w:tr>
      <w:tr w:rsidR="005776D3" w:rsidRPr="00802A09"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pPr>
              <w:autoSpaceDE w:val="0"/>
              <w:autoSpaceDN w:val="0"/>
              <w:adjustRightInd w:val="0"/>
              <w:spacing w:line="360" w:lineRule="auto"/>
              <w:jc w:val="center"/>
              <w:rPr>
                <w:color w:val="000000"/>
                <w:sz w:val="20"/>
                <w:szCs w:val="22"/>
              </w:rPr>
            </w:pPr>
            <w:r w:rsidRPr="009D6AA8">
              <w:rPr>
                <w:color w:val="000000"/>
                <w:sz w:val="20"/>
                <w:szCs w:val="22"/>
              </w:rPr>
              <w:t>2</w:t>
            </w:r>
            <w:r w:rsidR="00802A09">
              <w:rPr>
                <w:color w:val="000000"/>
                <w:sz w:val="20"/>
                <w:szCs w:val="22"/>
              </w:rPr>
              <w:t>9</w:t>
            </w:r>
            <w:r w:rsidRPr="009D6AA8">
              <w:rPr>
                <w:color w:val="000000"/>
                <w:sz w:val="20"/>
                <w:szCs w:val="22"/>
              </w:rPr>
              <w:t>.</w:t>
            </w:r>
            <w:r w:rsidR="00802A09">
              <w:rPr>
                <w:color w:val="000000"/>
                <w:sz w:val="20"/>
                <w:szCs w:val="22"/>
              </w:rPr>
              <w:t>06</w:t>
            </w:r>
            <w:r w:rsidRPr="009D6AA8">
              <w:rPr>
                <w:color w:val="000000"/>
                <w:sz w:val="20"/>
                <w:szCs w:val="22"/>
              </w:rPr>
              <w:t>.201</w:t>
            </w:r>
            <w:r w:rsidR="00802A09">
              <w:rPr>
                <w:color w:val="000000"/>
                <w:sz w:val="20"/>
                <w:szCs w:val="22"/>
              </w:rPr>
              <w:t>8</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spellStart"/>
            <w:proofErr w:type="gramStart"/>
            <w:r w:rsidRPr="009D6AA8">
              <w:rPr>
                <w:color w:val="000000"/>
                <w:sz w:val="20"/>
                <w:szCs w:val="22"/>
              </w:rPr>
              <w:t>в</w:t>
            </w:r>
            <w:proofErr w:type="gramEnd"/>
            <w:r w:rsidRPr="009D6AA8">
              <w:rPr>
                <w:color w:val="000000"/>
                <w:sz w:val="20"/>
                <w:szCs w:val="22"/>
              </w:rPr>
              <w:t>р</w:t>
            </w:r>
            <w:proofErr w:type="spellEnd"/>
            <w:r w:rsidRPr="009D6AA8">
              <w:rPr>
                <w:color w:val="000000"/>
                <w:sz w:val="20"/>
                <w:szCs w:val="22"/>
              </w:rPr>
              <w:t>.</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color w:val="000000"/>
                <w:sz w:val="20"/>
                <w:szCs w:val="22"/>
              </w:rPr>
              <w:t>Публичное акционерное общество «МТС-Банк»</w:t>
            </w:r>
          </w:p>
        </w:tc>
      </w:tr>
      <w:tr w:rsidR="005776D3" w:rsidRPr="00802A09"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29.04.2016</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spellStart"/>
            <w:proofErr w:type="gramStart"/>
            <w:r w:rsidRPr="009D6AA8">
              <w:rPr>
                <w:color w:val="000000"/>
                <w:sz w:val="20"/>
                <w:szCs w:val="22"/>
              </w:rPr>
              <w:t>в</w:t>
            </w:r>
            <w:proofErr w:type="gramEnd"/>
            <w:r w:rsidRPr="009D6AA8">
              <w:rPr>
                <w:color w:val="000000"/>
                <w:sz w:val="20"/>
                <w:szCs w:val="22"/>
              </w:rPr>
              <w:t>р</w:t>
            </w:r>
            <w:proofErr w:type="spellEnd"/>
            <w:r w:rsidRPr="009D6AA8">
              <w:rPr>
                <w:color w:val="000000"/>
                <w:sz w:val="20"/>
                <w:szCs w:val="22"/>
              </w:rPr>
              <w:t>.</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sz w:val="20"/>
                <w:szCs w:val="22"/>
              </w:rPr>
              <w:t>Общество с ограниченной ответственн</w:t>
            </w:r>
            <w:r w:rsidRPr="009D6AA8">
              <w:rPr>
                <w:sz w:val="20"/>
                <w:szCs w:val="22"/>
              </w:rPr>
              <w:t>о</w:t>
            </w:r>
            <w:r w:rsidRPr="009D6AA8">
              <w:rPr>
                <w:sz w:val="20"/>
                <w:szCs w:val="22"/>
              </w:rPr>
              <w:t>стью Управляющая Компания «Система Капитал»</w:t>
            </w:r>
          </w:p>
        </w:tc>
      </w:tr>
      <w:tr w:rsidR="005776D3" w:rsidRPr="00802A09"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27.06.2016</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spellStart"/>
            <w:proofErr w:type="gramStart"/>
            <w:r w:rsidRPr="009D6AA8">
              <w:rPr>
                <w:color w:val="000000"/>
                <w:sz w:val="20"/>
                <w:szCs w:val="22"/>
              </w:rPr>
              <w:t>в</w:t>
            </w:r>
            <w:proofErr w:type="gramEnd"/>
            <w:r w:rsidRPr="009D6AA8">
              <w:rPr>
                <w:color w:val="000000"/>
                <w:sz w:val="20"/>
                <w:szCs w:val="22"/>
              </w:rPr>
              <w:t>р</w:t>
            </w:r>
            <w:proofErr w:type="spellEnd"/>
            <w:r w:rsidRPr="009D6AA8">
              <w:rPr>
                <w:color w:val="000000"/>
                <w:sz w:val="20"/>
                <w:szCs w:val="22"/>
              </w:rPr>
              <w:t>.</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sz w:val="20"/>
                <w:szCs w:val="20"/>
              </w:rPr>
              <w:t>Акционерное общество «Русская Тел</w:t>
            </w:r>
            <w:r w:rsidRPr="009D6AA8">
              <w:rPr>
                <w:sz w:val="20"/>
                <w:szCs w:val="20"/>
              </w:rPr>
              <w:t>е</w:t>
            </w:r>
            <w:r w:rsidRPr="009D6AA8">
              <w:rPr>
                <w:sz w:val="20"/>
                <w:szCs w:val="20"/>
              </w:rPr>
              <w:t>фонная Компания»</w:t>
            </w:r>
          </w:p>
        </w:tc>
      </w:tr>
      <w:tr w:rsidR="005776D3" w:rsidRPr="008C2612"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10.06.2015</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spellStart"/>
            <w:proofErr w:type="gramStart"/>
            <w:r w:rsidRPr="009D6AA8">
              <w:rPr>
                <w:color w:val="000000"/>
                <w:sz w:val="20"/>
                <w:szCs w:val="22"/>
              </w:rPr>
              <w:t>в</w:t>
            </w:r>
            <w:proofErr w:type="gramEnd"/>
            <w:r w:rsidRPr="009D6AA8">
              <w:rPr>
                <w:color w:val="000000"/>
                <w:sz w:val="20"/>
                <w:szCs w:val="22"/>
              </w:rPr>
              <w:t>р</w:t>
            </w:r>
            <w:proofErr w:type="spellEnd"/>
            <w:r w:rsidRPr="009D6AA8">
              <w:rPr>
                <w:color w:val="000000"/>
                <w:sz w:val="20"/>
                <w:szCs w:val="22"/>
              </w:rPr>
              <w:t>.</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sz w:val="20"/>
                <w:szCs w:val="20"/>
                <w:lang w:val="en-US"/>
              </w:rPr>
            </w:pPr>
            <w:r w:rsidRPr="009D6AA8">
              <w:rPr>
                <w:sz w:val="20"/>
                <w:szCs w:val="22"/>
                <w:lang w:val="en-US"/>
              </w:rPr>
              <w:t>EAST–WEST UNITED BANK, S.A. LUXEMBOURG</w:t>
            </w:r>
          </w:p>
        </w:tc>
      </w:tr>
      <w:tr w:rsidR="005776D3" w:rsidRPr="00802A09"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26.12.2014</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spellStart"/>
            <w:proofErr w:type="gramStart"/>
            <w:r w:rsidRPr="009D6AA8">
              <w:rPr>
                <w:color w:val="000000"/>
                <w:sz w:val="20"/>
                <w:szCs w:val="22"/>
              </w:rPr>
              <w:t>в</w:t>
            </w:r>
            <w:proofErr w:type="gramEnd"/>
            <w:r w:rsidRPr="009D6AA8">
              <w:rPr>
                <w:color w:val="000000"/>
                <w:sz w:val="20"/>
                <w:szCs w:val="22"/>
              </w:rPr>
              <w:t>р</w:t>
            </w:r>
            <w:proofErr w:type="spellEnd"/>
            <w:r w:rsidRPr="009D6AA8">
              <w:rPr>
                <w:color w:val="000000"/>
                <w:sz w:val="20"/>
                <w:szCs w:val="22"/>
              </w:rPr>
              <w:t>.</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color w:val="000000"/>
                <w:sz w:val="20"/>
                <w:szCs w:val="22"/>
              </w:rPr>
              <w:t>Член Правления</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color w:val="000000"/>
                <w:sz w:val="20"/>
                <w:szCs w:val="22"/>
              </w:rPr>
              <w:t>Публичное акционерное общество «МТС-Банк»</w:t>
            </w:r>
          </w:p>
        </w:tc>
      </w:tr>
      <w:tr w:rsidR="005776D3" w:rsidRPr="00802A09"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08.12.2014</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25.12.2014</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color w:val="000000"/>
                <w:sz w:val="20"/>
                <w:szCs w:val="22"/>
              </w:rPr>
              <w:t>Первый вице-президент</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color w:val="000000"/>
                <w:sz w:val="20"/>
                <w:szCs w:val="22"/>
              </w:rPr>
              <w:t>Открытое акционерное общество «МТС-Банк»</w:t>
            </w:r>
          </w:p>
        </w:tc>
      </w:tr>
      <w:tr w:rsidR="005776D3" w:rsidRPr="00802A09"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pStyle w:val="30"/>
              <w:jc w:val="center"/>
              <w:rPr>
                <w:rFonts w:ascii="Times New Roman" w:hAnsi="Times New Roman" w:cs="Times New Roman"/>
                <w:b w:val="0"/>
                <w:sz w:val="20"/>
                <w:szCs w:val="22"/>
              </w:rPr>
            </w:pPr>
            <w:bookmarkStart w:id="392" w:name="_Toc506390510"/>
            <w:r w:rsidRPr="009D6AA8">
              <w:rPr>
                <w:rFonts w:ascii="Times New Roman" w:hAnsi="Times New Roman" w:cs="Times New Roman"/>
                <w:b w:val="0"/>
                <w:sz w:val="20"/>
                <w:szCs w:val="22"/>
              </w:rPr>
              <w:t>18.02.2014</w:t>
            </w:r>
            <w:bookmarkEnd w:id="392"/>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30"/>
              <w:jc w:val="center"/>
              <w:rPr>
                <w:rFonts w:ascii="Times New Roman" w:hAnsi="Times New Roman" w:cs="Times New Roman"/>
                <w:b w:val="0"/>
                <w:sz w:val="20"/>
                <w:szCs w:val="22"/>
              </w:rPr>
            </w:pPr>
            <w:bookmarkStart w:id="393" w:name="_Toc506390511"/>
            <w:r w:rsidRPr="009D6AA8">
              <w:rPr>
                <w:rFonts w:ascii="Times New Roman" w:hAnsi="Times New Roman" w:cs="Times New Roman"/>
                <w:b w:val="0"/>
                <w:sz w:val="20"/>
                <w:szCs w:val="22"/>
              </w:rPr>
              <w:t>05.12.2014</w:t>
            </w:r>
            <w:bookmarkEnd w:id="393"/>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pPr>
              <w:pStyle w:val="30"/>
              <w:jc w:val="center"/>
              <w:rPr>
                <w:rFonts w:ascii="Times New Roman" w:hAnsi="Times New Roman" w:cs="Times New Roman"/>
                <w:b w:val="0"/>
                <w:sz w:val="20"/>
                <w:szCs w:val="22"/>
              </w:rPr>
            </w:pPr>
            <w:bookmarkStart w:id="394" w:name="_Toc506390512"/>
            <w:r w:rsidRPr="009D6AA8">
              <w:rPr>
                <w:rFonts w:ascii="Times New Roman" w:hAnsi="Times New Roman" w:cs="Times New Roman"/>
                <w:b w:val="0"/>
                <w:sz w:val="20"/>
                <w:szCs w:val="22"/>
              </w:rPr>
              <w:t>Заместитель Председателя Правления</w:t>
            </w:r>
            <w:bookmarkEnd w:id="394"/>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pPr>
              <w:pStyle w:val="30"/>
              <w:jc w:val="center"/>
              <w:rPr>
                <w:rFonts w:ascii="Times New Roman" w:hAnsi="Times New Roman" w:cs="Times New Roman"/>
                <w:b w:val="0"/>
                <w:sz w:val="20"/>
                <w:szCs w:val="22"/>
              </w:rPr>
            </w:pPr>
            <w:bookmarkStart w:id="395" w:name="_Toc506390513"/>
            <w:r w:rsidRPr="009D6AA8">
              <w:rPr>
                <w:rFonts w:ascii="Times New Roman" w:hAnsi="Times New Roman" w:cs="Times New Roman"/>
                <w:b w:val="0"/>
                <w:sz w:val="20"/>
                <w:szCs w:val="22"/>
              </w:rPr>
              <w:t>Открытое акционерное общество «УРАЛСИБ»</w:t>
            </w:r>
            <w:bookmarkEnd w:id="395"/>
          </w:p>
        </w:tc>
      </w:tr>
      <w:tr w:rsidR="005776D3" w:rsidRPr="00802A09"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pStyle w:val="30"/>
              <w:jc w:val="center"/>
              <w:rPr>
                <w:rFonts w:ascii="Times New Roman" w:hAnsi="Times New Roman" w:cs="Times New Roman"/>
                <w:b w:val="0"/>
                <w:sz w:val="20"/>
                <w:szCs w:val="22"/>
              </w:rPr>
            </w:pPr>
            <w:bookmarkStart w:id="396" w:name="_Toc506390514"/>
            <w:r w:rsidRPr="009D6AA8">
              <w:rPr>
                <w:rFonts w:ascii="Times New Roman" w:hAnsi="Times New Roman" w:cs="Times New Roman"/>
                <w:b w:val="0"/>
                <w:sz w:val="20"/>
                <w:szCs w:val="22"/>
              </w:rPr>
              <w:t>01.10.2007</w:t>
            </w:r>
            <w:bookmarkEnd w:id="396"/>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30"/>
              <w:jc w:val="center"/>
              <w:rPr>
                <w:rFonts w:ascii="Times New Roman" w:hAnsi="Times New Roman" w:cs="Times New Roman"/>
                <w:b w:val="0"/>
                <w:sz w:val="20"/>
                <w:szCs w:val="22"/>
              </w:rPr>
            </w:pPr>
            <w:bookmarkStart w:id="397" w:name="_Toc506390515"/>
            <w:r w:rsidRPr="009D6AA8">
              <w:rPr>
                <w:rFonts w:ascii="Times New Roman" w:hAnsi="Times New Roman" w:cs="Times New Roman"/>
                <w:b w:val="0"/>
                <w:sz w:val="20"/>
                <w:szCs w:val="22"/>
              </w:rPr>
              <w:t>17.02.2014</w:t>
            </w:r>
            <w:bookmarkEnd w:id="397"/>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pPr>
              <w:pStyle w:val="30"/>
              <w:jc w:val="center"/>
              <w:rPr>
                <w:rFonts w:ascii="Times New Roman" w:hAnsi="Times New Roman" w:cs="Times New Roman"/>
                <w:b w:val="0"/>
                <w:sz w:val="20"/>
                <w:szCs w:val="22"/>
              </w:rPr>
            </w:pPr>
            <w:bookmarkStart w:id="398" w:name="_Toc506390516"/>
            <w:r w:rsidRPr="009D6AA8">
              <w:rPr>
                <w:rFonts w:ascii="Times New Roman" w:hAnsi="Times New Roman" w:cs="Times New Roman"/>
                <w:b w:val="0"/>
                <w:sz w:val="20"/>
                <w:szCs w:val="22"/>
              </w:rPr>
              <w:t>Руководитель Департамента карточного, депозитного и к</w:t>
            </w:r>
            <w:r w:rsidRPr="009D6AA8">
              <w:rPr>
                <w:rFonts w:ascii="Times New Roman" w:hAnsi="Times New Roman" w:cs="Times New Roman"/>
                <w:b w:val="0"/>
                <w:sz w:val="20"/>
                <w:szCs w:val="22"/>
              </w:rPr>
              <w:t>о</w:t>
            </w:r>
            <w:r w:rsidRPr="009D6AA8">
              <w:rPr>
                <w:rFonts w:ascii="Times New Roman" w:hAnsi="Times New Roman" w:cs="Times New Roman"/>
                <w:b w:val="0"/>
                <w:sz w:val="20"/>
                <w:szCs w:val="22"/>
              </w:rPr>
              <w:t>миссионного бизнеса Главной исполнительной дирекции ро</w:t>
            </w:r>
            <w:r w:rsidRPr="009D6AA8">
              <w:rPr>
                <w:rFonts w:ascii="Times New Roman" w:hAnsi="Times New Roman" w:cs="Times New Roman"/>
                <w:b w:val="0"/>
                <w:sz w:val="20"/>
                <w:szCs w:val="22"/>
              </w:rPr>
              <w:t>з</w:t>
            </w:r>
            <w:r w:rsidRPr="009D6AA8">
              <w:rPr>
                <w:rFonts w:ascii="Times New Roman" w:hAnsi="Times New Roman" w:cs="Times New Roman"/>
                <w:b w:val="0"/>
                <w:sz w:val="20"/>
                <w:szCs w:val="22"/>
              </w:rPr>
              <w:t>ничного банковского бизнеса</w:t>
            </w:r>
            <w:bookmarkEnd w:id="398"/>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pPr>
              <w:pStyle w:val="30"/>
              <w:jc w:val="center"/>
              <w:rPr>
                <w:rFonts w:ascii="Times New Roman" w:hAnsi="Times New Roman" w:cs="Times New Roman"/>
                <w:b w:val="0"/>
                <w:sz w:val="20"/>
                <w:szCs w:val="22"/>
              </w:rPr>
            </w:pPr>
            <w:bookmarkStart w:id="399" w:name="_Toc506390517"/>
            <w:r w:rsidRPr="009D6AA8">
              <w:rPr>
                <w:rFonts w:ascii="Times New Roman" w:hAnsi="Times New Roman" w:cs="Times New Roman"/>
                <w:b w:val="0"/>
                <w:sz w:val="20"/>
                <w:szCs w:val="22"/>
              </w:rPr>
              <w:t>Открытое акционерное общество «УРАЛСИБ»</w:t>
            </w:r>
            <w:bookmarkEnd w:id="399"/>
          </w:p>
        </w:tc>
      </w:tr>
    </w:tbl>
    <w:p w:rsidR="005776D3" w:rsidRDefault="005776D3" w:rsidP="005776D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привлекался.</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rPr>
          <w:sz w:val="24"/>
        </w:rPr>
      </w:pPr>
    </w:p>
    <w:tbl>
      <w:tblPr>
        <w:tblW w:w="0" w:type="auto"/>
        <w:tblLook w:val="01E0" w:firstRow="1" w:lastRow="1" w:firstColumn="1" w:lastColumn="1" w:noHBand="0" w:noVBand="0"/>
      </w:tblPr>
      <w:tblGrid>
        <w:gridCol w:w="10173"/>
      </w:tblGrid>
      <w:tr w:rsidR="005776D3" w:rsidRPr="00347EBD" w:rsidTr="005776D3">
        <w:tc>
          <w:tcPr>
            <w:tcW w:w="10173" w:type="dxa"/>
          </w:tcPr>
          <w:p w:rsidR="005776D3" w:rsidRPr="00347EBD"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sidRPr="00347EBD">
              <w:rPr>
                <w:sz w:val="20"/>
                <w:szCs w:val="20"/>
              </w:rPr>
              <w:t>.</w:t>
            </w:r>
          </w:p>
          <w:p w:rsidR="005776D3" w:rsidRPr="00347EBD" w:rsidRDefault="005776D3" w:rsidP="005776D3">
            <w:pPr>
              <w:pStyle w:val="em-4"/>
              <w:ind w:right="-852"/>
              <w:rPr>
                <w:szCs w:val="20"/>
              </w:rPr>
            </w:pPr>
          </w:p>
        </w:tc>
      </w:tr>
    </w:tbl>
    <w:p w:rsidR="005776D3" w:rsidRDefault="005776D3" w:rsidP="005776D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507" w:type="dxa"/>
          </w:tcPr>
          <w:p w:rsidR="005776D3" w:rsidRPr="00347EBD" w:rsidRDefault="00CF23D4" w:rsidP="005776D3">
            <w:pPr>
              <w:pStyle w:val="em-4"/>
              <w:ind w:firstLine="0"/>
            </w:pPr>
            <w:r>
              <w:rPr>
                <w:b/>
                <w:bCs/>
                <w:sz w:val="20"/>
                <w:szCs w:val="20"/>
              </w:rPr>
              <w:t>9</w:t>
            </w:r>
            <w:r w:rsidR="005776D3" w:rsidRPr="00347EBD">
              <w:rPr>
                <w:b/>
                <w:bCs/>
                <w:sz w:val="20"/>
                <w:szCs w:val="20"/>
              </w:rPr>
              <w:t xml:space="preserve">. </w:t>
            </w:r>
            <w:proofErr w:type="spellStart"/>
            <w:r w:rsidR="005776D3">
              <w:rPr>
                <w:b/>
                <w:bCs/>
                <w:sz w:val="20"/>
                <w:szCs w:val="20"/>
              </w:rPr>
              <w:t>Швакман</w:t>
            </w:r>
            <w:proofErr w:type="spellEnd"/>
            <w:r w:rsidR="005776D3">
              <w:rPr>
                <w:b/>
                <w:bCs/>
                <w:sz w:val="20"/>
                <w:szCs w:val="20"/>
              </w:rPr>
              <w:t xml:space="preserve"> </w:t>
            </w:r>
            <w:proofErr w:type="spellStart"/>
            <w:r w:rsidR="005776D3">
              <w:rPr>
                <w:b/>
                <w:bCs/>
                <w:sz w:val="20"/>
                <w:szCs w:val="20"/>
              </w:rPr>
              <w:t>Ирэн</w:t>
            </w:r>
            <w:proofErr w:type="spellEnd"/>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507" w:type="dxa"/>
          </w:tcPr>
          <w:p w:rsidR="005776D3" w:rsidRPr="00347EBD" w:rsidRDefault="005776D3" w:rsidP="005776D3">
            <w:pPr>
              <w:pStyle w:val="em-4"/>
              <w:ind w:firstLine="0"/>
            </w:pPr>
            <w:r>
              <w:t>1967</w:t>
            </w:r>
          </w:p>
        </w:tc>
      </w:tr>
      <w:tr w:rsidR="005776D3" w:rsidRPr="00347EBD" w:rsidTr="005776D3">
        <w:tc>
          <w:tcPr>
            <w:tcW w:w="2700" w:type="dxa"/>
          </w:tcPr>
          <w:p w:rsidR="005776D3" w:rsidRPr="00347EBD" w:rsidRDefault="005776D3" w:rsidP="005776D3">
            <w:pPr>
              <w:pStyle w:val="em-4"/>
              <w:ind w:firstLine="0"/>
            </w:pPr>
            <w:r w:rsidRPr="00347EBD">
              <w:t>Сведения об образовании:</w:t>
            </w:r>
          </w:p>
        </w:tc>
        <w:tc>
          <w:tcPr>
            <w:tcW w:w="7507" w:type="dxa"/>
          </w:tcPr>
          <w:p w:rsidR="005776D3" w:rsidRPr="002362C3" w:rsidRDefault="005776D3" w:rsidP="005776D3">
            <w:pPr>
              <w:jc w:val="both"/>
              <w:rPr>
                <w:sz w:val="20"/>
                <w:szCs w:val="20"/>
              </w:rPr>
            </w:pPr>
            <w:r w:rsidRPr="00347EBD">
              <w:rPr>
                <w:sz w:val="20"/>
                <w:szCs w:val="20"/>
              </w:rPr>
              <w:t xml:space="preserve">Высшее. </w:t>
            </w:r>
            <w:proofErr w:type="spellStart"/>
            <w:r w:rsidRPr="002362C3">
              <w:rPr>
                <w:sz w:val="20"/>
              </w:rPr>
              <w:t>Браунский</w:t>
            </w:r>
            <w:proofErr w:type="spellEnd"/>
            <w:r w:rsidRPr="002362C3">
              <w:rPr>
                <w:sz w:val="20"/>
              </w:rPr>
              <w:t xml:space="preserve"> Университет, США</w:t>
            </w:r>
          </w:p>
          <w:p w:rsidR="005776D3" w:rsidRPr="00347EBD" w:rsidRDefault="005776D3" w:rsidP="005776D3">
            <w:pPr>
              <w:jc w:val="both"/>
              <w:rPr>
                <w:sz w:val="20"/>
                <w:szCs w:val="20"/>
              </w:rPr>
            </w:pPr>
            <w:r w:rsidRPr="00347EBD">
              <w:rPr>
                <w:sz w:val="20"/>
                <w:szCs w:val="20"/>
              </w:rPr>
              <w:t>Год окончания – 19</w:t>
            </w:r>
            <w:r>
              <w:rPr>
                <w:sz w:val="20"/>
                <w:szCs w:val="20"/>
              </w:rPr>
              <w:t>89</w:t>
            </w:r>
            <w:r w:rsidRPr="00347EBD">
              <w:rPr>
                <w:sz w:val="20"/>
                <w:szCs w:val="20"/>
              </w:rPr>
              <w:t xml:space="preserve"> г. </w:t>
            </w:r>
          </w:p>
          <w:p w:rsidR="005776D3" w:rsidRDefault="005776D3" w:rsidP="005776D3">
            <w:pPr>
              <w:pStyle w:val="em-4"/>
              <w:ind w:firstLine="0"/>
              <w:rPr>
                <w:sz w:val="20"/>
                <w:szCs w:val="20"/>
              </w:rPr>
            </w:pPr>
            <w:r w:rsidRPr="00347EBD">
              <w:rPr>
                <w:sz w:val="20"/>
                <w:szCs w:val="20"/>
              </w:rPr>
              <w:t>Квалификация – «</w:t>
            </w:r>
            <w:proofErr w:type="spellStart"/>
            <w:r w:rsidRPr="002362C3">
              <w:rPr>
                <w:sz w:val="20"/>
              </w:rPr>
              <w:t>B.Sc</w:t>
            </w:r>
            <w:proofErr w:type="spellEnd"/>
            <w:r w:rsidRPr="002362C3">
              <w:rPr>
                <w:sz w:val="20"/>
              </w:rPr>
              <w:t>. Биохимия</w:t>
            </w:r>
            <w:r w:rsidRPr="00347EBD">
              <w:rPr>
                <w:sz w:val="20"/>
                <w:szCs w:val="20"/>
              </w:rPr>
              <w:t>»</w:t>
            </w:r>
          </w:p>
          <w:p w:rsidR="005776D3" w:rsidRPr="00347EBD" w:rsidRDefault="005776D3" w:rsidP="005776D3">
            <w:pPr>
              <w:pStyle w:val="em-4"/>
              <w:ind w:firstLine="0"/>
              <w:rPr>
                <w:sz w:val="16"/>
                <w:szCs w:val="16"/>
              </w:rPr>
            </w:pPr>
            <w:r w:rsidRPr="002362C3">
              <w:rPr>
                <w:sz w:val="20"/>
              </w:rPr>
              <w:t>Гарвардский Университет, Школа Бизнеса, США. Год окончания - 1995 г., квалиф</w:t>
            </w:r>
            <w:r w:rsidRPr="002362C3">
              <w:rPr>
                <w:sz w:val="20"/>
              </w:rPr>
              <w:t>и</w:t>
            </w:r>
            <w:r w:rsidRPr="002362C3">
              <w:rPr>
                <w:sz w:val="20"/>
              </w:rPr>
              <w:t xml:space="preserve">кация </w:t>
            </w:r>
            <w:r w:rsidRPr="00347EBD">
              <w:rPr>
                <w:sz w:val="20"/>
                <w:szCs w:val="20"/>
              </w:rPr>
              <w:t>– «</w:t>
            </w:r>
            <w:r w:rsidRPr="002362C3">
              <w:rPr>
                <w:sz w:val="20"/>
              </w:rPr>
              <w:t>MBA</w:t>
            </w:r>
            <w:r>
              <w:rPr>
                <w:sz w:val="20"/>
              </w:rPr>
              <w:t>»</w:t>
            </w:r>
            <w:r w:rsidRPr="002362C3">
              <w:rPr>
                <w:sz w:val="20"/>
              </w:rPr>
              <w:t>.</w:t>
            </w: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207" w:type="dxa"/>
        <w:tblInd w:w="-34" w:type="dxa"/>
        <w:tblLook w:val="0000" w:firstRow="0" w:lastRow="0" w:firstColumn="0" w:lastColumn="0" w:noHBand="0" w:noVBand="0"/>
      </w:tblPr>
      <w:tblGrid>
        <w:gridCol w:w="1560"/>
        <w:gridCol w:w="1559"/>
        <w:gridCol w:w="3686"/>
        <w:gridCol w:w="3402"/>
      </w:tblGrid>
      <w:tr w:rsidR="005776D3" w:rsidRPr="00075635" w:rsidTr="005776D3">
        <w:trPr>
          <w:trHeight w:val="39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w:t>
            </w:r>
            <w:r w:rsidRPr="009D6AA8">
              <w:rPr>
                <w:sz w:val="20"/>
                <w:szCs w:val="22"/>
              </w:rPr>
              <w:t>е</w:t>
            </w:r>
            <w:r w:rsidRPr="009D6AA8">
              <w:rPr>
                <w:sz w:val="20"/>
                <w:szCs w:val="22"/>
              </w:rPr>
              <w:t>ния работы в должности</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организации</w:t>
            </w:r>
          </w:p>
        </w:tc>
      </w:tr>
      <w:tr w:rsidR="005776D3" w:rsidRPr="00075635" w:rsidTr="005776D3">
        <w:trPr>
          <w:trHeight w:val="300"/>
        </w:trPr>
        <w:tc>
          <w:tcPr>
            <w:tcW w:w="156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075635"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075635">
            <w:pPr>
              <w:autoSpaceDE w:val="0"/>
              <w:autoSpaceDN w:val="0"/>
              <w:adjustRightInd w:val="0"/>
              <w:spacing w:line="360" w:lineRule="auto"/>
              <w:jc w:val="center"/>
              <w:rPr>
                <w:color w:val="000000"/>
                <w:sz w:val="20"/>
                <w:szCs w:val="22"/>
              </w:rPr>
            </w:pPr>
            <w:r w:rsidRPr="009D6AA8">
              <w:rPr>
                <w:color w:val="000000"/>
                <w:sz w:val="20"/>
                <w:szCs w:val="22"/>
              </w:rPr>
              <w:t>29</w:t>
            </w:r>
            <w:r w:rsidR="005776D3" w:rsidRPr="009D6AA8">
              <w:rPr>
                <w:color w:val="000000"/>
                <w:sz w:val="20"/>
                <w:szCs w:val="22"/>
              </w:rPr>
              <w:t>.</w:t>
            </w:r>
            <w:r w:rsidRPr="009D6AA8">
              <w:rPr>
                <w:color w:val="000000"/>
                <w:sz w:val="20"/>
                <w:szCs w:val="22"/>
              </w:rPr>
              <w:t>06</w:t>
            </w:r>
            <w:r w:rsidR="005776D3" w:rsidRPr="009D6AA8">
              <w:rPr>
                <w:color w:val="000000"/>
                <w:sz w:val="20"/>
                <w:szCs w:val="22"/>
              </w:rPr>
              <w:t>.201</w:t>
            </w:r>
            <w:r w:rsidRPr="009D6AA8">
              <w:rPr>
                <w:color w:val="000000"/>
                <w:sz w:val="20"/>
                <w:szCs w:val="22"/>
              </w:rPr>
              <w:t>8</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spellStart"/>
            <w:proofErr w:type="gramStart"/>
            <w:r w:rsidRPr="009D6AA8">
              <w:rPr>
                <w:color w:val="000000"/>
                <w:sz w:val="20"/>
                <w:szCs w:val="22"/>
              </w:rPr>
              <w:t>в</w:t>
            </w:r>
            <w:proofErr w:type="gramEnd"/>
            <w:r w:rsidRPr="009D6AA8">
              <w:rPr>
                <w:color w:val="000000"/>
                <w:sz w:val="20"/>
                <w:szCs w:val="22"/>
              </w:rPr>
              <w:t>р</w:t>
            </w:r>
            <w:proofErr w:type="spellEnd"/>
            <w:r w:rsidRPr="009D6AA8">
              <w:rPr>
                <w:color w:val="000000"/>
                <w:sz w:val="20"/>
                <w:szCs w:val="22"/>
              </w:rPr>
              <w:t>.</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color w:val="000000"/>
                <w:sz w:val="20"/>
                <w:szCs w:val="22"/>
              </w:rPr>
              <w:t>Публичное акционерное общество «МТС-Банк»</w:t>
            </w:r>
          </w:p>
        </w:tc>
      </w:tr>
      <w:tr w:rsidR="005776D3" w:rsidRPr="00075635"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09.2016</w:t>
            </w:r>
          </w:p>
        </w:tc>
        <w:tc>
          <w:tcPr>
            <w:tcW w:w="1559" w:type="dxa"/>
            <w:tcBorders>
              <w:top w:val="single" w:sz="4" w:space="0" w:color="auto"/>
              <w:left w:val="nil"/>
              <w:bottom w:val="single" w:sz="4" w:space="0" w:color="auto"/>
              <w:right w:val="single" w:sz="4" w:space="0" w:color="auto"/>
            </w:tcBorders>
            <w:vAlign w:val="center"/>
          </w:tcPr>
          <w:p w:rsidR="005776D3" w:rsidRPr="00075635" w:rsidRDefault="005776D3" w:rsidP="005776D3">
            <w:pPr>
              <w:pStyle w:val="Default"/>
              <w:jc w:val="center"/>
              <w:rPr>
                <w:sz w:val="20"/>
                <w:szCs w:val="20"/>
              </w:rPr>
            </w:pPr>
            <w:r w:rsidRPr="00075635">
              <w:rPr>
                <w:sz w:val="20"/>
                <w:szCs w:val="20"/>
              </w:rPr>
              <w:t>наст</w:t>
            </w:r>
            <w:proofErr w:type="gramStart"/>
            <w:r w:rsidRPr="00075635">
              <w:rPr>
                <w:sz w:val="20"/>
                <w:szCs w:val="20"/>
              </w:rPr>
              <w:t>.</w:t>
            </w:r>
            <w:proofErr w:type="gramEnd"/>
            <w:r w:rsidRPr="00075635">
              <w:rPr>
                <w:sz w:val="20"/>
                <w:szCs w:val="20"/>
              </w:rPr>
              <w:t xml:space="preserve"> </w:t>
            </w:r>
            <w:proofErr w:type="spellStart"/>
            <w:proofErr w:type="gramStart"/>
            <w:r w:rsidRPr="00075635">
              <w:rPr>
                <w:sz w:val="20"/>
                <w:szCs w:val="20"/>
              </w:rPr>
              <w:t>в</w:t>
            </w:r>
            <w:proofErr w:type="gramEnd"/>
            <w:r w:rsidRPr="00075635">
              <w:rPr>
                <w:sz w:val="20"/>
                <w:szCs w:val="20"/>
              </w:rPr>
              <w:t>р</w:t>
            </w:r>
            <w:proofErr w:type="spellEnd"/>
            <w:r w:rsidRPr="00075635">
              <w:rPr>
                <w:sz w:val="20"/>
                <w:szCs w:val="20"/>
              </w:rPr>
              <w:t>.</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 xml:space="preserve">Председатель Совета директоров </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rPr>
              <w:t xml:space="preserve">МФК </w:t>
            </w:r>
            <w:proofErr w:type="spellStart"/>
            <w:r w:rsidRPr="009D6AA8">
              <w:rPr>
                <w:sz w:val="20"/>
              </w:rPr>
              <w:t>Рево</w:t>
            </w:r>
            <w:proofErr w:type="spellEnd"/>
            <w:r w:rsidRPr="009D6AA8">
              <w:rPr>
                <w:sz w:val="20"/>
              </w:rPr>
              <w:t xml:space="preserve"> Технологии </w:t>
            </w:r>
          </w:p>
        </w:tc>
      </w:tr>
      <w:tr w:rsidR="005776D3" w:rsidRPr="00075635"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sz w:val="20"/>
                <w:szCs w:val="22"/>
              </w:rPr>
              <w:t>09.1995</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08.2016</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sz w:val="20"/>
              </w:rPr>
              <w:t>Старший Партнер, руководитель пра</w:t>
            </w:r>
            <w:r w:rsidRPr="009D6AA8">
              <w:rPr>
                <w:sz w:val="20"/>
              </w:rPr>
              <w:t>к</w:t>
            </w:r>
            <w:r w:rsidRPr="009D6AA8">
              <w:rPr>
                <w:sz w:val="20"/>
              </w:rPr>
              <w:t>тики финансовых услуг в России, Це</w:t>
            </w:r>
            <w:r w:rsidRPr="009D6AA8">
              <w:rPr>
                <w:sz w:val="20"/>
              </w:rPr>
              <w:t>н</w:t>
            </w:r>
            <w:r w:rsidRPr="009D6AA8">
              <w:rPr>
                <w:sz w:val="20"/>
              </w:rPr>
              <w:t>тральной и Восточной Европе, СНГ</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proofErr w:type="spellStart"/>
            <w:r w:rsidRPr="009D6AA8">
              <w:rPr>
                <w:sz w:val="20"/>
              </w:rPr>
              <w:t>McKinsey</w:t>
            </w:r>
            <w:proofErr w:type="spellEnd"/>
            <w:r w:rsidRPr="009D6AA8">
              <w:rPr>
                <w:sz w:val="20"/>
              </w:rPr>
              <w:t xml:space="preserve"> &amp; </w:t>
            </w:r>
            <w:proofErr w:type="spellStart"/>
            <w:r w:rsidRPr="009D6AA8">
              <w:rPr>
                <w:sz w:val="20"/>
              </w:rPr>
              <w:t>Co</w:t>
            </w:r>
            <w:proofErr w:type="spellEnd"/>
          </w:p>
        </w:tc>
      </w:tr>
    </w:tbl>
    <w:p w:rsidR="005776D3" w:rsidRPr="00347EBD" w:rsidRDefault="005776D3" w:rsidP="005776D3">
      <w:pPr>
        <w:ind w:firstLine="720"/>
        <w:jc w:val="both"/>
        <w:rPr>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привлекалась.</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занимала</w:t>
            </w:r>
            <w:r w:rsidRPr="00347EBD">
              <w:rPr>
                <w:sz w:val="20"/>
                <w:szCs w:val="20"/>
              </w:rPr>
              <w:t>.</w:t>
            </w:r>
          </w:p>
        </w:tc>
      </w:tr>
    </w:tbl>
    <w:p w:rsidR="005776D3" w:rsidRDefault="005776D3" w:rsidP="005776D3">
      <w:pPr>
        <w:pStyle w:val="em-4"/>
      </w:pPr>
    </w:p>
    <w:p w:rsidR="005776D3" w:rsidRPr="00347EBD" w:rsidRDefault="005776D3" w:rsidP="005776D3">
      <w:pPr>
        <w:pStyle w:val="em-4"/>
      </w:pPr>
    </w:p>
    <w:p w:rsidR="005776D3" w:rsidRPr="0097426A" w:rsidRDefault="005776D3" w:rsidP="005776D3">
      <w:pPr>
        <w:pStyle w:val="em-4"/>
        <w:rPr>
          <w:b/>
          <w:i/>
        </w:rPr>
      </w:pPr>
      <w:r w:rsidRPr="0097426A">
        <w:rPr>
          <w:b/>
          <w:i/>
        </w:rPr>
        <w:t>Сведения о персональном составе Правления кредитной организации – эмитента:</w:t>
      </w:r>
    </w:p>
    <w:p w:rsidR="005776D3" w:rsidRPr="00347EBD" w:rsidRDefault="005776D3" w:rsidP="005776D3">
      <w:pPr>
        <w:pStyle w:val="em-4"/>
        <w:rPr>
          <w:b/>
          <w:i/>
        </w:rPr>
      </w:pPr>
    </w:p>
    <w:tbl>
      <w:tblPr>
        <w:tblpPr w:leftFromText="180" w:rightFromText="180" w:vertAnchor="text" w:horzAnchor="margin" w:tblpY="80"/>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52"/>
        <w:gridCol w:w="3962"/>
      </w:tblGrid>
      <w:tr w:rsidR="005776D3" w:rsidRPr="00347EBD" w:rsidTr="005776D3">
        <w:tc>
          <w:tcPr>
            <w:tcW w:w="6352" w:type="dxa"/>
          </w:tcPr>
          <w:p w:rsidR="005776D3" w:rsidRPr="00347EBD" w:rsidRDefault="005776D3" w:rsidP="005776D3">
            <w:pPr>
              <w:jc w:val="center"/>
              <w:rPr>
                <w:sz w:val="22"/>
                <w:szCs w:val="22"/>
              </w:rPr>
            </w:pPr>
            <w:r w:rsidRPr="00347EBD">
              <w:rPr>
                <w:sz w:val="22"/>
                <w:szCs w:val="22"/>
              </w:rPr>
              <w:t>Фамилия, Имя, Отчество</w:t>
            </w:r>
          </w:p>
        </w:tc>
        <w:tc>
          <w:tcPr>
            <w:tcW w:w="3962" w:type="dxa"/>
          </w:tcPr>
          <w:p w:rsidR="005776D3" w:rsidRPr="00347EBD" w:rsidRDefault="005776D3" w:rsidP="005776D3">
            <w:pPr>
              <w:jc w:val="center"/>
              <w:rPr>
                <w:sz w:val="22"/>
                <w:szCs w:val="22"/>
              </w:rPr>
            </w:pPr>
            <w:r w:rsidRPr="00347EBD">
              <w:rPr>
                <w:sz w:val="22"/>
                <w:szCs w:val="22"/>
              </w:rPr>
              <w:t>Год рождения</w:t>
            </w:r>
          </w:p>
        </w:tc>
      </w:tr>
      <w:tr w:rsidR="005776D3" w:rsidRPr="00347EBD" w:rsidTr="005776D3">
        <w:tc>
          <w:tcPr>
            <w:tcW w:w="6352" w:type="dxa"/>
          </w:tcPr>
          <w:p w:rsidR="005776D3" w:rsidRPr="00347EBD" w:rsidRDefault="005776D3" w:rsidP="005776D3">
            <w:pPr>
              <w:ind w:left="720"/>
              <w:jc w:val="center"/>
              <w:rPr>
                <w:sz w:val="22"/>
                <w:szCs w:val="22"/>
              </w:rPr>
            </w:pPr>
            <w:r w:rsidRPr="00347EBD">
              <w:rPr>
                <w:sz w:val="22"/>
                <w:szCs w:val="22"/>
                <w:lang w:val="en-US"/>
              </w:rPr>
              <w:t>1</w:t>
            </w:r>
          </w:p>
        </w:tc>
        <w:tc>
          <w:tcPr>
            <w:tcW w:w="3962" w:type="dxa"/>
          </w:tcPr>
          <w:p w:rsidR="005776D3" w:rsidRPr="00347EBD" w:rsidRDefault="005776D3" w:rsidP="005776D3">
            <w:pPr>
              <w:jc w:val="center"/>
              <w:rPr>
                <w:sz w:val="22"/>
                <w:szCs w:val="22"/>
                <w:lang w:val="en-US"/>
              </w:rPr>
            </w:pPr>
            <w:r w:rsidRPr="00347EBD">
              <w:rPr>
                <w:sz w:val="22"/>
                <w:szCs w:val="22"/>
                <w:lang w:val="en-US"/>
              </w:rPr>
              <w:t>2</w:t>
            </w:r>
          </w:p>
        </w:tc>
      </w:tr>
      <w:tr w:rsidR="005776D3" w:rsidRPr="00347EBD" w:rsidTr="005776D3">
        <w:tc>
          <w:tcPr>
            <w:tcW w:w="6352" w:type="dxa"/>
          </w:tcPr>
          <w:p w:rsidR="005776D3" w:rsidRPr="00347EBD" w:rsidRDefault="005776D3" w:rsidP="005776D3">
            <w:pPr>
              <w:numPr>
                <w:ilvl w:val="0"/>
                <w:numId w:val="3"/>
              </w:numPr>
              <w:rPr>
                <w:szCs w:val="22"/>
              </w:rPr>
            </w:pPr>
            <w:r>
              <w:rPr>
                <w:szCs w:val="22"/>
              </w:rPr>
              <w:t>Иссопов Эдуард</w:t>
            </w:r>
            <w:r w:rsidRPr="00347EBD">
              <w:rPr>
                <w:szCs w:val="22"/>
              </w:rPr>
              <w:t xml:space="preserve"> Александрович</w:t>
            </w:r>
          </w:p>
        </w:tc>
        <w:tc>
          <w:tcPr>
            <w:tcW w:w="3962" w:type="dxa"/>
          </w:tcPr>
          <w:p w:rsidR="005776D3" w:rsidRPr="00347EBD" w:rsidRDefault="005776D3" w:rsidP="005776D3">
            <w:pPr>
              <w:jc w:val="center"/>
              <w:rPr>
                <w:szCs w:val="22"/>
              </w:rPr>
            </w:pPr>
            <w:r>
              <w:rPr>
                <w:szCs w:val="22"/>
              </w:rPr>
              <w:t>1966 г.</w:t>
            </w:r>
          </w:p>
        </w:tc>
      </w:tr>
      <w:tr w:rsidR="005776D3" w:rsidRPr="00347EBD" w:rsidTr="005776D3">
        <w:tc>
          <w:tcPr>
            <w:tcW w:w="6352" w:type="dxa"/>
          </w:tcPr>
          <w:p w:rsidR="005776D3" w:rsidRPr="00347EBD" w:rsidRDefault="005776D3" w:rsidP="005776D3">
            <w:pPr>
              <w:numPr>
                <w:ilvl w:val="0"/>
                <w:numId w:val="3"/>
              </w:numPr>
            </w:pPr>
            <w:r w:rsidRPr="00347EBD">
              <w:rPr>
                <w:szCs w:val="22"/>
              </w:rPr>
              <w:t xml:space="preserve">Маслов Олег Евгеньевич </w:t>
            </w:r>
          </w:p>
        </w:tc>
        <w:tc>
          <w:tcPr>
            <w:tcW w:w="3962" w:type="dxa"/>
          </w:tcPr>
          <w:p w:rsidR="005776D3" w:rsidRPr="00347EBD" w:rsidRDefault="005776D3" w:rsidP="005776D3">
            <w:pPr>
              <w:jc w:val="center"/>
            </w:pPr>
            <w:r w:rsidRPr="00347EBD">
              <w:rPr>
                <w:szCs w:val="22"/>
              </w:rPr>
              <w:t>1959 г.</w:t>
            </w:r>
          </w:p>
        </w:tc>
      </w:tr>
      <w:tr w:rsidR="005776D3" w:rsidRPr="00347EBD" w:rsidTr="005776D3">
        <w:tc>
          <w:tcPr>
            <w:tcW w:w="6352" w:type="dxa"/>
          </w:tcPr>
          <w:p w:rsidR="005776D3" w:rsidRPr="00347EBD" w:rsidRDefault="005776D3" w:rsidP="005776D3">
            <w:pPr>
              <w:numPr>
                <w:ilvl w:val="0"/>
                <w:numId w:val="3"/>
              </w:numPr>
              <w:rPr>
                <w:szCs w:val="22"/>
              </w:rPr>
            </w:pPr>
            <w:r>
              <w:rPr>
                <w:szCs w:val="22"/>
              </w:rPr>
              <w:t>Резникова Екатерина Григорьевна</w:t>
            </w:r>
          </w:p>
        </w:tc>
        <w:tc>
          <w:tcPr>
            <w:tcW w:w="3962" w:type="dxa"/>
          </w:tcPr>
          <w:p w:rsidR="005776D3" w:rsidRPr="00347EBD" w:rsidRDefault="005776D3" w:rsidP="005776D3">
            <w:pPr>
              <w:jc w:val="center"/>
              <w:rPr>
                <w:szCs w:val="22"/>
              </w:rPr>
            </w:pPr>
            <w:r>
              <w:rPr>
                <w:szCs w:val="22"/>
              </w:rPr>
              <w:t>1980 г.</w:t>
            </w:r>
          </w:p>
        </w:tc>
      </w:tr>
      <w:tr w:rsidR="005776D3" w:rsidRPr="00347EBD" w:rsidTr="005776D3">
        <w:tc>
          <w:tcPr>
            <w:tcW w:w="6352" w:type="dxa"/>
          </w:tcPr>
          <w:p w:rsidR="005776D3" w:rsidRPr="00347EBD" w:rsidRDefault="005776D3" w:rsidP="005776D3">
            <w:pPr>
              <w:numPr>
                <w:ilvl w:val="0"/>
                <w:numId w:val="3"/>
              </w:numPr>
              <w:rPr>
                <w:szCs w:val="22"/>
              </w:rPr>
            </w:pPr>
            <w:r>
              <w:rPr>
                <w:szCs w:val="22"/>
              </w:rPr>
              <w:t xml:space="preserve">Смирнова – </w:t>
            </w:r>
            <w:proofErr w:type="spellStart"/>
            <w:r>
              <w:rPr>
                <w:szCs w:val="22"/>
              </w:rPr>
              <w:t>Крелль</w:t>
            </w:r>
            <w:proofErr w:type="spellEnd"/>
            <w:r>
              <w:rPr>
                <w:szCs w:val="22"/>
              </w:rPr>
              <w:t xml:space="preserve"> Оксана Михайловна </w:t>
            </w:r>
          </w:p>
        </w:tc>
        <w:tc>
          <w:tcPr>
            <w:tcW w:w="3962" w:type="dxa"/>
          </w:tcPr>
          <w:p w:rsidR="005776D3" w:rsidRPr="00347EBD" w:rsidRDefault="005776D3" w:rsidP="005776D3">
            <w:pPr>
              <w:jc w:val="center"/>
              <w:rPr>
                <w:szCs w:val="22"/>
              </w:rPr>
            </w:pPr>
            <w:r>
              <w:rPr>
                <w:szCs w:val="22"/>
              </w:rPr>
              <w:t>1972 г.</w:t>
            </w:r>
          </w:p>
        </w:tc>
      </w:tr>
      <w:tr w:rsidR="005776D3" w:rsidRPr="00347EBD" w:rsidTr="005776D3">
        <w:tc>
          <w:tcPr>
            <w:tcW w:w="6352" w:type="dxa"/>
          </w:tcPr>
          <w:p w:rsidR="005776D3" w:rsidRPr="00347EBD" w:rsidRDefault="005776D3" w:rsidP="005776D3">
            <w:pPr>
              <w:numPr>
                <w:ilvl w:val="0"/>
                <w:numId w:val="3"/>
              </w:numPr>
              <w:rPr>
                <w:szCs w:val="22"/>
              </w:rPr>
            </w:pPr>
            <w:r w:rsidRPr="00347EBD">
              <w:rPr>
                <w:szCs w:val="22"/>
              </w:rPr>
              <w:t>Филатов Илья Валентинович</w:t>
            </w:r>
          </w:p>
        </w:tc>
        <w:tc>
          <w:tcPr>
            <w:tcW w:w="3962" w:type="dxa"/>
          </w:tcPr>
          <w:p w:rsidR="005776D3" w:rsidRPr="00347EBD" w:rsidRDefault="005776D3" w:rsidP="005776D3">
            <w:pPr>
              <w:jc w:val="center"/>
              <w:rPr>
                <w:szCs w:val="22"/>
              </w:rPr>
            </w:pPr>
            <w:r w:rsidRPr="00347EBD">
              <w:rPr>
                <w:szCs w:val="22"/>
              </w:rPr>
              <w:t>1976 г.</w:t>
            </w:r>
          </w:p>
        </w:tc>
      </w:tr>
      <w:tr w:rsidR="005776D3" w:rsidRPr="00347EBD" w:rsidTr="005776D3">
        <w:tc>
          <w:tcPr>
            <w:tcW w:w="6352" w:type="dxa"/>
          </w:tcPr>
          <w:p w:rsidR="005776D3" w:rsidRPr="00347EBD" w:rsidRDefault="005776D3" w:rsidP="005776D3">
            <w:pPr>
              <w:numPr>
                <w:ilvl w:val="0"/>
                <w:numId w:val="3"/>
              </w:numPr>
              <w:rPr>
                <w:szCs w:val="22"/>
              </w:rPr>
            </w:pPr>
            <w:r>
              <w:rPr>
                <w:szCs w:val="22"/>
              </w:rPr>
              <w:t>Шеховцов Николай Олегович</w:t>
            </w:r>
          </w:p>
        </w:tc>
        <w:tc>
          <w:tcPr>
            <w:tcW w:w="3962" w:type="dxa"/>
          </w:tcPr>
          <w:p w:rsidR="005776D3" w:rsidRPr="00347EBD" w:rsidRDefault="005776D3" w:rsidP="005776D3">
            <w:pPr>
              <w:jc w:val="center"/>
              <w:rPr>
                <w:szCs w:val="22"/>
              </w:rPr>
            </w:pPr>
            <w:r>
              <w:rPr>
                <w:szCs w:val="22"/>
              </w:rPr>
              <w:t>1972 г.</w:t>
            </w:r>
          </w:p>
        </w:tc>
      </w:tr>
      <w:tr w:rsidR="005776D3" w:rsidRPr="00347EBD" w:rsidTr="005776D3">
        <w:tc>
          <w:tcPr>
            <w:tcW w:w="6352" w:type="dxa"/>
          </w:tcPr>
          <w:p w:rsidR="005776D3" w:rsidRPr="00347EBD" w:rsidRDefault="005776D3" w:rsidP="005776D3">
            <w:pPr>
              <w:numPr>
                <w:ilvl w:val="0"/>
                <w:numId w:val="3"/>
              </w:numPr>
              <w:rPr>
                <w:szCs w:val="22"/>
              </w:rPr>
            </w:pPr>
            <w:r w:rsidRPr="00347EBD">
              <w:rPr>
                <w:szCs w:val="22"/>
              </w:rPr>
              <w:t>Яценко Михаил Анатольевич</w:t>
            </w:r>
          </w:p>
        </w:tc>
        <w:tc>
          <w:tcPr>
            <w:tcW w:w="3962" w:type="dxa"/>
          </w:tcPr>
          <w:p w:rsidR="005776D3" w:rsidRPr="00347EBD" w:rsidRDefault="005776D3" w:rsidP="005776D3">
            <w:pPr>
              <w:jc w:val="center"/>
              <w:rPr>
                <w:szCs w:val="22"/>
              </w:rPr>
            </w:pPr>
            <w:r w:rsidRPr="00347EBD">
              <w:rPr>
                <w:szCs w:val="22"/>
              </w:rPr>
              <w:t>1975 г.</w:t>
            </w:r>
          </w:p>
        </w:tc>
      </w:tr>
    </w:tbl>
    <w:p w:rsidR="005776D3" w:rsidRPr="00347EBD" w:rsidRDefault="005776D3" w:rsidP="005776D3">
      <w:pPr>
        <w:ind w:firstLine="720"/>
        <w:jc w:val="both"/>
        <w:rPr>
          <w:color w:val="FF0000"/>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648"/>
      </w:tblGrid>
      <w:tr w:rsidR="005776D3" w:rsidRPr="00347EBD" w:rsidTr="005776D3">
        <w:tc>
          <w:tcPr>
            <w:tcW w:w="2700" w:type="dxa"/>
          </w:tcPr>
          <w:p w:rsidR="005776D3" w:rsidRPr="00347EBD" w:rsidRDefault="005776D3" w:rsidP="005776D3">
            <w:pPr>
              <w:pStyle w:val="em-4"/>
              <w:ind w:firstLine="0"/>
            </w:pPr>
            <w:r w:rsidRPr="00347EBD">
              <w:rPr>
                <w:b/>
                <w:bCs/>
              </w:rPr>
              <w:t>Персональный состав</w:t>
            </w:r>
          </w:p>
        </w:tc>
        <w:tc>
          <w:tcPr>
            <w:tcW w:w="7648" w:type="dxa"/>
          </w:tcPr>
          <w:p w:rsidR="005776D3" w:rsidRPr="00347EBD" w:rsidRDefault="005776D3" w:rsidP="005776D3">
            <w:pPr>
              <w:pStyle w:val="em-4"/>
              <w:ind w:firstLine="0"/>
              <w:rPr>
                <w:b/>
              </w:rPr>
            </w:pPr>
            <w:r w:rsidRPr="00347EBD">
              <w:rPr>
                <w:b/>
              </w:rPr>
              <w:t>Правление ПАО «МТС–Банк»</w:t>
            </w:r>
          </w:p>
        </w:tc>
      </w:tr>
      <w:tr w:rsidR="005776D3" w:rsidRPr="00347EBD" w:rsidTr="005776D3">
        <w:tc>
          <w:tcPr>
            <w:tcW w:w="2700" w:type="dxa"/>
          </w:tcPr>
          <w:p w:rsidR="005776D3" w:rsidRPr="00347EBD" w:rsidRDefault="005776D3" w:rsidP="005776D3">
            <w:pPr>
              <w:pStyle w:val="em-6"/>
              <w:jc w:val="center"/>
            </w:pPr>
          </w:p>
        </w:tc>
        <w:tc>
          <w:tcPr>
            <w:tcW w:w="7648" w:type="dxa"/>
          </w:tcPr>
          <w:p w:rsidR="005776D3" w:rsidRPr="00347EBD" w:rsidRDefault="005776D3" w:rsidP="005776D3">
            <w:pPr>
              <w:pStyle w:val="em-6"/>
              <w:jc w:val="center"/>
            </w:pPr>
            <w:r w:rsidRPr="00347EBD">
              <w:rPr>
                <w:bCs/>
              </w:rPr>
              <w:t xml:space="preserve">(указывается наименование органа управления </w:t>
            </w:r>
            <w:r w:rsidRPr="00347EBD">
              <w:rPr>
                <w:bCs/>
              </w:rPr>
              <w:br/>
              <w:t>кредитной организации – эмитента)</w:t>
            </w:r>
          </w:p>
        </w:tc>
      </w:tr>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648" w:type="dxa"/>
          </w:tcPr>
          <w:p w:rsidR="005776D3" w:rsidRPr="00347EBD" w:rsidRDefault="005776D3" w:rsidP="005776D3">
            <w:pPr>
              <w:pStyle w:val="em-4"/>
              <w:ind w:firstLine="0"/>
            </w:pPr>
            <w:r>
              <w:rPr>
                <w:b/>
                <w:bCs/>
                <w:sz w:val="20"/>
                <w:szCs w:val="20"/>
              </w:rPr>
              <w:t>1</w:t>
            </w:r>
            <w:r w:rsidRPr="00347EBD">
              <w:rPr>
                <w:b/>
                <w:bCs/>
                <w:sz w:val="20"/>
                <w:szCs w:val="20"/>
              </w:rPr>
              <w:t xml:space="preserve">. </w:t>
            </w:r>
            <w:r>
              <w:rPr>
                <w:b/>
                <w:bCs/>
                <w:sz w:val="20"/>
                <w:szCs w:val="20"/>
              </w:rPr>
              <w:t>Иссопов Эдуард</w:t>
            </w:r>
            <w:r w:rsidRPr="00347EBD">
              <w:rPr>
                <w:b/>
                <w:bCs/>
                <w:sz w:val="20"/>
                <w:szCs w:val="20"/>
              </w:rPr>
              <w:t xml:space="preserve"> Александрович</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648" w:type="dxa"/>
          </w:tcPr>
          <w:p w:rsidR="005776D3" w:rsidRPr="00347EBD" w:rsidRDefault="005776D3" w:rsidP="005776D3">
            <w:pPr>
              <w:pStyle w:val="em-4"/>
              <w:ind w:firstLine="0"/>
            </w:pPr>
            <w:r>
              <w:t>1966</w:t>
            </w:r>
          </w:p>
        </w:tc>
      </w:tr>
      <w:tr w:rsidR="005776D3" w:rsidRPr="00347EBD" w:rsidTr="005776D3">
        <w:tc>
          <w:tcPr>
            <w:tcW w:w="2700" w:type="dxa"/>
          </w:tcPr>
          <w:p w:rsidR="005776D3" w:rsidRPr="00347EBD" w:rsidRDefault="005776D3" w:rsidP="005776D3">
            <w:pPr>
              <w:pStyle w:val="em-4"/>
              <w:ind w:firstLine="0"/>
            </w:pPr>
            <w:r w:rsidRPr="00347EBD">
              <w:t>Сведения об образовании:</w:t>
            </w:r>
          </w:p>
        </w:tc>
        <w:tc>
          <w:tcPr>
            <w:tcW w:w="7648" w:type="dxa"/>
          </w:tcPr>
          <w:p w:rsidR="005776D3" w:rsidRDefault="005776D3" w:rsidP="005776D3">
            <w:pPr>
              <w:pStyle w:val="em-4"/>
              <w:ind w:firstLine="0"/>
              <w:rPr>
                <w:sz w:val="20"/>
                <w:szCs w:val="16"/>
              </w:rPr>
            </w:pPr>
            <w:r w:rsidRPr="00347EBD">
              <w:rPr>
                <w:sz w:val="20"/>
                <w:szCs w:val="16"/>
              </w:rPr>
              <w:t xml:space="preserve">Высшее. </w:t>
            </w:r>
            <w:r>
              <w:rPr>
                <w:sz w:val="20"/>
                <w:szCs w:val="16"/>
              </w:rPr>
              <w:t xml:space="preserve"> Государственная финансовая академия</w:t>
            </w:r>
          </w:p>
          <w:p w:rsidR="005776D3" w:rsidRPr="00347EBD" w:rsidRDefault="005776D3" w:rsidP="005776D3">
            <w:pPr>
              <w:pStyle w:val="em-4"/>
              <w:ind w:firstLine="0"/>
              <w:rPr>
                <w:sz w:val="20"/>
                <w:szCs w:val="16"/>
              </w:rPr>
            </w:pPr>
            <w:r w:rsidRPr="00347EBD">
              <w:rPr>
                <w:sz w:val="20"/>
                <w:szCs w:val="16"/>
              </w:rPr>
              <w:t xml:space="preserve">Год окончания – </w:t>
            </w:r>
            <w:r>
              <w:rPr>
                <w:sz w:val="20"/>
                <w:szCs w:val="16"/>
              </w:rPr>
              <w:t>1992</w:t>
            </w:r>
          </w:p>
          <w:p w:rsidR="005776D3" w:rsidRPr="00347EBD" w:rsidRDefault="005776D3" w:rsidP="005776D3">
            <w:pPr>
              <w:pStyle w:val="em-4"/>
              <w:ind w:firstLine="0"/>
              <w:rPr>
                <w:sz w:val="20"/>
                <w:szCs w:val="16"/>
              </w:rPr>
            </w:pPr>
            <w:r w:rsidRPr="00347EBD">
              <w:rPr>
                <w:sz w:val="20"/>
                <w:szCs w:val="16"/>
              </w:rPr>
              <w:t>Специальность –</w:t>
            </w:r>
            <w:r>
              <w:rPr>
                <w:sz w:val="20"/>
                <w:szCs w:val="16"/>
              </w:rPr>
              <w:t xml:space="preserve"> </w:t>
            </w:r>
            <w:r w:rsidRPr="00347EBD">
              <w:rPr>
                <w:sz w:val="20"/>
                <w:szCs w:val="20"/>
              </w:rPr>
              <w:t>«Финансы и кредит». Квалификация –  «Экономист».</w:t>
            </w:r>
            <w:r w:rsidRPr="00347EBD">
              <w:rPr>
                <w:sz w:val="20"/>
                <w:szCs w:val="16"/>
              </w:rPr>
              <w:t xml:space="preserve"> </w:t>
            </w: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348" w:type="dxa"/>
        <w:tblInd w:w="-34" w:type="dxa"/>
        <w:tblLook w:val="0000" w:firstRow="0" w:lastRow="0" w:firstColumn="0" w:lastColumn="0" w:noHBand="0" w:noVBand="0"/>
      </w:tblPr>
      <w:tblGrid>
        <w:gridCol w:w="1620"/>
        <w:gridCol w:w="1680"/>
        <w:gridCol w:w="3000"/>
        <w:gridCol w:w="4048"/>
      </w:tblGrid>
      <w:tr w:rsidR="005776D3" w:rsidRPr="00075635" w:rsidTr="005776D3">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завершения работы в дол</w:t>
            </w:r>
            <w:r w:rsidRPr="009D6AA8">
              <w:rPr>
                <w:sz w:val="20"/>
                <w:szCs w:val="22"/>
              </w:rPr>
              <w:t>ж</w:t>
            </w:r>
            <w:r w:rsidRPr="009D6AA8">
              <w:rPr>
                <w:sz w:val="20"/>
                <w:szCs w:val="22"/>
              </w:rPr>
              <w:t>ности</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404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организ</w:t>
            </w:r>
            <w:r w:rsidRPr="009D6AA8">
              <w:rPr>
                <w:sz w:val="20"/>
                <w:szCs w:val="22"/>
              </w:rPr>
              <w:t>а</w:t>
            </w:r>
            <w:r w:rsidRPr="009D6AA8">
              <w:rPr>
                <w:sz w:val="20"/>
                <w:szCs w:val="22"/>
              </w:rPr>
              <w:t>ции</w:t>
            </w:r>
          </w:p>
        </w:tc>
      </w:tr>
      <w:tr w:rsidR="005776D3" w:rsidRPr="00075635" w:rsidTr="005776D3">
        <w:trPr>
          <w:trHeight w:val="300"/>
        </w:trPr>
        <w:tc>
          <w:tcPr>
            <w:tcW w:w="162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404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075635" w:rsidTr="005776D3">
        <w:trPr>
          <w:trHeight w:val="300"/>
        </w:trPr>
        <w:tc>
          <w:tcPr>
            <w:tcW w:w="162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17.02.2016</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0"/>
              </w:rPr>
              <w:t>наст</w:t>
            </w:r>
            <w:proofErr w:type="gramStart"/>
            <w:r w:rsidRPr="009D6AA8">
              <w:rPr>
                <w:sz w:val="20"/>
                <w:szCs w:val="20"/>
              </w:rPr>
              <w:t>.</w:t>
            </w:r>
            <w:proofErr w:type="gramEnd"/>
            <w:r w:rsidRPr="009D6AA8">
              <w:rPr>
                <w:sz w:val="20"/>
                <w:szCs w:val="20"/>
              </w:rPr>
              <w:t xml:space="preserve"> </w:t>
            </w:r>
            <w:proofErr w:type="spellStart"/>
            <w:proofErr w:type="gramStart"/>
            <w:r w:rsidRPr="009D6AA8">
              <w:rPr>
                <w:sz w:val="20"/>
                <w:szCs w:val="20"/>
              </w:rPr>
              <w:t>в</w:t>
            </w:r>
            <w:proofErr w:type="gramEnd"/>
            <w:r w:rsidRPr="009D6AA8">
              <w:rPr>
                <w:sz w:val="20"/>
                <w:szCs w:val="20"/>
              </w:rPr>
              <w:t>р</w:t>
            </w:r>
            <w:proofErr w:type="spellEnd"/>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0"/>
              </w:rPr>
              <w:t>Заместитель Председателя Правления</w:t>
            </w:r>
          </w:p>
        </w:tc>
        <w:tc>
          <w:tcPr>
            <w:tcW w:w="404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0"/>
              </w:rPr>
              <w:t>Публичное акционерное общество «МТС–Банк»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17.02.2016</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rPr>
            </w:pPr>
            <w:r w:rsidRPr="009D6AA8">
              <w:rPr>
                <w:sz w:val="20"/>
                <w:szCs w:val="20"/>
              </w:rPr>
              <w:t>наст</w:t>
            </w:r>
            <w:proofErr w:type="gramStart"/>
            <w:r w:rsidRPr="009D6AA8">
              <w:rPr>
                <w:sz w:val="20"/>
                <w:szCs w:val="20"/>
              </w:rPr>
              <w:t>.</w:t>
            </w:r>
            <w:proofErr w:type="gramEnd"/>
            <w:r w:rsidRPr="009D6AA8">
              <w:rPr>
                <w:sz w:val="20"/>
                <w:szCs w:val="20"/>
              </w:rPr>
              <w:t xml:space="preserve"> </w:t>
            </w:r>
            <w:proofErr w:type="spellStart"/>
            <w:proofErr w:type="gramStart"/>
            <w:r w:rsidRPr="009D6AA8">
              <w:rPr>
                <w:sz w:val="20"/>
                <w:szCs w:val="20"/>
              </w:rPr>
              <w:t>в</w:t>
            </w:r>
            <w:proofErr w:type="gramEnd"/>
            <w:r w:rsidRPr="009D6AA8">
              <w:rPr>
                <w:sz w:val="20"/>
                <w:szCs w:val="20"/>
              </w:rPr>
              <w:t>р</w:t>
            </w:r>
            <w:proofErr w:type="spellEnd"/>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Член Правления</w:t>
            </w:r>
          </w:p>
        </w:tc>
        <w:tc>
          <w:tcPr>
            <w:tcW w:w="404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Публичное акционерное общество «МТС–Банк»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24.11.2015</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rPr>
            </w:pPr>
            <w:r w:rsidRPr="009D6AA8">
              <w:rPr>
                <w:sz w:val="20"/>
                <w:szCs w:val="20"/>
              </w:rPr>
              <w:t>наст</w:t>
            </w:r>
            <w:proofErr w:type="gramStart"/>
            <w:r w:rsidRPr="009D6AA8">
              <w:rPr>
                <w:sz w:val="20"/>
                <w:szCs w:val="20"/>
              </w:rPr>
              <w:t>.</w:t>
            </w:r>
            <w:proofErr w:type="gramEnd"/>
            <w:r w:rsidRPr="009D6AA8">
              <w:rPr>
                <w:sz w:val="20"/>
                <w:szCs w:val="20"/>
              </w:rPr>
              <w:t xml:space="preserve"> </w:t>
            </w:r>
            <w:proofErr w:type="spellStart"/>
            <w:proofErr w:type="gramStart"/>
            <w:r w:rsidRPr="009D6AA8">
              <w:rPr>
                <w:sz w:val="20"/>
                <w:szCs w:val="20"/>
              </w:rPr>
              <w:t>в</w:t>
            </w:r>
            <w:proofErr w:type="gramEnd"/>
            <w:r w:rsidRPr="009D6AA8">
              <w:rPr>
                <w:sz w:val="20"/>
                <w:szCs w:val="20"/>
              </w:rPr>
              <w:t>р</w:t>
            </w:r>
            <w:proofErr w:type="spellEnd"/>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Руководитель розничного би</w:t>
            </w:r>
            <w:r w:rsidRPr="009D6AA8">
              <w:rPr>
                <w:sz w:val="20"/>
                <w:szCs w:val="20"/>
              </w:rPr>
              <w:t>з</w:t>
            </w:r>
            <w:r w:rsidRPr="009D6AA8">
              <w:rPr>
                <w:sz w:val="20"/>
                <w:szCs w:val="20"/>
              </w:rPr>
              <w:t>неса</w:t>
            </w:r>
          </w:p>
        </w:tc>
        <w:tc>
          <w:tcPr>
            <w:tcW w:w="404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0"/>
              </w:rPr>
              <w:t>Публичное акционерное общество «МТС–Банк»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16.04.2015</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24.04.2015</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Коммерческий директор</w:t>
            </w:r>
          </w:p>
        </w:tc>
        <w:tc>
          <w:tcPr>
            <w:tcW w:w="404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Публичное акционерное общество «Восто</w:t>
            </w:r>
            <w:r w:rsidRPr="009D6AA8">
              <w:rPr>
                <w:sz w:val="20"/>
                <w:szCs w:val="22"/>
              </w:rPr>
              <w:t>ч</w:t>
            </w:r>
            <w:r w:rsidRPr="009D6AA8">
              <w:rPr>
                <w:sz w:val="20"/>
                <w:szCs w:val="22"/>
              </w:rPr>
              <w:t>ный экспресс 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03.12.2012</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12.03.2015</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Заместитель Председателя Правления, Член Правления</w:t>
            </w:r>
          </w:p>
        </w:tc>
        <w:tc>
          <w:tcPr>
            <w:tcW w:w="404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Открытое акционерное общество «Росси</w:t>
            </w:r>
            <w:r w:rsidRPr="009D6AA8">
              <w:rPr>
                <w:sz w:val="20"/>
                <w:szCs w:val="22"/>
              </w:rPr>
              <w:t>й</w:t>
            </w:r>
            <w:r w:rsidRPr="009D6AA8">
              <w:rPr>
                <w:sz w:val="20"/>
                <w:szCs w:val="22"/>
              </w:rPr>
              <w:t>ский Сельскохозяйственный банк»</w:t>
            </w:r>
          </w:p>
        </w:tc>
      </w:tr>
    </w:tbl>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gridCol w:w="1134"/>
      </w:tblGrid>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шт.</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привлекался.</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jc w:val="center"/>
      </w:pPr>
    </w:p>
    <w:tbl>
      <w:tblPr>
        <w:tblW w:w="0" w:type="auto"/>
        <w:tblLook w:val="01E0" w:firstRow="1" w:lastRow="1" w:firstColumn="1" w:lastColumn="1" w:noHBand="0" w:noVBand="0"/>
      </w:tblPr>
      <w:tblGrid>
        <w:gridCol w:w="10422"/>
      </w:tblGrid>
      <w:tr w:rsidR="005776D3" w:rsidRPr="00347EBD" w:rsidTr="009D6AA8">
        <w:tc>
          <w:tcPr>
            <w:tcW w:w="10422" w:type="dxa"/>
            <w:shd w:val="clear" w:color="auto" w:fill="auto"/>
          </w:tcPr>
          <w:p w:rsidR="005776D3" w:rsidRPr="00347EBD" w:rsidRDefault="005776D3" w:rsidP="005776D3">
            <w:pPr>
              <w:pStyle w:val="em-4"/>
              <w:rPr>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p w:rsidR="005776D3" w:rsidRPr="00347EBD" w:rsidRDefault="005776D3" w:rsidP="005776D3">
            <w:pPr>
              <w:pStyle w:val="em-4"/>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8"/>
              <w:gridCol w:w="7498"/>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507" w:type="dxa"/>
                </w:tcPr>
                <w:p w:rsidR="005776D3" w:rsidRPr="00347EBD" w:rsidRDefault="005776D3" w:rsidP="005776D3">
                  <w:pPr>
                    <w:pStyle w:val="em-4"/>
                    <w:ind w:firstLine="0"/>
                  </w:pPr>
                  <w:r>
                    <w:rPr>
                      <w:b/>
                      <w:bCs/>
                      <w:sz w:val="20"/>
                      <w:szCs w:val="20"/>
                    </w:rPr>
                    <w:t>2</w:t>
                  </w:r>
                  <w:r w:rsidRPr="00347EBD">
                    <w:rPr>
                      <w:b/>
                      <w:bCs/>
                      <w:sz w:val="20"/>
                      <w:szCs w:val="20"/>
                    </w:rPr>
                    <w:t xml:space="preserve">. Маслов Олег Евгеньевич </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507" w:type="dxa"/>
                </w:tcPr>
                <w:p w:rsidR="005776D3" w:rsidRPr="00347EBD" w:rsidRDefault="005776D3" w:rsidP="005776D3">
                  <w:pPr>
                    <w:pStyle w:val="em-4"/>
                    <w:ind w:firstLine="0"/>
                  </w:pPr>
                  <w:r w:rsidRPr="00347EBD">
                    <w:t>1959</w:t>
                  </w:r>
                </w:p>
              </w:tc>
            </w:tr>
            <w:tr w:rsidR="005776D3" w:rsidRPr="00347EBD" w:rsidTr="005776D3">
              <w:tc>
                <w:tcPr>
                  <w:tcW w:w="2700" w:type="dxa"/>
                </w:tcPr>
                <w:p w:rsidR="005776D3" w:rsidRPr="00347EBD" w:rsidRDefault="005776D3" w:rsidP="005776D3">
                  <w:pPr>
                    <w:pStyle w:val="em-4"/>
                    <w:ind w:firstLine="0"/>
                  </w:pPr>
                  <w:r w:rsidRPr="00347EBD">
                    <w:t>Сведения об образовании:</w:t>
                  </w:r>
                </w:p>
              </w:tc>
              <w:tc>
                <w:tcPr>
                  <w:tcW w:w="7507" w:type="dxa"/>
                </w:tcPr>
                <w:p w:rsidR="005776D3" w:rsidRPr="00347EBD" w:rsidRDefault="005776D3" w:rsidP="005776D3">
                  <w:pPr>
                    <w:jc w:val="both"/>
                    <w:rPr>
                      <w:sz w:val="20"/>
                      <w:szCs w:val="20"/>
                    </w:rPr>
                  </w:pPr>
                  <w:r w:rsidRPr="00347EBD">
                    <w:rPr>
                      <w:sz w:val="20"/>
                      <w:szCs w:val="20"/>
                    </w:rPr>
                    <w:t xml:space="preserve">Высшее. Московский финансовый институт. </w:t>
                  </w:r>
                </w:p>
                <w:p w:rsidR="005776D3" w:rsidRPr="00347EBD" w:rsidRDefault="005776D3" w:rsidP="005776D3">
                  <w:pPr>
                    <w:jc w:val="both"/>
                    <w:rPr>
                      <w:sz w:val="20"/>
                      <w:szCs w:val="20"/>
                    </w:rPr>
                  </w:pPr>
                  <w:r w:rsidRPr="00347EBD">
                    <w:rPr>
                      <w:sz w:val="20"/>
                      <w:szCs w:val="20"/>
                    </w:rPr>
                    <w:t>Год окончания –1981</w:t>
                  </w:r>
                </w:p>
                <w:p w:rsidR="005776D3" w:rsidRDefault="005776D3" w:rsidP="005776D3">
                  <w:pPr>
                    <w:pStyle w:val="em-4"/>
                    <w:ind w:firstLine="0"/>
                    <w:rPr>
                      <w:sz w:val="20"/>
                      <w:szCs w:val="20"/>
                    </w:rPr>
                  </w:pPr>
                  <w:r w:rsidRPr="00347EBD">
                    <w:rPr>
                      <w:sz w:val="20"/>
                      <w:szCs w:val="20"/>
                    </w:rPr>
                    <w:t>Специальность – «Финансы и кредит». Квалификация –  «Экономист».</w:t>
                  </w:r>
                </w:p>
                <w:p w:rsidR="005776D3" w:rsidRPr="00347EBD" w:rsidRDefault="005776D3" w:rsidP="005776D3">
                  <w:pPr>
                    <w:pStyle w:val="em-4"/>
                    <w:ind w:firstLine="0"/>
                    <w:rPr>
                      <w:sz w:val="16"/>
                      <w:szCs w:val="16"/>
                    </w:rPr>
                  </w:pP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207" w:type="dxa"/>
              <w:tblLook w:val="0000" w:firstRow="0" w:lastRow="0" w:firstColumn="0" w:lastColumn="0" w:noHBand="0" w:noVBand="0"/>
            </w:tblPr>
            <w:tblGrid>
              <w:gridCol w:w="1620"/>
              <w:gridCol w:w="1680"/>
              <w:gridCol w:w="3000"/>
              <w:gridCol w:w="3907"/>
            </w:tblGrid>
            <w:tr w:rsidR="005776D3" w:rsidRPr="00075635" w:rsidTr="005776D3">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завершения работы в дол</w:t>
                  </w:r>
                  <w:r w:rsidRPr="009D6AA8">
                    <w:rPr>
                      <w:sz w:val="20"/>
                      <w:szCs w:val="22"/>
                    </w:rPr>
                    <w:t>ж</w:t>
                  </w:r>
                  <w:r w:rsidRPr="009D6AA8">
                    <w:rPr>
                      <w:sz w:val="20"/>
                      <w:szCs w:val="22"/>
                    </w:rPr>
                    <w:t>ности</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907"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орган</w:t>
                  </w:r>
                  <w:r w:rsidRPr="009D6AA8">
                    <w:rPr>
                      <w:sz w:val="20"/>
                      <w:szCs w:val="22"/>
                    </w:rPr>
                    <w:t>и</w:t>
                  </w:r>
                  <w:r w:rsidRPr="009D6AA8">
                    <w:rPr>
                      <w:sz w:val="20"/>
                      <w:szCs w:val="22"/>
                    </w:rPr>
                    <w:t>зации</w:t>
                  </w:r>
                </w:p>
              </w:tc>
            </w:tr>
            <w:tr w:rsidR="005776D3" w:rsidRPr="00075635" w:rsidTr="005776D3">
              <w:trPr>
                <w:trHeight w:val="300"/>
              </w:trPr>
              <w:tc>
                <w:tcPr>
                  <w:tcW w:w="162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907"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09.06.1997</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наст</w:t>
                  </w:r>
                  <w:proofErr w:type="gramStart"/>
                  <w:r w:rsidRPr="009D6AA8">
                    <w:rPr>
                      <w:sz w:val="20"/>
                      <w:szCs w:val="20"/>
                    </w:rPr>
                    <w:t>.</w:t>
                  </w:r>
                  <w:proofErr w:type="gramEnd"/>
                  <w:r w:rsidRPr="009D6AA8">
                    <w:rPr>
                      <w:sz w:val="20"/>
                      <w:szCs w:val="20"/>
                    </w:rPr>
                    <w:t xml:space="preserve"> </w:t>
                  </w:r>
                  <w:proofErr w:type="spellStart"/>
                  <w:proofErr w:type="gramStart"/>
                  <w:r w:rsidRPr="009D6AA8">
                    <w:rPr>
                      <w:sz w:val="20"/>
                      <w:szCs w:val="20"/>
                    </w:rPr>
                    <w:t>в</w:t>
                  </w:r>
                  <w:proofErr w:type="gramEnd"/>
                  <w:r w:rsidRPr="009D6AA8">
                    <w:rPr>
                      <w:sz w:val="20"/>
                      <w:szCs w:val="20"/>
                    </w:rPr>
                    <w:t>р</w:t>
                  </w:r>
                  <w:proofErr w:type="spellEnd"/>
                  <w:r w:rsidRPr="009D6AA8">
                    <w:rPr>
                      <w:sz w:val="20"/>
                      <w:szCs w:val="20"/>
                    </w:rPr>
                    <w:t>.</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Первый заместитель Председ</w:t>
                  </w:r>
                  <w:r w:rsidRPr="009D6AA8">
                    <w:rPr>
                      <w:sz w:val="20"/>
                      <w:szCs w:val="20"/>
                    </w:rPr>
                    <w:t>а</w:t>
                  </w:r>
                  <w:r w:rsidRPr="009D6AA8">
                    <w:rPr>
                      <w:sz w:val="20"/>
                      <w:szCs w:val="20"/>
                    </w:rPr>
                    <w:t>теля Правления</w:t>
                  </w:r>
                </w:p>
              </w:tc>
              <w:tc>
                <w:tcPr>
                  <w:tcW w:w="3907" w:type="dxa"/>
                  <w:tcBorders>
                    <w:top w:val="single" w:sz="4" w:space="0" w:color="auto"/>
                    <w:left w:val="nil"/>
                    <w:bottom w:val="single" w:sz="4" w:space="0" w:color="auto"/>
                    <w:right w:val="single" w:sz="4" w:space="0" w:color="auto"/>
                  </w:tcBorders>
                </w:tcPr>
                <w:p w:rsidR="005776D3" w:rsidRPr="009D6AA8" w:rsidRDefault="005776D3" w:rsidP="005776D3">
                  <w:pPr>
                    <w:jc w:val="center"/>
                    <w:rPr>
                      <w:sz w:val="20"/>
                    </w:rPr>
                  </w:pPr>
                  <w:r w:rsidRPr="009D6AA8">
                    <w:rPr>
                      <w:sz w:val="20"/>
                      <w:szCs w:val="20"/>
                    </w:rPr>
                    <w:t>Публичное акционерное общество «МТС–Банк»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11.03.2000</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наст</w:t>
                  </w:r>
                  <w:proofErr w:type="gramStart"/>
                  <w:r w:rsidRPr="009D6AA8">
                    <w:rPr>
                      <w:sz w:val="20"/>
                      <w:szCs w:val="20"/>
                    </w:rPr>
                    <w:t>.</w:t>
                  </w:r>
                  <w:proofErr w:type="gramEnd"/>
                  <w:r w:rsidRPr="009D6AA8">
                    <w:rPr>
                      <w:sz w:val="20"/>
                      <w:szCs w:val="20"/>
                    </w:rPr>
                    <w:t xml:space="preserve"> </w:t>
                  </w:r>
                  <w:proofErr w:type="spellStart"/>
                  <w:proofErr w:type="gramStart"/>
                  <w:r w:rsidRPr="009D6AA8">
                    <w:rPr>
                      <w:sz w:val="20"/>
                      <w:szCs w:val="20"/>
                    </w:rPr>
                    <w:t>в</w:t>
                  </w:r>
                  <w:proofErr w:type="gramEnd"/>
                  <w:r w:rsidRPr="009D6AA8">
                    <w:rPr>
                      <w:sz w:val="20"/>
                      <w:szCs w:val="20"/>
                    </w:rPr>
                    <w:t>р</w:t>
                  </w:r>
                  <w:proofErr w:type="spellEnd"/>
                  <w:r w:rsidRPr="009D6AA8">
                    <w:rPr>
                      <w:sz w:val="20"/>
                      <w:szCs w:val="20"/>
                    </w:rPr>
                    <w:t>.</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Член Правления</w:t>
                  </w:r>
                </w:p>
              </w:tc>
              <w:tc>
                <w:tcPr>
                  <w:tcW w:w="3907" w:type="dxa"/>
                  <w:tcBorders>
                    <w:top w:val="single" w:sz="4" w:space="0" w:color="auto"/>
                    <w:left w:val="nil"/>
                    <w:bottom w:val="single" w:sz="4" w:space="0" w:color="auto"/>
                    <w:right w:val="single" w:sz="4" w:space="0" w:color="auto"/>
                  </w:tcBorders>
                </w:tcPr>
                <w:p w:rsidR="005776D3" w:rsidRPr="009D6AA8" w:rsidRDefault="005776D3" w:rsidP="005776D3">
                  <w:pPr>
                    <w:jc w:val="center"/>
                    <w:rPr>
                      <w:sz w:val="20"/>
                    </w:rPr>
                  </w:pPr>
                  <w:r w:rsidRPr="009D6AA8">
                    <w:rPr>
                      <w:sz w:val="20"/>
                      <w:szCs w:val="20"/>
                    </w:rPr>
                    <w:t>Публичное акционерное общество «МТС–Банк»</w:t>
                  </w:r>
                </w:p>
              </w:tc>
            </w:tr>
          </w:tbl>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gridCol w:w="993"/>
            </w:tblGrid>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шт.</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206"/>
            </w:tblGrid>
            <w:tr w:rsidR="005776D3" w:rsidRPr="00347EBD" w:rsidTr="005776D3">
              <w:tc>
                <w:tcPr>
                  <w:tcW w:w="10314" w:type="dxa"/>
                </w:tcPr>
                <w:p w:rsidR="005776D3" w:rsidRPr="00347EBD" w:rsidRDefault="005776D3" w:rsidP="005776D3">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9570"/>
            </w:tblGrid>
            <w:tr w:rsidR="005776D3" w:rsidRPr="00347EBD" w:rsidTr="005776D3">
              <w:tc>
                <w:tcPr>
                  <w:tcW w:w="9570" w:type="dxa"/>
                </w:tcPr>
                <w:p w:rsidR="005776D3" w:rsidRPr="00347EBD" w:rsidRDefault="005776D3" w:rsidP="005776D3">
                  <w:pPr>
                    <w:pStyle w:val="em-4"/>
                    <w:rPr>
                      <w:szCs w:val="20"/>
                    </w:rPr>
                  </w:pPr>
                  <w:r w:rsidRPr="00347EBD">
                    <w:rPr>
                      <w:szCs w:val="20"/>
                    </w:rPr>
                    <w:t>К административной или уголовной ответственности не привлекался.</w:t>
                  </w:r>
                </w:p>
              </w:tc>
            </w:tr>
          </w:tbl>
          <w:p w:rsidR="005776D3" w:rsidRPr="00347EBD" w:rsidRDefault="005776D3" w:rsidP="005776D3">
            <w:pPr>
              <w:pStyle w:val="em-4"/>
              <w:rPr>
                <w:sz w:val="24"/>
              </w:rPr>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pPr>
          </w:p>
          <w:tbl>
            <w:tblPr>
              <w:tblW w:w="0" w:type="auto"/>
              <w:tblLook w:val="01E0" w:firstRow="1" w:lastRow="1" w:firstColumn="1" w:lastColumn="1" w:noHBand="0" w:noVBand="0"/>
            </w:tblPr>
            <w:tblGrid>
              <w:gridCol w:w="10206"/>
            </w:tblGrid>
            <w:tr w:rsidR="005776D3" w:rsidRPr="00347EBD" w:rsidTr="005776D3">
              <w:tc>
                <w:tcPr>
                  <w:tcW w:w="10173" w:type="dxa"/>
                </w:tcPr>
                <w:p w:rsidR="005776D3" w:rsidRDefault="005776D3" w:rsidP="005776D3">
                  <w:pPr>
                    <w:pStyle w:val="em-4"/>
                    <w:rPr>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p>
                <w:p w:rsidR="005776D3" w:rsidRDefault="005776D3" w:rsidP="005776D3">
                  <w:pPr>
                    <w:pStyle w:val="em-4"/>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8"/>
                    <w:gridCol w:w="7342"/>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648" w:type="dxa"/>
                      </w:tcPr>
                      <w:p w:rsidR="005776D3" w:rsidRPr="00347EBD" w:rsidRDefault="005776D3" w:rsidP="005776D3">
                        <w:pPr>
                          <w:pStyle w:val="em-4"/>
                          <w:ind w:firstLine="0"/>
                        </w:pPr>
                        <w:r>
                          <w:rPr>
                            <w:b/>
                            <w:bCs/>
                            <w:sz w:val="20"/>
                            <w:szCs w:val="20"/>
                          </w:rPr>
                          <w:t>3</w:t>
                        </w:r>
                        <w:r w:rsidRPr="00347EBD">
                          <w:rPr>
                            <w:b/>
                            <w:bCs/>
                            <w:sz w:val="20"/>
                            <w:szCs w:val="20"/>
                          </w:rPr>
                          <w:t xml:space="preserve">. </w:t>
                        </w:r>
                        <w:r>
                          <w:rPr>
                            <w:b/>
                            <w:bCs/>
                            <w:sz w:val="20"/>
                            <w:szCs w:val="20"/>
                          </w:rPr>
                          <w:t>Резникова Екатерина Георгиевна</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648" w:type="dxa"/>
                      </w:tcPr>
                      <w:p w:rsidR="005776D3" w:rsidRPr="00347EBD" w:rsidRDefault="005776D3" w:rsidP="005776D3">
                        <w:pPr>
                          <w:pStyle w:val="em-4"/>
                          <w:ind w:firstLine="0"/>
                        </w:pPr>
                        <w:r>
                          <w:t>1980</w:t>
                        </w:r>
                      </w:p>
                    </w:tc>
                  </w:tr>
                  <w:tr w:rsidR="005776D3" w:rsidRPr="00347EBD" w:rsidTr="005776D3">
                    <w:tc>
                      <w:tcPr>
                        <w:tcW w:w="2700" w:type="dxa"/>
                      </w:tcPr>
                      <w:p w:rsidR="005776D3" w:rsidRPr="00347EBD" w:rsidRDefault="005776D3" w:rsidP="005776D3">
                        <w:pPr>
                          <w:pStyle w:val="em-4"/>
                          <w:ind w:firstLine="0"/>
                        </w:pPr>
                        <w:r w:rsidRPr="00347EBD">
                          <w:t>Сведения об образов</w:t>
                        </w:r>
                        <w:r w:rsidRPr="00347EBD">
                          <w:t>а</w:t>
                        </w:r>
                        <w:r w:rsidRPr="00347EBD">
                          <w:t>нии:</w:t>
                        </w:r>
                      </w:p>
                    </w:tc>
                    <w:tc>
                      <w:tcPr>
                        <w:tcW w:w="7648" w:type="dxa"/>
                      </w:tcPr>
                      <w:p w:rsidR="005776D3" w:rsidRDefault="005776D3" w:rsidP="005776D3">
                        <w:pPr>
                          <w:pStyle w:val="em-4"/>
                          <w:ind w:firstLine="0"/>
                          <w:rPr>
                            <w:sz w:val="20"/>
                            <w:szCs w:val="16"/>
                          </w:rPr>
                        </w:pPr>
                        <w:r w:rsidRPr="00347EBD">
                          <w:rPr>
                            <w:sz w:val="20"/>
                            <w:szCs w:val="16"/>
                          </w:rPr>
                          <w:t xml:space="preserve">Высшее. </w:t>
                        </w:r>
                        <w:r>
                          <w:rPr>
                            <w:sz w:val="20"/>
                            <w:szCs w:val="16"/>
                          </w:rPr>
                          <w:t xml:space="preserve"> Российский университет дружбы народов</w:t>
                        </w:r>
                      </w:p>
                      <w:p w:rsidR="005776D3" w:rsidRPr="00347EBD" w:rsidRDefault="005776D3" w:rsidP="005776D3">
                        <w:pPr>
                          <w:pStyle w:val="em-4"/>
                          <w:ind w:firstLine="0"/>
                          <w:rPr>
                            <w:sz w:val="20"/>
                            <w:szCs w:val="16"/>
                          </w:rPr>
                        </w:pPr>
                        <w:r w:rsidRPr="00347EBD">
                          <w:rPr>
                            <w:sz w:val="20"/>
                            <w:szCs w:val="16"/>
                          </w:rPr>
                          <w:t xml:space="preserve">Год окончания – </w:t>
                        </w:r>
                        <w:r>
                          <w:rPr>
                            <w:sz w:val="20"/>
                            <w:szCs w:val="16"/>
                          </w:rPr>
                          <w:t>2003</w:t>
                        </w:r>
                      </w:p>
                      <w:p w:rsidR="005776D3" w:rsidRDefault="005776D3" w:rsidP="005776D3">
                        <w:pPr>
                          <w:pStyle w:val="em-4"/>
                          <w:ind w:firstLine="0"/>
                          <w:rPr>
                            <w:sz w:val="20"/>
                            <w:szCs w:val="16"/>
                          </w:rPr>
                        </w:pPr>
                        <w:r w:rsidRPr="00347EBD">
                          <w:rPr>
                            <w:sz w:val="20"/>
                            <w:szCs w:val="16"/>
                          </w:rPr>
                          <w:t>Специальность –</w:t>
                        </w:r>
                        <w:r>
                          <w:rPr>
                            <w:sz w:val="20"/>
                            <w:szCs w:val="16"/>
                          </w:rPr>
                          <w:t xml:space="preserve"> </w:t>
                        </w:r>
                        <w:r w:rsidRPr="00347EBD">
                          <w:rPr>
                            <w:sz w:val="20"/>
                            <w:szCs w:val="20"/>
                          </w:rPr>
                          <w:t>«</w:t>
                        </w:r>
                        <w:r>
                          <w:rPr>
                            <w:sz w:val="20"/>
                            <w:szCs w:val="20"/>
                          </w:rPr>
                          <w:t>Мировая экономика</w:t>
                        </w:r>
                        <w:r w:rsidRPr="00347EBD">
                          <w:rPr>
                            <w:sz w:val="20"/>
                            <w:szCs w:val="20"/>
                          </w:rPr>
                          <w:t>». Квалификация –  «</w:t>
                        </w:r>
                        <w:r>
                          <w:rPr>
                            <w:sz w:val="20"/>
                            <w:szCs w:val="20"/>
                          </w:rPr>
                          <w:t>магистр экономики</w:t>
                        </w:r>
                        <w:r w:rsidRPr="00347EBD">
                          <w:rPr>
                            <w:sz w:val="20"/>
                            <w:szCs w:val="20"/>
                          </w:rPr>
                          <w:t>».</w:t>
                        </w:r>
                        <w:r w:rsidRPr="00347EBD">
                          <w:rPr>
                            <w:sz w:val="20"/>
                            <w:szCs w:val="16"/>
                          </w:rPr>
                          <w:t xml:space="preserve"> </w:t>
                        </w:r>
                      </w:p>
                      <w:p w:rsidR="005776D3" w:rsidRPr="003059D9" w:rsidRDefault="005776D3" w:rsidP="005776D3">
                        <w:pPr>
                          <w:pStyle w:val="em-4"/>
                          <w:ind w:firstLine="0"/>
                          <w:rPr>
                            <w:sz w:val="20"/>
                            <w:szCs w:val="16"/>
                          </w:rPr>
                        </w:pP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093" w:type="dxa"/>
                    <w:tblLook w:val="0000" w:firstRow="0" w:lastRow="0" w:firstColumn="0" w:lastColumn="0" w:noHBand="0" w:noVBand="0"/>
                  </w:tblPr>
                  <w:tblGrid>
                    <w:gridCol w:w="1620"/>
                    <w:gridCol w:w="1680"/>
                    <w:gridCol w:w="3000"/>
                    <w:gridCol w:w="3793"/>
                  </w:tblGrid>
                  <w:tr w:rsidR="005776D3" w:rsidRPr="00075635" w:rsidTr="005776D3">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завершения работы в дол</w:t>
                        </w:r>
                        <w:r w:rsidRPr="009D6AA8">
                          <w:rPr>
                            <w:sz w:val="20"/>
                            <w:szCs w:val="22"/>
                          </w:rPr>
                          <w:t>ж</w:t>
                        </w:r>
                        <w:r w:rsidRPr="009D6AA8">
                          <w:rPr>
                            <w:sz w:val="20"/>
                            <w:szCs w:val="22"/>
                          </w:rPr>
                          <w:t>ности</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w:t>
                        </w:r>
                        <w:r w:rsidRPr="009D6AA8">
                          <w:rPr>
                            <w:sz w:val="20"/>
                            <w:szCs w:val="22"/>
                          </w:rPr>
                          <w:t>а</w:t>
                        </w:r>
                        <w:r w:rsidRPr="009D6AA8">
                          <w:rPr>
                            <w:sz w:val="20"/>
                            <w:szCs w:val="22"/>
                          </w:rPr>
                          <w:t>низации</w:t>
                        </w:r>
                      </w:p>
                    </w:tc>
                  </w:tr>
                  <w:tr w:rsidR="005776D3" w:rsidRPr="00075635" w:rsidTr="005776D3">
                    <w:trPr>
                      <w:trHeight w:val="300"/>
                    </w:trPr>
                    <w:tc>
                      <w:tcPr>
                        <w:tcW w:w="162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075635" w:rsidTr="005776D3">
                    <w:trPr>
                      <w:trHeight w:val="300"/>
                    </w:trPr>
                    <w:tc>
                      <w:tcPr>
                        <w:tcW w:w="162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04.10.2016</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0"/>
                          </w:rPr>
                          <w:t>наст</w:t>
                        </w:r>
                        <w:proofErr w:type="gramStart"/>
                        <w:r w:rsidRPr="009D6AA8">
                          <w:rPr>
                            <w:sz w:val="20"/>
                            <w:szCs w:val="20"/>
                          </w:rPr>
                          <w:t>.</w:t>
                        </w:r>
                        <w:proofErr w:type="gramEnd"/>
                        <w:r w:rsidRPr="009D6AA8">
                          <w:rPr>
                            <w:sz w:val="20"/>
                            <w:szCs w:val="20"/>
                          </w:rPr>
                          <w:t xml:space="preserve"> </w:t>
                        </w:r>
                        <w:proofErr w:type="spellStart"/>
                        <w:proofErr w:type="gramStart"/>
                        <w:r w:rsidRPr="009D6AA8">
                          <w:rPr>
                            <w:sz w:val="20"/>
                            <w:szCs w:val="20"/>
                          </w:rPr>
                          <w:t>в</w:t>
                        </w:r>
                        <w:proofErr w:type="gramEnd"/>
                        <w:r w:rsidRPr="009D6AA8">
                          <w:rPr>
                            <w:sz w:val="20"/>
                            <w:szCs w:val="20"/>
                          </w:rPr>
                          <w:t>р</w:t>
                        </w:r>
                        <w:proofErr w:type="spellEnd"/>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Вице-президент, член Правл</w:t>
                        </w:r>
                        <w:r w:rsidRPr="009D6AA8">
                          <w:rPr>
                            <w:sz w:val="20"/>
                            <w:szCs w:val="22"/>
                          </w:rPr>
                          <w:t>е</w:t>
                        </w:r>
                        <w:r w:rsidRPr="009D6AA8">
                          <w:rPr>
                            <w:sz w:val="20"/>
                            <w:szCs w:val="22"/>
                          </w:rPr>
                          <w:t>ния, Руководитель Блока ро</w:t>
                        </w:r>
                        <w:r w:rsidRPr="009D6AA8">
                          <w:rPr>
                            <w:sz w:val="20"/>
                            <w:szCs w:val="22"/>
                          </w:rPr>
                          <w:t>з</w:t>
                        </w:r>
                        <w:r w:rsidRPr="009D6AA8">
                          <w:rPr>
                            <w:sz w:val="20"/>
                            <w:szCs w:val="22"/>
                          </w:rPr>
                          <w:t>ничных рисков</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Публичное акционерное общество «МТС–Банк»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01.10.2014</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rPr>
                        </w:pPr>
                        <w:r w:rsidRPr="009D6AA8">
                          <w:rPr>
                            <w:sz w:val="20"/>
                            <w:szCs w:val="20"/>
                          </w:rPr>
                          <w:t>03.10.2016</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Руководитель Блока розничных рисков</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Публичное акционерное общество «МТС–Банк»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19.06.2014</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rPr>
                        </w:pPr>
                        <w:r w:rsidRPr="009D6AA8">
                          <w:rPr>
                            <w:sz w:val="20"/>
                          </w:rPr>
                          <w:t>31.09.2014</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Советник Председателя Пра</w:t>
                        </w:r>
                        <w:r w:rsidRPr="009D6AA8">
                          <w:rPr>
                            <w:sz w:val="20"/>
                            <w:szCs w:val="22"/>
                          </w:rPr>
                          <w:t>в</w:t>
                        </w:r>
                        <w:r w:rsidRPr="009D6AA8">
                          <w:rPr>
                            <w:sz w:val="20"/>
                            <w:szCs w:val="22"/>
                          </w:rPr>
                          <w:t>ления</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Публичное акционерное общество «МТС–Банк»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03.12.2013</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05.06.2014</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Директор по управлению ри</w:t>
                        </w:r>
                        <w:r w:rsidRPr="009D6AA8">
                          <w:rPr>
                            <w:sz w:val="20"/>
                            <w:szCs w:val="22"/>
                          </w:rPr>
                          <w:t>с</w:t>
                        </w:r>
                        <w:r w:rsidRPr="009D6AA8">
                          <w:rPr>
                            <w:sz w:val="20"/>
                            <w:szCs w:val="22"/>
                          </w:rPr>
                          <w:t>ками, член Правления</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Открытое акционерное общество Банк «Открытие»</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28.08.2012</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02.12.2013</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Начальник Департамента управления рисками розничного и малого бизнеса</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Открытое акционерное общество Банк «Открытие»</w:t>
                        </w:r>
                      </w:p>
                    </w:tc>
                  </w:tr>
                </w:tbl>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8"/>
                    <w:gridCol w:w="2493"/>
                    <w:gridCol w:w="1109"/>
                  </w:tblGrid>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категории (типа), которые могут быть приобретены в результате осуществления прав по принадлежащим опционам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шт.</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w:t>
                        </w:r>
                        <w:r w:rsidRPr="00347EBD">
                          <w:rPr>
                            <w:sz w:val="22"/>
                            <w:szCs w:val="22"/>
                          </w:rPr>
                          <w:t>и</w:t>
                        </w:r>
                        <w:r w:rsidRPr="00347EBD">
                          <w:rPr>
                            <w:sz w:val="22"/>
                            <w:szCs w:val="22"/>
                          </w:rPr>
                          <w:t>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w:t>
                        </w:r>
                        <w:r w:rsidRPr="00347EBD">
                          <w:rPr>
                            <w:sz w:val="22"/>
                            <w:szCs w:val="22"/>
                          </w:rPr>
                          <w:t>и</w:t>
                        </w:r>
                        <w:r w:rsidRPr="00347EBD">
                          <w:rPr>
                            <w:sz w:val="22"/>
                            <w:szCs w:val="22"/>
                          </w:rPr>
                          <w:t>симого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w:t>
                        </w:r>
                        <w:r w:rsidRPr="00347EBD">
                          <w:rPr>
                            <w:sz w:val="22"/>
                            <w:szCs w:val="22"/>
                          </w:rPr>
                          <w:t>т</w:t>
                        </w:r>
                        <w:r w:rsidRPr="00347EBD">
                          <w:rPr>
                            <w:sz w:val="22"/>
                            <w:szCs w:val="22"/>
                          </w:rPr>
                          <w:t>ной организации – эмитента каждой категории (типа), которые могут быть приобретены в результате осуществления прав по принадлежащим опционам дочернего или зависимого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Характер любых родственных связей с иными лицами, входящими в состав органов управл</w:t>
                  </w:r>
                  <w:r w:rsidRPr="00347EBD">
                    <w:rPr>
                      <w:b/>
                      <w:i/>
                    </w:rPr>
                    <w:t>е</w:t>
                  </w:r>
                  <w:r w:rsidRPr="00347EBD">
                    <w:rPr>
                      <w:b/>
                      <w:i/>
                    </w:rPr>
                    <w:t xml:space="preserve">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w:t>
                  </w:r>
                  <w:r w:rsidRPr="00347EBD">
                    <w:rPr>
                      <w:b/>
                      <w:i/>
                    </w:rPr>
                    <w:t>е</w:t>
                  </w:r>
                  <w:r w:rsidRPr="00347EBD">
                    <w:rPr>
                      <w:b/>
                      <w:i/>
                    </w:rPr>
                    <w:t>ятельностью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9990"/>
                  </w:tblGrid>
                  <w:tr w:rsidR="005776D3" w:rsidRPr="00347EBD" w:rsidTr="005776D3">
                    <w:tc>
                      <w:tcPr>
                        <w:tcW w:w="10314" w:type="dxa"/>
                      </w:tcPr>
                      <w:p w:rsidR="005776D3" w:rsidRPr="00347EBD" w:rsidRDefault="005776D3" w:rsidP="005776D3">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w:t>
                  </w:r>
                  <w:r w:rsidRPr="00347EBD">
                    <w:rPr>
                      <w:b/>
                      <w:i/>
                    </w:rPr>
                    <w:t>а</w:t>
                  </w:r>
                  <w:r w:rsidRPr="00347EBD">
                    <w:rPr>
                      <w:b/>
                      <w:i/>
                    </w:rPr>
                    <w:t>сти финансов, налогов и сборов, рынка ценных бумаг или уголовной ответственности (наличии с</w:t>
                  </w:r>
                  <w:r w:rsidRPr="00347EBD">
                    <w:rPr>
                      <w:b/>
                      <w:i/>
                    </w:rPr>
                    <w:t>у</w:t>
                  </w:r>
                  <w:r w:rsidRPr="00347EBD">
                    <w:rPr>
                      <w:b/>
                      <w:i/>
                    </w:rPr>
                    <w:t>димости)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9990"/>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w:t>
                        </w:r>
                        <w:r>
                          <w:rPr>
                            <w:szCs w:val="20"/>
                          </w:rPr>
                          <w:t>а</w:t>
                        </w:r>
                        <w:r w:rsidRPr="00347EBD">
                          <w:rPr>
                            <w:szCs w:val="20"/>
                          </w:rPr>
                          <w:t>с</w:t>
                        </w:r>
                        <w:r>
                          <w:rPr>
                            <w:szCs w:val="20"/>
                          </w:rPr>
                          <w:t>ь</w:t>
                        </w:r>
                        <w:r w:rsidRPr="00347EBD">
                          <w:rPr>
                            <w:szCs w:val="20"/>
                          </w:rPr>
                          <w:t>.</w:t>
                        </w:r>
                      </w:p>
                    </w:tc>
                  </w:tr>
                </w:tbl>
                <w:p w:rsidR="005776D3" w:rsidRPr="00347EBD" w:rsidRDefault="005776D3" w:rsidP="005776D3">
                  <w:pPr>
                    <w:pStyle w:val="em-4"/>
                  </w:pPr>
                </w:p>
                <w:p w:rsidR="005776D3"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w:t>
                  </w:r>
                  <w:r w:rsidRPr="00347EBD">
                    <w:rPr>
                      <w:b/>
                      <w:i/>
                    </w:rPr>
                    <w:t>о</w:t>
                  </w:r>
                  <w:r w:rsidRPr="00347EBD">
                    <w:rPr>
                      <w:b/>
                      <w:i/>
                    </w:rPr>
                    <w:t>ятельности (банкротстве):</w:t>
                  </w:r>
                </w:p>
                <w:p w:rsidR="005776D3" w:rsidRDefault="005776D3" w:rsidP="005776D3">
                  <w:pPr>
                    <w:pStyle w:val="em-4"/>
                    <w:rPr>
                      <w:b/>
                      <w:i/>
                    </w:rPr>
                  </w:pPr>
                </w:p>
                <w:p w:rsidR="005776D3" w:rsidRDefault="005776D3" w:rsidP="005776D3">
                  <w:pPr>
                    <w:pStyle w:val="em-4"/>
                    <w:rPr>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Pr>
                      <w:szCs w:val="20"/>
                    </w:rPr>
                    <w:t>а</w:t>
                  </w:r>
                  <w:r w:rsidRPr="00347EBD">
                    <w:rPr>
                      <w:szCs w:val="20"/>
                    </w:rPr>
                    <w:t>.</w:t>
                  </w:r>
                </w:p>
                <w:p w:rsidR="005776D3" w:rsidRDefault="005776D3" w:rsidP="005776D3">
                  <w:pPr>
                    <w:pStyle w:val="em-4"/>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5"/>
                    <w:gridCol w:w="7345"/>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648" w:type="dxa"/>
                      </w:tcPr>
                      <w:p w:rsidR="005776D3" w:rsidRPr="00347EBD" w:rsidRDefault="005776D3" w:rsidP="005776D3">
                        <w:pPr>
                          <w:pStyle w:val="em-4"/>
                          <w:ind w:firstLine="0"/>
                        </w:pPr>
                        <w:r>
                          <w:rPr>
                            <w:b/>
                            <w:bCs/>
                            <w:sz w:val="20"/>
                            <w:szCs w:val="20"/>
                          </w:rPr>
                          <w:t>4</w:t>
                        </w:r>
                        <w:r w:rsidRPr="00347EBD">
                          <w:rPr>
                            <w:b/>
                            <w:bCs/>
                            <w:sz w:val="20"/>
                            <w:szCs w:val="20"/>
                          </w:rPr>
                          <w:t xml:space="preserve">. </w:t>
                        </w:r>
                        <w:r>
                          <w:rPr>
                            <w:b/>
                            <w:bCs/>
                            <w:sz w:val="20"/>
                            <w:szCs w:val="20"/>
                          </w:rPr>
                          <w:t xml:space="preserve">Смирнова – </w:t>
                        </w:r>
                        <w:proofErr w:type="spellStart"/>
                        <w:r>
                          <w:rPr>
                            <w:b/>
                            <w:bCs/>
                            <w:sz w:val="20"/>
                            <w:szCs w:val="20"/>
                          </w:rPr>
                          <w:t>Крелль</w:t>
                        </w:r>
                        <w:proofErr w:type="spellEnd"/>
                        <w:r>
                          <w:rPr>
                            <w:b/>
                            <w:bCs/>
                            <w:sz w:val="20"/>
                            <w:szCs w:val="20"/>
                          </w:rPr>
                          <w:t xml:space="preserve"> Оксана Михайловна</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648" w:type="dxa"/>
                      </w:tcPr>
                      <w:p w:rsidR="005776D3" w:rsidRPr="00347EBD" w:rsidRDefault="005776D3" w:rsidP="005776D3">
                        <w:pPr>
                          <w:pStyle w:val="em-4"/>
                          <w:ind w:firstLine="0"/>
                        </w:pPr>
                        <w:r>
                          <w:t>1972</w:t>
                        </w:r>
                      </w:p>
                    </w:tc>
                  </w:tr>
                  <w:tr w:rsidR="005776D3" w:rsidRPr="00347EBD" w:rsidTr="005776D3">
                    <w:tc>
                      <w:tcPr>
                        <w:tcW w:w="2700" w:type="dxa"/>
                      </w:tcPr>
                      <w:p w:rsidR="005776D3" w:rsidRPr="00347EBD" w:rsidRDefault="005776D3" w:rsidP="005776D3">
                        <w:pPr>
                          <w:pStyle w:val="em-4"/>
                          <w:ind w:firstLine="0"/>
                        </w:pPr>
                        <w:r w:rsidRPr="00347EBD">
                          <w:t>Сведения об образов</w:t>
                        </w:r>
                        <w:r w:rsidRPr="00347EBD">
                          <w:t>а</w:t>
                        </w:r>
                        <w:r w:rsidRPr="00347EBD">
                          <w:t>нии:</w:t>
                        </w:r>
                      </w:p>
                    </w:tc>
                    <w:tc>
                      <w:tcPr>
                        <w:tcW w:w="7648" w:type="dxa"/>
                      </w:tcPr>
                      <w:p w:rsidR="005776D3" w:rsidRDefault="005776D3" w:rsidP="005776D3">
                        <w:pPr>
                          <w:pStyle w:val="em-4"/>
                          <w:ind w:firstLine="0"/>
                          <w:rPr>
                            <w:sz w:val="20"/>
                            <w:szCs w:val="16"/>
                          </w:rPr>
                        </w:pPr>
                        <w:r w:rsidRPr="00347EBD">
                          <w:rPr>
                            <w:sz w:val="20"/>
                            <w:szCs w:val="16"/>
                          </w:rPr>
                          <w:t xml:space="preserve">Высшее. </w:t>
                        </w:r>
                        <w:r>
                          <w:rPr>
                            <w:sz w:val="20"/>
                            <w:szCs w:val="16"/>
                          </w:rPr>
                          <w:t xml:space="preserve"> Московский государственный университет путей сообщения</w:t>
                        </w:r>
                      </w:p>
                      <w:p w:rsidR="005776D3" w:rsidRPr="00347EBD" w:rsidRDefault="005776D3" w:rsidP="005776D3">
                        <w:pPr>
                          <w:pStyle w:val="em-4"/>
                          <w:ind w:firstLine="0"/>
                          <w:rPr>
                            <w:sz w:val="20"/>
                            <w:szCs w:val="16"/>
                          </w:rPr>
                        </w:pPr>
                        <w:r w:rsidRPr="00347EBD">
                          <w:rPr>
                            <w:sz w:val="20"/>
                            <w:szCs w:val="16"/>
                          </w:rPr>
                          <w:t xml:space="preserve">Год окончания – </w:t>
                        </w:r>
                        <w:r>
                          <w:rPr>
                            <w:sz w:val="20"/>
                            <w:szCs w:val="16"/>
                          </w:rPr>
                          <w:t>1994</w:t>
                        </w:r>
                      </w:p>
                      <w:p w:rsidR="005776D3" w:rsidRDefault="005776D3" w:rsidP="005776D3">
                        <w:pPr>
                          <w:pStyle w:val="em-4"/>
                          <w:ind w:firstLine="0"/>
                          <w:rPr>
                            <w:sz w:val="20"/>
                            <w:szCs w:val="16"/>
                          </w:rPr>
                        </w:pPr>
                        <w:r w:rsidRPr="00347EBD">
                          <w:rPr>
                            <w:sz w:val="20"/>
                            <w:szCs w:val="16"/>
                          </w:rPr>
                          <w:t>Специальность –</w:t>
                        </w:r>
                        <w:r>
                          <w:rPr>
                            <w:sz w:val="20"/>
                            <w:szCs w:val="16"/>
                          </w:rPr>
                          <w:t xml:space="preserve"> </w:t>
                        </w:r>
                        <w:r w:rsidRPr="00347EBD">
                          <w:rPr>
                            <w:sz w:val="20"/>
                            <w:szCs w:val="20"/>
                          </w:rPr>
                          <w:t>«</w:t>
                        </w:r>
                        <w:r>
                          <w:rPr>
                            <w:sz w:val="20"/>
                            <w:szCs w:val="20"/>
                          </w:rPr>
                          <w:t>Мосты и транспортные тоннели</w:t>
                        </w:r>
                        <w:r w:rsidRPr="00347EBD">
                          <w:rPr>
                            <w:sz w:val="20"/>
                            <w:szCs w:val="20"/>
                          </w:rPr>
                          <w:t>». Квалификация –  «</w:t>
                        </w:r>
                        <w:r>
                          <w:rPr>
                            <w:sz w:val="20"/>
                            <w:szCs w:val="20"/>
                          </w:rPr>
                          <w:t>Инженер-строитель</w:t>
                        </w:r>
                        <w:r w:rsidRPr="00347EBD">
                          <w:rPr>
                            <w:sz w:val="20"/>
                            <w:szCs w:val="20"/>
                          </w:rPr>
                          <w:t>».</w:t>
                        </w:r>
                        <w:r w:rsidRPr="00347EBD">
                          <w:rPr>
                            <w:sz w:val="20"/>
                            <w:szCs w:val="16"/>
                          </w:rPr>
                          <w:t xml:space="preserve"> </w:t>
                        </w:r>
                      </w:p>
                      <w:p w:rsidR="005776D3" w:rsidRPr="003059D9" w:rsidRDefault="005776D3" w:rsidP="005776D3">
                        <w:pPr>
                          <w:pStyle w:val="em-4"/>
                          <w:ind w:firstLine="0"/>
                          <w:rPr>
                            <w:sz w:val="20"/>
                            <w:szCs w:val="16"/>
                          </w:rPr>
                        </w:pPr>
                        <w:r>
                          <w:rPr>
                            <w:sz w:val="20"/>
                            <w:szCs w:val="16"/>
                          </w:rPr>
                          <w:t>Негосударственное образовательное учреждение «Международный институт м</w:t>
                        </w:r>
                        <w:r>
                          <w:rPr>
                            <w:sz w:val="20"/>
                            <w:szCs w:val="16"/>
                          </w:rPr>
                          <w:t>е</w:t>
                        </w:r>
                        <w:r>
                          <w:rPr>
                            <w:sz w:val="20"/>
                            <w:szCs w:val="16"/>
                          </w:rPr>
                          <w:t xml:space="preserve">неджмента ЛИНК» </w:t>
                        </w:r>
                        <w:r w:rsidRPr="00193E42">
                          <w:rPr>
                            <w:sz w:val="20"/>
                            <w:szCs w:val="16"/>
                          </w:rPr>
                          <w:t>(</w:t>
                        </w:r>
                        <w:r>
                          <w:rPr>
                            <w:sz w:val="20"/>
                            <w:szCs w:val="16"/>
                            <w:lang w:val="en-US"/>
                          </w:rPr>
                          <w:t>British</w:t>
                        </w:r>
                        <w:r w:rsidRPr="00193E42">
                          <w:rPr>
                            <w:sz w:val="20"/>
                            <w:szCs w:val="16"/>
                          </w:rPr>
                          <w:t xml:space="preserve"> </w:t>
                        </w:r>
                        <w:r>
                          <w:rPr>
                            <w:sz w:val="20"/>
                            <w:szCs w:val="16"/>
                            <w:lang w:val="en-US"/>
                          </w:rPr>
                          <w:t>Open</w:t>
                        </w:r>
                        <w:r w:rsidRPr="00193E42">
                          <w:rPr>
                            <w:sz w:val="20"/>
                            <w:szCs w:val="16"/>
                          </w:rPr>
                          <w:t xml:space="preserve"> </w:t>
                        </w:r>
                        <w:r>
                          <w:rPr>
                            <w:sz w:val="20"/>
                            <w:szCs w:val="16"/>
                            <w:lang w:val="en-US"/>
                          </w:rPr>
                          <w:t>University</w:t>
                        </w:r>
                        <w:r w:rsidRPr="00193E42">
                          <w:rPr>
                            <w:sz w:val="20"/>
                            <w:szCs w:val="16"/>
                          </w:rPr>
                          <w:t>)</w:t>
                        </w:r>
                        <w:r>
                          <w:rPr>
                            <w:sz w:val="20"/>
                            <w:szCs w:val="16"/>
                          </w:rPr>
                          <w:t xml:space="preserve">, 2009. </w:t>
                        </w:r>
                        <w:r>
                          <w:rPr>
                            <w:sz w:val="20"/>
                            <w:szCs w:val="16"/>
                            <w:lang w:val="en-US"/>
                          </w:rPr>
                          <w:t>Master</w:t>
                        </w:r>
                        <w:r w:rsidRPr="003059D9">
                          <w:rPr>
                            <w:sz w:val="20"/>
                            <w:szCs w:val="16"/>
                          </w:rPr>
                          <w:t xml:space="preserve"> </w:t>
                        </w:r>
                        <w:r>
                          <w:rPr>
                            <w:sz w:val="20"/>
                            <w:szCs w:val="16"/>
                            <w:lang w:val="en-US"/>
                          </w:rPr>
                          <w:t>of</w:t>
                        </w:r>
                        <w:r w:rsidRPr="003059D9">
                          <w:rPr>
                            <w:sz w:val="20"/>
                            <w:szCs w:val="16"/>
                          </w:rPr>
                          <w:t xml:space="preserve"> </w:t>
                        </w:r>
                        <w:r>
                          <w:rPr>
                            <w:sz w:val="20"/>
                            <w:szCs w:val="16"/>
                            <w:lang w:val="en-US"/>
                          </w:rPr>
                          <w:t>Business</w:t>
                        </w:r>
                        <w:r w:rsidRPr="003059D9">
                          <w:rPr>
                            <w:sz w:val="20"/>
                            <w:szCs w:val="16"/>
                          </w:rPr>
                          <w:t xml:space="preserve"> </w:t>
                        </w:r>
                        <w:r>
                          <w:rPr>
                            <w:sz w:val="20"/>
                            <w:szCs w:val="16"/>
                            <w:lang w:val="en-US"/>
                          </w:rPr>
                          <w:t>Administr</w:t>
                        </w:r>
                        <w:r>
                          <w:rPr>
                            <w:sz w:val="20"/>
                            <w:szCs w:val="16"/>
                            <w:lang w:val="en-US"/>
                          </w:rPr>
                          <w:t>a</w:t>
                        </w:r>
                        <w:r>
                          <w:rPr>
                            <w:sz w:val="20"/>
                            <w:szCs w:val="16"/>
                            <w:lang w:val="en-US"/>
                          </w:rPr>
                          <w:t>tion</w:t>
                        </w: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093" w:type="dxa"/>
                    <w:tblLook w:val="0000" w:firstRow="0" w:lastRow="0" w:firstColumn="0" w:lastColumn="0" w:noHBand="0" w:noVBand="0"/>
                  </w:tblPr>
                  <w:tblGrid>
                    <w:gridCol w:w="1620"/>
                    <w:gridCol w:w="1680"/>
                    <w:gridCol w:w="3000"/>
                    <w:gridCol w:w="3793"/>
                  </w:tblGrid>
                  <w:tr w:rsidR="005776D3" w:rsidRPr="00075635" w:rsidTr="005776D3">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завершения работы в дол</w:t>
                        </w:r>
                        <w:r w:rsidRPr="009D6AA8">
                          <w:rPr>
                            <w:sz w:val="20"/>
                            <w:szCs w:val="22"/>
                          </w:rPr>
                          <w:t>ж</w:t>
                        </w:r>
                        <w:r w:rsidRPr="009D6AA8">
                          <w:rPr>
                            <w:sz w:val="20"/>
                            <w:szCs w:val="22"/>
                          </w:rPr>
                          <w:t>ности</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w:t>
                        </w:r>
                        <w:r w:rsidRPr="009D6AA8">
                          <w:rPr>
                            <w:sz w:val="20"/>
                            <w:szCs w:val="22"/>
                          </w:rPr>
                          <w:t>а</w:t>
                        </w:r>
                        <w:r w:rsidRPr="009D6AA8">
                          <w:rPr>
                            <w:sz w:val="20"/>
                            <w:szCs w:val="22"/>
                          </w:rPr>
                          <w:t>низации</w:t>
                        </w:r>
                      </w:p>
                    </w:tc>
                  </w:tr>
                  <w:tr w:rsidR="005776D3" w:rsidRPr="00075635" w:rsidTr="005776D3">
                    <w:trPr>
                      <w:trHeight w:val="300"/>
                    </w:trPr>
                    <w:tc>
                      <w:tcPr>
                        <w:tcW w:w="162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075635" w:rsidTr="005776D3">
                    <w:trPr>
                      <w:trHeight w:val="300"/>
                    </w:trPr>
                    <w:tc>
                      <w:tcPr>
                        <w:tcW w:w="162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14.03.2016</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0"/>
                          </w:rPr>
                          <w:t>наст</w:t>
                        </w:r>
                        <w:proofErr w:type="gramStart"/>
                        <w:r w:rsidRPr="009D6AA8">
                          <w:rPr>
                            <w:sz w:val="20"/>
                            <w:szCs w:val="20"/>
                          </w:rPr>
                          <w:t>.</w:t>
                        </w:r>
                        <w:proofErr w:type="gramEnd"/>
                        <w:r w:rsidRPr="009D6AA8">
                          <w:rPr>
                            <w:sz w:val="20"/>
                            <w:szCs w:val="20"/>
                          </w:rPr>
                          <w:t xml:space="preserve"> </w:t>
                        </w:r>
                        <w:proofErr w:type="spellStart"/>
                        <w:proofErr w:type="gramStart"/>
                        <w:r w:rsidRPr="009D6AA8">
                          <w:rPr>
                            <w:sz w:val="20"/>
                            <w:szCs w:val="20"/>
                          </w:rPr>
                          <w:t>в</w:t>
                        </w:r>
                        <w:proofErr w:type="gramEnd"/>
                        <w:r w:rsidRPr="009D6AA8">
                          <w:rPr>
                            <w:sz w:val="20"/>
                            <w:szCs w:val="20"/>
                          </w:rPr>
                          <w:t>р</w:t>
                        </w:r>
                        <w:proofErr w:type="spellEnd"/>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0"/>
                          </w:rPr>
                          <w:t>Вице-президент, Руководитель Информационно-технологического блока</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0"/>
                          </w:rPr>
                          <w:t>Публичное акционерное общество «МТС–Банк»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lang w:val="en-US"/>
                          </w:rPr>
                          <w:t>16</w:t>
                        </w:r>
                        <w:r w:rsidRPr="009D6AA8">
                          <w:rPr>
                            <w:sz w:val="20"/>
                            <w:szCs w:val="20"/>
                          </w:rPr>
                          <w:t>.0</w:t>
                        </w:r>
                        <w:r w:rsidRPr="009D6AA8">
                          <w:rPr>
                            <w:sz w:val="20"/>
                            <w:szCs w:val="20"/>
                            <w:lang w:val="en-US"/>
                          </w:rPr>
                          <w:t>6</w:t>
                        </w:r>
                        <w:r w:rsidRPr="009D6AA8">
                          <w:rPr>
                            <w:sz w:val="20"/>
                            <w:szCs w:val="20"/>
                          </w:rPr>
                          <w:t>.2016</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rPr>
                        </w:pPr>
                        <w:r w:rsidRPr="009D6AA8">
                          <w:rPr>
                            <w:sz w:val="20"/>
                            <w:szCs w:val="20"/>
                          </w:rPr>
                          <w:t>наст</w:t>
                        </w:r>
                        <w:proofErr w:type="gramStart"/>
                        <w:r w:rsidRPr="009D6AA8">
                          <w:rPr>
                            <w:sz w:val="20"/>
                            <w:szCs w:val="20"/>
                          </w:rPr>
                          <w:t>.</w:t>
                        </w:r>
                        <w:proofErr w:type="gramEnd"/>
                        <w:r w:rsidRPr="009D6AA8">
                          <w:rPr>
                            <w:sz w:val="20"/>
                            <w:szCs w:val="20"/>
                          </w:rPr>
                          <w:t xml:space="preserve"> </w:t>
                        </w:r>
                        <w:proofErr w:type="spellStart"/>
                        <w:proofErr w:type="gramStart"/>
                        <w:r w:rsidRPr="009D6AA8">
                          <w:rPr>
                            <w:sz w:val="20"/>
                            <w:szCs w:val="20"/>
                          </w:rPr>
                          <w:t>в</w:t>
                        </w:r>
                        <w:proofErr w:type="gramEnd"/>
                        <w:r w:rsidRPr="009D6AA8">
                          <w:rPr>
                            <w:sz w:val="20"/>
                            <w:szCs w:val="20"/>
                          </w:rPr>
                          <w:t>р</w:t>
                        </w:r>
                        <w:proofErr w:type="spellEnd"/>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Член Правления</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Публичное акционерное общество «МТС–Банк»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04.12.2013</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rPr>
                        </w:pPr>
                        <w:r w:rsidRPr="009D6AA8">
                          <w:rPr>
                            <w:sz w:val="20"/>
                          </w:rPr>
                          <w:t>11.03.2016</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Генеральный директор</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Общество с ограниченной ответственн</w:t>
                        </w:r>
                        <w:r w:rsidRPr="009D6AA8">
                          <w:rPr>
                            <w:sz w:val="20"/>
                            <w:szCs w:val="22"/>
                          </w:rPr>
                          <w:t>о</w:t>
                        </w:r>
                        <w:r w:rsidRPr="009D6AA8">
                          <w:rPr>
                            <w:sz w:val="20"/>
                            <w:szCs w:val="22"/>
                          </w:rPr>
                          <w:t>стью «</w:t>
                        </w:r>
                        <w:proofErr w:type="spellStart"/>
                        <w:r w:rsidRPr="009D6AA8">
                          <w:rPr>
                            <w:sz w:val="20"/>
                            <w:szCs w:val="22"/>
                          </w:rPr>
                          <w:t>Интервейл</w:t>
                        </w:r>
                        <w:proofErr w:type="spellEnd"/>
                        <w:r w:rsidRPr="009D6AA8">
                          <w:rPr>
                            <w:sz w:val="20"/>
                            <w:szCs w:val="22"/>
                          </w:rPr>
                          <w:t>»</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09.10.2012</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29.11.2013</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Заместитель Председателя Правления по технологиям</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Закрытое акционерное общество «Свя</w:t>
                        </w:r>
                        <w:r w:rsidRPr="009D6AA8">
                          <w:rPr>
                            <w:sz w:val="20"/>
                            <w:szCs w:val="22"/>
                          </w:rPr>
                          <w:t>з</w:t>
                        </w:r>
                        <w:r w:rsidRPr="009D6AA8">
                          <w:rPr>
                            <w:sz w:val="20"/>
                            <w:szCs w:val="22"/>
                          </w:rPr>
                          <w:t>ной Банк»</w:t>
                        </w:r>
                      </w:p>
                    </w:tc>
                  </w:tr>
                </w:tbl>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8"/>
                    <w:gridCol w:w="2493"/>
                    <w:gridCol w:w="1109"/>
                  </w:tblGrid>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категории (типа), которые могут быть приобретены в результате осуществления прав по принадлежащим опционам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шт.</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w:t>
                        </w:r>
                        <w:r w:rsidRPr="00347EBD">
                          <w:rPr>
                            <w:sz w:val="22"/>
                            <w:szCs w:val="22"/>
                          </w:rPr>
                          <w:t>и</w:t>
                        </w:r>
                        <w:r w:rsidRPr="00347EBD">
                          <w:rPr>
                            <w:sz w:val="22"/>
                            <w:szCs w:val="22"/>
                          </w:rPr>
                          <w:t>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w:t>
                        </w:r>
                        <w:r w:rsidRPr="00347EBD">
                          <w:rPr>
                            <w:sz w:val="22"/>
                            <w:szCs w:val="22"/>
                          </w:rPr>
                          <w:t>и</w:t>
                        </w:r>
                        <w:r w:rsidRPr="00347EBD">
                          <w:rPr>
                            <w:sz w:val="22"/>
                            <w:szCs w:val="22"/>
                          </w:rPr>
                          <w:t>симого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w:t>
                        </w:r>
                        <w:r w:rsidRPr="00347EBD">
                          <w:rPr>
                            <w:sz w:val="22"/>
                            <w:szCs w:val="22"/>
                          </w:rPr>
                          <w:t>т</w:t>
                        </w:r>
                        <w:r w:rsidRPr="00347EBD">
                          <w:rPr>
                            <w:sz w:val="22"/>
                            <w:szCs w:val="22"/>
                          </w:rPr>
                          <w:t>ной организации – эмитента каждой категории (типа), которые могут быть приобретены в результате осуществления прав по принадлежащим опционам дочернего или зависимого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Характер любых родственных связей с иными лицами, входящими в состав органов управл</w:t>
                  </w:r>
                  <w:r w:rsidRPr="00347EBD">
                    <w:rPr>
                      <w:b/>
                      <w:i/>
                    </w:rPr>
                    <w:t>е</w:t>
                  </w:r>
                  <w:r w:rsidRPr="00347EBD">
                    <w:rPr>
                      <w:b/>
                      <w:i/>
                    </w:rPr>
                    <w:t xml:space="preserve">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w:t>
                  </w:r>
                  <w:r w:rsidRPr="00347EBD">
                    <w:rPr>
                      <w:b/>
                      <w:i/>
                    </w:rPr>
                    <w:t>е</w:t>
                  </w:r>
                  <w:r w:rsidRPr="00347EBD">
                    <w:rPr>
                      <w:b/>
                      <w:i/>
                    </w:rPr>
                    <w:t>ятельностью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9990"/>
                  </w:tblGrid>
                  <w:tr w:rsidR="005776D3" w:rsidRPr="00347EBD" w:rsidTr="005776D3">
                    <w:tc>
                      <w:tcPr>
                        <w:tcW w:w="10314" w:type="dxa"/>
                      </w:tcPr>
                      <w:p w:rsidR="005776D3" w:rsidRPr="00347EBD" w:rsidRDefault="005776D3" w:rsidP="005776D3">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w:t>
                  </w:r>
                  <w:r w:rsidRPr="00347EBD">
                    <w:rPr>
                      <w:b/>
                      <w:i/>
                    </w:rPr>
                    <w:t>а</w:t>
                  </w:r>
                  <w:r w:rsidRPr="00347EBD">
                    <w:rPr>
                      <w:b/>
                      <w:i/>
                    </w:rPr>
                    <w:t>сти финансов, налогов и сборов, рынка ценных бумаг или уголовной ответственности (наличии с</w:t>
                  </w:r>
                  <w:r w:rsidRPr="00347EBD">
                    <w:rPr>
                      <w:b/>
                      <w:i/>
                    </w:rPr>
                    <w:t>у</w:t>
                  </w:r>
                  <w:r w:rsidRPr="00347EBD">
                    <w:rPr>
                      <w:b/>
                      <w:i/>
                    </w:rPr>
                    <w:t>димости)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9990"/>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w:t>
                        </w:r>
                        <w:r>
                          <w:rPr>
                            <w:szCs w:val="20"/>
                          </w:rPr>
                          <w:t>а</w:t>
                        </w:r>
                        <w:r w:rsidRPr="00347EBD">
                          <w:rPr>
                            <w:szCs w:val="20"/>
                          </w:rPr>
                          <w:t>с</w:t>
                        </w:r>
                        <w:r>
                          <w:rPr>
                            <w:szCs w:val="20"/>
                          </w:rPr>
                          <w:t>ь</w:t>
                        </w:r>
                        <w:r w:rsidRPr="00347EBD">
                          <w:rPr>
                            <w:szCs w:val="20"/>
                          </w:rPr>
                          <w:t>.</w:t>
                        </w:r>
                      </w:p>
                    </w:tc>
                  </w:tr>
                </w:tbl>
                <w:p w:rsidR="005776D3" w:rsidRPr="00347EBD" w:rsidRDefault="005776D3" w:rsidP="005776D3">
                  <w:pPr>
                    <w:pStyle w:val="em-4"/>
                  </w:pPr>
                </w:p>
                <w:p w:rsidR="005776D3"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w:t>
                  </w:r>
                  <w:r w:rsidRPr="00347EBD">
                    <w:rPr>
                      <w:b/>
                      <w:i/>
                    </w:rPr>
                    <w:t>о</w:t>
                  </w:r>
                  <w:r w:rsidRPr="00347EBD">
                    <w:rPr>
                      <w:b/>
                      <w:i/>
                    </w:rPr>
                    <w:t>ятельности (банкротстве):</w:t>
                  </w:r>
                </w:p>
                <w:p w:rsidR="005776D3" w:rsidRDefault="005776D3" w:rsidP="005776D3">
                  <w:pPr>
                    <w:pStyle w:val="em-4"/>
                    <w:rPr>
                      <w:b/>
                      <w:i/>
                    </w:rPr>
                  </w:pPr>
                </w:p>
                <w:p w:rsidR="005776D3" w:rsidRDefault="005776D3" w:rsidP="005776D3">
                  <w:pPr>
                    <w:pStyle w:val="em-4"/>
                    <w:rPr>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Pr>
                      <w:szCs w:val="20"/>
                    </w:rPr>
                    <w:t>а</w:t>
                  </w:r>
                  <w:r w:rsidRPr="00347EBD">
                    <w:rPr>
                      <w:szCs w:val="20"/>
                    </w:rPr>
                    <w:t>.</w:t>
                  </w:r>
                </w:p>
                <w:p w:rsidR="005776D3" w:rsidRPr="006D68E9" w:rsidRDefault="005776D3" w:rsidP="005776D3">
                  <w:pPr>
                    <w:pStyle w:val="em-4"/>
                    <w:rPr>
                      <w:szCs w:val="20"/>
                    </w:rPr>
                  </w:pPr>
                </w:p>
                <w:p w:rsidR="005776D3" w:rsidRPr="00347EBD" w:rsidRDefault="005776D3" w:rsidP="005776D3">
                  <w:pPr>
                    <w:pStyle w:val="em-4"/>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9"/>
                    <w:gridCol w:w="7321"/>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507" w:type="dxa"/>
                      </w:tcPr>
                      <w:p w:rsidR="005776D3" w:rsidRPr="00347EBD" w:rsidRDefault="005776D3" w:rsidP="005776D3">
                        <w:pPr>
                          <w:pStyle w:val="em-4"/>
                          <w:ind w:firstLine="0"/>
                        </w:pPr>
                        <w:r>
                          <w:rPr>
                            <w:b/>
                            <w:bCs/>
                            <w:sz w:val="20"/>
                            <w:szCs w:val="20"/>
                          </w:rPr>
                          <w:t>5</w:t>
                        </w:r>
                        <w:r w:rsidRPr="00347EBD">
                          <w:rPr>
                            <w:b/>
                            <w:bCs/>
                            <w:sz w:val="20"/>
                            <w:szCs w:val="20"/>
                          </w:rPr>
                          <w:t xml:space="preserve">. Филатов Илья Валентинович </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507" w:type="dxa"/>
                      </w:tcPr>
                      <w:p w:rsidR="005776D3" w:rsidRPr="00347EBD" w:rsidRDefault="005776D3" w:rsidP="005776D3">
                        <w:pPr>
                          <w:pStyle w:val="em-4"/>
                          <w:ind w:firstLine="0"/>
                        </w:pPr>
                        <w:r w:rsidRPr="00347EBD">
                          <w:t>1976</w:t>
                        </w:r>
                      </w:p>
                    </w:tc>
                  </w:tr>
                  <w:tr w:rsidR="005776D3" w:rsidRPr="00347EBD" w:rsidTr="005776D3">
                    <w:tc>
                      <w:tcPr>
                        <w:tcW w:w="2700" w:type="dxa"/>
                      </w:tcPr>
                      <w:p w:rsidR="005776D3" w:rsidRPr="00347EBD" w:rsidRDefault="005776D3" w:rsidP="005776D3">
                        <w:pPr>
                          <w:pStyle w:val="em-4"/>
                          <w:ind w:firstLine="0"/>
                        </w:pPr>
                        <w:r w:rsidRPr="00347EBD">
                          <w:t>Сведения об образов</w:t>
                        </w:r>
                        <w:r w:rsidRPr="00347EBD">
                          <w:t>а</w:t>
                        </w:r>
                        <w:r w:rsidRPr="00347EBD">
                          <w:t>нии:</w:t>
                        </w:r>
                      </w:p>
                    </w:tc>
                    <w:tc>
                      <w:tcPr>
                        <w:tcW w:w="7507" w:type="dxa"/>
                      </w:tcPr>
                      <w:p w:rsidR="005776D3" w:rsidRPr="00347EBD" w:rsidRDefault="005776D3" w:rsidP="005776D3">
                        <w:pPr>
                          <w:jc w:val="both"/>
                          <w:rPr>
                            <w:sz w:val="20"/>
                            <w:szCs w:val="20"/>
                          </w:rPr>
                        </w:pPr>
                        <w:r w:rsidRPr="00347EBD">
                          <w:rPr>
                            <w:sz w:val="20"/>
                            <w:szCs w:val="20"/>
                          </w:rPr>
                          <w:t xml:space="preserve">Высшее. </w:t>
                        </w:r>
                        <w:r w:rsidRPr="00347EBD">
                          <w:rPr>
                            <w:bCs/>
                            <w:iCs/>
                            <w:sz w:val="20"/>
                            <w:szCs w:val="18"/>
                          </w:rPr>
                          <w:t>Московская государственная академия водного транспорта</w:t>
                        </w:r>
                        <w:r w:rsidRPr="00347EBD">
                          <w:rPr>
                            <w:sz w:val="20"/>
                            <w:szCs w:val="20"/>
                          </w:rPr>
                          <w:t xml:space="preserve">. </w:t>
                        </w:r>
                      </w:p>
                      <w:p w:rsidR="005776D3" w:rsidRPr="00347EBD" w:rsidRDefault="005776D3" w:rsidP="005776D3">
                        <w:pPr>
                          <w:jc w:val="both"/>
                          <w:rPr>
                            <w:sz w:val="20"/>
                            <w:szCs w:val="20"/>
                          </w:rPr>
                        </w:pPr>
                        <w:r w:rsidRPr="00347EBD">
                          <w:rPr>
                            <w:sz w:val="20"/>
                            <w:szCs w:val="20"/>
                          </w:rPr>
                          <w:t>Год окончания – 1998</w:t>
                        </w:r>
                      </w:p>
                      <w:p w:rsidR="005776D3" w:rsidRPr="00347EBD" w:rsidRDefault="005776D3" w:rsidP="005776D3">
                        <w:pPr>
                          <w:pStyle w:val="em-4"/>
                          <w:ind w:firstLine="0"/>
                          <w:rPr>
                            <w:sz w:val="20"/>
                            <w:szCs w:val="20"/>
                          </w:rPr>
                        </w:pPr>
                        <w:r w:rsidRPr="00347EBD">
                          <w:rPr>
                            <w:sz w:val="20"/>
                            <w:szCs w:val="20"/>
                          </w:rPr>
                          <w:t xml:space="preserve">Специальность – </w:t>
                        </w:r>
                        <w:r w:rsidRPr="00347EBD">
                          <w:rPr>
                            <w:bCs/>
                            <w:iCs/>
                            <w:sz w:val="20"/>
                            <w:szCs w:val="18"/>
                          </w:rPr>
                          <w:t>«Экономика и управление на предприятии /по отрасли водный транспорт/»</w:t>
                        </w:r>
                      </w:p>
                      <w:p w:rsidR="005776D3" w:rsidRPr="00347EBD" w:rsidRDefault="005776D3" w:rsidP="005776D3">
                        <w:pPr>
                          <w:pStyle w:val="em-4"/>
                          <w:ind w:firstLine="0"/>
                          <w:rPr>
                            <w:sz w:val="20"/>
                            <w:szCs w:val="20"/>
                          </w:rPr>
                        </w:pPr>
                        <w:r w:rsidRPr="00347EBD">
                          <w:rPr>
                            <w:sz w:val="20"/>
                            <w:szCs w:val="20"/>
                          </w:rPr>
                          <w:t>Квалификация – «</w:t>
                        </w:r>
                        <w:r w:rsidRPr="00347EBD">
                          <w:rPr>
                            <w:bCs/>
                            <w:iCs/>
                            <w:sz w:val="20"/>
                            <w:szCs w:val="20"/>
                          </w:rPr>
                          <w:t>Экономист-менеджер»</w:t>
                        </w:r>
                        <w:r w:rsidRPr="00347EBD">
                          <w:rPr>
                            <w:sz w:val="20"/>
                            <w:szCs w:val="20"/>
                          </w:rPr>
                          <w:t xml:space="preserve"> </w:t>
                        </w:r>
                      </w:p>
                      <w:p w:rsidR="005776D3" w:rsidRPr="00347EBD" w:rsidRDefault="005776D3" w:rsidP="005776D3">
                        <w:pPr>
                          <w:pStyle w:val="em-4"/>
                          <w:ind w:firstLine="0"/>
                          <w:rPr>
                            <w:sz w:val="16"/>
                            <w:szCs w:val="16"/>
                          </w:rPr>
                        </w:pPr>
                        <w:r w:rsidRPr="00347EBD">
                          <w:rPr>
                            <w:color w:val="000000"/>
                            <w:sz w:val="20"/>
                            <w:szCs w:val="15"/>
                          </w:rPr>
                          <w:t>2009 г. Академия народного хозяйства при Правительстве Российской Федерации, «Мастер делового администрирования в сфере управления финансами организ</w:t>
                        </w:r>
                        <w:r w:rsidRPr="00347EBD">
                          <w:rPr>
                            <w:color w:val="000000"/>
                            <w:sz w:val="20"/>
                            <w:szCs w:val="15"/>
                          </w:rPr>
                          <w:t>а</w:t>
                        </w:r>
                        <w:r w:rsidRPr="00347EBD">
                          <w:rPr>
                            <w:color w:val="000000"/>
                            <w:sz w:val="20"/>
                            <w:szCs w:val="15"/>
                          </w:rPr>
                          <w:t>ции».</w:t>
                        </w: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p w:rsidR="005776D3" w:rsidRDefault="005776D3" w:rsidP="005776D3">
                  <w:pPr>
                    <w:ind w:firstLine="720"/>
                    <w:jc w:val="both"/>
                    <w:rPr>
                      <w:sz w:val="22"/>
                      <w:szCs w:val="22"/>
                    </w:rPr>
                  </w:pPr>
                </w:p>
                <w:tbl>
                  <w:tblPr>
                    <w:tblW w:w="10093" w:type="dxa"/>
                    <w:tblLook w:val="0000" w:firstRow="0" w:lastRow="0" w:firstColumn="0" w:lastColumn="0" w:noHBand="0" w:noVBand="0"/>
                  </w:tblPr>
                  <w:tblGrid>
                    <w:gridCol w:w="1620"/>
                    <w:gridCol w:w="1680"/>
                    <w:gridCol w:w="3000"/>
                    <w:gridCol w:w="3793"/>
                  </w:tblGrid>
                  <w:tr w:rsidR="005776D3" w:rsidRPr="00347EBD" w:rsidTr="005776D3">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завершения работы в дол</w:t>
                        </w:r>
                        <w:r w:rsidRPr="009D6AA8">
                          <w:rPr>
                            <w:sz w:val="20"/>
                            <w:szCs w:val="22"/>
                          </w:rPr>
                          <w:t>ж</w:t>
                        </w:r>
                        <w:r w:rsidRPr="009D6AA8">
                          <w:rPr>
                            <w:sz w:val="20"/>
                            <w:szCs w:val="22"/>
                          </w:rPr>
                          <w:t>ности</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w:t>
                        </w:r>
                        <w:r w:rsidRPr="009D6AA8">
                          <w:rPr>
                            <w:sz w:val="20"/>
                            <w:szCs w:val="22"/>
                          </w:rPr>
                          <w:t>а</w:t>
                        </w:r>
                        <w:r w:rsidRPr="009D6AA8">
                          <w:rPr>
                            <w:sz w:val="20"/>
                            <w:szCs w:val="22"/>
                          </w:rPr>
                          <w:t>низации</w:t>
                        </w:r>
                      </w:p>
                    </w:tc>
                  </w:tr>
                  <w:tr w:rsidR="005776D3" w:rsidRPr="00347EBD" w:rsidTr="005776D3">
                    <w:trPr>
                      <w:trHeight w:val="300"/>
                    </w:trPr>
                    <w:tc>
                      <w:tcPr>
                        <w:tcW w:w="162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347EBD"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11.03.2015</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spellStart"/>
                        <w:proofErr w:type="gramStart"/>
                        <w:r w:rsidRPr="009D6AA8">
                          <w:rPr>
                            <w:color w:val="000000"/>
                            <w:sz w:val="20"/>
                            <w:szCs w:val="22"/>
                          </w:rPr>
                          <w:t>в</w:t>
                        </w:r>
                        <w:proofErr w:type="gramEnd"/>
                        <w:r w:rsidRPr="009D6AA8">
                          <w:rPr>
                            <w:color w:val="000000"/>
                            <w:sz w:val="20"/>
                            <w:szCs w:val="22"/>
                          </w:rPr>
                          <w:t>р</w:t>
                        </w:r>
                        <w:proofErr w:type="spellEnd"/>
                        <w:r w:rsidRPr="009D6AA8">
                          <w:rPr>
                            <w:color w:val="000000"/>
                            <w:sz w:val="20"/>
                            <w:szCs w:val="22"/>
                          </w:rPr>
                          <w:t>.</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color w:val="000000"/>
                            <w:sz w:val="20"/>
                            <w:szCs w:val="22"/>
                          </w:rPr>
                          <w:t>Председатель Правления</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color w:val="000000"/>
                            <w:sz w:val="20"/>
                            <w:szCs w:val="22"/>
                          </w:rPr>
                          <w:t>Публичное акционерное общество «МТС-Банк»</w:t>
                        </w:r>
                      </w:p>
                    </w:tc>
                  </w:tr>
                  <w:tr w:rsidR="005776D3" w:rsidRPr="00347EBD"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075635">
                        <w:pPr>
                          <w:autoSpaceDE w:val="0"/>
                          <w:autoSpaceDN w:val="0"/>
                          <w:adjustRightInd w:val="0"/>
                          <w:spacing w:line="360" w:lineRule="auto"/>
                          <w:jc w:val="center"/>
                          <w:rPr>
                            <w:color w:val="000000"/>
                            <w:sz w:val="20"/>
                            <w:szCs w:val="22"/>
                          </w:rPr>
                        </w:pPr>
                        <w:r w:rsidRPr="009D6AA8">
                          <w:rPr>
                            <w:color w:val="000000"/>
                            <w:sz w:val="20"/>
                            <w:szCs w:val="22"/>
                          </w:rPr>
                          <w:t>29</w:t>
                        </w:r>
                        <w:r w:rsidR="005776D3" w:rsidRPr="009D6AA8">
                          <w:rPr>
                            <w:color w:val="000000"/>
                            <w:sz w:val="20"/>
                            <w:szCs w:val="22"/>
                          </w:rPr>
                          <w:t>.</w:t>
                        </w:r>
                        <w:r w:rsidRPr="009D6AA8">
                          <w:rPr>
                            <w:color w:val="000000"/>
                            <w:sz w:val="20"/>
                            <w:szCs w:val="22"/>
                          </w:rPr>
                          <w:t>06</w:t>
                        </w:r>
                        <w:r w:rsidR="005776D3" w:rsidRPr="009D6AA8">
                          <w:rPr>
                            <w:color w:val="000000"/>
                            <w:sz w:val="20"/>
                            <w:szCs w:val="22"/>
                          </w:rPr>
                          <w:t>.201</w:t>
                        </w:r>
                        <w:r w:rsidRPr="009D6AA8">
                          <w:rPr>
                            <w:color w:val="000000"/>
                            <w:sz w:val="20"/>
                            <w:szCs w:val="22"/>
                          </w:rPr>
                          <w:t>8</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spellStart"/>
                        <w:proofErr w:type="gramStart"/>
                        <w:r w:rsidRPr="009D6AA8">
                          <w:rPr>
                            <w:color w:val="000000"/>
                            <w:sz w:val="20"/>
                            <w:szCs w:val="22"/>
                          </w:rPr>
                          <w:t>в</w:t>
                        </w:r>
                        <w:proofErr w:type="gramEnd"/>
                        <w:r w:rsidRPr="009D6AA8">
                          <w:rPr>
                            <w:color w:val="000000"/>
                            <w:sz w:val="20"/>
                            <w:szCs w:val="22"/>
                          </w:rPr>
                          <w:t>р</w:t>
                        </w:r>
                        <w:proofErr w:type="spellEnd"/>
                        <w:r w:rsidRPr="009D6AA8">
                          <w:rPr>
                            <w:color w:val="000000"/>
                            <w:sz w:val="20"/>
                            <w:szCs w:val="22"/>
                          </w:rPr>
                          <w:t>.</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color w:val="000000"/>
                            <w:sz w:val="20"/>
                            <w:szCs w:val="22"/>
                          </w:rPr>
                          <w:t>Публичное акционерное общество «МТС-Банк»</w:t>
                        </w:r>
                      </w:p>
                    </w:tc>
                  </w:tr>
                  <w:tr w:rsidR="005776D3" w:rsidRPr="00347EBD"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29.04.2016</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spellStart"/>
                        <w:proofErr w:type="gramStart"/>
                        <w:r w:rsidRPr="009D6AA8">
                          <w:rPr>
                            <w:color w:val="000000"/>
                            <w:sz w:val="20"/>
                            <w:szCs w:val="22"/>
                          </w:rPr>
                          <w:t>в</w:t>
                        </w:r>
                        <w:proofErr w:type="gramEnd"/>
                        <w:r w:rsidRPr="009D6AA8">
                          <w:rPr>
                            <w:color w:val="000000"/>
                            <w:sz w:val="20"/>
                            <w:szCs w:val="22"/>
                          </w:rPr>
                          <w:t>р</w:t>
                        </w:r>
                        <w:proofErr w:type="spellEnd"/>
                        <w:r w:rsidRPr="009D6AA8">
                          <w:rPr>
                            <w:color w:val="000000"/>
                            <w:sz w:val="20"/>
                            <w:szCs w:val="22"/>
                          </w:rPr>
                          <w:t>.</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sz w:val="20"/>
                            <w:szCs w:val="22"/>
                          </w:rPr>
                          <w:t>Общество с ограниченной ответственн</w:t>
                        </w:r>
                        <w:r w:rsidRPr="009D6AA8">
                          <w:rPr>
                            <w:sz w:val="20"/>
                            <w:szCs w:val="22"/>
                          </w:rPr>
                          <w:t>о</w:t>
                        </w:r>
                        <w:r w:rsidRPr="009D6AA8">
                          <w:rPr>
                            <w:sz w:val="20"/>
                            <w:szCs w:val="22"/>
                          </w:rPr>
                          <w:t>стью Управляющая Компания «Система Капитал»</w:t>
                        </w:r>
                      </w:p>
                    </w:tc>
                  </w:tr>
                  <w:tr w:rsidR="005776D3" w:rsidRPr="00347EBD"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27.06.2016</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spellStart"/>
                        <w:proofErr w:type="gramStart"/>
                        <w:r w:rsidRPr="009D6AA8">
                          <w:rPr>
                            <w:color w:val="000000"/>
                            <w:sz w:val="20"/>
                            <w:szCs w:val="22"/>
                          </w:rPr>
                          <w:t>в</w:t>
                        </w:r>
                        <w:proofErr w:type="gramEnd"/>
                        <w:r w:rsidRPr="009D6AA8">
                          <w:rPr>
                            <w:color w:val="000000"/>
                            <w:sz w:val="20"/>
                            <w:szCs w:val="22"/>
                          </w:rPr>
                          <w:t>р</w:t>
                        </w:r>
                        <w:proofErr w:type="spellEnd"/>
                        <w:r w:rsidRPr="009D6AA8">
                          <w:rPr>
                            <w:color w:val="000000"/>
                            <w:sz w:val="20"/>
                            <w:szCs w:val="22"/>
                          </w:rPr>
                          <w:t>.</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sz w:val="20"/>
                            <w:szCs w:val="20"/>
                          </w:rPr>
                          <w:t>Акционерное общество «Русская Тел</w:t>
                        </w:r>
                        <w:r w:rsidRPr="009D6AA8">
                          <w:rPr>
                            <w:sz w:val="20"/>
                            <w:szCs w:val="20"/>
                          </w:rPr>
                          <w:t>е</w:t>
                        </w:r>
                        <w:r w:rsidRPr="009D6AA8">
                          <w:rPr>
                            <w:sz w:val="20"/>
                            <w:szCs w:val="20"/>
                          </w:rPr>
                          <w:t>фонная Компания»</w:t>
                        </w:r>
                      </w:p>
                    </w:tc>
                  </w:tr>
                  <w:tr w:rsidR="005776D3" w:rsidRPr="008C2612"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10.06.2015</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spellStart"/>
                        <w:proofErr w:type="gramStart"/>
                        <w:r w:rsidRPr="009D6AA8">
                          <w:rPr>
                            <w:color w:val="000000"/>
                            <w:sz w:val="20"/>
                            <w:szCs w:val="22"/>
                          </w:rPr>
                          <w:t>в</w:t>
                        </w:r>
                        <w:proofErr w:type="gramEnd"/>
                        <w:r w:rsidRPr="009D6AA8">
                          <w:rPr>
                            <w:color w:val="000000"/>
                            <w:sz w:val="20"/>
                            <w:szCs w:val="22"/>
                          </w:rPr>
                          <w:t>р</w:t>
                        </w:r>
                        <w:proofErr w:type="spellEnd"/>
                        <w:r w:rsidRPr="009D6AA8">
                          <w:rPr>
                            <w:color w:val="000000"/>
                            <w:sz w:val="20"/>
                            <w:szCs w:val="22"/>
                          </w:rPr>
                          <w:t>.</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sz w:val="20"/>
                            <w:szCs w:val="20"/>
                            <w:lang w:val="en-US"/>
                          </w:rPr>
                        </w:pPr>
                        <w:r w:rsidRPr="009D6AA8">
                          <w:rPr>
                            <w:sz w:val="20"/>
                            <w:szCs w:val="22"/>
                            <w:lang w:val="en-US"/>
                          </w:rPr>
                          <w:t>EAST–WEST UNITED BANK, S.A. LUXEMBOURG</w:t>
                        </w:r>
                      </w:p>
                    </w:tc>
                  </w:tr>
                  <w:tr w:rsidR="005776D3" w:rsidRPr="00347EBD"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26.12.2014</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spellStart"/>
                        <w:proofErr w:type="gramStart"/>
                        <w:r w:rsidRPr="009D6AA8">
                          <w:rPr>
                            <w:color w:val="000000"/>
                            <w:sz w:val="20"/>
                            <w:szCs w:val="22"/>
                          </w:rPr>
                          <w:t>в</w:t>
                        </w:r>
                        <w:proofErr w:type="gramEnd"/>
                        <w:r w:rsidRPr="009D6AA8">
                          <w:rPr>
                            <w:color w:val="000000"/>
                            <w:sz w:val="20"/>
                            <w:szCs w:val="22"/>
                          </w:rPr>
                          <w:t>р</w:t>
                        </w:r>
                        <w:proofErr w:type="spellEnd"/>
                        <w:r w:rsidRPr="009D6AA8">
                          <w:rPr>
                            <w:color w:val="000000"/>
                            <w:sz w:val="20"/>
                            <w:szCs w:val="22"/>
                          </w:rPr>
                          <w:t>.</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color w:val="000000"/>
                            <w:sz w:val="20"/>
                            <w:szCs w:val="22"/>
                          </w:rPr>
                          <w:t>Член Правления</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color w:val="000000"/>
                            <w:sz w:val="20"/>
                            <w:szCs w:val="22"/>
                          </w:rPr>
                          <w:t>Публичное акционерное общество «МТС-Банк»</w:t>
                        </w:r>
                      </w:p>
                    </w:tc>
                  </w:tr>
                  <w:tr w:rsidR="005776D3" w:rsidRPr="00347EBD"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08.12.2014</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25.12.2014</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color w:val="000000"/>
                            <w:sz w:val="20"/>
                            <w:szCs w:val="22"/>
                          </w:rPr>
                          <w:t>Первый вице-президент</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color w:val="000000"/>
                            <w:sz w:val="20"/>
                            <w:szCs w:val="22"/>
                          </w:rPr>
                          <w:t>Открытое акционерное общество «МТС-Банк»</w:t>
                        </w:r>
                      </w:p>
                    </w:tc>
                  </w:tr>
                  <w:tr w:rsidR="005776D3" w:rsidRPr="00347EBD"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pStyle w:val="30"/>
                          <w:jc w:val="center"/>
                          <w:rPr>
                            <w:rFonts w:ascii="Times New Roman" w:hAnsi="Times New Roman" w:cs="Times New Roman"/>
                            <w:b w:val="0"/>
                            <w:sz w:val="20"/>
                            <w:szCs w:val="22"/>
                          </w:rPr>
                        </w:pPr>
                        <w:bookmarkStart w:id="400" w:name="_Toc506390518"/>
                        <w:r w:rsidRPr="009D6AA8">
                          <w:rPr>
                            <w:rFonts w:ascii="Times New Roman" w:hAnsi="Times New Roman" w:cs="Times New Roman"/>
                            <w:b w:val="0"/>
                            <w:sz w:val="20"/>
                            <w:szCs w:val="22"/>
                          </w:rPr>
                          <w:t>18.02.2014</w:t>
                        </w:r>
                        <w:bookmarkEnd w:id="400"/>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30"/>
                          <w:jc w:val="center"/>
                          <w:rPr>
                            <w:rFonts w:ascii="Times New Roman" w:hAnsi="Times New Roman" w:cs="Times New Roman"/>
                            <w:b w:val="0"/>
                            <w:sz w:val="20"/>
                            <w:szCs w:val="22"/>
                          </w:rPr>
                        </w:pPr>
                        <w:bookmarkStart w:id="401" w:name="_Toc506390519"/>
                        <w:r w:rsidRPr="009D6AA8">
                          <w:rPr>
                            <w:rFonts w:ascii="Times New Roman" w:hAnsi="Times New Roman" w:cs="Times New Roman"/>
                            <w:b w:val="0"/>
                            <w:sz w:val="20"/>
                            <w:szCs w:val="22"/>
                          </w:rPr>
                          <w:t>05.12.2014</w:t>
                        </w:r>
                        <w:bookmarkEnd w:id="401"/>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30"/>
                          <w:jc w:val="center"/>
                          <w:rPr>
                            <w:rFonts w:ascii="Times New Roman" w:hAnsi="Times New Roman" w:cs="Times New Roman"/>
                            <w:b w:val="0"/>
                            <w:sz w:val="20"/>
                            <w:szCs w:val="22"/>
                          </w:rPr>
                        </w:pPr>
                        <w:bookmarkStart w:id="402" w:name="_Toc506390520"/>
                        <w:r w:rsidRPr="009D6AA8">
                          <w:rPr>
                            <w:rFonts w:ascii="Times New Roman" w:hAnsi="Times New Roman" w:cs="Times New Roman"/>
                            <w:b w:val="0"/>
                            <w:sz w:val="20"/>
                            <w:szCs w:val="22"/>
                          </w:rPr>
                          <w:t>Заместитель Председателя Правления</w:t>
                        </w:r>
                        <w:bookmarkEnd w:id="402"/>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30"/>
                          <w:jc w:val="center"/>
                          <w:rPr>
                            <w:rFonts w:ascii="Times New Roman" w:hAnsi="Times New Roman" w:cs="Times New Roman"/>
                            <w:b w:val="0"/>
                            <w:sz w:val="20"/>
                            <w:szCs w:val="22"/>
                          </w:rPr>
                        </w:pPr>
                        <w:bookmarkStart w:id="403" w:name="_Toc506390521"/>
                        <w:r w:rsidRPr="009D6AA8">
                          <w:rPr>
                            <w:rFonts w:ascii="Times New Roman" w:hAnsi="Times New Roman" w:cs="Times New Roman"/>
                            <w:b w:val="0"/>
                            <w:sz w:val="20"/>
                            <w:szCs w:val="22"/>
                          </w:rPr>
                          <w:t>Открытое акционерное общество «УРАЛСИБ»</w:t>
                        </w:r>
                        <w:bookmarkEnd w:id="403"/>
                      </w:p>
                    </w:tc>
                  </w:tr>
                  <w:tr w:rsidR="005776D3" w:rsidRPr="00347EBD"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pStyle w:val="30"/>
                          <w:jc w:val="center"/>
                          <w:rPr>
                            <w:rFonts w:ascii="Times New Roman" w:hAnsi="Times New Roman" w:cs="Times New Roman"/>
                            <w:b w:val="0"/>
                            <w:sz w:val="20"/>
                            <w:szCs w:val="22"/>
                          </w:rPr>
                        </w:pPr>
                        <w:bookmarkStart w:id="404" w:name="_Toc506390522"/>
                        <w:r w:rsidRPr="009D6AA8">
                          <w:rPr>
                            <w:rFonts w:ascii="Times New Roman" w:hAnsi="Times New Roman" w:cs="Times New Roman"/>
                            <w:b w:val="0"/>
                            <w:sz w:val="20"/>
                            <w:szCs w:val="22"/>
                          </w:rPr>
                          <w:t>01.10.2007</w:t>
                        </w:r>
                        <w:bookmarkEnd w:id="404"/>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30"/>
                          <w:jc w:val="center"/>
                          <w:rPr>
                            <w:rFonts w:ascii="Times New Roman" w:hAnsi="Times New Roman" w:cs="Times New Roman"/>
                            <w:b w:val="0"/>
                            <w:sz w:val="20"/>
                            <w:szCs w:val="22"/>
                          </w:rPr>
                        </w:pPr>
                        <w:bookmarkStart w:id="405" w:name="_Toc506390523"/>
                        <w:r w:rsidRPr="009D6AA8">
                          <w:rPr>
                            <w:rFonts w:ascii="Times New Roman" w:hAnsi="Times New Roman" w:cs="Times New Roman"/>
                            <w:b w:val="0"/>
                            <w:sz w:val="20"/>
                            <w:szCs w:val="22"/>
                          </w:rPr>
                          <w:t>17.02.2014</w:t>
                        </w:r>
                        <w:bookmarkEnd w:id="405"/>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30"/>
                          <w:jc w:val="center"/>
                          <w:rPr>
                            <w:rFonts w:ascii="Times New Roman" w:hAnsi="Times New Roman" w:cs="Times New Roman"/>
                            <w:b w:val="0"/>
                            <w:sz w:val="20"/>
                            <w:szCs w:val="22"/>
                          </w:rPr>
                        </w:pPr>
                        <w:bookmarkStart w:id="406" w:name="_Toc506390524"/>
                        <w:r w:rsidRPr="009D6AA8">
                          <w:rPr>
                            <w:rFonts w:ascii="Times New Roman" w:hAnsi="Times New Roman" w:cs="Times New Roman"/>
                            <w:b w:val="0"/>
                            <w:sz w:val="20"/>
                            <w:szCs w:val="22"/>
                          </w:rPr>
                          <w:t>Руководитель Департамента карточного, депозитного и к</w:t>
                        </w:r>
                        <w:r w:rsidRPr="009D6AA8">
                          <w:rPr>
                            <w:rFonts w:ascii="Times New Roman" w:hAnsi="Times New Roman" w:cs="Times New Roman"/>
                            <w:b w:val="0"/>
                            <w:sz w:val="20"/>
                            <w:szCs w:val="22"/>
                          </w:rPr>
                          <w:t>о</w:t>
                        </w:r>
                        <w:r w:rsidRPr="009D6AA8">
                          <w:rPr>
                            <w:rFonts w:ascii="Times New Roman" w:hAnsi="Times New Roman" w:cs="Times New Roman"/>
                            <w:b w:val="0"/>
                            <w:sz w:val="20"/>
                            <w:szCs w:val="22"/>
                          </w:rPr>
                          <w:t>миссионного бизнеса Главной исполнительной дирекции ро</w:t>
                        </w:r>
                        <w:r w:rsidRPr="009D6AA8">
                          <w:rPr>
                            <w:rFonts w:ascii="Times New Roman" w:hAnsi="Times New Roman" w:cs="Times New Roman"/>
                            <w:b w:val="0"/>
                            <w:sz w:val="20"/>
                            <w:szCs w:val="22"/>
                          </w:rPr>
                          <w:t>з</w:t>
                        </w:r>
                        <w:r w:rsidRPr="009D6AA8">
                          <w:rPr>
                            <w:rFonts w:ascii="Times New Roman" w:hAnsi="Times New Roman" w:cs="Times New Roman"/>
                            <w:b w:val="0"/>
                            <w:sz w:val="20"/>
                            <w:szCs w:val="22"/>
                          </w:rPr>
                          <w:t>ничного банковского бизнеса</w:t>
                        </w:r>
                        <w:bookmarkEnd w:id="406"/>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30"/>
                          <w:jc w:val="center"/>
                          <w:rPr>
                            <w:rFonts w:ascii="Times New Roman" w:hAnsi="Times New Roman" w:cs="Times New Roman"/>
                            <w:b w:val="0"/>
                            <w:sz w:val="20"/>
                            <w:szCs w:val="22"/>
                          </w:rPr>
                        </w:pPr>
                        <w:bookmarkStart w:id="407" w:name="_Toc506390525"/>
                        <w:r w:rsidRPr="009D6AA8">
                          <w:rPr>
                            <w:rFonts w:ascii="Times New Roman" w:hAnsi="Times New Roman" w:cs="Times New Roman"/>
                            <w:b w:val="0"/>
                            <w:sz w:val="20"/>
                            <w:szCs w:val="22"/>
                          </w:rPr>
                          <w:t>Открытое акционерное общество «УРАЛСИБ»</w:t>
                        </w:r>
                        <w:bookmarkEnd w:id="407"/>
                      </w:p>
                    </w:tc>
                  </w:tr>
                </w:tbl>
                <w:p w:rsidR="005776D3" w:rsidRDefault="005776D3" w:rsidP="005776D3">
                  <w:pPr>
                    <w:ind w:firstLine="720"/>
                    <w:jc w:val="both"/>
                    <w:rPr>
                      <w:sz w:val="22"/>
                      <w:szCs w:val="22"/>
                    </w:rPr>
                  </w:pP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5"/>
                    <w:gridCol w:w="2396"/>
                    <w:gridCol w:w="1232"/>
                  </w:tblGrid>
                  <w:tr w:rsidR="005776D3" w:rsidRPr="00347EBD" w:rsidTr="005776D3">
                    <w:tc>
                      <w:tcPr>
                        <w:tcW w:w="6465"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эмитента:</w:t>
                        </w:r>
                      </w:p>
                    </w:tc>
                    <w:tc>
                      <w:tcPr>
                        <w:tcW w:w="2396" w:type="dxa"/>
                        <w:vAlign w:val="center"/>
                      </w:tcPr>
                      <w:p w:rsidR="005776D3" w:rsidRPr="00347EBD" w:rsidRDefault="005776D3" w:rsidP="005776D3">
                        <w:pPr>
                          <w:jc w:val="center"/>
                          <w:rPr>
                            <w:sz w:val="22"/>
                            <w:szCs w:val="22"/>
                          </w:rPr>
                        </w:pPr>
                        <w:r w:rsidRPr="00347EBD">
                          <w:rPr>
                            <w:sz w:val="22"/>
                            <w:szCs w:val="22"/>
                          </w:rPr>
                          <w:t>0</w:t>
                        </w:r>
                      </w:p>
                    </w:tc>
                    <w:tc>
                      <w:tcPr>
                        <w:tcW w:w="1232" w:type="dxa"/>
                        <w:vAlign w:val="center"/>
                      </w:tcPr>
                      <w:p w:rsidR="005776D3" w:rsidRPr="00347EBD" w:rsidRDefault="005776D3" w:rsidP="005776D3">
                        <w:pPr>
                          <w:jc w:val="center"/>
                          <w:rPr>
                            <w:sz w:val="22"/>
                            <w:szCs w:val="22"/>
                          </w:rPr>
                        </w:pPr>
                        <w:r w:rsidRPr="00347EBD">
                          <w:t>%</w:t>
                        </w:r>
                      </w:p>
                    </w:tc>
                  </w:tr>
                  <w:tr w:rsidR="005776D3" w:rsidRPr="00347EBD" w:rsidTr="005776D3">
                    <w:tc>
                      <w:tcPr>
                        <w:tcW w:w="6465"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396" w:type="dxa"/>
                        <w:vAlign w:val="center"/>
                      </w:tcPr>
                      <w:p w:rsidR="005776D3" w:rsidRPr="00347EBD" w:rsidRDefault="005776D3" w:rsidP="005776D3">
                        <w:pPr>
                          <w:jc w:val="center"/>
                          <w:rPr>
                            <w:sz w:val="22"/>
                            <w:szCs w:val="22"/>
                          </w:rPr>
                        </w:pPr>
                        <w:r w:rsidRPr="00347EBD">
                          <w:rPr>
                            <w:sz w:val="22"/>
                            <w:szCs w:val="22"/>
                          </w:rPr>
                          <w:t>0</w:t>
                        </w:r>
                      </w:p>
                    </w:tc>
                    <w:tc>
                      <w:tcPr>
                        <w:tcW w:w="1232" w:type="dxa"/>
                        <w:vAlign w:val="center"/>
                      </w:tcPr>
                      <w:p w:rsidR="005776D3" w:rsidRPr="00347EBD" w:rsidRDefault="005776D3" w:rsidP="005776D3">
                        <w:pPr>
                          <w:jc w:val="center"/>
                          <w:rPr>
                            <w:sz w:val="22"/>
                            <w:szCs w:val="22"/>
                          </w:rPr>
                        </w:pPr>
                        <w:r w:rsidRPr="00347EBD">
                          <w:t>%</w:t>
                        </w:r>
                      </w:p>
                    </w:tc>
                  </w:tr>
                  <w:tr w:rsidR="005776D3" w:rsidRPr="00347EBD" w:rsidTr="005776D3">
                    <w:tc>
                      <w:tcPr>
                        <w:tcW w:w="6465"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w:t>
                        </w:r>
                        <w:r w:rsidRPr="00347EBD">
                          <w:rPr>
                            <w:sz w:val="22"/>
                            <w:szCs w:val="22"/>
                          </w:rPr>
                          <w:t>а</w:t>
                        </w:r>
                        <w:r w:rsidRPr="00347EBD">
                          <w:rPr>
                            <w:sz w:val="22"/>
                            <w:szCs w:val="22"/>
                          </w:rPr>
                          <w:t>тегории (типа), которые могут быть приобретены в результате осуществления прав по принадлежащим опционам кредитной о</w:t>
                        </w:r>
                        <w:r w:rsidRPr="00347EBD">
                          <w:rPr>
                            <w:sz w:val="22"/>
                            <w:szCs w:val="22"/>
                          </w:rPr>
                          <w:t>р</w:t>
                        </w:r>
                        <w:r w:rsidRPr="00347EBD">
                          <w:rPr>
                            <w:sz w:val="22"/>
                            <w:szCs w:val="22"/>
                          </w:rPr>
                          <w:t>ганизации – эмитента:</w:t>
                        </w:r>
                      </w:p>
                    </w:tc>
                    <w:tc>
                      <w:tcPr>
                        <w:tcW w:w="2396" w:type="dxa"/>
                        <w:vAlign w:val="center"/>
                      </w:tcPr>
                      <w:p w:rsidR="005776D3" w:rsidRPr="00347EBD" w:rsidRDefault="005776D3" w:rsidP="005776D3">
                        <w:pPr>
                          <w:jc w:val="center"/>
                          <w:rPr>
                            <w:sz w:val="22"/>
                            <w:szCs w:val="22"/>
                          </w:rPr>
                        </w:pPr>
                        <w:r w:rsidRPr="00347EBD">
                          <w:rPr>
                            <w:sz w:val="22"/>
                            <w:szCs w:val="22"/>
                          </w:rPr>
                          <w:t>0</w:t>
                        </w:r>
                      </w:p>
                    </w:tc>
                    <w:tc>
                      <w:tcPr>
                        <w:tcW w:w="123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465"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w:t>
                        </w:r>
                        <w:r w:rsidRPr="00347EBD">
                          <w:rPr>
                            <w:sz w:val="22"/>
                            <w:szCs w:val="22"/>
                          </w:rPr>
                          <w:t>н</w:t>
                        </w:r>
                        <w:r w:rsidRPr="00347EBD">
                          <w:rPr>
                            <w:sz w:val="22"/>
                            <w:szCs w:val="22"/>
                          </w:rPr>
                          <w:t>та</w:t>
                        </w:r>
                      </w:p>
                    </w:tc>
                    <w:tc>
                      <w:tcPr>
                        <w:tcW w:w="2396" w:type="dxa"/>
                        <w:vAlign w:val="center"/>
                      </w:tcPr>
                      <w:p w:rsidR="005776D3" w:rsidRPr="00347EBD" w:rsidRDefault="005776D3" w:rsidP="005776D3">
                        <w:pPr>
                          <w:jc w:val="center"/>
                          <w:rPr>
                            <w:sz w:val="22"/>
                            <w:szCs w:val="22"/>
                          </w:rPr>
                        </w:pPr>
                        <w:r w:rsidRPr="00347EBD">
                          <w:rPr>
                            <w:sz w:val="22"/>
                            <w:szCs w:val="22"/>
                          </w:rPr>
                          <w:t>0</w:t>
                        </w:r>
                      </w:p>
                    </w:tc>
                    <w:tc>
                      <w:tcPr>
                        <w:tcW w:w="1232" w:type="dxa"/>
                        <w:vAlign w:val="center"/>
                      </w:tcPr>
                      <w:p w:rsidR="005776D3" w:rsidRPr="00347EBD" w:rsidRDefault="005776D3" w:rsidP="005776D3">
                        <w:pPr>
                          <w:jc w:val="center"/>
                          <w:rPr>
                            <w:sz w:val="22"/>
                            <w:szCs w:val="22"/>
                          </w:rPr>
                        </w:pPr>
                        <w:r w:rsidRPr="00347EBD">
                          <w:t>%</w:t>
                        </w:r>
                      </w:p>
                    </w:tc>
                  </w:tr>
                  <w:tr w:rsidR="005776D3" w:rsidRPr="00347EBD" w:rsidTr="005776D3">
                    <w:tc>
                      <w:tcPr>
                        <w:tcW w:w="6465"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w:t>
                        </w:r>
                        <w:r w:rsidRPr="00347EBD">
                          <w:rPr>
                            <w:sz w:val="22"/>
                            <w:szCs w:val="22"/>
                          </w:rPr>
                          <w:t>и</w:t>
                        </w:r>
                        <w:r w:rsidRPr="00347EBD">
                          <w:rPr>
                            <w:sz w:val="22"/>
                            <w:szCs w:val="22"/>
                          </w:rPr>
                          <w:t>симого общества кредитной организации – эмитента</w:t>
                        </w:r>
                      </w:p>
                    </w:tc>
                    <w:tc>
                      <w:tcPr>
                        <w:tcW w:w="2396" w:type="dxa"/>
                        <w:vAlign w:val="center"/>
                      </w:tcPr>
                      <w:p w:rsidR="005776D3" w:rsidRPr="00347EBD" w:rsidRDefault="005776D3" w:rsidP="005776D3">
                        <w:pPr>
                          <w:jc w:val="center"/>
                          <w:rPr>
                            <w:sz w:val="22"/>
                            <w:szCs w:val="22"/>
                          </w:rPr>
                        </w:pPr>
                        <w:r w:rsidRPr="00347EBD">
                          <w:rPr>
                            <w:sz w:val="22"/>
                            <w:szCs w:val="22"/>
                          </w:rPr>
                          <w:t>0</w:t>
                        </w:r>
                      </w:p>
                    </w:tc>
                    <w:tc>
                      <w:tcPr>
                        <w:tcW w:w="1232" w:type="dxa"/>
                        <w:vAlign w:val="center"/>
                      </w:tcPr>
                      <w:p w:rsidR="005776D3" w:rsidRPr="00347EBD" w:rsidRDefault="005776D3" w:rsidP="005776D3">
                        <w:pPr>
                          <w:jc w:val="center"/>
                          <w:rPr>
                            <w:sz w:val="22"/>
                            <w:szCs w:val="22"/>
                          </w:rPr>
                        </w:pPr>
                        <w:r w:rsidRPr="00347EBD">
                          <w:t>%</w:t>
                        </w:r>
                      </w:p>
                    </w:tc>
                  </w:tr>
                  <w:tr w:rsidR="005776D3" w:rsidRPr="00347EBD" w:rsidTr="005776D3">
                    <w:tc>
                      <w:tcPr>
                        <w:tcW w:w="6465"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w:t>
                        </w:r>
                        <w:r w:rsidRPr="00347EBD">
                          <w:rPr>
                            <w:sz w:val="22"/>
                            <w:szCs w:val="22"/>
                          </w:rPr>
                          <w:t>д</w:t>
                        </w:r>
                        <w:r w:rsidRPr="00347EBD">
                          <w:rPr>
                            <w:sz w:val="22"/>
                            <w:szCs w:val="22"/>
                          </w:rPr>
                          <w:t>лежащим опционам дочернего или зависимого общества креди</w:t>
                        </w:r>
                        <w:r w:rsidRPr="00347EBD">
                          <w:rPr>
                            <w:sz w:val="22"/>
                            <w:szCs w:val="22"/>
                          </w:rPr>
                          <w:t>т</w:t>
                        </w:r>
                        <w:r w:rsidRPr="00347EBD">
                          <w:rPr>
                            <w:sz w:val="22"/>
                            <w:szCs w:val="22"/>
                          </w:rPr>
                          <w:t>ной организации – эмитента:</w:t>
                        </w:r>
                      </w:p>
                    </w:tc>
                    <w:tc>
                      <w:tcPr>
                        <w:tcW w:w="2396" w:type="dxa"/>
                        <w:vAlign w:val="center"/>
                      </w:tcPr>
                      <w:p w:rsidR="005776D3" w:rsidRPr="00347EBD" w:rsidRDefault="005776D3" w:rsidP="005776D3">
                        <w:pPr>
                          <w:jc w:val="center"/>
                          <w:rPr>
                            <w:sz w:val="22"/>
                            <w:szCs w:val="22"/>
                          </w:rPr>
                        </w:pPr>
                        <w:r w:rsidRPr="00347EBD">
                          <w:rPr>
                            <w:sz w:val="22"/>
                            <w:szCs w:val="22"/>
                          </w:rPr>
                          <w:t>0</w:t>
                        </w:r>
                      </w:p>
                    </w:tc>
                    <w:tc>
                      <w:tcPr>
                        <w:tcW w:w="123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Характер любых родственных связей с иными лицами, входящими в состав органов управл</w:t>
                  </w:r>
                  <w:r w:rsidRPr="00347EBD">
                    <w:rPr>
                      <w:b/>
                      <w:i/>
                    </w:rPr>
                    <w:t>е</w:t>
                  </w:r>
                  <w:r w:rsidRPr="00347EBD">
                    <w:rPr>
                      <w:b/>
                      <w:i/>
                    </w:rPr>
                    <w:t xml:space="preserve">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w:t>
                  </w:r>
                  <w:r w:rsidRPr="00347EBD">
                    <w:rPr>
                      <w:b/>
                      <w:i/>
                    </w:rPr>
                    <w:t>е</w:t>
                  </w:r>
                  <w:r w:rsidRPr="00347EBD">
                    <w:rPr>
                      <w:b/>
                      <w:i/>
                    </w:rPr>
                    <w:t>ятельностью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9990"/>
                  </w:tblGrid>
                  <w:tr w:rsidR="005776D3" w:rsidRPr="00347EBD" w:rsidTr="005776D3">
                    <w:tc>
                      <w:tcPr>
                        <w:tcW w:w="10314" w:type="dxa"/>
                      </w:tcPr>
                      <w:p w:rsidR="005776D3" w:rsidRPr="00347EBD" w:rsidRDefault="005776D3" w:rsidP="005776D3">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rPr>
                      <w:sz w:val="24"/>
                    </w:rPr>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w:t>
                  </w:r>
                  <w:r w:rsidRPr="00347EBD">
                    <w:rPr>
                      <w:b/>
                      <w:i/>
                    </w:rPr>
                    <w:t>а</w:t>
                  </w:r>
                  <w:r w:rsidRPr="00347EBD">
                    <w:rPr>
                      <w:b/>
                      <w:i/>
                    </w:rPr>
                    <w:t>сти финансов, налогов и сборов, рынка ценных бумаг или уголовной ответственности (наличии с</w:t>
                  </w:r>
                  <w:r w:rsidRPr="00347EBD">
                    <w:rPr>
                      <w:b/>
                      <w:i/>
                    </w:rPr>
                    <w:t>у</w:t>
                  </w:r>
                  <w:r w:rsidRPr="00347EBD">
                    <w:rPr>
                      <w:b/>
                      <w:i/>
                    </w:rPr>
                    <w:t>димости)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9990"/>
                  </w:tblGrid>
                  <w:tr w:rsidR="005776D3" w:rsidRPr="00347EBD" w:rsidTr="005776D3">
                    <w:tc>
                      <w:tcPr>
                        <w:tcW w:w="10314" w:type="dxa"/>
                      </w:tcPr>
                      <w:p w:rsidR="005776D3" w:rsidRPr="00347EBD" w:rsidRDefault="005776D3" w:rsidP="005776D3">
                        <w:pPr>
                          <w:pStyle w:val="em-4"/>
                          <w:rPr>
                            <w:szCs w:val="20"/>
                          </w:rPr>
                        </w:pPr>
                        <w:r w:rsidRPr="00347EBD">
                          <w:rPr>
                            <w:szCs w:val="20"/>
                          </w:rPr>
                          <w:t>К административной или уголовной ответственности не привлекался.</w:t>
                        </w:r>
                      </w:p>
                      <w:p w:rsidR="005776D3" w:rsidRPr="00347EBD" w:rsidRDefault="005776D3" w:rsidP="005776D3">
                        <w:pPr>
                          <w:pStyle w:val="em-4"/>
                          <w:rPr>
                            <w:szCs w:val="20"/>
                          </w:rPr>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w:t>
                        </w:r>
                      </w:p>
                      <w:p w:rsidR="005776D3" w:rsidRPr="00347EBD" w:rsidRDefault="005776D3" w:rsidP="005776D3">
                        <w:pPr>
                          <w:pStyle w:val="em-4"/>
                          <w:rPr>
                            <w:sz w:val="20"/>
                            <w:szCs w:val="20"/>
                          </w:rPr>
                        </w:pPr>
                      </w:p>
                    </w:tc>
                  </w:tr>
                </w:tbl>
                <w:p w:rsidR="005776D3" w:rsidRPr="00347EBD" w:rsidRDefault="005776D3" w:rsidP="005776D3">
                  <w:pPr>
                    <w:pStyle w:val="em-4"/>
                    <w:rPr>
                      <w:sz w:val="20"/>
                      <w:szCs w:val="20"/>
                    </w:rPr>
                  </w:pPr>
                </w:p>
              </w:tc>
            </w:tr>
          </w:tbl>
          <w:p w:rsidR="005776D3" w:rsidRPr="00347EBD" w:rsidRDefault="005776D3" w:rsidP="005776D3">
            <w:pPr>
              <w:pStyle w:val="em-4"/>
              <w:rPr>
                <w:szCs w:val="20"/>
              </w:rPr>
            </w:pPr>
          </w:p>
        </w:tc>
      </w:tr>
    </w:tbl>
    <w:p w:rsidR="005776D3" w:rsidRPr="00347EBD" w:rsidRDefault="005776D3" w:rsidP="005776D3">
      <w:pPr>
        <w:pStyle w:val="em-4"/>
        <w:rPr>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p w:rsidR="005776D3" w:rsidRDefault="005776D3" w:rsidP="005776D3">
      <w:pPr>
        <w:pStyle w:val="em-4"/>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473"/>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473" w:type="dxa"/>
          </w:tcPr>
          <w:p w:rsidR="005776D3" w:rsidRPr="00347EBD" w:rsidRDefault="005776D3" w:rsidP="005776D3">
            <w:pPr>
              <w:pStyle w:val="em-4"/>
              <w:ind w:left="-49" w:firstLine="0"/>
            </w:pPr>
            <w:r>
              <w:rPr>
                <w:b/>
                <w:bCs/>
                <w:sz w:val="20"/>
                <w:szCs w:val="20"/>
              </w:rPr>
              <w:t>6</w:t>
            </w:r>
            <w:r w:rsidRPr="00347EBD">
              <w:rPr>
                <w:b/>
                <w:bCs/>
                <w:sz w:val="20"/>
                <w:szCs w:val="20"/>
              </w:rPr>
              <w:t xml:space="preserve">. </w:t>
            </w:r>
            <w:r>
              <w:rPr>
                <w:b/>
                <w:bCs/>
                <w:sz w:val="20"/>
                <w:szCs w:val="20"/>
              </w:rPr>
              <w:t>Шеховцов Николай Олегович</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473" w:type="dxa"/>
          </w:tcPr>
          <w:p w:rsidR="005776D3" w:rsidRPr="00347EBD" w:rsidRDefault="005776D3" w:rsidP="005776D3">
            <w:pPr>
              <w:pStyle w:val="em-4"/>
              <w:ind w:firstLine="0"/>
            </w:pPr>
            <w:r>
              <w:t>1972</w:t>
            </w:r>
          </w:p>
        </w:tc>
      </w:tr>
      <w:tr w:rsidR="005776D3" w:rsidRPr="00F560F6" w:rsidTr="005776D3">
        <w:tc>
          <w:tcPr>
            <w:tcW w:w="2700" w:type="dxa"/>
          </w:tcPr>
          <w:p w:rsidR="005776D3" w:rsidRPr="00347EBD" w:rsidRDefault="005776D3" w:rsidP="005776D3">
            <w:pPr>
              <w:pStyle w:val="em-4"/>
              <w:ind w:firstLine="0"/>
            </w:pPr>
            <w:r w:rsidRPr="00347EBD">
              <w:t>Сведения об образовании:</w:t>
            </w:r>
          </w:p>
        </w:tc>
        <w:tc>
          <w:tcPr>
            <w:tcW w:w="7473" w:type="dxa"/>
          </w:tcPr>
          <w:p w:rsidR="005776D3" w:rsidRDefault="005776D3" w:rsidP="005776D3">
            <w:pPr>
              <w:pStyle w:val="100"/>
              <w:rPr>
                <w:rFonts w:cs="Times New Roman"/>
                <w:szCs w:val="16"/>
              </w:rPr>
            </w:pPr>
            <w:r w:rsidRPr="00347EBD">
              <w:rPr>
                <w:rFonts w:cs="Times New Roman"/>
                <w:szCs w:val="16"/>
              </w:rPr>
              <w:t xml:space="preserve">Высшее.  </w:t>
            </w:r>
            <w:r w:rsidRPr="00347EBD">
              <w:t>Московский Государственный Университет им. М.В. Ломоносова</w:t>
            </w:r>
          </w:p>
          <w:p w:rsidR="005776D3" w:rsidRPr="00347EBD" w:rsidRDefault="005776D3" w:rsidP="005776D3">
            <w:pPr>
              <w:pStyle w:val="100"/>
              <w:rPr>
                <w:rFonts w:cs="Times New Roman"/>
                <w:bCs/>
                <w:iCs/>
                <w:szCs w:val="24"/>
              </w:rPr>
            </w:pPr>
            <w:r w:rsidRPr="00347EBD">
              <w:rPr>
                <w:rFonts w:cs="Times New Roman"/>
                <w:szCs w:val="16"/>
              </w:rPr>
              <w:t>Год окончания –</w:t>
            </w:r>
            <w:r>
              <w:rPr>
                <w:rFonts w:cs="Times New Roman"/>
                <w:szCs w:val="16"/>
              </w:rPr>
              <w:t xml:space="preserve"> 1994</w:t>
            </w:r>
          </w:p>
          <w:p w:rsidR="005776D3" w:rsidRDefault="005776D3" w:rsidP="005776D3">
            <w:pPr>
              <w:pStyle w:val="100"/>
              <w:rPr>
                <w:rFonts w:cs="Times New Roman"/>
                <w:bCs/>
                <w:iCs/>
                <w:szCs w:val="24"/>
              </w:rPr>
            </w:pPr>
            <w:r w:rsidRPr="00347EBD">
              <w:rPr>
                <w:rFonts w:cs="Times New Roman"/>
                <w:bCs/>
                <w:iCs/>
                <w:szCs w:val="24"/>
              </w:rPr>
              <w:t xml:space="preserve">Квалификация – </w:t>
            </w:r>
            <w:r>
              <w:rPr>
                <w:rFonts w:cs="Times New Roman"/>
                <w:bCs/>
                <w:iCs/>
                <w:szCs w:val="24"/>
              </w:rPr>
              <w:t>«Географ</w:t>
            </w:r>
            <w:proofErr w:type="gramStart"/>
            <w:r>
              <w:rPr>
                <w:rFonts w:cs="Times New Roman"/>
                <w:bCs/>
                <w:iCs/>
                <w:szCs w:val="24"/>
              </w:rPr>
              <w:t xml:space="preserve"> ,</w:t>
            </w:r>
            <w:proofErr w:type="gramEnd"/>
            <w:r>
              <w:rPr>
                <w:rFonts w:cs="Times New Roman"/>
                <w:bCs/>
                <w:iCs/>
                <w:szCs w:val="24"/>
              </w:rPr>
              <w:t xml:space="preserve"> референт-переводчик», </w:t>
            </w:r>
            <w:r w:rsidRPr="00347EBD">
              <w:rPr>
                <w:rFonts w:cs="Times New Roman"/>
                <w:bCs/>
                <w:iCs/>
                <w:szCs w:val="24"/>
              </w:rPr>
              <w:t>Специальность</w:t>
            </w:r>
            <w:r>
              <w:rPr>
                <w:rFonts w:cs="Times New Roman"/>
                <w:bCs/>
                <w:iCs/>
                <w:szCs w:val="24"/>
              </w:rPr>
              <w:t xml:space="preserve"> </w:t>
            </w:r>
            <w:r w:rsidRPr="00347EBD">
              <w:rPr>
                <w:rFonts w:cs="Times New Roman"/>
                <w:bCs/>
                <w:iCs/>
                <w:szCs w:val="24"/>
              </w:rPr>
              <w:t>–</w:t>
            </w:r>
            <w:r>
              <w:rPr>
                <w:rFonts w:cs="Times New Roman"/>
                <w:bCs/>
                <w:iCs/>
                <w:szCs w:val="24"/>
              </w:rPr>
              <w:t xml:space="preserve"> «География»</w:t>
            </w:r>
          </w:p>
          <w:p w:rsidR="005776D3" w:rsidRDefault="005776D3" w:rsidP="005776D3">
            <w:pPr>
              <w:pStyle w:val="100"/>
              <w:rPr>
                <w:rFonts w:cs="Times New Roman"/>
                <w:bCs/>
                <w:iCs/>
                <w:szCs w:val="24"/>
              </w:rPr>
            </w:pPr>
            <w:r w:rsidRPr="00F560F6">
              <w:rPr>
                <w:rFonts w:cs="Times New Roman"/>
                <w:bCs/>
                <w:iCs/>
                <w:szCs w:val="24"/>
                <w:lang w:val="en-US"/>
              </w:rPr>
              <w:t>2004. University of Virginia, MBA</w:t>
            </w:r>
          </w:p>
          <w:p w:rsidR="005776D3" w:rsidRPr="00F560F6" w:rsidRDefault="005776D3" w:rsidP="005776D3">
            <w:pPr>
              <w:pStyle w:val="100"/>
              <w:rPr>
                <w:rFonts w:cs="Times New Roman"/>
                <w:sz w:val="16"/>
                <w:szCs w:val="16"/>
                <w:lang w:val="en-US"/>
              </w:rPr>
            </w:pPr>
            <w:r>
              <w:rPr>
                <w:rFonts w:cs="Times New Roman"/>
                <w:bCs/>
                <w:iCs/>
                <w:szCs w:val="24"/>
              </w:rPr>
              <w:t>Кандидат географических наук.</w:t>
            </w:r>
          </w:p>
        </w:tc>
      </w:tr>
    </w:tbl>
    <w:p w:rsidR="005776D3" w:rsidRPr="00F560F6" w:rsidRDefault="005776D3" w:rsidP="005776D3">
      <w:pPr>
        <w:pStyle w:val="em-4"/>
        <w:rPr>
          <w:lang w:val="en-US"/>
        </w:rPr>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207" w:type="dxa"/>
        <w:tblInd w:w="-34" w:type="dxa"/>
        <w:tblLook w:val="0000" w:firstRow="0" w:lastRow="0" w:firstColumn="0" w:lastColumn="0" w:noHBand="0" w:noVBand="0"/>
      </w:tblPr>
      <w:tblGrid>
        <w:gridCol w:w="1418"/>
        <w:gridCol w:w="1418"/>
        <w:gridCol w:w="3543"/>
        <w:gridCol w:w="3828"/>
      </w:tblGrid>
      <w:tr w:rsidR="005776D3" w:rsidRPr="00075635" w:rsidTr="005776D3">
        <w:trPr>
          <w:trHeight w:val="390"/>
        </w:trPr>
        <w:tc>
          <w:tcPr>
            <w:tcW w:w="1418"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w:t>
            </w:r>
            <w:r w:rsidRPr="009D6AA8">
              <w:rPr>
                <w:sz w:val="20"/>
                <w:szCs w:val="22"/>
              </w:rPr>
              <w:t>п</w:t>
            </w:r>
            <w:r w:rsidRPr="009D6AA8">
              <w:rPr>
                <w:sz w:val="20"/>
                <w:szCs w:val="22"/>
              </w:rPr>
              <w:t>ления в (назначения на) дол</w:t>
            </w:r>
            <w:r w:rsidRPr="009D6AA8">
              <w:rPr>
                <w:sz w:val="20"/>
                <w:szCs w:val="22"/>
              </w:rPr>
              <w:t>ж</w:t>
            </w:r>
            <w:r w:rsidRPr="009D6AA8">
              <w:rPr>
                <w:sz w:val="20"/>
                <w:szCs w:val="22"/>
              </w:rPr>
              <w:t>ность</w:t>
            </w:r>
          </w:p>
        </w:tc>
        <w:tc>
          <w:tcPr>
            <w:tcW w:w="141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w:t>
            </w:r>
            <w:r w:rsidRPr="009D6AA8">
              <w:rPr>
                <w:sz w:val="20"/>
                <w:szCs w:val="22"/>
              </w:rPr>
              <w:t>р</w:t>
            </w:r>
            <w:r w:rsidRPr="009D6AA8">
              <w:rPr>
                <w:sz w:val="20"/>
                <w:szCs w:val="22"/>
              </w:rPr>
              <w:t>шения раб</w:t>
            </w:r>
            <w:r w:rsidRPr="009D6AA8">
              <w:rPr>
                <w:sz w:val="20"/>
                <w:szCs w:val="22"/>
              </w:rPr>
              <w:t>о</w:t>
            </w:r>
            <w:r w:rsidRPr="009D6AA8">
              <w:rPr>
                <w:sz w:val="20"/>
                <w:szCs w:val="22"/>
              </w:rPr>
              <w:t>ты в должн</w:t>
            </w:r>
            <w:r w:rsidRPr="009D6AA8">
              <w:rPr>
                <w:sz w:val="20"/>
                <w:szCs w:val="22"/>
              </w:rPr>
              <w:t>о</w:t>
            </w:r>
            <w:r w:rsidRPr="009D6AA8">
              <w:rPr>
                <w:sz w:val="20"/>
                <w:szCs w:val="22"/>
              </w:rPr>
              <w:t>сти</w:t>
            </w:r>
          </w:p>
        </w:tc>
        <w:tc>
          <w:tcPr>
            <w:tcW w:w="354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82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w:t>
            </w:r>
            <w:r w:rsidRPr="009D6AA8">
              <w:rPr>
                <w:sz w:val="20"/>
                <w:szCs w:val="22"/>
              </w:rPr>
              <w:t>а</w:t>
            </w:r>
            <w:r w:rsidRPr="009D6AA8">
              <w:rPr>
                <w:sz w:val="20"/>
                <w:szCs w:val="22"/>
              </w:rPr>
              <w:t>низации</w:t>
            </w:r>
          </w:p>
        </w:tc>
      </w:tr>
      <w:tr w:rsidR="005776D3" w:rsidRPr="00075635" w:rsidTr="005776D3">
        <w:trPr>
          <w:trHeight w:val="300"/>
        </w:trPr>
        <w:tc>
          <w:tcPr>
            <w:tcW w:w="1418"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41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54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82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075635" w:rsidTr="005776D3">
        <w:trPr>
          <w:trHeight w:val="300"/>
        </w:trPr>
        <w:tc>
          <w:tcPr>
            <w:tcW w:w="1418" w:type="dxa"/>
            <w:tcBorders>
              <w:top w:val="nil"/>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24.03.2016</w:t>
            </w:r>
          </w:p>
        </w:tc>
        <w:tc>
          <w:tcPr>
            <w:tcW w:w="1418"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spellStart"/>
            <w:proofErr w:type="gramStart"/>
            <w:r w:rsidRPr="009D6AA8">
              <w:rPr>
                <w:color w:val="000000"/>
                <w:sz w:val="20"/>
                <w:szCs w:val="22"/>
              </w:rPr>
              <w:t>в</w:t>
            </w:r>
            <w:proofErr w:type="gramEnd"/>
            <w:r w:rsidRPr="009D6AA8">
              <w:rPr>
                <w:color w:val="000000"/>
                <w:sz w:val="20"/>
                <w:szCs w:val="22"/>
              </w:rPr>
              <w:t>р</w:t>
            </w:r>
            <w:proofErr w:type="spellEnd"/>
            <w:r w:rsidRPr="009D6AA8">
              <w:rPr>
                <w:color w:val="000000"/>
                <w:sz w:val="20"/>
                <w:szCs w:val="22"/>
              </w:rPr>
              <w:t>.</w:t>
            </w:r>
          </w:p>
        </w:tc>
        <w:tc>
          <w:tcPr>
            <w:tcW w:w="3543"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Заместитель Председателя Правления</w:t>
            </w:r>
          </w:p>
        </w:tc>
        <w:tc>
          <w:tcPr>
            <w:tcW w:w="382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rPr>
            </w:pPr>
            <w:r w:rsidRPr="009D6AA8">
              <w:rPr>
                <w:color w:val="000000"/>
                <w:sz w:val="20"/>
                <w:szCs w:val="22"/>
              </w:rPr>
              <w:t>Публичное акционерное общество «МТС-Банк»</w:t>
            </w:r>
          </w:p>
        </w:tc>
      </w:tr>
      <w:tr w:rsidR="005776D3" w:rsidRPr="00075635" w:rsidTr="005776D3">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24.03.2016</w:t>
            </w:r>
          </w:p>
        </w:tc>
        <w:tc>
          <w:tcPr>
            <w:tcW w:w="1418"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spellStart"/>
            <w:proofErr w:type="gramStart"/>
            <w:r w:rsidRPr="009D6AA8">
              <w:rPr>
                <w:color w:val="000000"/>
                <w:sz w:val="20"/>
                <w:szCs w:val="22"/>
              </w:rPr>
              <w:t>в</w:t>
            </w:r>
            <w:proofErr w:type="gramEnd"/>
            <w:r w:rsidRPr="009D6AA8">
              <w:rPr>
                <w:color w:val="000000"/>
                <w:sz w:val="20"/>
                <w:szCs w:val="22"/>
              </w:rPr>
              <w:t>р</w:t>
            </w:r>
            <w:proofErr w:type="spellEnd"/>
            <w:r w:rsidRPr="009D6AA8">
              <w:rPr>
                <w:color w:val="000000"/>
                <w:sz w:val="20"/>
                <w:szCs w:val="22"/>
              </w:rPr>
              <w:t>.</w:t>
            </w:r>
          </w:p>
        </w:tc>
        <w:tc>
          <w:tcPr>
            <w:tcW w:w="3543"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Член Правления</w:t>
            </w:r>
          </w:p>
        </w:tc>
        <w:tc>
          <w:tcPr>
            <w:tcW w:w="382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rPr>
            </w:pPr>
            <w:r w:rsidRPr="009D6AA8">
              <w:rPr>
                <w:color w:val="000000"/>
                <w:sz w:val="20"/>
                <w:szCs w:val="22"/>
              </w:rPr>
              <w:t>Публичное акционерное общество «МТС-Банк»</w:t>
            </w:r>
          </w:p>
        </w:tc>
      </w:tr>
      <w:tr w:rsidR="005776D3" w:rsidRPr="00075635" w:rsidTr="005776D3">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23.12.2015</w:t>
            </w:r>
          </w:p>
        </w:tc>
        <w:tc>
          <w:tcPr>
            <w:tcW w:w="1418"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spellStart"/>
            <w:proofErr w:type="gramStart"/>
            <w:r w:rsidRPr="009D6AA8">
              <w:rPr>
                <w:color w:val="000000"/>
                <w:sz w:val="20"/>
                <w:szCs w:val="22"/>
              </w:rPr>
              <w:t>в</w:t>
            </w:r>
            <w:proofErr w:type="gramEnd"/>
            <w:r w:rsidRPr="009D6AA8">
              <w:rPr>
                <w:color w:val="000000"/>
                <w:sz w:val="20"/>
                <w:szCs w:val="22"/>
              </w:rPr>
              <w:t>р</w:t>
            </w:r>
            <w:proofErr w:type="spellEnd"/>
            <w:r w:rsidRPr="009D6AA8">
              <w:rPr>
                <w:color w:val="000000"/>
                <w:sz w:val="20"/>
                <w:szCs w:val="22"/>
              </w:rPr>
              <w:t>.</w:t>
            </w:r>
          </w:p>
        </w:tc>
        <w:tc>
          <w:tcPr>
            <w:tcW w:w="3543"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Главный директор по управлению рисками</w:t>
            </w:r>
          </w:p>
        </w:tc>
        <w:tc>
          <w:tcPr>
            <w:tcW w:w="382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rPr>
            </w:pPr>
            <w:r w:rsidRPr="009D6AA8">
              <w:rPr>
                <w:color w:val="000000"/>
                <w:sz w:val="20"/>
                <w:szCs w:val="22"/>
              </w:rPr>
              <w:t>Публичное акционерное общество «МТС-Банк»</w:t>
            </w:r>
          </w:p>
        </w:tc>
      </w:tr>
      <w:tr w:rsidR="005776D3" w:rsidRPr="00075635" w:rsidTr="005776D3">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21.12.2015</w:t>
            </w:r>
          </w:p>
        </w:tc>
        <w:tc>
          <w:tcPr>
            <w:tcW w:w="1418"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color w:val="000000"/>
                <w:sz w:val="20"/>
                <w:szCs w:val="22"/>
              </w:rPr>
              <w:t>22.12.2015</w:t>
            </w:r>
          </w:p>
        </w:tc>
        <w:tc>
          <w:tcPr>
            <w:tcW w:w="3543"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Советник Председателя Правления</w:t>
            </w:r>
          </w:p>
        </w:tc>
        <w:tc>
          <w:tcPr>
            <w:tcW w:w="382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color w:val="000000"/>
                <w:sz w:val="20"/>
                <w:szCs w:val="22"/>
              </w:rPr>
              <w:t>Публичное акционерное общество «МТС-Банк»</w:t>
            </w:r>
          </w:p>
        </w:tc>
      </w:tr>
      <w:tr w:rsidR="005776D3" w:rsidRPr="00075635" w:rsidTr="005776D3">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07.05.2013</w:t>
            </w:r>
          </w:p>
        </w:tc>
        <w:tc>
          <w:tcPr>
            <w:tcW w:w="1418"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color w:val="000000"/>
                <w:sz w:val="20"/>
                <w:szCs w:val="22"/>
              </w:rPr>
              <w:t>06.12.2015</w:t>
            </w:r>
          </w:p>
        </w:tc>
        <w:tc>
          <w:tcPr>
            <w:tcW w:w="3543"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Главный директор по управлению рисками</w:t>
            </w:r>
          </w:p>
        </w:tc>
        <w:tc>
          <w:tcPr>
            <w:tcW w:w="382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color w:val="000000"/>
                <w:sz w:val="20"/>
                <w:szCs w:val="22"/>
              </w:rPr>
              <w:t>Открытое акционерное общество «Вс</w:t>
            </w:r>
            <w:r w:rsidRPr="009D6AA8">
              <w:rPr>
                <w:color w:val="000000"/>
                <w:sz w:val="20"/>
                <w:szCs w:val="22"/>
              </w:rPr>
              <w:t>е</w:t>
            </w:r>
            <w:r w:rsidRPr="009D6AA8">
              <w:rPr>
                <w:color w:val="000000"/>
                <w:sz w:val="20"/>
                <w:szCs w:val="22"/>
              </w:rPr>
              <w:t>российский банк развития регионов»</w:t>
            </w:r>
          </w:p>
        </w:tc>
      </w:tr>
    </w:tbl>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gridCol w:w="993"/>
      </w:tblGrid>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шт.</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rPr>
          <w:sz w:val="24"/>
        </w:rPr>
      </w:pPr>
    </w:p>
    <w:p w:rsidR="005776D3" w:rsidRPr="00347EBD" w:rsidRDefault="005776D3" w:rsidP="005776D3">
      <w:pPr>
        <w:pStyle w:val="em-4"/>
        <w:rPr>
          <w:b/>
          <w:i/>
          <w:sz w:val="24"/>
        </w:rPr>
      </w:pPr>
      <w:r w:rsidRPr="00347EBD">
        <w:rPr>
          <w:b/>
          <w:i/>
          <w:sz w:val="24"/>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w:t>
      </w:r>
      <w:r w:rsidRPr="00347EBD">
        <w:rPr>
          <w:b/>
          <w:i/>
          <w:sz w:val="24"/>
        </w:rPr>
        <w:t>у</w:t>
      </w:r>
      <w:r w:rsidRPr="00347EBD">
        <w:rPr>
          <w:b/>
          <w:i/>
          <w:sz w:val="24"/>
        </w:rPr>
        <w:t>дарственной власти:</w:t>
      </w:r>
    </w:p>
    <w:p w:rsidR="005776D3" w:rsidRPr="00347EBD" w:rsidRDefault="005776D3" w:rsidP="005776D3">
      <w:pPr>
        <w:pStyle w:val="em-4"/>
        <w:rPr>
          <w:sz w:val="24"/>
        </w:rPr>
      </w:pPr>
    </w:p>
    <w:tbl>
      <w:tblPr>
        <w:tblW w:w="0" w:type="auto"/>
        <w:tblLook w:val="01E0" w:firstRow="1" w:lastRow="1" w:firstColumn="1" w:lastColumn="1" w:noHBand="0" w:noVBand="0"/>
      </w:tblPr>
      <w:tblGrid>
        <w:gridCol w:w="10173"/>
      </w:tblGrid>
      <w:tr w:rsidR="005776D3" w:rsidRPr="00347EBD" w:rsidTr="005776D3">
        <w:tc>
          <w:tcPr>
            <w:tcW w:w="10173" w:type="dxa"/>
          </w:tcPr>
          <w:p w:rsidR="005776D3" w:rsidRPr="00347EBD" w:rsidRDefault="005776D3" w:rsidP="005776D3">
            <w:pPr>
              <w:pStyle w:val="em-4"/>
              <w:rPr>
                <w:szCs w:val="20"/>
              </w:rPr>
            </w:pPr>
            <w:r w:rsidRPr="00347EBD">
              <w:rPr>
                <w:szCs w:val="20"/>
              </w:rPr>
              <w:t>К административной или уголовной ответственности не привлекался.</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tc>
      </w:tr>
    </w:tbl>
    <w:p w:rsidR="005776D3" w:rsidRPr="00347EBD" w:rsidRDefault="005776D3" w:rsidP="005776D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473"/>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473" w:type="dxa"/>
          </w:tcPr>
          <w:p w:rsidR="005776D3" w:rsidRPr="00347EBD" w:rsidRDefault="005776D3" w:rsidP="005776D3">
            <w:pPr>
              <w:pStyle w:val="em-4"/>
              <w:ind w:left="-49" w:firstLine="0"/>
            </w:pPr>
            <w:r>
              <w:rPr>
                <w:b/>
                <w:bCs/>
                <w:sz w:val="20"/>
                <w:szCs w:val="20"/>
              </w:rPr>
              <w:t>7</w:t>
            </w:r>
            <w:r w:rsidRPr="00347EBD">
              <w:rPr>
                <w:b/>
                <w:bCs/>
                <w:sz w:val="20"/>
                <w:szCs w:val="20"/>
              </w:rPr>
              <w:t>. Яценко Михаил Анатольевич</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473" w:type="dxa"/>
          </w:tcPr>
          <w:p w:rsidR="005776D3" w:rsidRPr="00347EBD" w:rsidRDefault="005776D3" w:rsidP="005776D3">
            <w:pPr>
              <w:pStyle w:val="em-4"/>
              <w:ind w:firstLine="0"/>
            </w:pPr>
            <w:r w:rsidRPr="00347EBD">
              <w:t>1975</w:t>
            </w:r>
          </w:p>
        </w:tc>
      </w:tr>
      <w:tr w:rsidR="005776D3" w:rsidRPr="00347EBD" w:rsidTr="005776D3">
        <w:tc>
          <w:tcPr>
            <w:tcW w:w="2700" w:type="dxa"/>
          </w:tcPr>
          <w:p w:rsidR="005776D3" w:rsidRPr="00347EBD" w:rsidRDefault="005776D3" w:rsidP="005776D3">
            <w:pPr>
              <w:pStyle w:val="em-4"/>
              <w:ind w:firstLine="0"/>
            </w:pPr>
            <w:r w:rsidRPr="00347EBD">
              <w:t>Сведения об образовании:</w:t>
            </w:r>
          </w:p>
        </w:tc>
        <w:tc>
          <w:tcPr>
            <w:tcW w:w="7473" w:type="dxa"/>
          </w:tcPr>
          <w:p w:rsidR="005776D3" w:rsidRPr="00347EBD" w:rsidRDefault="005776D3" w:rsidP="005776D3">
            <w:pPr>
              <w:pStyle w:val="100"/>
              <w:rPr>
                <w:rFonts w:cs="Times New Roman"/>
                <w:bCs/>
                <w:iCs/>
                <w:szCs w:val="24"/>
              </w:rPr>
            </w:pPr>
            <w:r w:rsidRPr="00347EBD">
              <w:rPr>
                <w:rFonts w:cs="Times New Roman"/>
                <w:szCs w:val="16"/>
              </w:rPr>
              <w:t xml:space="preserve">Высшее.  </w:t>
            </w:r>
            <w:r w:rsidRPr="00347EBD">
              <w:rPr>
                <w:rFonts w:cs="Times New Roman"/>
                <w:bCs/>
                <w:iCs/>
                <w:szCs w:val="24"/>
              </w:rPr>
              <w:t>Московский гуманитарно-экономический институт.</w:t>
            </w:r>
          </w:p>
          <w:p w:rsidR="005776D3" w:rsidRPr="00347EBD" w:rsidRDefault="005776D3" w:rsidP="005776D3">
            <w:pPr>
              <w:pStyle w:val="100"/>
              <w:rPr>
                <w:rFonts w:cs="Times New Roman"/>
                <w:bCs/>
                <w:iCs/>
                <w:szCs w:val="24"/>
              </w:rPr>
            </w:pPr>
            <w:r w:rsidRPr="00347EBD">
              <w:rPr>
                <w:rFonts w:cs="Times New Roman"/>
                <w:szCs w:val="16"/>
              </w:rPr>
              <w:t xml:space="preserve"> Год окончания –1999</w:t>
            </w:r>
            <w:r w:rsidRPr="00347EBD">
              <w:rPr>
                <w:rFonts w:cs="Times New Roman"/>
                <w:bCs/>
                <w:iCs/>
                <w:szCs w:val="24"/>
              </w:rPr>
              <w:t>.</w:t>
            </w:r>
          </w:p>
          <w:p w:rsidR="005776D3" w:rsidRPr="00347EBD" w:rsidRDefault="005776D3" w:rsidP="005776D3">
            <w:pPr>
              <w:pStyle w:val="100"/>
              <w:rPr>
                <w:rFonts w:cs="Times New Roman"/>
                <w:bCs/>
                <w:iCs/>
                <w:szCs w:val="24"/>
              </w:rPr>
            </w:pPr>
            <w:r w:rsidRPr="00347EBD">
              <w:rPr>
                <w:rFonts w:cs="Times New Roman"/>
                <w:bCs/>
                <w:iCs/>
                <w:szCs w:val="24"/>
              </w:rPr>
              <w:t xml:space="preserve">Квалификация – «Юрист». </w:t>
            </w:r>
          </w:p>
          <w:p w:rsidR="005776D3" w:rsidRPr="00347EBD" w:rsidRDefault="005776D3" w:rsidP="005776D3">
            <w:pPr>
              <w:pStyle w:val="100"/>
              <w:rPr>
                <w:rFonts w:cs="Times New Roman"/>
                <w:bCs/>
                <w:iCs/>
                <w:szCs w:val="24"/>
              </w:rPr>
            </w:pPr>
            <w:r w:rsidRPr="00347EBD">
              <w:rPr>
                <w:rFonts w:cs="Times New Roman"/>
                <w:bCs/>
                <w:iCs/>
                <w:szCs w:val="24"/>
              </w:rPr>
              <w:t xml:space="preserve">1999. Московская Государственная Академия приборостроения и информатики. Специальность – «Технология машиностроения», квалификация – «Инженер». </w:t>
            </w:r>
          </w:p>
          <w:p w:rsidR="005776D3" w:rsidRPr="00347EBD" w:rsidRDefault="005776D3" w:rsidP="005776D3">
            <w:pPr>
              <w:pStyle w:val="100"/>
              <w:rPr>
                <w:rFonts w:cs="Times New Roman"/>
                <w:sz w:val="16"/>
                <w:szCs w:val="16"/>
              </w:rPr>
            </w:pPr>
            <w:r w:rsidRPr="00347EBD">
              <w:rPr>
                <w:rFonts w:cs="Times New Roman"/>
              </w:rPr>
              <w:t>2005. Академия народного хозяйства при Правительстве Российской Федерации. Профессиональная переподготовка по программе «Правоведение».</w:t>
            </w: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207" w:type="dxa"/>
        <w:tblInd w:w="-34" w:type="dxa"/>
        <w:tblLook w:val="0000" w:firstRow="0" w:lastRow="0" w:firstColumn="0" w:lastColumn="0" w:noHBand="0" w:noVBand="0"/>
      </w:tblPr>
      <w:tblGrid>
        <w:gridCol w:w="1418"/>
        <w:gridCol w:w="1418"/>
        <w:gridCol w:w="3543"/>
        <w:gridCol w:w="3828"/>
      </w:tblGrid>
      <w:tr w:rsidR="005776D3" w:rsidRPr="00075635" w:rsidTr="005776D3">
        <w:trPr>
          <w:trHeight w:val="390"/>
        </w:trPr>
        <w:tc>
          <w:tcPr>
            <w:tcW w:w="1418"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w:t>
            </w:r>
            <w:r w:rsidRPr="009D6AA8">
              <w:rPr>
                <w:sz w:val="20"/>
                <w:szCs w:val="22"/>
              </w:rPr>
              <w:t>п</w:t>
            </w:r>
            <w:r w:rsidRPr="009D6AA8">
              <w:rPr>
                <w:sz w:val="20"/>
                <w:szCs w:val="22"/>
              </w:rPr>
              <w:t>ления в (назначения на) дол</w:t>
            </w:r>
            <w:r w:rsidRPr="009D6AA8">
              <w:rPr>
                <w:sz w:val="20"/>
                <w:szCs w:val="22"/>
              </w:rPr>
              <w:t>ж</w:t>
            </w:r>
            <w:r w:rsidRPr="009D6AA8">
              <w:rPr>
                <w:sz w:val="20"/>
                <w:szCs w:val="22"/>
              </w:rPr>
              <w:t>ность</w:t>
            </w:r>
          </w:p>
        </w:tc>
        <w:tc>
          <w:tcPr>
            <w:tcW w:w="141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w:t>
            </w:r>
            <w:r w:rsidRPr="009D6AA8">
              <w:rPr>
                <w:sz w:val="20"/>
                <w:szCs w:val="22"/>
              </w:rPr>
              <w:t>р</w:t>
            </w:r>
            <w:r w:rsidRPr="009D6AA8">
              <w:rPr>
                <w:sz w:val="20"/>
                <w:szCs w:val="22"/>
              </w:rPr>
              <w:t>шения раб</w:t>
            </w:r>
            <w:r w:rsidRPr="009D6AA8">
              <w:rPr>
                <w:sz w:val="20"/>
                <w:szCs w:val="22"/>
              </w:rPr>
              <w:t>о</w:t>
            </w:r>
            <w:r w:rsidRPr="009D6AA8">
              <w:rPr>
                <w:sz w:val="20"/>
                <w:szCs w:val="22"/>
              </w:rPr>
              <w:t>ты в должн</w:t>
            </w:r>
            <w:r w:rsidRPr="009D6AA8">
              <w:rPr>
                <w:sz w:val="20"/>
                <w:szCs w:val="22"/>
              </w:rPr>
              <w:t>о</w:t>
            </w:r>
            <w:r w:rsidRPr="009D6AA8">
              <w:rPr>
                <w:sz w:val="20"/>
                <w:szCs w:val="22"/>
              </w:rPr>
              <w:t>сти</w:t>
            </w:r>
          </w:p>
        </w:tc>
        <w:tc>
          <w:tcPr>
            <w:tcW w:w="354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82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w:t>
            </w:r>
            <w:r w:rsidRPr="009D6AA8">
              <w:rPr>
                <w:sz w:val="20"/>
                <w:szCs w:val="22"/>
              </w:rPr>
              <w:t>а</w:t>
            </w:r>
            <w:r w:rsidRPr="009D6AA8">
              <w:rPr>
                <w:sz w:val="20"/>
                <w:szCs w:val="22"/>
              </w:rPr>
              <w:t>низации</w:t>
            </w:r>
          </w:p>
        </w:tc>
      </w:tr>
      <w:tr w:rsidR="005776D3" w:rsidRPr="00075635" w:rsidTr="005776D3">
        <w:trPr>
          <w:trHeight w:val="300"/>
        </w:trPr>
        <w:tc>
          <w:tcPr>
            <w:tcW w:w="1418"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41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54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82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075635" w:rsidTr="005776D3">
        <w:trPr>
          <w:trHeight w:val="300"/>
        </w:trPr>
        <w:tc>
          <w:tcPr>
            <w:tcW w:w="1418" w:type="dxa"/>
            <w:tcBorders>
              <w:top w:val="nil"/>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25.09.2015</w:t>
            </w:r>
          </w:p>
        </w:tc>
        <w:tc>
          <w:tcPr>
            <w:tcW w:w="1418"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наст</w:t>
            </w:r>
            <w:proofErr w:type="gramStart"/>
            <w:r w:rsidRPr="009D6AA8">
              <w:rPr>
                <w:color w:val="000000"/>
                <w:sz w:val="20"/>
              </w:rPr>
              <w:t>.</w:t>
            </w:r>
            <w:proofErr w:type="gramEnd"/>
            <w:r w:rsidRPr="009D6AA8">
              <w:rPr>
                <w:color w:val="000000"/>
                <w:sz w:val="20"/>
              </w:rPr>
              <w:t xml:space="preserve"> </w:t>
            </w:r>
            <w:proofErr w:type="spellStart"/>
            <w:proofErr w:type="gramStart"/>
            <w:r w:rsidRPr="009D6AA8">
              <w:rPr>
                <w:color w:val="000000"/>
                <w:sz w:val="20"/>
              </w:rPr>
              <w:t>в</w:t>
            </w:r>
            <w:proofErr w:type="gramEnd"/>
            <w:r w:rsidRPr="009D6AA8">
              <w:rPr>
                <w:color w:val="000000"/>
                <w:sz w:val="20"/>
              </w:rPr>
              <w:t>р</w:t>
            </w:r>
            <w:proofErr w:type="spellEnd"/>
            <w:r w:rsidRPr="009D6AA8">
              <w:rPr>
                <w:color w:val="000000"/>
                <w:sz w:val="20"/>
              </w:rPr>
              <w:t>.</w:t>
            </w:r>
          </w:p>
        </w:tc>
        <w:tc>
          <w:tcPr>
            <w:tcW w:w="3543"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rPr>
                <w:color w:val="000000"/>
                <w:sz w:val="20"/>
              </w:rPr>
            </w:pPr>
            <w:r w:rsidRPr="009D6AA8">
              <w:rPr>
                <w:color w:val="000000"/>
                <w:sz w:val="20"/>
              </w:rPr>
              <w:t>Руководитель Корпоративного блока, вице-президент, Член Правления</w:t>
            </w:r>
          </w:p>
        </w:tc>
        <w:tc>
          <w:tcPr>
            <w:tcW w:w="382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rPr>
            </w:pPr>
            <w:r w:rsidRPr="009D6AA8">
              <w:rPr>
                <w:color w:val="000000"/>
                <w:sz w:val="20"/>
                <w:szCs w:val="22"/>
              </w:rPr>
              <w:t>Публичное акционерное общество «МТС-Банк»</w:t>
            </w:r>
          </w:p>
        </w:tc>
      </w:tr>
      <w:tr w:rsidR="005776D3" w:rsidRPr="00075635" w:rsidTr="005776D3">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16.02.2011</w:t>
            </w:r>
          </w:p>
        </w:tc>
        <w:tc>
          <w:tcPr>
            <w:tcW w:w="1418"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24.09.2015</w:t>
            </w:r>
          </w:p>
        </w:tc>
        <w:tc>
          <w:tcPr>
            <w:tcW w:w="3543"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rPr>
                <w:color w:val="000000"/>
                <w:sz w:val="20"/>
              </w:rPr>
            </w:pPr>
            <w:r w:rsidRPr="009D6AA8">
              <w:rPr>
                <w:color w:val="000000"/>
                <w:sz w:val="20"/>
              </w:rPr>
              <w:t xml:space="preserve">Руководитель </w:t>
            </w:r>
            <w:proofErr w:type="spellStart"/>
            <w:r w:rsidRPr="009D6AA8">
              <w:rPr>
                <w:color w:val="000000"/>
                <w:sz w:val="20"/>
              </w:rPr>
              <w:t>Имущественно</w:t>
            </w:r>
            <w:proofErr w:type="spellEnd"/>
            <w:r w:rsidRPr="009D6AA8">
              <w:rPr>
                <w:color w:val="000000"/>
                <w:sz w:val="20"/>
              </w:rPr>
              <w:t xml:space="preserve">-правового блока, вице-президент </w:t>
            </w:r>
          </w:p>
        </w:tc>
        <w:tc>
          <w:tcPr>
            <w:tcW w:w="382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rPr>
            </w:pPr>
            <w:r w:rsidRPr="009D6AA8">
              <w:rPr>
                <w:color w:val="000000"/>
                <w:sz w:val="20"/>
                <w:szCs w:val="22"/>
              </w:rPr>
              <w:t>Публичное акционерное общество «МТС-Банк»</w:t>
            </w:r>
          </w:p>
        </w:tc>
      </w:tr>
    </w:tbl>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gridCol w:w="993"/>
      </w:tblGrid>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шт.</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rPr>
          <w:sz w:val="24"/>
        </w:rPr>
      </w:pPr>
    </w:p>
    <w:p w:rsidR="005776D3" w:rsidRPr="00347EBD" w:rsidRDefault="005776D3" w:rsidP="005776D3">
      <w:pPr>
        <w:pStyle w:val="em-4"/>
        <w:rPr>
          <w:b/>
          <w:i/>
          <w:sz w:val="24"/>
        </w:rPr>
      </w:pPr>
      <w:r w:rsidRPr="00347EBD">
        <w:rPr>
          <w:b/>
          <w:i/>
          <w:sz w:val="24"/>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w:t>
      </w:r>
      <w:r w:rsidRPr="00347EBD">
        <w:rPr>
          <w:b/>
          <w:i/>
          <w:sz w:val="24"/>
        </w:rPr>
        <w:t>у</w:t>
      </w:r>
      <w:r w:rsidRPr="00347EBD">
        <w:rPr>
          <w:b/>
          <w:i/>
          <w:sz w:val="24"/>
        </w:rPr>
        <w:t>дарственной власти:</w:t>
      </w:r>
    </w:p>
    <w:p w:rsidR="005776D3" w:rsidRPr="00347EBD" w:rsidRDefault="005776D3" w:rsidP="005776D3">
      <w:pPr>
        <w:pStyle w:val="em-4"/>
        <w:rPr>
          <w:sz w:val="24"/>
        </w:rPr>
      </w:pPr>
    </w:p>
    <w:tbl>
      <w:tblPr>
        <w:tblW w:w="0" w:type="auto"/>
        <w:tblLook w:val="01E0" w:firstRow="1" w:lastRow="1" w:firstColumn="1" w:lastColumn="1" w:noHBand="0" w:noVBand="0"/>
      </w:tblPr>
      <w:tblGrid>
        <w:gridCol w:w="10173"/>
      </w:tblGrid>
      <w:tr w:rsidR="005776D3" w:rsidRPr="00347EBD" w:rsidTr="005776D3">
        <w:tc>
          <w:tcPr>
            <w:tcW w:w="10173" w:type="dxa"/>
          </w:tcPr>
          <w:p w:rsidR="005776D3" w:rsidRPr="00347EBD" w:rsidRDefault="005776D3" w:rsidP="005776D3">
            <w:pPr>
              <w:pStyle w:val="em-4"/>
              <w:rPr>
                <w:szCs w:val="20"/>
              </w:rPr>
            </w:pPr>
            <w:r w:rsidRPr="00347EBD">
              <w:rPr>
                <w:szCs w:val="20"/>
              </w:rPr>
              <w:t>К административной или уголовной ответственности не привлекался.</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tc>
      </w:tr>
    </w:tbl>
    <w:p w:rsidR="005776D3" w:rsidRPr="00412DDB" w:rsidRDefault="005776D3" w:rsidP="005776D3">
      <w:pPr>
        <w:pStyle w:val="em-4"/>
      </w:pPr>
    </w:p>
    <w:p w:rsidR="005776D3" w:rsidRPr="00412DDB" w:rsidRDefault="005776D3" w:rsidP="005776D3">
      <w:pPr>
        <w:jc w:val="both"/>
        <w:rPr>
          <w:szCs w:val="22"/>
        </w:rPr>
      </w:pPr>
      <w:r w:rsidRPr="00412DDB">
        <w:rPr>
          <w:b/>
          <w:bCs/>
          <w:i/>
          <w:iCs/>
          <w:szCs w:val="22"/>
        </w:rPr>
        <w:t xml:space="preserve">Единоличный исполнительный орган (председатель правления) кредитной  организации </w:t>
      </w:r>
      <w:r>
        <w:rPr>
          <w:b/>
          <w:bCs/>
          <w:i/>
          <w:iCs/>
          <w:szCs w:val="22"/>
        </w:rPr>
        <w:t>–</w:t>
      </w:r>
      <w:r w:rsidRPr="00412DDB">
        <w:rPr>
          <w:b/>
          <w:bCs/>
          <w:i/>
          <w:iCs/>
          <w:szCs w:val="22"/>
        </w:rPr>
        <w:t xml:space="preserve"> эмитента. </w:t>
      </w:r>
    </w:p>
    <w:p w:rsidR="005776D3" w:rsidRDefault="005776D3" w:rsidP="005776D3">
      <w:pPr>
        <w:pStyle w:val="em-4"/>
      </w:pPr>
    </w:p>
    <w:p w:rsidR="005776D3" w:rsidRPr="005458C6" w:rsidRDefault="005776D3" w:rsidP="005776D3">
      <w:pPr>
        <w:pStyle w:val="em-4"/>
      </w:pPr>
      <w:r w:rsidRPr="005458C6">
        <w:t xml:space="preserve">Председатель Правления Банка – </w:t>
      </w:r>
      <w:r w:rsidRPr="008E1865">
        <w:t>Филатов Илья Валентинович</w:t>
      </w:r>
      <w:r w:rsidRPr="005458C6">
        <w:t>, сведения о котором приведены в п.5.2.</w:t>
      </w:r>
    </w:p>
    <w:p w:rsidR="00B219E0" w:rsidRDefault="00B219E0" w:rsidP="00B219E0">
      <w:pPr>
        <w:pStyle w:val="em-4"/>
        <w:rPr>
          <w:color w:val="FF0000"/>
        </w:rPr>
      </w:pPr>
    </w:p>
    <w:p w:rsidR="00B219E0" w:rsidRPr="00347EBD" w:rsidRDefault="00B219E0" w:rsidP="00B219E0">
      <w:pPr>
        <w:pStyle w:val="em-4"/>
        <w:rPr>
          <w:color w:val="FF0000"/>
        </w:rPr>
      </w:pPr>
    </w:p>
    <w:p w:rsidR="00B219E0" w:rsidRPr="00412DDB" w:rsidRDefault="00B219E0" w:rsidP="00B219E0">
      <w:pPr>
        <w:pStyle w:val="em-4"/>
      </w:pPr>
    </w:p>
    <w:p w:rsidR="00B219E0" w:rsidRPr="00412DDB" w:rsidRDefault="00B219E0" w:rsidP="00B219E0">
      <w:pPr>
        <w:pStyle w:val="em-1"/>
      </w:pPr>
      <w:bookmarkStart w:id="408" w:name="_Toc379913960"/>
      <w:bookmarkStart w:id="409" w:name="_Toc474512958"/>
      <w:bookmarkStart w:id="410" w:name="_Toc482611734"/>
      <w:r w:rsidRPr="00412DDB">
        <w:t>5.3. Сведения о размере вознаграждения, льгот и (или) компенсации расходов по каждому орг</w:t>
      </w:r>
      <w:r w:rsidRPr="00412DDB">
        <w:t>а</w:t>
      </w:r>
      <w:r w:rsidRPr="00412DDB">
        <w:t>ну управления кредитной организации – эмитента</w:t>
      </w:r>
      <w:bookmarkEnd w:id="408"/>
      <w:bookmarkEnd w:id="409"/>
      <w:bookmarkEnd w:id="410"/>
    </w:p>
    <w:p w:rsidR="00B219E0" w:rsidRPr="00412DDB" w:rsidRDefault="00B219E0" w:rsidP="00B219E0">
      <w:pPr>
        <w:pStyle w:val="em-4"/>
      </w:pPr>
    </w:p>
    <w:p w:rsidR="00B219E0" w:rsidRPr="00412DDB" w:rsidRDefault="00B219E0" w:rsidP="00B219E0">
      <w:pPr>
        <w:pStyle w:val="em-4"/>
        <w:rPr>
          <w:b/>
          <w:i/>
        </w:rPr>
      </w:pPr>
      <w:r w:rsidRPr="00412DDB">
        <w:rPr>
          <w:b/>
          <w:i/>
        </w:rPr>
        <w:t>Информация о размере и видах вознаграждения, которые были выплачены кредитной организ</w:t>
      </w:r>
      <w:r w:rsidRPr="00412DDB">
        <w:rPr>
          <w:b/>
          <w:i/>
        </w:rPr>
        <w:t>а</w:t>
      </w:r>
      <w:r w:rsidRPr="00412DDB">
        <w:rPr>
          <w:b/>
          <w:i/>
        </w:rPr>
        <w:t xml:space="preserve">цией </w:t>
      </w:r>
      <w:r>
        <w:rPr>
          <w:b/>
          <w:i/>
        </w:rPr>
        <w:t>–</w:t>
      </w:r>
      <w:r w:rsidRPr="00412DDB">
        <w:rPr>
          <w:b/>
          <w:i/>
        </w:rPr>
        <w:t xml:space="preserve"> эмитентом</w:t>
      </w:r>
      <w:r w:rsidRPr="00412DDB">
        <w:rPr>
          <w:rStyle w:val="af0"/>
          <w:b/>
          <w:i/>
          <w:vanish/>
        </w:rPr>
        <w:footnoteReference w:id="49"/>
      </w:r>
    </w:p>
    <w:p w:rsidR="00B219E0" w:rsidRPr="00412DDB" w:rsidRDefault="00B219E0" w:rsidP="00B219E0">
      <w:pPr>
        <w:pStyle w:val="em-4"/>
      </w:pPr>
    </w:p>
    <w:tbl>
      <w:tblPr>
        <w:tblW w:w="0" w:type="auto"/>
        <w:tblLook w:val="01E0" w:firstRow="1" w:lastRow="1" w:firstColumn="1" w:lastColumn="1" w:noHBand="0" w:noVBand="0"/>
      </w:tblPr>
      <w:tblGrid>
        <w:gridCol w:w="9570"/>
      </w:tblGrid>
      <w:tr w:rsidR="00B219E0" w:rsidRPr="00412DDB" w:rsidTr="00B219E0">
        <w:tc>
          <w:tcPr>
            <w:tcW w:w="9570" w:type="dxa"/>
          </w:tcPr>
          <w:p w:rsidR="00B219E0" w:rsidRPr="00412DDB" w:rsidRDefault="00B219E0" w:rsidP="00B219E0">
            <w:pPr>
              <w:pStyle w:val="em-4"/>
              <w:rPr>
                <w:b/>
                <w:sz w:val="24"/>
              </w:rPr>
            </w:pPr>
            <w:r w:rsidRPr="00412DDB">
              <w:rPr>
                <w:b/>
                <w:sz w:val="24"/>
              </w:rPr>
              <w:t xml:space="preserve">Совет директоров </w:t>
            </w:r>
            <w:r>
              <w:rPr>
                <w:b/>
                <w:sz w:val="24"/>
              </w:rPr>
              <w:t>П</w:t>
            </w:r>
            <w:r w:rsidRPr="00412DDB">
              <w:rPr>
                <w:b/>
                <w:sz w:val="24"/>
              </w:rPr>
              <w:t>АО «МТС</w:t>
            </w:r>
            <w:r>
              <w:rPr>
                <w:b/>
                <w:sz w:val="24"/>
              </w:rPr>
              <w:t>–</w:t>
            </w:r>
            <w:r w:rsidRPr="00412DDB">
              <w:rPr>
                <w:b/>
                <w:sz w:val="24"/>
              </w:rPr>
              <w:t>Банк»</w:t>
            </w:r>
          </w:p>
        </w:tc>
      </w:tr>
      <w:tr w:rsidR="00B219E0" w:rsidRPr="00412DDB" w:rsidTr="00B219E0">
        <w:tc>
          <w:tcPr>
            <w:tcW w:w="9570" w:type="dxa"/>
          </w:tcPr>
          <w:p w:rsidR="00B219E0" w:rsidRPr="00412DDB" w:rsidRDefault="00B219E0" w:rsidP="00B219E0">
            <w:pPr>
              <w:pStyle w:val="em-6"/>
              <w:jc w:val="center"/>
              <w:rPr>
                <w:sz w:val="24"/>
              </w:rPr>
            </w:pPr>
            <w:r w:rsidRPr="00412DDB">
              <w:rPr>
                <w:sz w:val="24"/>
              </w:rPr>
              <w:t xml:space="preserve">(указывается наименование органа управления кредитной организации </w:t>
            </w:r>
            <w:r>
              <w:rPr>
                <w:sz w:val="24"/>
              </w:rPr>
              <w:t>–</w:t>
            </w:r>
            <w:r w:rsidRPr="00412DDB">
              <w:rPr>
                <w:sz w:val="24"/>
              </w:rPr>
              <w:t xml:space="preserve"> эмитента)</w:t>
            </w:r>
          </w:p>
        </w:tc>
      </w:tr>
    </w:tbl>
    <w:p w:rsidR="00B219E0" w:rsidRPr="00412DDB" w:rsidRDefault="00B219E0" w:rsidP="00B219E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3924"/>
        <w:gridCol w:w="3402"/>
      </w:tblGrid>
      <w:tr w:rsidR="00B219E0" w:rsidRPr="00412DDB" w:rsidTr="00B219E0">
        <w:tc>
          <w:tcPr>
            <w:tcW w:w="2988" w:type="dxa"/>
            <w:vAlign w:val="center"/>
          </w:tcPr>
          <w:p w:rsidR="00B219E0" w:rsidRPr="00412DDB" w:rsidRDefault="00B219E0" w:rsidP="00B219E0">
            <w:pPr>
              <w:jc w:val="center"/>
              <w:rPr>
                <w:sz w:val="22"/>
                <w:szCs w:val="22"/>
              </w:rPr>
            </w:pPr>
            <w:r w:rsidRPr="00412DDB">
              <w:rPr>
                <w:sz w:val="22"/>
                <w:szCs w:val="22"/>
              </w:rPr>
              <w:t>Отчетная дата</w:t>
            </w:r>
          </w:p>
        </w:tc>
        <w:tc>
          <w:tcPr>
            <w:tcW w:w="3924" w:type="dxa"/>
            <w:vAlign w:val="center"/>
          </w:tcPr>
          <w:p w:rsidR="00B219E0" w:rsidRPr="00412DDB" w:rsidRDefault="00B219E0" w:rsidP="00B219E0">
            <w:pPr>
              <w:pStyle w:val="prilozhenie"/>
              <w:tabs>
                <w:tab w:val="left" w:pos="3686"/>
              </w:tabs>
              <w:ind w:firstLine="0"/>
              <w:jc w:val="center"/>
              <w:rPr>
                <w:sz w:val="22"/>
                <w:szCs w:val="22"/>
              </w:rPr>
            </w:pPr>
            <w:r w:rsidRPr="00412DDB">
              <w:rPr>
                <w:sz w:val="22"/>
                <w:szCs w:val="22"/>
              </w:rPr>
              <w:t>Вид вознаграждения</w:t>
            </w:r>
          </w:p>
          <w:p w:rsidR="00B219E0" w:rsidRPr="00412DDB" w:rsidRDefault="00B219E0" w:rsidP="00B219E0">
            <w:pPr>
              <w:jc w:val="center"/>
              <w:rPr>
                <w:sz w:val="22"/>
                <w:szCs w:val="22"/>
              </w:rPr>
            </w:pPr>
            <w:r w:rsidRPr="00412DDB">
              <w:rPr>
                <w:sz w:val="22"/>
                <w:szCs w:val="22"/>
              </w:rPr>
              <w:t>(заработная плата, премии, комисс</w:t>
            </w:r>
            <w:r w:rsidRPr="00412DDB">
              <w:rPr>
                <w:sz w:val="22"/>
                <w:szCs w:val="22"/>
              </w:rPr>
              <w:t>и</w:t>
            </w:r>
            <w:r w:rsidRPr="00412DDB">
              <w:rPr>
                <w:sz w:val="22"/>
                <w:szCs w:val="22"/>
              </w:rPr>
              <w:t>онные, льготы и (или) компенсации расходов, иное)</w:t>
            </w:r>
          </w:p>
        </w:tc>
        <w:tc>
          <w:tcPr>
            <w:tcW w:w="3402" w:type="dxa"/>
            <w:vAlign w:val="center"/>
          </w:tcPr>
          <w:p w:rsidR="00B219E0" w:rsidRPr="00412DDB" w:rsidRDefault="00B219E0" w:rsidP="00B219E0">
            <w:pPr>
              <w:jc w:val="center"/>
              <w:rPr>
                <w:sz w:val="22"/>
                <w:szCs w:val="22"/>
              </w:rPr>
            </w:pPr>
            <w:r w:rsidRPr="00412DDB">
              <w:rPr>
                <w:sz w:val="22"/>
                <w:szCs w:val="22"/>
              </w:rPr>
              <w:t>Размер вознаграждения,</w:t>
            </w:r>
          </w:p>
          <w:p w:rsidR="00B219E0" w:rsidRPr="00412DDB" w:rsidRDefault="00B219E0" w:rsidP="00B219E0">
            <w:pPr>
              <w:ind w:left="9" w:hanging="9"/>
              <w:jc w:val="center"/>
              <w:rPr>
                <w:sz w:val="22"/>
                <w:szCs w:val="22"/>
              </w:rPr>
            </w:pPr>
            <w:r w:rsidRPr="00412DDB">
              <w:rPr>
                <w:sz w:val="22"/>
                <w:szCs w:val="22"/>
              </w:rPr>
              <w:t>тыс. руб.</w:t>
            </w:r>
          </w:p>
        </w:tc>
      </w:tr>
      <w:tr w:rsidR="00B219E0" w:rsidRPr="00412DDB" w:rsidTr="00B219E0">
        <w:tc>
          <w:tcPr>
            <w:tcW w:w="2988" w:type="dxa"/>
          </w:tcPr>
          <w:p w:rsidR="00B219E0" w:rsidRPr="00412DDB" w:rsidRDefault="00B219E0" w:rsidP="00B219E0">
            <w:pPr>
              <w:jc w:val="center"/>
              <w:rPr>
                <w:sz w:val="22"/>
                <w:szCs w:val="22"/>
              </w:rPr>
            </w:pPr>
            <w:r w:rsidRPr="00412DDB">
              <w:rPr>
                <w:sz w:val="22"/>
                <w:szCs w:val="22"/>
              </w:rPr>
              <w:t>1</w:t>
            </w:r>
          </w:p>
        </w:tc>
        <w:tc>
          <w:tcPr>
            <w:tcW w:w="3924" w:type="dxa"/>
          </w:tcPr>
          <w:p w:rsidR="00B219E0" w:rsidRPr="00412DDB" w:rsidRDefault="00B219E0" w:rsidP="00B219E0">
            <w:pPr>
              <w:jc w:val="center"/>
              <w:rPr>
                <w:sz w:val="22"/>
                <w:szCs w:val="22"/>
              </w:rPr>
            </w:pPr>
            <w:r w:rsidRPr="00412DDB">
              <w:rPr>
                <w:sz w:val="22"/>
                <w:szCs w:val="22"/>
              </w:rPr>
              <w:t>2</w:t>
            </w:r>
          </w:p>
        </w:tc>
        <w:tc>
          <w:tcPr>
            <w:tcW w:w="3402" w:type="dxa"/>
          </w:tcPr>
          <w:p w:rsidR="00B219E0" w:rsidRPr="00412DDB" w:rsidRDefault="00B219E0" w:rsidP="00B219E0">
            <w:pPr>
              <w:jc w:val="center"/>
              <w:rPr>
                <w:sz w:val="22"/>
                <w:szCs w:val="22"/>
              </w:rPr>
            </w:pPr>
            <w:r w:rsidRPr="00412DDB">
              <w:rPr>
                <w:sz w:val="22"/>
                <w:szCs w:val="22"/>
              </w:rPr>
              <w:t>3</w:t>
            </w:r>
          </w:p>
        </w:tc>
      </w:tr>
      <w:tr w:rsidR="00B219E0" w:rsidRPr="00412DDB" w:rsidTr="00B219E0">
        <w:tc>
          <w:tcPr>
            <w:tcW w:w="2988" w:type="dxa"/>
            <w:vMerge w:val="restart"/>
            <w:vAlign w:val="center"/>
          </w:tcPr>
          <w:p w:rsidR="00B219E0" w:rsidRPr="00412DDB" w:rsidRDefault="00B219E0" w:rsidP="00B219E0">
            <w:pPr>
              <w:jc w:val="center"/>
              <w:rPr>
                <w:sz w:val="22"/>
                <w:szCs w:val="22"/>
              </w:rPr>
            </w:pPr>
            <w:r w:rsidRPr="00412DDB">
              <w:rPr>
                <w:sz w:val="22"/>
                <w:szCs w:val="22"/>
              </w:rPr>
              <w:t xml:space="preserve">«01» января </w:t>
            </w:r>
            <w:r w:rsidR="005776D3" w:rsidRPr="00412DDB">
              <w:rPr>
                <w:sz w:val="22"/>
                <w:szCs w:val="22"/>
              </w:rPr>
              <w:t>201</w:t>
            </w:r>
            <w:r w:rsidR="005776D3">
              <w:rPr>
                <w:sz w:val="22"/>
                <w:szCs w:val="22"/>
              </w:rPr>
              <w:t>8</w:t>
            </w:r>
            <w:r w:rsidR="005776D3" w:rsidRPr="00412DDB">
              <w:rPr>
                <w:sz w:val="22"/>
                <w:szCs w:val="22"/>
              </w:rPr>
              <w:t xml:space="preserve"> </w:t>
            </w:r>
            <w:r w:rsidRPr="00412DDB">
              <w:rPr>
                <w:sz w:val="22"/>
                <w:szCs w:val="22"/>
              </w:rPr>
              <w:t xml:space="preserve">года </w:t>
            </w:r>
          </w:p>
          <w:p w:rsidR="00B219E0" w:rsidRPr="00412DDB" w:rsidRDefault="00B219E0">
            <w:pPr>
              <w:jc w:val="center"/>
              <w:rPr>
                <w:sz w:val="22"/>
                <w:szCs w:val="22"/>
              </w:rPr>
            </w:pPr>
            <w:r w:rsidRPr="00412DDB">
              <w:rPr>
                <w:sz w:val="22"/>
                <w:szCs w:val="22"/>
              </w:rPr>
              <w:t xml:space="preserve">(за </w:t>
            </w:r>
            <w:r w:rsidR="005776D3" w:rsidRPr="00412DDB">
              <w:rPr>
                <w:sz w:val="22"/>
                <w:szCs w:val="22"/>
              </w:rPr>
              <w:t>201</w:t>
            </w:r>
            <w:r w:rsidR="005776D3">
              <w:rPr>
                <w:sz w:val="22"/>
                <w:szCs w:val="22"/>
              </w:rPr>
              <w:t>7</w:t>
            </w:r>
            <w:r w:rsidR="005776D3" w:rsidRPr="00412DDB">
              <w:rPr>
                <w:sz w:val="22"/>
                <w:szCs w:val="22"/>
              </w:rPr>
              <w:t xml:space="preserve"> </w:t>
            </w:r>
            <w:r w:rsidRPr="00412DDB">
              <w:rPr>
                <w:sz w:val="22"/>
                <w:szCs w:val="22"/>
              </w:rPr>
              <w:t>год)</w:t>
            </w:r>
          </w:p>
        </w:tc>
        <w:tc>
          <w:tcPr>
            <w:tcW w:w="3924" w:type="dxa"/>
          </w:tcPr>
          <w:p w:rsidR="00B219E0" w:rsidRPr="00412DDB" w:rsidRDefault="00B219E0" w:rsidP="00B219E0">
            <w:pPr>
              <w:jc w:val="both"/>
              <w:rPr>
                <w:sz w:val="22"/>
                <w:szCs w:val="22"/>
              </w:rPr>
            </w:pPr>
            <w:r w:rsidRPr="00412DDB">
              <w:rPr>
                <w:sz w:val="22"/>
                <w:szCs w:val="22"/>
              </w:rPr>
              <w:t>Заработная плата</w:t>
            </w:r>
          </w:p>
        </w:tc>
        <w:tc>
          <w:tcPr>
            <w:tcW w:w="3402" w:type="dxa"/>
          </w:tcPr>
          <w:p w:rsidR="00B219E0" w:rsidRPr="00A90CF5" w:rsidRDefault="00272D8C" w:rsidP="00B219E0">
            <w:pPr>
              <w:jc w:val="right"/>
              <w:rPr>
                <w:sz w:val="22"/>
                <w:szCs w:val="22"/>
              </w:rPr>
            </w:pPr>
            <w:r>
              <w:rPr>
                <w:sz w:val="22"/>
                <w:szCs w:val="22"/>
                <w:lang w:val="en-US"/>
              </w:rPr>
              <w:t>53 247</w:t>
            </w:r>
          </w:p>
        </w:tc>
      </w:tr>
      <w:tr w:rsidR="00B219E0" w:rsidRPr="00412DDB" w:rsidTr="00B219E0">
        <w:tc>
          <w:tcPr>
            <w:tcW w:w="2988" w:type="dxa"/>
            <w:vMerge/>
          </w:tcPr>
          <w:p w:rsidR="00B219E0" w:rsidRPr="00412DDB" w:rsidRDefault="00B219E0" w:rsidP="00B219E0">
            <w:pPr>
              <w:jc w:val="both"/>
              <w:rPr>
                <w:sz w:val="22"/>
                <w:szCs w:val="22"/>
              </w:rPr>
            </w:pPr>
          </w:p>
        </w:tc>
        <w:tc>
          <w:tcPr>
            <w:tcW w:w="3924" w:type="dxa"/>
          </w:tcPr>
          <w:p w:rsidR="00B219E0" w:rsidRPr="00412DDB" w:rsidRDefault="00B219E0" w:rsidP="00B219E0">
            <w:pPr>
              <w:jc w:val="both"/>
              <w:rPr>
                <w:sz w:val="22"/>
                <w:szCs w:val="22"/>
              </w:rPr>
            </w:pPr>
            <w:r w:rsidRPr="00412DDB">
              <w:rPr>
                <w:sz w:val="22"/>
                <w:szCs w:val="22"/>
              </w:rPr>
              <w:t>Премии</w:t>
            </w:r>
          </w:p>
        </w:tc>
        <w:tc>
          <w:tcPr>
            <w:tcW w:w="3402" w:type="dxa"/>
          </w:tcPr>
          <w:p w:rsidR="00B219E0" w:rsidRPr="00A90CF5" w:rsidRDefault="00272D8C" w:rsidP="00B219E0">
            <w:pPr>
              <w:jc w:val="right"/>
              <w:rPr>
                <w:sz w:val="22"/>
                <w:szCs w:val="22"/>
              </w:rPr>
            </w:pPr>
            <w:r>
              <w:rPr>
                <w:sz w:val="22"/>
                <w:szCs w:val="22"/>
                <w:lang w:val="en-US"/>
              </w:rPr>
              <w:t>0</w:t>
            </w:r>
          </w:p>
        </w:tc>
      </w:tr>
      <w:tr w:rsidR="00B219E0" w:rsidRPr="00412DDB" w:rsidTr="00B219E0">
        <w:tc>
          <w:tcPr>
            <w:tcW w:w="2988" w:type="dxa"/>
            <w:vMerge/>
          </w:tcPr>
          <w:p w:rsidR="00B219E0" w:rsidRPr="00412DDB" w:rsidRDefault="00B219E0" w:rsidP="00B219E0">
            <w:pPr>
              <w:jc w:val="both"/>
              <w:rPr>
                <w:sz w:val="22"/>
                <w:szCs w:val="22"/>
              </w:rPr>
            </w:pPr>
          </w:p>
        </w:tc>
        <w:tc>
          <w:tcPr>
            <w:tcW w:w="3924" w:type="dxa"/>
          </w:tcPr>
          <w:p w:rsidR="00B219E0" w:rsidRPr="00412DDB" w:rsidRDefault="00B219E0" w:rsidP="00B219E0">
            <w:pPr>
              <w:jc w:val="both"/>
              <w:rPr>
                <w:sz w:val="22"/>
                <w:szCs w:val="22"/>
              </w:rPr>
            </w:pPr>
            <w:r w:rsidRPr="00412DDB">
              <w:rPr>
                <w:sz w:val="22"/>
                <w:szCs w:val="22"/>
              </w:rPr>
              <w:t>Вознаграждения по итогам работы за год</w:t>
            </w:r>
          </w:p>
        </w:tc>
        <w:tc>
          <w:tcPr>
            <w:tcW w:w="3402" w:type="dxa"/>
          </w:tcPr>
          <w:p w:rsidR="00B219E0" w:rsidRPr="00A90CF5" w:rsidRDefault="00272D8C" w:rsidP="00B219E0">
            <w:pPr>
              <w:jc w:val="right"/>
              <w:rPr>
                <w:sz w:val="22"/>
                <w:szCs w:val="22"/>
              </w:rPr>
            </w:pPr>
            <w:r>
              <w:rPr>
                <w:sz w:val="22"/>
                <w:szCs w:val="22"/>
                <w:lang w:val="en-US"/>
              </w:rPr>
              <w:t>30 128</w:t>
            </w:r>
          </w:p>
        </w:tc>
      </w:tr>
      <w:tr w:rsidR="00B219E0" w:rsidRPr="00412DDB" w:rsidTr="00B219E0">
        <w:tc>
          <w:tcPr>
            <w:tcW w:w="2988" w:type="dxa"/>
            <w:vMerge/>
          </w:tcPr>
          <w:p w:rsidR="00B219E0" w:rsidRPr="00412DDB" w:rsidRDefault="00B219E0" w:rsidP="00B219E0">
            <w:pPr>
              <w:jc w:val="both"/>
              <w:rPr>
                <w:sz w:val="22"/>
                <w:szCs w:val="22"/>
              </w:rPr>
            </w:pPr>
          </w:p>
        </w:tc>
        <w:tc>
          <w:tcPr>
            <w:tcW w:w="3924" w:type="dxa"/>
          </w:tcPr>
          <w:p w:rsidR="00B219E0" w:rsidRPr="00412DDB" w:rsidRDefault="00B219E0" w:rsidP="00B219E0">
            <w:pPr>
              <w:jc w:val="both"/>
              <w:rPr>
                <w:sz w:val="22"/>
                <w:szCs w:val="22"/>
              </w:rPr>
            </w:pPr>
            <w:r>
              <w:rPr>
                <w:sz w:val="22"/>
                <w:szCs w:val="22"/>
              </w:rPr>
              <w:t>Вознаграждения по условиям трудов</w:t>
            </w:r>
            <w:r>
              <w:rPr>
                <w:sz w:val="22"/>
                <w:szCs w:val="22"/>
              </w:rPr>
              <w:t>о</w:t>
            </w:r>
            <w:r>
              <w:rPr>
                <w:sz w:val="22"/>
                <w:szCs w:val="22"/>
              </w:rPr>
              <w:t>го договора</w:t>
            </w:r>
          </w:p>
        </w:tc>
        <w:tc>
          <w:tcPr>
            <w:tcW w:w="3402" w:type="dxa"/>
          </w:tcPr>
          <w:p w:rsidR="00B219E0" w:rsidRPr="00A90CF5" w:rsidRDefault="00272D8C" w:rsidP="00B219E0">
            <w:pPr>
              <w:jc w:val="right"/>
              <w:rPr>
                <w:sz w:val="22"/>
                <w:szCs w:val="22"/>
              </w:rPr>
            </w:pPr>
            <w:r>
              <w:rPr>
                <w:sz w:val="22"/>
                <w:szCs w:val="22"/>
                <w:lang w:val="en-US"/>
              </w:rPr>
              <w:t>6 000</w:t>
            </w:r>
          </w:p>
        </w:tc>
      </w:tr>
      <w:tr w:rsidR="00B219E0" w:rsidRPr="00412DDB" w:rsidTr="00B219E0">
        <w:tc>
          <w:tcPr>
            <w:tcW w:w="2988" w:type="dxa"/>
            <w:vMerge/>
          </w:tcPr>
          <w:p w:rsidR="00B219E0" w:rsidRPr="00412DDB" w:rsidRDefault="00B219E0" w:rsidP="00B219E0">
            <w:pPr>
              <w:jc w:val="both"/>
              <w:rPr>
                <w:sz w:val="22"/>
                <w:szCs w:val="22"/>
              </w:rPr>
            </w:pPr>
          </w:p>
        </w:tc>
        <w:tc>
          <w:tcPr>
            <w:tcW w:w="3924" w:type="dxa"/>
          </w:tcPr>
          <w:p w:rsidR="00B219E0" w:rsidRPr="00412DDB" w:rsidRDefault="00B219E0" w:rsidP="00B219E0">
            <w:pPr>
              <w:jc w:val="both"/>
              <w:rPr>
                <w:sz w:val="22"/>
                <w:szCs w:val="22"/>
              </w:rPr>
            </w:pPr>
            <w:r w:rsidRPr="00412DDB">
              <w:rPr>
                <w:sz w:val="22"/>
                <w:szCs w:val="22"/>
              </w:rPr>
              <w:t>Компенсация расходов, связанных с исполнением своих обязанностей</w:t>
            </w:r>
          </w:p>
        </w:tc>
        <w:tc>
          <w:tcPr>
            <w:tcW w:w="3402" w:type="dxa"/>
          </w:tcPr>
          <w:p w:rsidR="00B219E0" w:rsidRDefault="00272D8C" w:rsidP="00B219E0">
            <w:pPr>
              <w:jc w:val="right"/>
              <w:rPr>
                <w:sz w:val="22"/>
                <w:szCs w:val="22"/>
              </w:rPr>
            </w:pPr>
            <w:r>
              <w:rPr>
                <w:sz w:val="22"/>
                <w:szCs w:val="22"/>
                <w:lang w:val="en-US"/>
              </w:rPr>
              <w:t>2 267</w:t>
            </w:r>
          </w:p>
        </w:tc>
      </w:tr>
      <w:tr w:rsidR="00B219E0" w:rsidRPr="00412DDB" w:rsidTr="00B219E0">
        <w:tc>
          <w:tcPr>
            <w:tcW w:w="2988" w:type="dxa"/>
            <w:vMerge w:val="restart"/>
            <w:vAlign w:val="center"/>
          </w:tcPr>
          <w:p w:rsidR="00B219E0" w:rsidRPr="00412DDB" w:rsidRDefault="00B219E0" w:rsidP="00B219E0">
            <w:pPr>
              <w:jc w:val="center"/>
              <w:rPr>
                <w:sz w:val="22"/>
                <w:szCs w:val="22"/>
              </w:rPr>
            </w:pPr>
            <w:r w:rsidRPr="00412DDB">
              <w:rPr>
                <w:sz w:val="22"/>
                <w:szCs w:val="22"/>
              </w:rPr>
              <w:t xml:space="preserve">«01» </w:t>
            </w:r>
            <w:r w:rsidR="00D87333">
              <w:rPr>
                <w:sz w:val="22"/>
                <w:szCs w:val="22"/>
              </w:rPr>
              <w:t>июля</w:t>
            </w:r>
            <w:r w:rsidR="00D87333" w:rsidRPr="00412DDB">
              <w:rPr>
                <w:sz w:val="22"/>
                <w:szCs w:val="22"/>
              </w:rPr>
              <w:t xml:space="preserve"> </w:t>
            </w:r>
            <w:r w:rsidR="005776D3" w:rsidRPr="00412DDB">
              <w:rPr>
                <w:sz w:val="22"/>
                <w:szCs w:val="22"/>
              </w:rPr>
              <w:t>201</w:t>
            </w:r>
            <w:r w:rsidR="005776D3">
              <w:rPr>
                <w:sz w:val="22"/>
                <w:szCs w:val="22"/>
              </w:rPr>
              <w:t>8</w:t>
            </w:r>
            <w:r w:rsidR="005776D3" w:rsidRPr="00412DDB">
              <w:rPr>
                <w:sz w:val="22"/>
                <w:szCs w:val="22"/>
              </w:rPr>
              <w:t xml:space="preserve"> </w:t>
            </w:r>
            <w:r w:rsidRPr="00412DDB">
              <w:rPr>
                <w:sz w:val="22"/>
                <w:szCs w:val="22"/>
              </w:rPr>
              <w:t xml:space="preserve">года </w:t>
            </w:r>
          </w:p>
          <w:p w:rsidR="00B219E0" w:rsidRPr="00412DDB" w:rsidRDefault="00B219E0">
            <w:pPr>
              <w:jc w:val="center"/>
              <w:rPr>
                <w:sz w:val="22"/>
                <w:szCs w:val="22"/>
              </w:rPr>
            </w:pPr>
            <w:r w:rsidRPr="00412DDB">
              <w:rPr>
                <w:sz w:val="22"/>
                <w:szCs w:val="22"/>
              </w:rPr>
              <w:t>(за отчетный период</w:t>
            </w:r>
            <w:r>
              <w:rPr>
                <w:sz w:val="22"/>
                <w:szCs w:val="22"/>
              </w:rPr>
              <w:t xml:space="preserve"> с 01 </w:t>
            </w:r>
            <w:r w:rsidR="00D87333">
              <w:rPr>
                <w:sz w:val="22"/>
                <w:szCs w:val="22"/>
              </w:rPr>
              <w:t>а</w:t>
            </w:r>
            <w:r w:rsidR="00D87333">
              <w:rPr>
                <w:sz w:val="22"/>
                <w:szCs w:val="22"/>
              </w:rPr>
              <w:t>п</w:t>
            </w:r>
            <w:r w:rsidR="00D87333">
              <w:rPr>
                <w:sz w:val="22"/>
                <w:szCs w:val="22"/>
              </w:rPr>
              <w:t xml:space="preserve">реля </w:t>
            </w:r>
            <w:r>
              <w:rPr>
                <w:sz w:val="22"/>
                <w:szCs w:val="22"/>
              </w:rPr>
              <w:t xml:space="preserve">по </w:t>
            </w:r>
            <w:r w:rsidR="00D87333">
              <w:rPr>
                <w:sz w:val="22"/>
                <w:szCs w:val="22"/>
              </w:rPr>
              <w:t>30 июня</w:t>
            </w:r>
            <w:r>
              <w:rPr>
                <w:sz w:val="22"/>
                <w:szCs w:val="22"/>
              </w:rPr>
              <w:t xml:space="preserve"> </w:t>
            </w:r>
            <w:r w:rsidR="005776D3">
              <w:rPr>
                <w:sz w:val="22"/>
                <w:szCs w:val="22"/>
              </w:rPr>
              <w:t xml:space="preserve">2018 </w:t>
            </w:r>
            <w:r>
              <w:rPr>
                <w:sz w:val="22"/>
                <w:szCs w:val="22"/>
              </w:rPr>
              <w:t>года</w:t>
            </w:r>
            <w:r w:rsidRPr="00412DDB">
              <w:rPr>
                <w:sz w:val="22"/>
                <w:szCs w:val="22"/>
              </w:rPr>
              <w:t>)</w:t>
            </w:r>
          </w:p>
        </w:tc>
        <w:tc>
          <w:tcPr>
            <w:tcW w:w="3924" w:type="dxa"/>
          </w:tcPr>
          <w:p w:rsidR="00B219E0" w:rsidRPr="00412DDB" w:rsidRDefault="00B219E0" w:rsidP="00B219E0">
            <w:pPr>
              <w:jc w:val="both"/>
              <w:rPr>
                <w:sz w:val="22"/>
                <w:szCs w:val="22"/>
              </w:rPr>
            </w:pPr>
            <w:r w:rsidRPr="00412DDB">
              <w:rPr>
                <w:sz w:val="22"/>
                <w:szCs w:val="22"/>
              </w:rPr>
              <w:t>Заработная плата</w:t>
            </w:r>
          </w:p>
        </w:tc>
        <w:tc>
          <w:tcPr>
            <w:tcW w:w="3402" w:type="dxa"/>
          </w:tcPr>
          <w:p w:rsidR="00B219E0" w:rsidRPr="000C7666" w:rsidRDefault="000C7666" w:rsidP="00B219E0">
            <w:pPr>
              <w:jc w:val="right"/>
              <w:rPr>
                <w:sz w:val="22"/>
                <w:szCs w:val="22"/>
              </w:rPr>
            </w:pPr>
            <w:r>
              <w:rPr>
                <w:sz w:val="22"/>
                <w:szCs w:val="22"/>
              </w:rPr>
              <w:t xml:space="preserve">41 349  </w:t>
            </w:r>
          </w:p>
        </w:tc>
      </w:tr>
      <w:tr w:rsidR="00B219E0" w:rsidRPr="00412DDB" w:rsidTr="00B219E0">
        <w:tc>
          <w:tcPr>
            <w:tcW w:w="2988" w:type="dxa"/>
            <w:vMerge/>
          </w:tcPr>
          <w:p w:rsidR="00B219E0" w:rsidRPr="00412DDB" w:rsidRDefault="00B219E0" w:rsidP="00B219E0">
            <w:pPr>
              <w:jc w:val="both"/>
              <w:rPr>
                <w:sz w:val="22"/>
                <w:szCs w:val="22"/>
              </w:rPr>
            </w:pPr>
          </w:p>
        </w:tc>
        <w:tc>
          <w:tcPr>
            <w:tcW w:w="3924" w:type="dxa"/>
          </w:tcPr>
          <w:p w:rsidR="00B219E0" w:rsidRPr="00412DDB" w:rsidRDefault="00B219E0" w:rsidP="00B219E0">
            <w:pPr>
              <w:jc w:val="both"/>
              <w:rPr>
                <w:sz w:val="22"/>
                <w:szCs w:val="22"/>
              </w:rPr>
            </w:pPr>
            <w:r w:rsidRPr="00412DDB">
              <w:rPr>
                <w:sz w:val="22"/>
                <w:szCs w:val="22"/>
              </w:rPr>
              <w:t>Премии</w:t>
            </w:r>
          </w:p>
        </w:tc>
        <w:tc>
          <w:tcPr>
            <w:tcW w:w="3402" w:type="dxa"/>
          </w:tcPr>
          <w:p w:rsidR="00B219E0" w:rsidRPr="000C7666" w:rsidRDefault="000C7666" w:rsidP="00B219E0">
            <w:pPr>
              <w:jc w:val="right"/>
              <w:rPr>
                <w:sz w:val="22"/>
                <w:szCs w:val="22"/>
              </w:rPr>
            </w:pPr>
            <w:r>
              <w:rPr>
                <w:sz w:val="22"/>
                <w:szCs w:val="22"/>
              </w:rPr>
              <w:t>3 060</w:t>
            </w:r>
          </w:p>
        </w:tc>
      </w:tr>
      <w:tr w:rsidR="00B219E0" w:rsidRPr="00412DDB" w:rsidTr="00B219E0">
        <w:tc>
          <w:tcPr>
            <w:tcW w:w="2988" w:type="dxa"/>
            <w:vMerge/>
          </w:tcPr>
          <w:p w:rsidR="00B219E0" w:rsidRPr="00412DDB" w:rsidRDefault="00B219E0" w:rsidP="00B219E0">
            <w:pPr>
              <w:jc w:val="both"/>
              <w:rPr>
                <w:sz w:val="22"/>
                <w:szCs w:val="22"/>
              </w:rPr>
            </w:pPr>
          </w:p>
        </w:tc>
        <w:tc>
          <w:tcPr>
            <w:tcW w:w="3924" w:type="dxa"/>
          </w:tcPr>
          <w:p w:rsidR="00B219E0" w:rsidRPr="00412DDB" w:rsidRDefault="00B219E0" w:rsidP="00B219E0">
            <w:pPr>
              <w:jc w:val="both"/>
              <w:rPr>
                <w:sz w:val="22"/>
                <w:szCs w:val="22"/>
              </w:rPr>
            </w:pPr>
            <w:r w:rsidRPr="00412DDB">
              <w:rPr>
                <w:sz w:val="22"/>
                <w:szCs w:val="22"/>
              </w:rPr>
              <w:t>Вознаграждения по итогам работы за год</w:t>
            </w:r>
          </w:p>
        </w:tc>
        <w:tc>
          <w:tcPr>
            <w:tcW w:w="3402" w:type="dxa"/>
          </w:tcPr>
          <w:p w:rsidR="00B219E0" w:rsidRPr="000C7666" w:rsidRDefault="000C7666" w:rsidP="00B219E0">
            <w:pPr>
              <w:jc w:val="right"/>
              <w:rPr>
                <w:sz w:val="22"/>
                <w:szCs w:val="22"/>
              </w:rPr>
            </w:pPr>
            <w:r>
              <w:rPr>
                <w:sz w:val="22"/>
                <w:szCs w:val="22"/>
              </w:rPr>
              <w:t>47 592</w:t>
            </w:r>
          </w:p>
        </w:tc>
      </w:tr>
      <w:tr w:rsidR="00B219E0" w:rsidRPr="00412DDB" w:rsidTr="00B219E0">
        <w:tc>
          <w:tcPr>
            <w:tcW w:w="2988" w:type="dxa"/>
            <w:vMerge/>
          </w:tcPr>
          <w:p w:rsidR="00B219E0" w:rsidRPr="00412DDB" w:rsidRDefault="00B219E0" w:rsidP="00B219E0">
            <w:pPr>
              <w:jc w:val="both"/>
              <w:rPr>
                <w:sz w:val="22"/>
                <w:szCs w:val="22"/>
              </w:rPr>
            </w:pPr>
          </w:p>
        </w:tc>
        <w:tc>
          <w:tcPr>
            <w:tcW w:w="3924" w:type="dxa"/>
          </w:tcPr>
          <w:p w:rsidR="00B219E0" w:rsidRPr="00412DDB" w:rsidRDefault="00B219E0" w:rsidP="00B219E0">
            <w:pPr>
              <w:jc w:val="both"/>
              <w:rPr>
                <w:sz w:val="22"/>
                <w:szCs w:val="22"/>
              </w:rPr>
            </w:pPr>
            <w:r>
              <w:rPr>
                <w:sz w:val="22"/>
                <w:szCs w:val="22"/>
              </w:rPr>
              <w:t>Вознаграждения по условиям трудов</w:t>
            </w:r>
            <w:r>
              <w:rPr>
                <w:sz w:val="22"/>
                <w:szCs w:val="22"/>
              </w:rPr>
              <w:t>о</w:t>
            </w:r>
            <w:r>
              <w:rPr>
                <w:sz w:val="22"/>
                <w:szCs w:val="22"/>
              </w:rPr>
              <w:t>го договора</w:t>
            </w:r>
          </w:p>
        </w:tc>
        <w:tc>
          <w:tcPr>
            <w:tcW w:w="3402" w:type="dxa"/>
          </w:tcPr>
          <w:p w:rsidR="00B219E0" w:rsidRPr="009D27E5" w:rsidRDefault="00272D8C" w:rsidP="00B219E0">
            <w:pPr>
              <w:jc w:val="right"/>
              <w:rPr>
                <w:sz w:val="22"/>
                <w:szCs w:val="22"/>
              </w:rPr>
            </w:pPr>
            <w:r>
              <w:rPr>
                <w:sz w:val="22"/>
                <w:szCs w:val="22"/>
                <w:lang w:val="en-US"/>
              </w:rPr>
              <w:t>0</w:t>
            </w:r>
          </w:p>
        </w:tc>
      </w:tr>
      <w:tr w:rsidR="00B219E0" w:rsidRPr="00412DDB" w:rsidTr="00B219E0">
        <w:tc>
          <w:tcPr>
            <w:tcW w:w="2988" w:type="dxa"/>
            <w:vMerge/>
          </w:tcPr>
          <w:p w:rsidR="00B219E0" w:rsidRPr="00412DDB" w:rsidRDefault="00B219E0" w:rsidP="00B219E0">
            <w:pPr>
              <w:jc w:val="both"/>
              <w:rPr>
                <w:sz w:val="22"/>
                <w:szCs w:val="22"/>
              </w:rPr>
            </w:pPr>
          </w:p>
        </w:tc>
        <w:tc>
          <w:tcPr>
            <w:tcW w:w="3924" w:type="dxa"/>
          </w:tcPr>
          <w:p w:rsidR="00B219E0" w:rsidRPr="00412DDB" w:rsidRDefault="00B219E0" w:rsidP="00B219E0">
            <w:pPr>
              <w:jc w:val="both"/>
              <w:rPr>
                <w:sz w:val="22"/>
                <w:szCs w:val="22"/>
              </w:rPr>
            </w:pPr>
            <w:r w:rsidRPr="00412DDB">
              <w:rPr>
                <w:sz w:val="22"/>
                <w:szCs w:val="22"/>
              </w:rPr>
              <w:t>Компенсация расходов, связанных с исполнением своих обязанностей</w:t>
            </w:r>
          </w:p>
        </w:tc>
        <w:tc>
          <w:tcPr>
            <w:tcW w:w="3402" w:type="dxa"/>
          </w:tcPr>
          <w:p w:rsidR="00B219E0" w:rsidRPr="009D27E5" w:rsidRDefault="00272D8C" w:rsidP="00B219E0">
            <w:pPr>
              <w:jc w:val="right"/>
              <w:rPr>
                <w:sz w:val="22"/>
                <w:szCs w:val="22"/>
              </w:rPr>
            </w:pPr>
            <w:r>
              <w:rPr>
                <w:sz w:val="22"/>
                <w:szCs w:val="22"/>
                <w:lang w:val="en-US"/>
              </w:rPr>
              <w:t>0</w:t>
            </w:r>
          </w:p>
        </w:tc>
      </w:tr>
    </w:tbl>
    <w:p w:rsidR="00B219E0" w:rsidRPr="005E65B7" w:rsidRDefault="00B219E0" w:rsidP="00B219E0">
      <w:pPr>
        <w:ind w:firstLine="720"/>
        <w:jc w:val="both"/>
        <w:rPr>
          <w:sz w:val="22"/>
          <w:szCs w:val="22"/>
        </w:rPr>
      </w:pPr>
    </w:p>
    <w:p w:rsidR="00B219E0" w:rsidRPr="00412DDB" w:rsidRDefault="00B219E0" w:rsidP="00B219E0">
      <w:pPr>
        <w:pStyle w:val="em-4"/>
      </w:pPr>
      <w:r w:rsidRPr="00412DDB">
        <w:t>Сведения о существующих соглашениях относительно таких выплат в текущем финансовом году:</w:t>
      </w:r>
    </w:p>
    <w:tbl>
      <w:tblPr>
        <w:tblW w:w="0" w:type="auto"/>
        <w:tblLook w:val="01E0" w:firstRow="1" w:lastRow="1" w:firstColumn="1" w:lastColumn="1" w:noHBand="0" w:noVBand="0"/>
      </w:tblPr>
      <w:tblGrid>
        <w:gridCol w:w="2940"/>
        <w:gridCol w:w="3972"/>
        <w:gridCol w:w="2658"/>
        <w:gridCol w:w="744"/>
      </w:tblGrid>
      <w:tr w:rsidR="00B219E0" w:rsidRPr="00412DDB" w:rsidTr="00B219E0">
        <w:tc>
          <w:tcPr>
            <w:tcW w:w="10314" w:type="dxa"/>
            <w:gridSpan w:val="4"/>
          </w:tcPr>
          <w:p w:rsidR="00B219E0" w:rsidRPr="00412DDB" w:rsidRDefault="00B219E0" w:rsidP="00B219E0">
            <w:pPr>
              <w:pStyle w:val="em-4"/>
            </w:pPr>
          </w:p>
          <w:p w:rsidR="00B219E0" w:rsidRPr="005458C6" w:rsidRDefault="00B219E0" w:rsidP="00B219E0">
            <w:pPr>
              <w:pStyle w:val="em-4"/>
              <w:rPr>
                <w:sz w:val="24"/>
              </w:rPr>
            </w:pPr>
            <w:r w:rsidRPr="005458C6">
              <w:rPr>
                <w:rFonts w:ascii="TimesNewRomanPSMT" w:hAnsi="TimesNewRomanPSMT" w:cs="TimesNewRomanPSMT"/>
                <w:szCs w:val="20"/>
              </w:rPr>
              <w:t xml:space="preserve">Размер вознаграждения  членам Совета директоров  </w:t>
            </w:r>
            <w:r>
              <w:rPr>
                <w:rFonts w:ascii="TimesNewRomanPSMT" w:hAnsi="TimesNewRomanPSMT" w:cs="TimesNewRomanPSMT"/>
                <w:szCs w:val="20"/>
              </w:rPr>
              <w:t>П</w:t>
            </w:r>
            <w:r w:rsidRPr="005458C6">
              <w:rPr>
                <w:rFonts w:ascii="TimesNewRomanPSMT" w:hAnsi="TimesNewRomanPSMT" w:cs="TimesNewRomanPSMT"/>
                <w:szCs w:val="20"/>
              </w:rPr>
              <w:t>АО «МТС–Банк» регламентируется  Полож</w:t>
            </w:r>
            <w:r w:rsidRPr="005458C6">
              <w:rPr>
                <w:rFonts w:ascii="TimesNewRomanPSMT" w:hAnsi="TimesNewRomanPSMT" w:cs="TimesNewRomanPSMT"/>
                <w:szCs w:val="20"/>
              </w:rPr>
              <w:t>е</w:t>
            </w:r>
            <w:r w:rsidRPr="005458C6">
              <w:rPr>
                <w:rFonts w:ascii="TimesNewRomanPSMT" w:hAnsi="TimesNewRomanPSMT" w:cs="TimesNewRomanPSMT"/>
                <w:szCs w:val="20"/>
              </w:rPr>
              <w:t xml:space="preserve">нием о вознаграждениях и компенсациях, выплачиваемых членам Совета директоров </w:t>
            </w:r>
            <w:r>
              <w:rPr>
                <w:rFonts w:ascii="TimesNewRomanPSMT" w:hAnsi="TimesNewRomanPSMT" w:cs="TimesNewRomanPSMT"/>
                <w:szCs w:val="20"/>
              </w:rPr>
              <w:t>П</w:t>
            </w:r>
            <w:r w:rsidRPr="005458C6">
              <w:rPr>
                <w:rFonts w:ascii="TimesNewRomanPSMT" w:hAnsi="TimesNewRomanPSMT" w:cs="TimesNewRomanPSMT"/>
                <w:szCs w:val="20"/>
              </w:rPr>
              <w:t>АО</w:t>
            </w:r>
            <w:r>
              <w:rPr>
                <w:rFonts w:ascii="TimesNewRomanPSMT" w:hAnsi="TimesNewRomanPSMT" w:cs="TimesNewRomanPSMT"/>
                <w:szCs w:val="20"/>
              </w:rPr>
              <w:t xml:space="preserve"> «МТС-Банк»</w:t>
            </w:r>
            <w:r w:rsidRPr="005458C6">
              <w:rPr>
                <w:rFonts w:ascii="TimesNewRomanPSMT" w:hAnsi="TimesNewRomanPSMT" w:cs="TimesNewRomanPSMT"/>
                <w:szCs w:val="20"/>
              </w:rPr>
              <w:t xml:space="preserve">, утвержденного Общим собранием акционеров </w:t>
            </w:r>
            <w:r>
              <w:rPr>
                <w:rFonts w:ascii="TimesNewRomanPSMT" w:hAnsi="TimesNewRomanPSMT" w:cs="TimesNewRomanPSMT"/>
                <w:szCs w:val="20"/>
              </w:rPr>
              <w:t>П</w:t>
            </w:r>
            <w:r w:rsidRPr="005458C6">
              <w:rPr>
                <w:rFonts w:ascii="TimesNewRomanPSMT" w:hAnsi="TimesNewRomanPSMT" w:cs="TimesNewRomanPSMT"/>
                <w:szCs w:val="20"/>
              </w:rPr>
              <w:t>АО</w:t>
            </w:r>
            <w:r>
              <w:rPr>
                <w:rFonts w:ascii="TimesNewRomanPSMT" w:hAnsi="TimesNewRomanPSMT" w:cs="TimesNewRomanPSMT"/>
                <w:szCs w:val="20"/>
              </w:rPr>
              <w:t xml:space="preserve"> «МТС-Банк»</w:t>
            </w:r>
            <w:r w:rsidRPr="005458C6">
              <w:rPr>
                <w:rFonts w:ascii="TimesNewRomanPSMT" w:hAnsi="TimesNewRomanPSMT" w:cs="TimesNewRomanPSMT"/>
                <w:szCs w:val="20"/>
              </w:rPr>
              <w:t xml:space="preserve"> (протокол №</w:t>
            </w:r>
            <w:r>
              <w:rPr>
                <w:rFonts w:ascii="TimesNewRomanPSMT" w:hAnsi="TimesNewRomanPSMT" w:cs="TimesNewRomanPSMT"/>
                <w:szCs w:val="20"/>
              </w:rPr>
              <w:t>72</w:t>
            </w:r>
            <w:r w:rsidRPr="005458C6">
              <w:rPr>
                <w:rFonts w:ascii="TimesNewRomanPSMT" w:hAnsi="TimesNewRomanPSMT" w:cs="TimesNewRomanPSMT"/>
                <w:szCs w:val="20"/>
              </w:rPr>
              <w:t xml:space="preserve"> от </w:t>
            </w:r>
            <w:r>
              <w:rPr>
                <w:rFonts w:ascii="TimesNewRomanPSMT" w:hAnsi="TimesNewRomanPSMT" w:cs="TimesNewRomanPSMT"/>
                <w:szCs w:val="20"/>
              </w:rPr>
              <w:t xml:space="preserve">29.12.2016). </w:t>
            </w:r>
            <w:r w:rsidRPr="005458C6">
              <w:rPr>
                <w:rFonts w:ascii="TimesNewRomanPSMT" w:hAnsi="TimesNewRomanPSMT" w:cs="TimesNewRomanPSMT"/>
                <w:szCs w:val="20"/>
              </w:rPr>
              <w:t xml:space="preserve">Размер вознаграждения  сотрудникам </w:t>
            </w:r>
            <w:r>
              <w:rPr>
                <w:rFonts w:ascii="TimesNewRomanPSMT" w:hAnsi="TimesNewRomanPSMT" w:cs="TimesNewRomanPSMT"/>
                <w:szCs w:val="20"/>
              </w:rPr>
              <w:t>П</w:t>
            </w:r>
            <w:r w:rsidRPr="005458C6">
              <w:rPr>
                <w:rFonts w:ascii="TimesNewRomanPSMT" w:hAnsi="TimesNewRomanPSMT" w:cs="TimesNewRomanPSMT"/>
                <w:szCs w:val="20"/>
              </w:rPr>
              <w:t>АО «МТС–Банк», являющимися членами Совета директоров, регламент</w:t>
            </w:r>
            <w:r w:rsidRPr="005458C6">
              <w:rPr>
                <w:rFonts w:ascii="TimesNewRomanPSMT" w:hAnsi="TimesNewRomanPSMT" w:cs="TimesNewRomanPSMT"/>
                <w:szCs w:val="20"/>
              </w:rPr>
              <w:t>и</w:t>
            </w:r>
            <w:r w:rsidRPr="005458C6">
              <w:rPr>
                <w:rFonts w:ascii="TimesNewRomanPSMT" w:hAnsi="TimesNewRomanPSMT" w:cs="TimesNewRomanPSMT"/>
                <w:szCs w:val="20"/>
              </w:rPr>
              <w:t>руется условиями контрактов (трудовых договоров).</w:t>
            </w:r>
          </w:p>
          <w:p w:rsidR="00B219E0" w:rsidRPr="00412DDB" w:rsidRDefault="00B219E0" w:rsidP="00B219E0">
            <w:pPr>
              <w:pStyle w:val="em-4"/>
            </w:pPr>
          </w:p>
        </w:tc>
      </w:tr>
      <w:tr w:rsidR="00B219E0" w:rsidRPr="00412DDB" w:rsidTr="00B219E0">
        <w:trPr>
          <w:gridAfter w:val="1"/>
          <w:wAfter w:w="744" w:type="dxa"/>
        </w:trPr>
        <w:tc>
          <w:tcPr>
            <w:tcW w:w="9570" w:type="dxa"/>
            <w:gridSpan w:val="3"/>
          </w:tcPr>
          <w:p w:rsidR="00B219E0" w:rsidRPr="00412DDB" w:rsidRDefault="00B219E0" w:rsidP="00B219E0">
            <w:pPr>
              <w:pStyle w:val="em-4"/>
              <w:rPr>
                <w:b/>
              </w:rPr>
            </w:pPr>
            <w:r w:rsidRPr="00412DDB">
              <w:rPr>
                <w:b/>
              </w:rPr>
              <w:t xml:space="preserve">Правление </w:t>
            </w:r>
            <w:r>
              <w:rPr>
                <w:b/>
              </w:rPr>
              <w:t>П</w:t>
            </w:r>
            <w:r w:rsidRPr="00412DDB">
              <w:rPr>
                <w:b/>
              </w:rPr>
              <w:t>АО «МТС</w:t>
            </w:r>
            <w:r>
              <w:rPr>
                <w:b/>
              </w:rPr>
              <w:t>–</w:t>
            </w:r>
            <w:r w:rsidRPr="00412DDB">
              <w:rPr>
                <w:b/>
              </w:rPr>
              <w:t>Банк»</w:t>
            </w:r>
          </w:p>
        </w:tc>
      </w:tr>
      <w:tr w:rsidR="00B219E0" w:rsidRPr="00412DDB" w:rsidTr="00B219E0">
        <w:trPr>
          <w:gridAfter w:val="1"/>
          <w:wAfter w:w="744" w:type="dxa"/>
        </w:trPr>
        <w:tc>
          <w:tcPr>
            <w:tcW w:w="9570" w:type="dxa"/>
            <w:gridSpan w:val="3"/>
          </w:tcPr>
          <w:p w:rsidR="00B219E0" w:rsidRPr="00412DDB" w:rsidRDefault="00B219E0" w:rsidP="00B219E0">
            <w:pPr>
              <w:pStyle w:val="em-6"/>
              <w:jc w:val="center"/>
            </w:pPr>
            <w:r w:rsidRPr="00412DDB">
              <w:t xml:space="preserve">(указывается наименование органа управления кредитной организации </w:t>
            </w:r>
            <w:r>
              <w:t>–</w:t>
            </w:r>
            <w:r w:rsidRPr="00412DDB">
              <w:t xml:space="preserve"> эмитента)</w:t>
            </w:r>
          </w:p>
        </w:tc>
      </w:tr>
      <w:tr w:rsidR="00B219E0"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Align w:val="center"/>
          </w:tcPr>
          <w:p w:rsidR="00B219E0" w:rsidRPr="00412DDB" w:rsidRDefault="00B219E0" w:rsidP="00B219E0">
            <w:pPr>
              <w:jc w:val="center"/>
              <w:rPr>
                <w:sz w:val="22"/>
                <w:szCs w:val="22"/>
              </w:rPr>
            </w:pPr>
            <w:r w:rsidRPr="00412DDB">
              <w:rPr>
                <w:sz w:val="22"/>
                <w:szCs w:val="22"/>
              </w:rPr>
              <w:t>Отчетная дата</w:t>
            </w:r>
          </w:p>
        </w:tc>
        <w:tc>
          <w:tcPr>
            <w:tcW w:w="3972" w:type="dxa"/>
            <w:vAlign w:val="center"/>
          </w:tcPr>
          <w:p w:rsidR="00B219E0" w:rsidRPr="00412DDB" w:rsidRDefault="00B219E0" w:rsidP="00B219E0">
            <w:pPr>
              <w:pStyle w:val="prilozhenie"/>
              <w:tabs>
                <w:tab w:val="left" w:pos="3686"/>
              </w:tabs>
              <w:ind w:firstLine="0"/>
              <w:jc w:val="center"/>
              <w:rPr>
                <w:sz w:val="22"/>
                <w:szCs w:val="22"/>
              </w:rPr>
            </w:pPr>
            <w:r w:rsidRPr="00412DDB">
              <w:rPr>
                <w:sz w:val="22"/>
                <w:szCs w:val="22"/>
              </w:rPr>
              <w:t>Вид вознаграждения</w:t>
            </w:r>
          </w:p>
          <w:p w:rsidR="00B219E0" w:rsidRPr="00412DDB" w:rsidRDefault="00B219E0" w:rsidP="00B219E0">
            <w:pPr>
              <w:jc w:val="center"/>
              <w:rPr>
                <w:sz w:val="22"/>
                <w:szCs w:val="22"/>
              </w:rPr>
            </w:pPr>
            <w:r w:rsidRPr="00412DDB">
              <w:rPr>
                <w:sz w:val="22"/>
                <w:szCs w:val="22"/>
              </w:rPr>
              <w:t>(заработная плата, премии, комиссио</w:t>
            </w:r>
            <w:r w:rsidRPr="00412DDB">
              <w:rPr>
                <w:sz w:val="22"/>
                <w:szCs w:val="22"/>
              </w:rPr>
              <w:t>н</w:t>
            </w:r>
            <w:r w:rsidRPr="00412DDB">
              <w:rPr>
                <w:sz w:val="22"/>
                <w:szCs w:val="22"/>
              </w:rPr>
              <w:t>ные, льготы и (или) компенсации ра</w:t>
            </w:r>
            <w:r w:rsidRPr="00412DDB">
              <w:rPr>
                <w:sz w:val="22"/>
                <w:szCs w:val="22"/>
              </w:rPr>
              <w:t>с</w:t>
            </w:r>
            <w:r w:rsidRPr="00412DDB">
              <w:rPr>
                <w:sz w:val="22"/>
                <w:szCs w:val="22"/>
              </w:rPr>
              <w:t>ходов, иное)</w:t>
            </w:r>
          </w:p>
        </w:tc>
        <w:tc>
          <w:tcPr>
            <w:tcW w:w="3402" w:type="dxa"/>
            <w:gridSpan w:val="2"/>
            <w:vAlign w:val="center"/>
          </w:tcPr>
          <w:p w:rsidR="00B219E0" w:rsidRPr="00412DDB" w:rsidRDefault="00B219E0" w:rsidP="00B219E0">
            <w:pPr>
              <w:jc w:val="center"/>
              <w:rPr>
                <w:sz w:val="22"/>
                <w:szCs w:val="22"/>
              </w:rPr>
            </w:pPr>
            <w:r w:rsidRPr="00412DDB">
              <w:rPr>
                <w:sz w:val="22"/>
                <w:szCs w:val="22"/>
              </w:rPr>
              <w:t>Размер вознаграждения,</w:t>
            </w:r>
          </w:p>
          <w:p w:rsidR="00B219E0" w:rsidRPr="00412DDB" w:rsidRDefault="00B219E0" w:rsidP="00B219E0">
            <w:pPr>
              <w:jc w:val="center"/>
              <w:rPr>
                <w:sz w:val="22"/>
                <w:szCs w:val="22"/>
              </w:rPr>
            </w:pPr>
            <w:r w:rsidRPr="00412DDB">
              <w:rPr>
                <w:sz w:val="22"/>
                <w:szCs w:val="22"/>
              </w:rPr>
              <w:t>тыс. руб.</w:t>
            </w:r>
          </w:p>
        </w:tc>
      </w:tr>
      <w:tr w:rsidR="00B219E0"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tcPr>
          <w:p w:rsidR="00B219E0" w:rsidRPr="00412DDB" w:rsidRDefault="00B219E0" w:rsidP="00B219E0">
            <w:pPr>
              <w:jc w:val="center"/>
              <w:rPr>
                <w:sz w:val="22"/>
                <w:szCs w:val="22"/>
              </w:rPr>
            </w:pPr>
            <w:r w:rsidRPr="00412DDB">
              <w:rPr>
                <w:sz w:val="22"/>
                <w:szCs w:val="22"/>
              </w:rPr>
              <w:t>1</w:t>
            </w:r>
          </w:p>
        </w:tc>
        <w:tc>
          <w:tcPr>
            <w:tcW w:w="3972" w:type="dxa"/>
          </w:tcPr>
          <w:p w:rsidR="00B219E0" w:rsidRPr="00412DDB" w:rsidRDefault="00B219E0" w:rsidP="00B219E0">
            <w:pPr>
              <w:jc w:val="center"/>
              <w:rPr>
                <w:sz w:val="22"/>
                <w:szCs w:val="22"/>
              </w:rPr>
            </w:pPr>
            <w:r w:rsidRPr="00412DDB">
              <w:rPr>
                <w:sz w:val="22"/>
                <w:szCs w:val="22"/>
              </w:rPr>
              <w:t>2</w:t>
            </w:r>
          </w:p>
        </w:tc>
        <w:tc>
          <w:tcPr>
            <w:tcW w:w="3402" w:type="dxa"/>
            <w:gridSpan w:val="2"/>
          </w:tcPr>
          <w:p w:rsidR="00B219E0" w:rsidRPr="00412DDB" w:rsidRDefault="00B219E0" w:rsidP="00B219E0">
            <w:pPr>
              <w:jc w:val="center"/>
              <w:rPr>
                <w:sz w:val="22"/>
                <w:szCs w:val="22"/>
              </w:rPr>
            </w:pPr>
            <w:r w:rsidRPr="00412DDB">
              <w:rPr>
                <w:sz w:val="22"/>
                <w:szCs w:val="22"/>
              </w:rPr>
              <w:t>3</w:t>
            </w:r>
          </w:p>
        </w:tc>
      </w:tr>
      <w:tr w:rsidR="00B219E0"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val="restart"/>
            <w:vAlign w:val="center"/>
          </w:tcPr>
          <w:p w:rsidR="00B219E0" w:rsidRPr="00412DDB" w:rsidRDefault="00B219E0" w:rsidP="00B219E0">
            <w:pPr>
              <w:jc w:val="center"/>
              <w:rPr>
                <w:sz w:val="22"/>
                <w:szCs w:val="22"/>
              </w:rPr>
            </w:pPr>
            <w:r w:rsidRPr="00412DDB">
              <w:rPr>
                <w:sz w:val="22"/>
                <w:szCs w:val="22"/>
              </w:rPr>
              <w:t xml:space="preserve">«01» января </w:t>
            </w:r>
            <w:r w:rsidR="005776D3" w:rsidRPr="00412DDB">
              <w:rPr>
                <w:sz w:val="22"/>
                <w:szCs w:val="22"/>
              </w:rPr>
              <w:t>20</w:t>
            </w:r>
            <w:r w:rsidR="005776D3">
              <w:rPr>
                <w:sz w:val="22"/>
                <w:szCs w:val="22"/>
              </w:rPr>
              <w:t>18</w:t>
            </w:r>
            <w:r w:rsidR="005776D3" w:rsidRPr="00412DDB">
              <w:rPr>
                <w:sz w:val="22"/>
                <w:szCs w:val="22"/>
              </w:rPr>
              <w:t xml:space="preserve"> </w:t>
            </w:r>
            <w:r w:rsidRPr="00412DDB">
              <w:rPr>
                <w:sz w:val="22"/>
                <w:szCs w:val="22"/>
              </w:rPr>
              <w:t>года</w:t>
            </w:r>
          </w:p>
          <w:p w:rsidR="00B219E0" w:rsidRPr="00412DDB" w:rsidRDefault="00B219E0">
            <w:pPr>
              <w:jc w:val="center"/>
              <w:rPr>
                <w:sz w:val="22"/>
                <w:szCs w:val="22"/>
              </w:rPr>
            </w:pPr>
            <w:r w:rsidRPr="00412DDB">
              <w:rPr>
                <w:sz w:val="22"/>
                <w:szCs w:val="22"/>
              </w:rPr>
              <w:t xml:space="preserve"> (за </w:t>
            </w:r>
            <w:r w:rsidR="005776D3" w:rsidRPr="00412DDB">
              <w:rPr>
                <w:sz w:val="22"/>
                <w:szCs w:val="22"/>
              </w:rPr>
              <w:t>201</w:t>
            </w:r>
            <w:r w:rsidR="0007416A">
              <w:rPr>
                <w:sz w:val="22"/>
                <w:szCs w:val="22"/>
              </w:rPr>
              <w:t>7</w:t>
            </w:r>
            <w:r w:rsidR="005776D3" w:rsidRPr="00412DDB">
              <w:rPr>
                <w:sz w:val="22"/>
                <w:szCs w:val="22"/>
              </w:rPr>
              <w:t xml:space="preserve"> </w:t>
            </w:r>
            <w:r w:rsidRPr="00412DDB">
              <w:rPr>
                <w:sz w:val="22"/>
                <w:szCs w:val="22"/>
              </w:rPr>
              <w:t>год)</w:t>
            </w:r>
          </w:p>
        </w:tc>
        <w:tc>
          <w:tcPr>
            <w:tcW w:w="3972" w:type="dxa"/>
          </w:tcPr>
          <w:p w:rsidR="00B219E0" w:rsidRPr="00412DDB" w:rsidRDefault="00B219E0" w:rsidP="00B219E0">
            <w:pPr>
              <w:jc w:val="both"/>
              <w:rPr>
                <w:sz w:val="22"/>
                <w:szCs w:val="22"/>
              </w:rPr>
            </w:pPr>
            <w:r w:rsidRPr="00412DDB">
              <w:rPr>
                <w:sz w:val="22"/>
                <w:szCs w:val="22"/>
              </w:rPr>
              <w:t>Заработная плата</w:t>
            </w:r>
          </w:p>
        </w:tc>
        <w:tc>
          <w:tcPr>
            <w:tcW w:w="3402" w:type="dxa"/>
            <w:gridSpan w:val="2"/>
          </w:tcPr>
          <w:p w:rsidR="00B219E0" w:rsidRPr="00A90CF5" w:rsidRDefault="00272D8C" w:rsidP="00B219E0">
            <w:pPr>
              <w:jc w:val="right"/>
              <w:rPr>
                <w:sz w:val="22"/>
                <w:szCs w:val="22"/>
              </w:rPr>
            </w:pPr>
            <w:r>
              <w:rPr>
                <w:sz w:val="22"/>
                <w:szCs w:val="22"/>
                <w:lang w:val="en-US"/>
              </w:rPr>
              <w:t>125 685</w:t>
            </w:r>
          </w:p>
        </w:tc>
      </w:tr>
      <w:tr w:rsidR="00B219E0"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tcPr>
          <w:p w:rsidR="00B219E0" w:rsidRPr="00412DDB" w:rsidRDefault="00B219E0" w:rsidP="00B219E0">
            <w:pPr>
              <w:jc w:val="both"/>
              <w:rPr>
                <w:sz w:val="22"/>
                <w:szCs w:val="22"/>
              </w:rPr>
            </w:pPr>
          </w:p>
        </w:tc>
        <w:tc>
          <w:tcPr>
            <w:tcW w:w="3972" w:type="dxa"/>
          </w:tcPr>
          <w:p w:rsidR="00B219E0" w:rsidRPr="00412DDB" w:rsidRDefault="00B219E0" w:rsidP="00B219E0">
            <w:pPr>
              <w:jc w:val="both"/>
              <w:rPr>
                <w:sz w:val="22"/>
                <w:szCs w:val="22"/>
              </w:rPr>
            </w:pPr>
            <w:r w:rsidRPr="00412DDB">
              <w:rPr>
                <w:sz w:val="22"/>
                <w:szCs w:val="22"/>
              </w:rPr>
              <w:t>Премии</w:t>
            </w:r>
          </w:p>
        </w:tc>
        <w:tc>
          <w:tcPr>
            <w:tcW w:w="3402" w:type="dxa"/>
            <w:gridSpan w:val="2"/>
          </w:tcPr>
          <w:p w:rsidR="00B219E0" w:rsidRPr="00A90CF5" w:rsidRDefault="00272D8C" w:rsidP="00B219E0">
            <w:pPr>
              <w:jc w:val="right"/>
              <w:rPr>
                <w:sz w:val="22"/>
                <w:szCs w:val="22"/>
              </w:rPr>
            </w:pPr>
            <w:r>
              <w:rPr>
                <w:sz w:val="22"/>
                <w:szCs w:val="22"/>
                <w:lang w:val="en-US"/>
              </w:rPr>
              <w:t>77 838</w:t>
            </w:r>
          </w:p>
        </w:tc>
      </w:tr>
      <w:tr w:rsidR="00B219E0"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tcPr>
          <w:p w:rsidR="00B219E0" w:rsidRPr="00412DDB" w:rsidRDefault="00B219E0" w:rsidP="00B219E0">
            <w:pPr>
              <w:jc w:val="both"/>
              <w:rPr>
                <w:sz w:val="22"/>
                <w:szCs w:val="22"/>
              </w:rPr>
            </w:pPr>
          </w:p>
        </w:tc>
        <w:tc>
          <w:tcPr>
            <w:tcW w:w="3972" w:type="dxa"/>
          </w:tcPr>
          <w:p w:rsidR="00B219E0" w:rsidRPr="00412DDB" w:rsidRDefault="00B219E0" w:rsidP="00B219E0">
            <w:pPr>
              <w:jc w:val="both"/>
              <w:rPr>
                <w:sz w:val="22"/>
                <w:szCs w:val="22"/>
              </w:rPr>
            </w:pPr>
            <w:r>
              <w:rPr>
                <w:sz w:val="22"/>
                <w:szCs w:val="22"/>
              </w:rPr>
              <w:t>Вознаграждения по условиям трудов</w:t>
            </w:r>
            <w:r>
              <w:rPr>
                <w:sz w:val="22"/>
                <w:szCs w:val="22"/>
              </w:rPr>
              <w:t>о</w:t>
            </w:r>
            <w:r>
              <w:rPr>
                <w:sz w:val="22"/>
                <w:szCs w:val="22"/>
              </w:rPr>
              <w:t>го договора</w:t>
            </w:r>
          </w:p>
        </w:tc>
        <w:tc>
          <w:tcPr>
            <w:tcW w:w="3402" w:type="dxa"/>
            <w:gridSpan w:val="2"/>
          </w:tcPr>
          <w:p w:rsidR="00B219E0" w:rsidRDefault="00272D8C" w:rsidP="00B219E0">
            <w:pPr>
              <w:jc w:val="right"/>
              <w:rPr>
                <w:sz w:val="22"/>
                <w:szCs w:val="22"/>
              </w:rPr>
            </w:pPr>
            <w:r>
              <w:rPr>
                <w:sz w:val="22"/>
                <w:szCs w:val="22"/>
                <w:lang w:val="en-US"/>
              </w:rPr>
              <w:t>37 400</w:t>
            </w:r>
          </w:p>
        </w:tc>
      </w:tr>
      <w:tr w:rsidR="00B219E0"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val="restart"/>
            <w:vAlign w:val="center"/>
          </w:tcPr>
          <w:p w:rsidR="00B219E0" w:rsidRPr="00412DDB" w:rsidRDefault="00B219E0" w:rsidP="00B219E0">
            <w:pPr>
              <w:jc w:val="center"/>
              <w:rPr>
                <w:sz w:val="22"/>
                <w:szCs w:val="22"/>
              </w:rPr>
            </w:pPr>
            <w:r w:rsidRPr="00412DDB">
              <w:rPr>
                <w:sz w:val="22"/>
                <w:szCs w:val="22"/>
              </w:rPr>
              <w:t xml:space="preserve">«01» </w:t>
            </w:r>
            <w:r w:rsidR="000C7666">
              <w:rPr>
                <w:sz w:val="22"/>
                <w:szCs w:val="22"/>
              </w:rPr>
              <w:t>июля</w:t>
            </w:r>
            <w:r w:rsidR="000C7666" w:rsidRPr="00412DDB">
              <w:rPr>
                <w:sz w:val="22"/>
                <w:szCs w:val="22"/>
              </w:rPr>
              <w:t xml:space="preserve"> </w:t>
            </w:r>
            <w:r w:rsidR="005776D3" w:rsidRPr="00412DDB">
              <w:rPr>
                <w:sz w:val="22"/>
                <w:szCs w:val="22"/>
              </w:rPr>
              <w:t>201</w:t>
            </w:r>
            <w:r w:rsidR="005776D3">
              <w:rPr>
                <w:sz w:val="22"/>
                <w:szCs w:val="22"/>
              </w:rPr>
              <w:t>8</w:t>
            </w:r>
            <w:r w:rsidR="005776D3" w:rsidRPr="00412DDB">
              <w:rPr>
                <w:sz w:val="22"/>
                <w:szCs w:val="22"/>
              </w:rPr>
              <w:t xml:space="preserve"> </w:t>
            </w:r>
            <w:r w:rsidRPr="00412DDB">
              <w:rPr>
                <w:sz w:val="22"/>
                <w:szCs w:val="22"/>
              </w:rPr>
              <w:t xml:space="preserve">года </w:t>
            </w:r>
          </w:p>
          <w:p w:rsidR="00B219E0" w:rsidRPr="00412DDB" w:rsidRDefault="00B219E0">
            <w:pPr>
              <w:jc w:val="center"/>
              <w:rPr>
                <w:sz w:val="22"/>
                <w:szCs w:val="22"/>
              </w:rPr>
            </w:pPr>
            <w:r w:rsidRPr="00412DDB">
              <w:rPr>
                <w:sz w:val="22"/>
                <w:szCs w:val="22"/>
              </w:rPr>
              <w:t>(за отчетный период</w:t>
            </w:r>
            <w:r>
              <w:rPr>
                <w:sz w:val="22"/>
                <w:szCs w:val="22"/>
              </w:rPr>
              <w:t xml:space="preserve"> с 01 </w:t>
            </w:r>
            <w:r w:rsidR="000C7666">
              <w:rPr>
                <w:sz w:val="22"/>
                <w:szCs w:val="22"/>
              </w:rPr>
              <w:t xml:space="preserve">апреля </w:t>
            </w:r>
            <w:r>
              <w:rPr>
                <w:sz w:val="22"/>
                <w:szCs w:val="22"/>
              </w:rPr>
              <w:t xml:space="preserve">по </w:t>
            </w:r>
            <w:r w:rsidR="000C7666">
              <w:rPr>
                <w:sz w:val="22"/>
                <w:szCs w:val="22"/>
              </w:rPr>
              <w:t xml:space="preserve">30 июня </w:t>
            </w:r>
            <w:r w:rsidR="005776D3">
              <w:rPr>
                <w:sz w:val="22"/>
                <w:szCs w:val="22"/>
              </w:rPr>
              <w:t xml:space="preserve">2018 </w:t>
            </w:r>
            <w:r>
              <w:rPr>
                <w:sz w:val="22"/>
                <w:szCs w:val="22"/>
              </w:rPr>
              <w:t>г</w:t>
            </w:r>
            <w:r>
              <w:rPr>
                <w:sz w:val="22"/>
                <w:szCs w:val="22"/>
              </w:rPr>
              <w:t>о</w:t>
            </w:r>
            <w:r>
              <w:rPr>
                <w:sz w:val="22"/>
                <w:szCs w:val="22"/>
              </w:rPr>
              <w:t>да</w:t>
            </w:r>
            <w:r w:rsidRPr="00412DDB">
              <w:rPr>
                <w:sz w:val="22"/>
                <w:szCs w:val="22"/>
              </w:rPr>
              <w:t>)</w:t>
            </w:r>
          </w:p>
        </w:tc>
        <w:tc>
          <w:tcPr>
            <w:tcW w:w="3972" w:type="dxa"/>
          </w:tcPr>
          <w:p w:rsidR="00B219E0" w:rsidRPr="00412DDB" w:rsidRDefault="00B219E0" w:rsidP="00B219E0">
            <w:pPr>
              <w:jc w:val="both"/>
              <w:rPr>
                <w:sz w:val="22"/>
                <w:szCs w:val="22"/>
              </w:rPr>
            </w:pPr>
            <w:r w:rsidRPr="00412DDB">
              <w:rPr>
                <w:sz w:val="22"/>
                <w:szCs w:val="22"/>
              </w:rPr>
              <w:t>Заработная плата</w:t>
            </w:r>
          </w:p>
        </w:tc>
        <w:tc>
          <w:tcPr>
            <w:tcW w:w="3402" w:type="dxa"/>
            <w:gridSpan w:val="2"/>
          </w:tcPr>
          <w:p w:rsidR="00B219E0" w:rsidRPr="000C7666" w:rsidRDefault="000C7666" w:rsidP="00B219E0">
            <w:pPr>
              <w:jc w:val="right"/>
              <w:rPr>
                <w:sz w:val="22"/>
                <w:szCs w:val="22"/>
              </w:rPr>
            </w:pPr>
            <w:r>
              <w:rPr>
                <w:sz w:val="22"/>
                <w:szCs w:val="22"/>
              </w:rPr>
              <w:t>96 214</w:t>
            </w:r>
          </w:p>
        </w:tc>
      </w:tr>
      <w:tr w:rsidR="00B219E0"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tcPr>
          <w:p w:rsidR="00B219E0" w:rsidRPr="00412DDB" w:rsidRDefault="00B219E0" w:rsidP="00B219E0">
            <w:pPr>
              <w:jc w:val="both"/>
              <w:rPr>
                <w:sz w:val="22"/>
                <w:szCs w:val="22"/>
              </w:rPr>
            </w:pPr>
          </w:p>
        </w:tc>
        <w:tc>
          <w:tcPr>
            <w:tcW w:w="3972" w:type="dxa"/>
          </w:tcPr>
          <w:p w:rsidR="00B219E0" w:rsidRPr="00412DDB" w:rsidRDefault="00B219E0" w:rsidP="00B219E0">
            <w:pPr>
              <w:jc w:val="both"/>
              <w:rPr>
                <w:sz w:val="22"/>
                <w:szCs w:val="22"/>
              </w:rPr>
            </w:pPr>
            <w:r w:rsidRPr="00412DDB">
              <w:rPr>
                <w:sz w:val="22"/>
                <w:szCs w:val="22"/>
              </w:rPr>
              <w:t>Премии</w:t>
            </w:r>
          </w:p>
        </w:tc>
        <w:tc>
          <w:tcPr>
            <w:tcW w:w="3402" w:type="dxa"/>
            <w:gridSpan w:val="2"/>
          </w:tcPr>
          <w:p w:rsidR="00B219E0" w:rsidRPr="000C7666" w:rsidRDefault="000C7666" w:rsidP="00B219E0">
            <w:pPr>
              <w:jc w:val="right"/>
              <w:rPr>
                <w:sz w:val="22"/>
                <w:szCs w:val="22"/>
              </w:rPr>
            </w:pPr>
            <w:r>
              <w:rPr>
                <w:sz w:val="22"/>
                <w:szCs w:val="22"/>
              </w:rPr>
              <w:t>114 451</w:t>
            </w:r>
          </w:p>
        </w:tc>
      </w:tr>
      <w:tr w:rsidR="00B219E0"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tcPr>
          <w:p w:rsidR="00B219E0" w:rsidRPr="00412DDB" w:rsidRDefault="00B219E0" w:rsidP="00B219E0">
            <w:pPr>
              <w:jc w:val="both"/>
              <w:rPr>
                <w:sz w:val="22"/>
                <w:szCs w:val="22"/>
              </w:rPr>
            </w:pPr>
          </w:p>
        </w:tc>
        <w:tc>
          <w:tcPr>
            <w:tcW w:w="3972" w:type="dxa"/>
          </w:tcPr>
          <w:p w:rsidR="00B219E0" w:rsidRPr="00412DDB" w:rsidRDefault="00B219E0" w:rsidP="00B219E0">
            <w:pPr>
              <w:jc w:val="both"/>
              <w:rPr>
                <w:sz w:val="22"/>
                <w:szCs w:val="22"/>
              </w:rPr>
            </w:pPr>
            <w:r>
              <w:rPr>
                <w:sz w:val="22"/>
                <w:szCs w:val="22"/>
              </w:rPr>
              <w:t>Вознаграждения по условиям трудов</w:t>
            </w:r>
            <w:r>
              <w:rPr>
                <w:sz w:val="22"/>
                <w:szCs w:val="22"/>
              </w:rPr>
              <w:t>о</w:t>
            </w:r>
            <w:r>
              <w:rPr>
                <w:sz w:val="22"/>
                <w:szCs w:val="22"/>
              </w:rPr>
              <w:t>го договора</w:t>
            </w:r>
          </w:p>
        </w:tc>
        <w:tc>
          <w:tcPr>
            <w:tcW w:w="3402" w:type="dxa"/>
            <w:gridSpan w:val="2"/>
          </w:tcPr>
          <w:p w:rsidR="00B219E0" w:rsidRPr="009D27E5" w:rsidRDefault="00272D8C" w:rsidP="00B219E0">
            <w:pPr>
              <w:jc w:val="right"/>
              <w:rPr>
                <w:sz w:val="22"/>
                <w:szCs w:val="22"/>
              </w:rPr>
            </w:pPr>
            <w:r>
              <w:rPr>
                <w:sz w:val="22"/>
                <w:szCs w:val="22"/>
                <w:lang w:val="en-US"/>
              </w:rPr>
              <w:t>0</w:t>
            </w:r>
          </w:p>
        </w:tc>
      </w:tr>
    </w:tbl>
    <w:p w:rsidR="00B219E0" w:rsidRPr="00412DDB" w:rsidRDefault="00B219E0" w:rsidP="00B219E0">
      <w:pPr>
        <w:ind w:firstLine="720"/>
        <w:jc w:val="both"/>
        <w:rPr>
          <w:sz w:val="22"/>
          <w:szCs w:val="22"/>
        </w:rPr>
      </w:pPr>
    </w:p>
    <w:p w:rsidR="00B219E0" w:rsidRPr="00412DDB" w:rsidRDefault="00B219E0" w:rsidP="00B219E0">
      <w:pPr>
        <w:pStyle w:val="em-4"/>
      </w:pPr>
      <w:r w:rsidRPr="00412DDB">
        <w:t>Сведения о существующих соглашениях относительно таких выплат в текущем финансовом году:</w:t>
      </w:r>
    </w:p>
    <w:p w:rsidR="00B219E0" w:rsidRPr="00412DDB" w:rsidRDefault="00B219E0" w:rsidP="00B219E0">
      <w:pPr>
        <w:pStyle w:val="em-4"/>
      </w:pPr>
    </w:p>
    <w:p w:rsidR="00B219E0" w:rsidRPr="005458C6" w:rsidRDefault="00B219E0" w:rsidP="00B219E0">
      <w:pPr>
        <w:pStyle w:val="em-4"/>
        <w:rPr>
          <w:sz w:val="24"/>
        </w:rPr>
      </w:pPr>
      <w:r w:rsidRPr="005458C6">
        <w:rPr>
          <w:rFonts w:ascii="TimesNewRomanPSMT" w:hAnsi="TimesNewRomanPSMT" w:cs="TimesNewRomanPSMT"/>
          <w:szCs w:val="20"/>
        </w:rPr>
        <w:t xml:space="preserve">Размер вознаграждения  членам Правления </w:t>
      </w:r>
      <w:r>
        <w:rPr>
          <w:rFonts w:ascii="TimesNewRomanPSMT" w:hAnsi="TimesNewRomanPSMT" w:cs="TimesNewRomanPSMT"/>
          <w:szCs w:val="20"/>
        </w:rPr>
        <w:t>П</w:t>
      </w:r>
      <w:r w:rsidRPr="005458C6">
        <w:rPr>
          <w:rFonts w:ascii="TimesNewRomanPSMT" w:hAnsi="TimesNewRomanPSMT" w:cs="TimesNewRomanPSMT"/>
          <w:szCs w:val="20"/>
        </w:rPr>
        <w:t>АО «МТС–Банк» регламентируется условиями контра</w:t>
      </w:r>
      <w:r w:rsidRPr="005458C6">
        <w:rPr>
          <w:rFonts w:ascii="TimesNewRomanPSMT" w:hAnsi="TimesNewRomanPSMT" w:cs="TimesNewRomanPSMT"/>
          <w:szCs w:val="20"/>
        </w:rPr>
        <w:t>к</w:t>
      </w:r>
      <w:r w:rsidRPr="005458C6">
        <w:rPr>
          <w:rFonts w:ascii="TimesNewRomanPSMT" w:hAnsi="TimesNewRomanPSMT" w:cs="TimesNewRomanPSMT"/>
          <w:szCs w:val="20"/>
        </w:rPr>
        <w:t>тов (трудовых договоров).</w:t>
      </w:r>
    </w:p>
    <w:p w:rsidR="00B219E0" w:rsidRPr="00412DDB" w:rsidRDefault="00B219E0" w:rsidP="00B219E0">
      <w:pPr>
        <w:pStyle w:val="em-4"/>
      </w:pPr>
    </w:p>
    <w:p w:rsidR="00B219E0" w:rsidRPr="00412DDB" w:rsidRDefault="00B219E0" w:rsidP="00B219E0">
      <w:pPr>
        <w:pStyle w:val="em-1"/>
      </w:pPr>
      <w:bookmarkStart w:id="411" w:name="_Toc474512959"/>
      <w:bookmarkStart w:id="412" w:name="_Toc482611735"/>
      <w:r w:rsidRPr="00412DDB">
        <w:t xml:space="preserve">5.4. Сведения о структуре и компетенции органов </w:t>
      </w:r>
      <w:proofErr w:type="gramStart"/>
      <w:r w:rsidRPr="00412DDB">
        <w:t>контроля за</w:t>
      </w:r>
      <w:proofErr w:type="gramEnd"/>
      <w:r w:rsidRPr="00412DDB">
        <w:t xml:space="preserve"> финансово</w:t>
      </w:r>
      <w:r>
        <w:t>–</w:t>
      </w:r>
      <w:r w:rsidRPr="00412DDB">
        <w:t>хозяйственной де</w:t>
      </w:r>
      <w:r w:rsidRPr="00412DDB">
        <w:t>я</w:t>
      </w:r>
      <w:r w:rsidRPr="00412DDB">
        <w:t>тельностью кредитной организации – эмитента</w:t>
      </w:r>
      <w:r>
        <w:t>, а также об организации системы управления риск</w:t>
      </w:r>
      <w:r>
        <w:t>а</w:t>
      </w:r>
      <w:r>
        <w:t>ми и внутреннего контроля</w:t>
      </w:r>
      <w:bookmarkEnd w:id="411"/>
      <w:bookmarkEnd w:id="412"/>
      <w:r w:rsidRPr="00412DDB">
        <w:rPr>
          <w:rStyle w:val="af0"/>
          <w:b w:val="0"/>
          <w:bCs/>
          <w:vanish/>
        </w:rPr>
        <w:footnoteReference w:id="50"/>
      </w:r>
    </w:p>
    <w:p w:rsidR="00B219E0" w:rsidRDefault="00B219E0" w:rsidP="00B219E0">
      <w:pPr>
        <w:pStyle w:val="em-4"/>
      </w:pPr>
    </w:p>
    <w:p w:rsidR="00B219E0" w:rsidRDefault="00B219E0" w:rsidP="00B219E0">
      <w:pPr>
        <w:pStyle w:val="em-4"/>
      </w:pPr>
      <w:r>
        <w:t>Информация не приводится в связи с отсутствием изменений.</w:t>
      </w:r>
    </w:p>
    <w:p w:rsidR="00B219E0" w:rsidRPr="00412DDB" w:rsidRDefault="00B219E0" w:rsidP="00B219E0">
      <w:pPr>
        <w:pStyle w:val="em-4"/>
      </w:pPr>
    </w:p>
    <w:p w:rsidR="00B219E0" w:rsidRPr="00412DDB" w:rsidRDefault="00B219E0" w:rsidP="00B219E0">
      <w:pPr>
        <w:pStyle w:val="em-1"/>
      </w:pPr>
      <w:bookmarkStart w:id="413" w:name="_Toc474512960"/>
      <w:bookmarkStart w:id="414" w:name="_Toc482611736"/>
      <w:r w:rsidRPr="00412DDB">
        <w:t xml:space="preserve">5.5. Информация о лицах, входящих в состав органов </w:t>
      </w:r>
      <w:proofErr w:type="gramStart"/>
      <w:r w:rsidRPr="00412DDB">
        <w:t>контроля за</w:t>
      </w:r>
      <w:proofErr w:type="gramEnd"/>
      <w:r w:rsidRPr="00412DDB">
        <w:t xml:space="preserve"> финансово</w:t>
      </w:r>
      <w:r>
        <w:t>–</w:t>
      </w:r>
      <w:r w:rsidRPr="00412DDB">
        <w:t xml:space="preserve">хозяйственной деятельностью кредитной организации </w:t>
      </w:r>
      <w:r>
        <w:t>–</w:t>
      </w:r>
      <w:r w:rsidRPr="00412DDB">
        <w:t xml:space="preserve"> эмитента</w:t>
      </w:r>
      <w:bookmarkEnd w:id="413"/>
      <w:bookmarkEnd w:id="414"/>
    </w:p>
    <w:p w:rsidR="00B219E0" w:rsidRPr="00412DDB" w:rsidRDefault="00B219E0" w:rsidP="00B219E0">
      <w:pPr>
        <w:pStyle w:val="em-4"/>
      </w:pPr>
    </w:p>
    <w:p w:rsidR="0007416A" w:rsidRPr="00412DDB" w:rsidRDefault="0007416A" w:rsidP="0007416A">
      <w:pPr>
        <w:pStyle w:val="em-4"/>
        <w:rPr>
          <w:b/>
          <w:i/>
        </w:rPr>
      </w:pPr>
      <w:r w:rsidRPr="00412DDB">
        <w:rPr>
          <w:b/>
          <w:i/>
        </w:rPr>
        <w:t>Информация о ревизоре или персональном составе ревизионной комиссии и иных органов кр</w:t>
      </w:r>
      <w:r w:rsidRPr="00412DDB">
        <w:rPr>
          <w:b/>
          <w:i/>
        </w:rPr>
        <w:t>е</w:t>
      </w:r>
      <w:r w:rsidRPr="00412DDB">
        <w:rPr>
          <w:b/>
          <w:i/>
        </w:rPr>
        <w:t xml:space="preserve">дитной организации </w:t>
      </w:r>
      <w:r>
        <w:rPr>
          <w:b/>
          <w:i/>
        </w:rPr>
        <w:t>–</w:t>
      </w:r>
      <w:r w:rsidRPr="00412DDB">
        <w:rPr>
          <w:b/>
          <w:i/>
        </w:rPr>
        <w:t xml:space="preserve"> эмитента по </w:t>
      </w:r>
      <w:proofErr w:type="gramStart"/>
      <w:r w:rsidRPr="00412DDB">
        <w:rPr>
          <w:b/>
          <w:i/>
        </w:rPr>
        <w:t>контролю за</w:t>
      </w:r>
      <w:proofErr w:type="gramEnd"/>
      <w:r w:rsidRPr="00412DDB">
        <w:rPr>
          <w:b/>
          <w:i/>
        </w:rPr>
        <w:t xml:space="preserve"> ее финансово</w:t>
      </w:r>
      <w:r>
        <w:rPr>
          <w:b/>
          <w:i/>
        </w:rPr>
        <w:t>–</w:t>
      </w:r>
      <w:r w:rsidRPr="00412DDB">
        <w:rPr>
          <w:b/>
          <w:i/>
        </w:rPr>
        <w:t>хозяйственной деятельностью с ук</w:t>
      </w:r>
      <w:r w:rsidRPr="00412DDB">
        <w:rPr>
          <w:b/>
          <w:i/>
        </w:rPr>
        <w:t>а</w:t>
      </w:r>
      <w:r w:rsidRPr="00412DDB">
        <w:rPr>
          <w:b/>
          <w:i/>
        </w:rPr>
        <w:t xml:space="preserve">занием по каждому члену такого органа кредитной организации </w:t>
      </w:r>
      <w:r>
        <w:rPr>
          <w:b/>
          <w:i/>
        </w:rPr>
        <w:t>–</w:t>
      </w:r>
      <w:r w:rsidRPr="00412DDB">
        <w:rPr>
          <w:b/>
          <w:i/>
        </w:rPr>
        <w:t xml:space="preserve"> эмитента</w:t>
      </w:r>
      <w:r w:rsidRPr="00412DDB">
        <w:rPr>
          <w:rStyle w:val="af0"/>
          <w:b/>
          <w:i/>
          <w:vanish/>
        </w:rPr>
        <w:footnoteReference w:id="51"/>
      </w:r>
      <w:r w:rsidRPr="00412DDB">
        <w:rPr>
          <w:b/>
          <w:i/>
        </w:rPr>
        <w:t>:</w:t>
      </w:r>
    </w:p>
    <w:p w:rsidR="0007416A" w:rsidRPr="00412DDB" w:rsidRDefault="0007416A" w:rsidP="0007416A">
      <w:pPr>
        <w:ind w:firstLine="720"/>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185"/>
      </w:tblGrid>
      <w:tr w:rsidR="0007416A" w:rsidRPr="00347EBD" w:rsidTr="0045121A">
        <w:tc>
          <w:tcPr>
            <w:tcW w:w="2880" w:type="dxa"/>
          </w:tcPr>
          <w:p w:rsidR="0007416A" w:rsidRPr="00347EBD" w:rsidRDefault="0007416A" w:rsidP="0045121A">
            <w:r w:rsidRPr="00347EBD">
              <w:t>Фамилия, имя, отчество</w:t>
            </w:r>
          </w:p>
        </w:tc>
        <w:tc>
          <w:tcPr>
            <w:tcW w:w="7185" w:type="dxa"/>
          </w:tcPr>
          <w:p w:rsidR="0007416A" w:rsidRPr="00347EBD" w:rsidRDefault="0007416A" w:rsidP="0045121A">
            <w:r w:rsidRPr="00347EBD">
              <w:rPr>
                <w:b/>
                <w:bCs/>
                <w:sz w:val="20"/>
                <w:szCs w:val="20"/>
              </w:rPr>
              <w:t xml:space="preserve">1. </w:t>
            </w:r>
            <w:proofErr w:type="spellStart"/>
            <w:r>
              <w:rPr>
                <w:b/>
                <w:bCs/>
                <w:sz w:val="20"/>
                <w:szCs w:val="20"/>
              </w:rPr>
              <w:t>Косткин</w:t>
            </w:r>
            <w:proofErr w:type="spellEnd"/>
            <w:r>
              <w:rPr>
                <w:b/>
                <w:bCs/>
                <w:sz w:val="20"/>
                <w:szCs w:val="20"/>
              </w:rPr>
              <w:t xml:space="preserve"> Сергей Витальевич</w:t>
            </w:r>
            <w:r w:rsidRPr="00347EBD">
              <w:rPr>
                <w:b/>
                <w:bCs/>
                <w:sz w:val="20"/>
                <w:szCs w:val="20"/>
              </w:rPr>
              <w:t xml:space="preserve"> – член ревизионной комиссии</w:t>
            </w:r>
          </w:p>
        </w:tc>
      </w:tr>
      <w:tr w:rsidR="0007416A" w:rsidRPr="00347EBD" w:rsidTr="0045121A">
        <w:tc>
          <w:tcPr>
            <w:tcW w:w="2880" w:type="dxa"/>
          </w:tcPr>
          <w:p w:rsidR="0007416A" w:rsidRPr="00347EBD" w:rsidRDefault="0007416A" w:rsidP="0045121A">
            <w:r w:rsidRPr="00347EBD">
              <w:t>Год рождения</w:t>
            </w:r>
            <w:r w:rsidRPr="00347EBD">
              <w:rPr>
                <w:sz w:val="22"/>
                <w:szCs w:val="22"/>
              </w:rPr>
              <w:t>:</w:t>
            </w:r>
          </w:p>
        </w:tc>
        <w:tc>
          <w:tcPr>
            <w:tcW w:w="7185" w:type="dxa"/>
            <w:vAlign w:val="center"/>
          </w:tcPr>
          <w:p w:rsidR="0007416A" w:rsidRPr="00347EBD" w:rsidRDefault="0007416A" w:rsidP="0045121A">
            <w:pPr>
              <w:rPr>
                <w:sz w:val="20"/>
                <w:szCs w:val="20"/>
              </w:rPr>
            </w:pPr>
            <w:r w:rsidRPr="00347EBD">
              <w:rPr>
                <w:sz w:val="20"/>
                <w:szCs w:val="20"/>
              </w:rPr>
              <w:t>19</w:t>
            </w:r>
            <w:r>
              <w:rPr>
                <w:sz w:val="20"/>
                <w:szCs w:val="20"/>
              </w:rPr>
              <w:t>78</w:t>
            </w:r>
          </w:p>
        </w:tc>
      </w:tr>
      <w:tr w:rsidR="0007416A" w:rsidRPr="00347EBD" w:rsidTr="0045121A">
        <w:tc>
          <w:tcPr>
            <w:tcW w:w="2880" w:type="dxa"/>
          </w:tcPr>
          <w:p w:rsidR="0007416A" w:rsidRPr="00347EBD" w:rsidRDefault="0007416A" w:rsidP="0045121A">
            <w:r w:rsidRPr="00347EBD">
              <w:t>Сведения об образов</w:t>
            </w:r>
            <w:r w:rsidRPr="00347EBD">
              <w:t>а</w:t>
            </w:r>
            <w:r w:rsidRPr="00347EBD">
              <w:t>нии:</w:t>
            </w:r>
          </w:p>
        </w:tc>
        <w:tc>
          <w:tcPr>
            <w:tcW w:w="7185" w:type="dxa"/>
            <w:vAlign w:val="center"/>
          </w:tcPr>
          <w:p w:rsidR="0007416A" w:rsidRPr="00347EBD" w:rsidRDefault="0007416A" w:rsidP="0045121A">
            <w:pPr>
              <w:rPr>
                <w:sz w:val="20"/>
                <w:szCs w:val="20"/>
              </w:rPr>
            </w:pPr>
            <w:r w:rsidRPr="00347EBD">
              <w:rPr>
                <w:sz w:val="20"/>
                <w:szCs w:val="20"/>
              </w:rPr>
              <w:t>Высшее.</w:t>
            </w:r>
            <w:r>
              <w:rPr>
                <w:sz w:val="20"/>
                <w:szCs w:val="20"/>
              </w:rPr>
              <w:t xml:space="preserve"> Финансовая Академия при Правительстве РФ</w:t>
            </w:r>
          </w:p>
          <w:p w:rsidR="0007416A" w:rsidRPr="00347EBD" w:rsidRDefault="0007416A" w:rsidP="0045121A">
            <w:pPr>
              <w:rPr>
                <w:sz w:val="20"/>
                <w:szCs w:val="20"/>
              </w:rPr>
            </w:pPr>
            <w:r w:rsidRPr="00347EBD">
              <w:rPr>
                <w:sz w:val="20"/>
                <w:szCs w:val="20"/>
              </w:rPr>
              <w:t xml:space="preserve"> Год окончания  – </w:t>
            </w:r>
            <w:r>
              <w:rPr>
                <w:sz w:val="20"/>
                <w:szCs w:val="20"/>
              </w:rPr>
              <w:t>1999</w:t>
            </w:r>
          </w:p>
          <w:p w:rsidR="0007416A" w:rsidRDefault="0007416A" w:rsidP="0045121A">
            <w:pPr>
              <w:rPr>
                <w:sz w:val="20"/>
                <w:szCs w:val="20"/>
              </w:rPr>
            </w:pPr>
            <w:r w:rsidRPr="00347EBD">
              <w:rPr>
                <w:sz w:val="20"/>
                <w:szCs w:val="20"/>
              </w:rPr>
              <w:t xml:space="preserve"> Специальность  –</w:t>
            </w:r>
            <w:r>
              <w:rPr>
                <w:sz w:val="20"/>
                <w:szCs w:val="20"/>
              </w:rPr>
              <w:t xml:space="preserve"> «Финансы и кредит»</w:t>
            </w:r>
          </w:p>
          <w:p w:rsidR="0007416A" w:rsidRPr="00347EBD" w:rsidRDefault="0007416A" w:rsidP="0045121A">
            <w:pPr>
              <w:rPr>
                <w:sz w:val="20"/>
                <w:szCs w:val="20"/>
              </w:rPr>
            </w:pPr>
          </w:p>
        </w:tc>
      </w:tr>
    </w:tbl>
    <w:p w:rsidR="0007416A" w:rsidRPr="00347EBD" w:rsidRDefault="0007416A" w:rsidP="0007416A">
      <w:pPr>
        <w:pStyle w:val="em-4"/>
      </w:pPr>
    </w:p>
    <w:p w:rsidR="0007416A" w:rsidRPr="00347EBD" w:rsidRDefault="0007416A" w:rsidP="0007416A">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07416A" w:rsidRPr="00347EBD" w:rsidRDefault="0007416A" w:rsidP="0007416A">
      <w:pPr>
        <w:ind w:firstLine="720"/>
        <w:jc w:val="both"/>
        <w:rPr>
          <w:sz w:val="22"/>
          <w:szCs w:val="22"/>
        </w:rPr>
      </w:pPr>
    </w:p>
    <w:tbl>
      <w:tblPr>
        <w:tblW w:w="10065" w:type="dxa"/>
        <w:tblInd w:w="-34" w:type="dxa"/>
        <w:tblLook w:val="0000" w:firstRow="0" w:lastRow="0" w:firstColumn="0" w:lastColumn="0" w:noHBand="0" w:noVBand="0"/>
      </w:tblPr>
      <w:tblGrid>
        <w:gridCol w:w="1620"/>
        <w:gridCol w:w="1680"/>
        <w:gridCol w:w="3000"/>
        <w:gridCol w:w="3765"/>
      </w:tblGrid>
      <w:tr w:rsidR="0007416A" w:rsidRPr="000C7666" w:rsidTr="0045121A">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68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Дата завершения работы  в дол</w:t>
            </w:r>
            <w:r w:rsidRPr="009D6AA8">
              <w:rPr>
                <w:sz w:val="20"/>
                <w:szCs w:val="22"/>
              </w:rPr>
              <w:t>ж</w:t>
            </w:r>
            <w:r w:rsidRPr="009D6AA8">
              <w:rPr>
                <w:sz w:val="20"/>
                <w:szCs w:val="22"/>
              </w:rPr>
              <w:t>ности</w:t>
            </w:r>
          </w:p>
        </w:tc>
        <w:tc>
          <w:tcPr>
            <w:tcW w:w="300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Полное фирменное наименов</w:t>
            </w:r>
            <w:r w:rsidRPr="009D6AA8">
              <w:rPr>
                <w:sz w:val="20"/>
                <w:szCs w:val="22"/>
              </w:rPr>
              <w:t>а</w:t>
            </w:r>
            <w:r w:rsidRPr="009D6AA8">
              <w:rPr>
                <w:sz w:val="20"/>
                <w:szCs w:val="22"/>
              </w:rPr>
              <w:t>ние организации</w:t>
            </w:r>
          </w:p>
        </w:tc>
        <w:tc>
          <w:tcPr>
            <w:tcW w:w="3765"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Наименование должности</w:t>
            </w:r>
          </w:p>
        </w:tc>
      </w:tr>
      <w:tr w:rsidR="0007416A" w:rsidRPr="000C7666" w:rsidTr="0045121A">
        <w:trPr>
          <w:trHeight w:val="300"/>
        </w:trPr>
        <w:tc>
          <w:tcPr>
            <w:tcW w:w="1620" w:type="dxa"/>
            <w:tcBorders>
              <w:top w:val="nil"/>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1</w:t>
            </w:r>
          </w:p>
        </w:tc>
        <w:tc>
          <w:tcPr>
            <w:tcW w:w="168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2</w:t>
            </w:r>
          </w:p>
        </w:tc>
        <w:tc>
          <w:tcPr>
            <w:tcW w:w="300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3</w:t>
            </w:r>
          </w:p>
        </w:tc>
        <w:tc>
          <w:tcPr>
            <w:tcW w:w="3765"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4</w:t>
            </w:r>
          </w:p>
        </w:tc>
      </w:tr>
      <w:tr w:rsidR="0007416A" w:rsidRPr="000C7666" w:rsidTr="0045121A">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11.2016</w:t>
            </w:r>
          </w:p>
        </w:tc>
        <w:tc>
          <w:tcPr>
            <w:tcW w:w="168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proofErr w:type="spellStart"/>
            <w:r w:rsidRPr="009D6AA8">
              <w:rPr>
                <w:sz w:val="20"/>
                <w:szCs w:val="20"/>
              </w:rPr>
              <w:t>наст</w:t>
            </w:r>
            <w:proofErr w:type="gramStart"/>
            <w:r w:rsidRPr="009D6AA8">
              <w:rPr>
                <w:sz w:val="20"/>
                <w:szCs w:val="20"/>
              </w:rPr>
              <w:t>.в</w:t>
            </w:r>
            <w:proofErr w:type="gramEnd"/>
            <w:r w:rsidRPr="009D6AA8">
              <w:rPr>
                <w:sz w:val="20"/>
                <w:szCs w:val="20"/>
              </w:rPr>
              <w:t>р</w:t>
            </w:r>
            <w:proofErr w:type="spellEnd"/>
            <w:r w:rsidRPr="009D6AA8">
              <w:rPr>
                <w:sz w:val="20"/>
                <w:szCs w:val="20"/>
              </w:rPr>
              <w:t>.</w:t>
            </w:r>
          </w:p>
        </w:tc>
        <w:tc>
          <w:tcPr>
            <w:tcW w:w="3000" w:type="dxa"/>
            <w:tcBorders>
              <w:top w:val="single" w:sz="4" w:space="0" w:color="auto"/>
              <w:left w:val="nil"/>
              <w:bottom w:val="single" w:sz="4" w:space="0" w:color="auto"/>
              <w:right w:val="single" w:sz="4" w:space="0" w:color="auto"/>
            </w:tcBorders>
          </w:tcPr>
          <w:p w:rsidR="0007416A" w:rsidRPr="009D6AA8" w:rsidRDefault="0007416A" w:rsidP="0045121A">
            <w:pPr>
              <w:jc w:val="center"/>
              <w:rPr>
                <w:sz w:val="20"/>
                <w:szCs w:val="20"/>
              </w:rPr>
            </w:pPr>
            <w:r w:rsidRPr="009D6AA8">
              <w:rPr>
                <w:sz w:val="20"/>
                <w:szCs w:val="20"/>
              </w:rPr>
              <w:t>Публичное акционерное общ</w:t>
            </w:r>
            <w:r w:rsidRPr="009D6AA8">
              <w:rPr>
                <w:sz w:val="20"/>
                <w:szCs w:val="20"/>
              </w:rPr>
              <w:t>е</w:t>
            </w:r>
            <w:r w:rsidRPr="009D6AA8">
              <w:rPr>
                <w:sz w:val="20"/>
                <w:szCs w:val="20"/>
              </w:rPr>
              <w:t>ство «Акционерная финансовая корпорация «Система»</w:t>
            </w:r>
          </w:p>
        </w:tc>
        <w:tc>
          <w:tcPr>
            <w:tcW w:w="3765"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Руководитель по планированию</w:t>
            </w:r>
          </w:p>
        </w:tc>
      </w:tr>
      <w:tr w:rsidR="0007416A" w:rsidRPr="000C7666" w:rsidTr="0045121A">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05.2016</w:t>
            </w:r>
          </w:p>
        </w:tc>
        <w:tc>
          <w:tcPr>
            <w:tcW w:w="168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11.2016</w:t>
            </w:r>
          </w:p>
        </w:tc>
        <w:tc>
          <w:tcPr>
            <w:tcW w:w="300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Акционерное общество «Ре</w:t>
            </w:r>
            <w:r w:rsidRPr="009D6AA8">
              <w:rPr>
                <w:sz w:val="20"/>
                <w:szCs w:val="20"/>
              </w:rPr>
              <w:t>й</w:t>
            </w:r>
            <w:r w:rsidRPr="009D6AA8">
              <w:rPr>
                <w:sz w:val="20"/>
                <w:szCs w:val="20"/>
              </w:rPr>
              <w:t>тинговое агентство AK&amp;M»</w:t>
            </w:r>
          </w:p>
        </w:tc>
        <w:tc>
          <w:tcPr>
            <w:tcW w:w="3765" w:type="dxa"/>
            <w:tcBorders>
              <w:top w:val="single" w:sz="4" w:space="0" w:color="auto"/>
              <w:left w:val="nil"/>
              <w:bottom w:val="single" w:sz="4" w:space="0" w:color="auto"/>
              <w:right w:val="single" w:sz="4" w:space="0" w:color="auto"/>
            </w:tcBorders>
            <w:vAlign w:val="center"/>
          </w:tcPr>
          <w:p w:rsidR="0007416A" w:rsidRPr="009D6AA8" w:rsidRDefault="0007416A" w:rsidP="0045121A">
            <w:pPr>
              <w:tabs>
                <w:tab w:val="left" w:pos="1515"/>
              </w:tabs>
              <w:jc w:val="center"/>
              <w:rPr>
                <w:sz w:val="20"/>
                <w:szCs w:val="20"/>
              </w:rPr>
            </w:pPr>
            <w:r w:rsidRPr="009D6AA8">
              <w:rPr>
                <w:sz w:val="20"/>
                <w:szCs w:val="20"/>
              </w:rPr>
              <w:t>Директор департамента</w:t>
            </w:r>
          </w:p>
        </w:tc>
      </w:tr>
      <w:tr w:rsidR="0007416A" w:rsidRPr="000C7666" w:rsidTr="0045121A">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07.2014</w:t>
            </w:r>
          </w:p>
        </w:tc>
        <w:tc>
          <w:tcPr>
            <w:tcW w:w="168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03.2016</w:t>
            </w:r>
          </w:p>
        </w:tc>
        <w:tc>
          <w:tcPr>
            <w:tcW w:w="300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Общество с ограниченной о</w:t>
            </w:r>
            <w:r w:rsidRPr="009D6AA8">
              <w:rPr>
                <w:sz w:val="20"/>
                <w:szCs w:val="20"/>
              </w:rPr>
              <w:t>т</w:t>
            </w:r>
            <w:r w:rsidRPr="009D6AA8">
              <w:rPr>
                <w:sz w:val="20"/>
                <w:szCs w:val="20"/>
              </w:rPr>
              <w:t>ветственностью «</w:t>
            </w:r>
            <w:proofErr w:type="spellStart"/>
            <w:r w:rsidRPr="009D6AA8">
              <w:rPr>
                <w:sz w:val="20"/>
                <w:szCs w:val="20"/>
              </w:rPr>
              <w:t>Кваско</w:t>
            </w:r>
            <w:proofErr w:type="spellEnd"/>
            <w:r w:rsidRPr="009D6AA8">
              <w:rPr>
                <w:sz w:val="20"/>
                <w:szCs w:val="20"/>
              </w:rPr>
              <w:t xml:space="preserve"> </w:t>
            </w:r>
            <w:proofErr w:type="spellStart"/>
            <w:r w:rsidRPr="009D6AA8">
              <w:rPr>
                <w:sz w:val="20"/>
                <w:szCs w:val="20"/>
              </w:rPr>
              <w:t>Бо</w:t>
            </w:r>
            <w:r w:rsidRPr="009D6AA8">
              <w:rPr>
                <w:sz w:val="20"/>
                <w:szCs w:val="20"/>
              </w:rPr>
              <w:t>т</w:t>
            </w:r>
            <w:r w:rsidRPr="009D6AA8">
              <w:rPr>
                <w:sz w:val="20"/>
                <w:szCs w:val="20"/>
              </w:rPr>
              <w:t>тлер</w:t>
            </w:r>
            <w:proofErr w:type="spellEnd"/>
            <w:r w:rsidRPr="009D6AA8">
              <w:rPr>
                <w:sz w:val="20"/>
                <w:szCs w:val="20"/>
              </w:rPr>
              <w:t>»</w:t>
            </w:r>
          </w:p>
        </w:tc>
        <w:tc>
          <w:tcPr>
            <w:tcW w:w="3765"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rPr>
            </w:pPr>
            <w:r w:rsidRPr="009D6AA8">
              <w:rPr>
                <w:sz w:val="20"/>
              </w:rPr>
              <w:t>Финансовый директор</w:t>
            </w:r>
          </w:p>
        </w:tc>
      </w:tr>
      <w:tr w:rsidR="0007416A" w:rsidRPr="000C7666" w:rsidTr="0045121A">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09.2012</w:t>
            </w:r>
          </w:p>
        </w:tc>
        <w:tc>
          <w:tcPr>
            <w:tcW w:w="168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rPr>
            </w:pPr>
            <w:r w:rsidRPr="009D6AA8">
              <w:rPr>
                <w:sz w:val="20"/>
              </w:rPr>
              <w:t>03.2014</w:t>
            </w:r>
          </w:p>
        </w:tc>
        <w:tc>
          <w:tcPr>
            <w:tcW w:w="300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Общество с ограниченной о</w:t>
            </w:r>
            <w:r w:rsidRPr="009D6AA8">
              <w:rPr>
                <w:sz w:val="20"/>
                <w:szCs w:val="20"/>
              </w:rPr>
              <w:t>т</w:t>
            </w:r>
            <w:r w:rsidRPr="009D6AA8">
              <w:rPr>
                <w:sz w:val="20"/>
                <w:szCs w:val="20"/>
              </w:rPr>
              <w:t>ветственностью «</w:t>
            </w:r>
            <w:proofErr w:type="spellStart"/>
            <w:r w:rsidRPr="009D6AA8">
              <w:rPr>
                <w:sz w:val="20"/>
                <w:szCs w:val="20"/>
              </w:rPr>
              <w:t>Таас-Юрях</w:t>
            </w:r>
            <w:proofErr w:type="spellEnd"/>
            <w:r w:rsidRPr="009D6AA8">
              <w:rPr>
                <w:sz w:val="20"/>
                <w:szCs w:val="20"/>
              </w:rPr>
              <w:t xml:space="preserve"> </w:t>
            </w:r>
            <w:proofErr w:type="spellStart"/>
            <w:r w:rsidRPr="009D6AA8">
              <w:rPr>
                <w:sz w:val="20"/>
                <w:szCs w:val="20"/>
              </w:rPr>
              <w:t>Нефтегазодобыча</w:t>
            </w:r>
            <w:proofErr w:type="spellEnd"/>
            <w:r w:rsidRPr="009D6AA8">
              <w:rPr>
                <w:sz w:val="20"/>
                <w:szCs w:val="20"/>
              </w:rPr>
              <w:t>»</w:t>
            </w:r>
          </w:p>
        </w:tc>
        <w:tc>
          <w:tcPr>
            <w:tcW w:w="3765"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rPr>
            </w:pPr>
            <w:r w:rsidRPr="009D6AA8">
              <w:rPr>
                <w:sz w:val="20"/>
              </w:rPr>
              <w:t>Финансовый директор</w:t>
            </w:r>
          </w:p>
        </w:tc>
      </w:tr>
    </w:tbl>
    <w:p w:rsidR="0007416A" w:rsidRPr="00347EBD" w:rsidRDefault="0007416A" w:rsidP="0007416A">
      <w:pPr>
        <w:ind w:firstLine="7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734"/>
        <w:gridCol w:w="709"/>
      </w:tblGrid>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шт.</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Доли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шт.</w:t>
            </w:r>
          </w:p>
        </w:tc>
      </w:tr>
    </w:tbl>
    <w:p w:rsidR="0007416A" w:rsidRPr="00347EBD" w:rsidRDefault="0007416A" w:rsidP="0007416A">
      <w:pPr>
        <w:pStyle w:val="em-4"/>
      </w:pPr>
    </w:p>
    <w:p w:rsidR="0007416A" w:rsidRPr="00347EBD" w:rsidRDefault="0007416A" w:rsidP="0007416A">
      <w:pPr>
        <w:pStyle w:val="em-4"/>
        <w:rPr>
          <w:b/>
          <w:i/>
        </w:rPr>
      </w:pPr>
      <w:r w:rsidRPr="00347EBD">
        <w:rPr>
          <w:b/>
          <w:i/>
        </w:rPr>
        <w:t>Характер любых родственных связей с иными членами органов кредитной организации – эм</w:t>
      </w:r>
      <w:r w:rsidRPr="00347EBD">
        <w:rPr>
          <w:b/>
          <w:i/>
        </w:rPr>
        <w:t>и</w:t>
      </w:r>
      <w:r w:rsidRPr="00347EBD">
        <w:rPr>
          <w:b/>
          <w:i/>
        </w:rPr>
        <w:t xml:space="preserve">тента по </w:t>
      </w:r>
      <w:proofErr w:type="gramStart"/>
      <w:r w:rsidRPr="00347EBD">
        <w:rPr>
          <w:b/>
          <w:i/>
        </w:rPr>
        <w:t>контролю за</w:t>
      </w:r>
      <w:proofErr w:type="gramEnd"/>
      <w:r w:rsidRPr="00347EBD">
        <w:rPr>
          <w:b/>
          <w:i/>
        </w:rPr>
        <w:t xml:space="preserve"> ее финансово–хозяйственной деятельностью, членами совета директоров (наблюдательного совета) кредитной организации – эмитента, членами коллегиального исполн</w:t>
      </w:r>
      <w:r w:rsidRPr="00347EBD">
        <w:rPr>
          <w:b/>
          <w:i/>
        </w:rPr>
        <w:t>и</w:t>
      </w:r>
      <w:r w:rsidRPr="00347EBD">
        <w:rPr>
          <w:b/>
          <w:i/>
        </w:rPr>
        <w:t>тельного органа кредитной организации – эмитента, лицом, занимающим должность единоличного исполнительного органа кредитной организации – эмитента:</w:t>
      </w:r>
    </w:p>
    <w:p w:rsidR="0007416A" w:rsidRPr="00347EBD" w:rsidRDefault="0007416A" w:rsidP="0007416A">
      <w:pPr>
        <w:pStyle w:val="em-4"/>
      </w:pPr>
    </w:p>
    <w:tbl>
      <w:tblPr>
        <w:tblW w:w="0" w:type="auto"/>
        <w:tblLook w:val="01E0" w:firstRow="1" w:lastRow="1" w:firstColumn="1" w:lastColumn="1" w:noHBand="0" w:noVBand="0"/>
      </w:tblPr>
      <w:tblGrid>
        <w:gridCol w:w="10314"/>
      </w:tblGrid>
      <w:tr w:rsidR="0007416A" w:rsidRPr="00347EBD" w:rsidTr="0045121A">
        <w:tc>
          <w:tcPr>
            <w:tcW w:w="10314" w:type="dxa"/>
          </w:tcPr>
          <w:p w:rsidR="0007416A" w:rsidRPr="00347EBD" w:rsidRDefault="0007416A" w:rsidP="0045121A">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07416A" w:rsidRPr="00347EBD" w:rsidRDefault="0007416A" w:rsidP="0007416A">
      <w:pPr>
        <w:pStyle w:val="em-4"/>
      </w:pPr>
    </w:p>
    <w:p w:rsidR="0007416A" w:rsidRPr="00347EBD" w:rsidRDefault="0007416A" w:rsidP="0007416A">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 xml:space="preserve">сти) за преступления в сфере экономики или за преступления против государственной власти: </w:t>
      </w:r>
    </w:p>
    <w:p w:rsidR="0007416A" w:rsidRPr="00347EBD" w:rsidRDefault="0007416A" w:rsidP="0007416A">
      <w:pPr>
        <w:pStyle w:val="em-4"/>
      </w:pPr>
    </w:p>
    <w:tbl>
      <w:tblPr>
        <w:tblW w:w="0" w:type="auto"/>
        <w:tblLook w:val="01E0" w:firstRow="1" w:lastRow="1" w:firstColumn="1" w:lastColumn="1" w:noHBand="0" w:noVBand="0"/>
      </w:tblPr>
      <w:tblGrid>
        <w:gridCol w:w="10314"/>
      </w:tblGrid>
      <w:tr w:rsidR="0007416A" w:rsidRPr="00347EBD" w:rsidTr="0045121A">
        <w:tc>
          <w:tcPr>
            <w:tcW w:w="10314" w:type="dxa"/>
          </w:tcPr>
          <w:p w:rsidR="0007416A" w:rsidRPr="00347EBD" w:rsidRDefault="0007416A" w:rsidP="0045121A">
            <w:pPr>
              <w:pStyle w:val="em-4"/>
            </w:pPr>
            <w:r w:rsidRPr="00347EBD">
              <w:rPr>
                <w:szCs w:val="18"/>
              </w:rPr>
              <w:t>К административной или уголовной ответственности не привлекался.</w:t>
            </w:r>
          </w:p>
        </w:tc>
      </w:tr>
    </w:tbl>
    <w:p w:rsidR="0007416A" w:rsidRPr="00347EBD" w:rsidRDefault="0007416A" w:rsidP="0007416A">
      <w:pPr>
        <w:pStyle w:val="em-4"/>
      </w:pPr>
    </w:p>
    <w:p w:rsidR="0007416A" w:rsidRPr="00347EBD" w:rsidRDefault="0007416A" w:rsidP="0007416A">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07416A" w:rsidRPr="00347EBD" w:rsidRDefault="0007416A" w:rsidP="0007416A">
      <w:pPr>
        <w:pStyle w:val="em-4"/>
      </w:pPr>
    </w:p>
    <w:tbl>
      <w:tblPr>
        <w:tblW w:w="0" w:type="auto"/>
        <w:tblLook w:val="01E0" w:firstRow="1" w:lastRow="1" w:firstColumn="1" w:lastColumn="1" w:noHBand="0" w:noVBand="0"/>
      </w:tblPr>
      <w:tblGrid>
        <w:gridCol w:w="10314"/>
      </w:tblGrid>
      <w:tr w:rsidR="0007416A" w:rsidRPr="00347EBD" w:rsidTr="0045121A">
        <w:tc>
          <w:tcPr>
            <w:tcW w:w="10314" w:type="dxa"/>
          </w:tcPr>
          <w:p w:rsidR="0007416A" w:rsidRPr="00347EBD" w:rsidRDefault="0007416A" w:rsidP="0045121A">
            <w:pPr>
              <w:pStyle w:val="em-4"/>
            </w:pPr>
            <w:r w:rsidRPr="00347EBD">
              <w:rPr>
                <w:szCs w:val="18"/>
              </w:rPr>
              <w:t>Должностей в органах управления коммерческих организаций в период возбуждения дел о банкро</w:t>
            </w:r>
            <w:r w:rsidRPr="00347EBD">
              <w:rPr>
                <w:szCs w:val="18"/>
              </w:rPr>
              <w:t>т</w:t>
            </w:r>
            <w:r w:rsidRPr="00347EBD">
              <w:rPr>
                <w:szCs w:val="18"/>
              </w:rPr>
              <w:t>стве не занимал.</w:t>
            </w:r>
          </w:p>
        </w:tc>
      </w:tr>
    </w:tbl>
    <w:p w:rsidR="0007416A" w:rsidRPr="00347EBD" w:rsidRDefault="0007416A" w:rsidP="0007416A">
      <w:pPr>
        <w:pStyle w:val="em-4"/>
      </w:pPr>
    </w:p>
    <w:p w:rsidR="0007416A" w:rsidRPr="00347EBD" w:rsidRDefault="0007416A" w:rsidP="0007416A">
      <w:pPr>
        <w:ind w:firstLine="720"/>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185"/>
      </w:tblGrid>
      <w:tr w:rsidR="0007416A" w:rsidRPr="00347EBD" w:rsidTr="0045121A">
        <w:tc>
          <w:tcPr>
            <w:tcW w:w="2880" w:type="dxa"/>
          </w:tcPr>
          <w:p w:rsidR="0007416A" w:rsidRPr="00347EBD" w:rsidRDefault="0007416A" w:rsidP="0045121A">
            <w:r w:rsidRPr="00347EBD">
              <w:t>Фамилия, имя, отчество</w:t>
            </w:r>
          </w:p>
        </w:tc>
        <w:tc>
          <w:tcPr>
            <w:tcW w:w="7185" w:type="dxa"/>
            <w:vAlign w:val="center"/>
          </w:tcPr>
          <w:p w:rsidR="0007416A" w:rsidRPr="00347EBD" w:rsidRDefault="0007416A" w:rsidP="0045121A">
            <w:pPr>
              <w:jc w:val="both"/>
              <w:rPr>
                <w:b/>
                <w:bCs/>
                <w:sz w:val="20"/>
                <w:szCs w:val="20"/>
              </w:rPr>
            </w:pPr>
            <w:r w:rsidRPr="00347EBD">
              <w:rPr>
                <w:b/>
                <w:bCs/>
                <w:sz w:val="20"/>
                <w:szCs w:val="20"/>
              </w:rPr>
              <w:t xml:space="preserve"> 2. </w:t>
            </w:r>
            <w:r>
              <w:rPr>
                <w:b/>
                <w:bCs/>
                <w:sz w:val="20"/>
                <w:szCs w:val="20"/>
              </w:rPr>
              <w:t>Смирнов Андрей Геннадьевич</w:t>
            </w:r>
            <w:r w:rsidRPr="00347EBD">
              <w:rPr>
                <w:b/>
                <w:bCs/>
                <w:sz w:val="20"/>
                <w:szCs w:val="20"/>
              </w:rPr>
              <w:t xml:space="preserve"> – член ревизионной комиссии</w:t>
            </w:r>
          </w:p>
        </w:tc>
      </w:tr>
      <w:tr w:rsidR="0007416A" w:rsidRPr="00347EBD" w:rsidTr="0045121A">
        <w:tc>
          <w:tcPr>
            <w:tcW w:w="2880" w:type="dxa"/>
          </w:tcPr>
          <w:p w:rsidR="0007416A" w:rsidRPr="00347EBD" w:rsidRDefault="0007416A" w:rsidP="0045121A">
            <w:r w:rsidRPr="00347EBD">
              <w:t>Год рождения</w:t>
            </w:r>
            <w:r w:rsidRPr="00347EBD">
              <w:rPr>
                <w:sz w:val="22"/>
                <w:szCs w:val="22"/>
              </w:rPr>
              <w:t>:</w:t>
            </w:r>
          </w:p>
        </w:tc>
        <w:tc>
          <w:tcPr>
            <w:tcW w:w="7185" w:type="dxa"/>
            <w:vAlign w:val="center"/>
          </w:tcPr>
          <w:p w:rsidR="0007416A" w:rsidRPr="00347EBD" w:rsidRDefault="0007416A" w:rsidP="0045121A">
            <w:pPr>
              <w:rPr>
                <w:sz w:val="20"/>
                <w:szCs w:val="20"/>
              </w:rPr>
            </w:pPr>
            <w:r>
              <w:rPr>
                <w:sz w:val="20"/>
                <w:szCs w:val="20"/>
              </w:rPr>
              <w:t>1975</w:t>
            </w:r>
          </w:p>
        </w:tc>
      </w:tr>
      <w:tr w:rsidR="0007416A" w:rsidRPr="00347EBD" w:rsidTr="0045121A">
        <w:tc>
          <w:tcPr>
            <w:tcW w:w="2880" w:type="dxa"/>
          </w:tcPr>
          <w:p w:rsidR="0007416A" w:rsidRPr="00347EBD" w:rsidRDefault="0007416A" w:rsidP="0045121A">
            <w:r w:rsidRPr="00347EBD">
              <w:t>Сведения об образов</w:t>
            </w:r>
            <w:r w:rsidRPr="00347EBD">
              <w:t>а</w:t>
            </w:r>
            <w:r w:rsidRPr="00347EBD">
              <w:t>нии:</w:t>
            </w:r>
          </w:p>
        </w:tc>
        <w:tc>
          <w:tcPr>
            <w:tcW w:w="7185" w:type="dxa"/>
            <w:vAlign w:val="center"/>
          </w:tcPr>
          <w:p w:rsidR="0007416A" w:rsidRDefault="0007416A" w:rsidP="0045121A">
            <w:pPr>
              <w:rPr>
                <w:sz w:val="20"/>
                <w:szCs w:val="20"/>
              </w:rPr>
            </w:pPr>
            <w:r w:rsidRPr="00347EBD">
              <w:rPr>
                <w:sz w:val="20"/>
                <w:szCs w:val="20"/>
              </w:rPr>
              <w:t xml:space="preserve">Высшее. </w:t>
            </w:r>
            <w:r>
              <w:rPr>
                <w:sz w:val="20"/>
                <w:szCs w:val="20"/>
              </w:rPr>
              <w:t>Финансовая академия при Правительстве Российской Федерации</w:t>
            </w:r>
          </w:p>
          <w:p w:rsidR="0007416A" w:rsidRPr="00347EBD" w:rsidRDefault="0007416A" w:rsidP="0045121A">
            <w:pPr>
              <w:rPr>
                <w:sz w:val="20"/>
                <w:szCs w:val="20"/>
              </w:rPr>
            </w:pPr>
            <w:r w:rsidRPr="00347EBD">
              <w:rPr>
                <w:sz w:val="20"/>
                <w:szCs w:val="20"/>
              </w:rPr>
              <w:t xml:space="preserve">Год окончания  – </w:t>
            </w:r>
            <w:r>
              <w:rPr>
                <w:sz w:val="20"/>
                <w:szCs w:val="20"/>
              </w:rPr>
              <w:t>1998</w:t>
            </w:r>
          </w:p>
          <w:p w:rsidR="0007416A" w:rsidRPr="00347EBD" w:rsidRDefault="0007416A" w:rsidP="0045121A">
            <w:pPr>
              <w:rPr>
                <w:sz w:val="20"/>
                <w:szCs w:val="20"/>
              </w:rPr>
            </w:pPr>
            <w:r w:rsidRPr="00347EBD">
              <w:rPr>
                <w:sz w:val="20"/>
                <w:szCs w:val="20"/>
              </w:rPr>
              <w:t xml:space="preserve"> Специальность  –</w:t>
            </w:r>
            <w:r>
              <w:rPr>
                <w:sz w:val="20"/>
                <w:szCs w:val="20"/>
              </w:rPr>
              <w:t xml:space="preserve"> «Финансы и кредит» </w:t>
            </w:r>
            <w:r w:rsidRPr="00347EBD">
              <w:rPr>
                <w:sz w:val="20"/>
                <w:szCs w:val="20"/>
              </w:rPr>
              <w:t>квалификация  – «</w:t>
            </w:r>
            <w:r>
              <w:rPr>
                <w:sz w:val="20"/>
                <w:szCs w:val="20"/>
              </w:rPr>
              <w:t>экономист</w:t>
            </w:r>
            <w:r w:rsidRPr="00347EBD">
              <w:rPr>
                <w:sz w:val="20"/>
                <w:szCs w:val="20"/>
              </w:rPr>
              <w:t>»</w:t>
            </w:r>
          </w:p>
        </w:tc>
      </w:tr>
    </w:tbl>
    <w:p w:rsidR="0007416A" w:rsidRPr="00347EBD" w:rsidRDefault="0007416A" w:rsidP="0007416A">
      <w:pPr>
        <w:pStyle w:val="em-4"/>
      </w:pPr>
    </w:p>
    <w:p w:rsidR="0007416A" w:rsidRPr="00347EBD" w:rsidRDefault="0007416A" w:rsidP="0007416A">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07416A" w:rsidRPr="00347EBD" w:rsidRDefault="0007416A" w:rsidP="0007416A">
      <w:pPr>
        <w:ind w:firstLine="720"/>
        <w:jc w:val="both"/>
        <w:rPr>
          <w:sz w:val="22"/>
          <w:szCs w:val="22"/>
        </w:rPr>
      </w:pPr>
    </w:p>
    <w:tbl>
      <w:tblPr>
        <w:tblW w:w="10065" w:type="dxa"/>
        <w:tblInd w:w="-34" w:type="dxa"/>
        <w:tblLook w:val="0000" w:firstRow="0" w:lastRow="0" w:firstColumn="0" w:lastColumn="0" w:noHBand="0" w:noVBand="0"/>
      </w:tblPr>
      <w:tblGrid>
        <w:gridCol w:w="2196"/>
        <w:gridCol w:w="1678"/>
        <w:gridCol w:w="2927"/>
        <w:gridCol w:w="3264"/>
      </w:tblGrid>
      <w:tr w:rsidR="0007416A" w:rsidRPr="000C7666" w:rsidTr="0045121A">
        <w:trPr>
          <w:trHeight w:val="390"/>
        </w:trPr>
        <w:tc>
          <w:tcPr>
            <w:tcW w:w="2196"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Дата вступления в (назначения на) дол</w:t>
            </w:r>
            <w:r w:rsidRPr="009D6AA8">
              <w:rPr>
                <w:sz w:val="20"/>
                <w:szCs w:val="22"/>
              </w:rPr>
              <w:t>ж</w:t>
            </w:r>
            <w:r w:rsidRPr="009D6AA8">
              <w:rPr>
                <w:sz w:val="20"/>
                <w:szCs w:val="22"/>
              </w:rPr>
              <w:t>ность</w:t>
            </w:r>
          </w:p>
        </w:tc>
        <w:tc>
          <w:tcPr>
            <w:tcW w:w="1678"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Дата завершения работы  в дол</w:t>
            </w:r>
            <w:r w:rsidRPr="009D6AA8">
              <w:rPr>
                <w:sz w:val="20"/>
                <w:szCs w:val="22"/>
              </w:rPr>
              <w:t>ж</w:t>
            </w:r>
            <w:r w:rsidRPr="009D6AA8">
              <w:rPr>
                <w:sz w:val="20"/>
                <w:szCs w:val="22"/>
              </w:rPr>
              <w:t>ности</w:t>
            </w:r>
          </w:p>
        </w:tc>
        <w:tc>
          <w:tcPr>
            <w:tcW w:w="2927"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Полное фирменное наименов</w:t>
            </w:r>
            <w:r w:rsidRPr="009D6AA8">
              <w:rPr>
                <w:sz w:val="20"/>
                <w:szCs w:val="22"/>
              </w:rPr>
              <w:t>а</w:t>
            </w:r>
            <w:r w:rsidRPr="009D6AA8">
              <w:rPr>
                <w:sz w:val="20"/>
                <w:szCs w:val="22"/>
              </w:rPr>
              <w:t>ние организации</w:t>
            </w:r>
          </w:p>
        </w:tc>
        <w:tc>
          <w:tcPr>
            <w:tcW w:w="3264"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Наименование должности</w:t>
            </w:r>
          </w:p>
        </w:tc>
      </w:tr>
      <w:tr w:rsidR="0007416A" w:rsidRPr="000C7666" w:rsidTr="0045121A">
        <w:trPr>
          <w:trHeight w:val="300"/>
        </w:trPr>
        <w:tc>
          <w:tcPr>
            <w:tcW w:w="2196" w:type="dxa"/>
            <w:tcBorders>
              <w:top w:val="nil"/>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1</w:t>
            </w:r>
          </w:p>
        </w:tc>
        <w:tc>
          <w:tcPr>
            <w:tcW w:w="1678"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2</w:t>
            </w:r>
          </w:p>
        </w:tc>
        <w:tc>
          <w:tcPr>
            <w:tcW w:w="2927"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3</w:t>
            </w:r>
          </w:p>
        </w:tc>
        <w:tc>
          <w:tcPr>
            <w:tcW w:w="3264"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4</w:t>
            </w:r>
          </w:p>
        </w:tc>
      </w:tr>
      <w:tr w:rsidR="0007416A" w:rsidRPr="000C7666" w:rsidTr="0045121A">
        <w:trPr>
          <w:trHeight w:val="300"/>
        </w:trPr>
        <w:tc>
          <w:tcPr>
            <w:tcW w:w="2196"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29.06.2016</w:t>
            </w:r>
          </w:p>
        </w:tc>
        <w:tc>
          <w:tcPr>
            <w:tcW w:w="1678"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proofErr w:type="spellStart"/>
            <w:r w:rsidRPr="009D6AA8">
              <w:rPr>
                <w:sz w:val="20"/>
                <w:szCs w:val="20"/>
              </w:rPr>
              <w:t>наст</w:t>
            </w:r>
            <w:proofErr w:type="gramStart"/>
            <w:r w:rsidRPr="009D6AA8">
              <w:rPr>
                <w:sz w:val="20"/>
                <w:szCs w:val="20"/>
              </w:rPr>
              <w:t>.в</w:t>
            </w:r>
            <w:proofErr w:type="gramEnd"/>
            <w:r w:rsidRPr="009D6AA8">
              <w:rPr>
                <w:sz w:val="20"/>
                <w:szCs w:val="20"/>
              </w:rPr>
              <w:t>р</w:t>
            </w:r>
            <w:proofErr w:type="spellEnd"/>
            <w:r w:rsidRPr="009D6AA8">
              <w:rPr>
                <w:sz w:val="20"/>
                <w:szCs w:val="20"/>
              </w:rPr>
              <w:t>.</w:t>
            </w:r>
          </w:p>
        </w:tc>
        <w:tc>
          <w:tcPr>
            <w:tcW w:w="2927" w:type="dxa"/>
            <w:tcBorders>
              <w:top w:val="single" w:sz="4" w:space="0" w:color="auto"/>
              <w:left w:val="nil"/>
              <w:bottom w:val="single" w:sz="4" w:space="0" w:color="auto"/>
              <w:right w:val="single" w:sz="4" w:space="0" w:color="auto"/>
            </w:tcBorders>
          </w:tcPr>
          <w:p w:rsidR="0007416A" w:rsidRPr="009D6AA8" w:rsidRDefault="0007416A" w:rsidP="0045121A">
            <w:pPr>
              <w:jc w:val="center"/>
              <w:rPr>
                <w:sz w:val="20"/>
                <w:szCs w:val="20"/>
              </w:rPr>
            </w:pPr>
            <w:r w:rsidRPr="009D6AA8">
              <w:rPr>
                <w:sz w:val="20"/>
                <w:szCs w:val="20"/>
              </w:rPr>
              <w:t>Публичное акционерное общ</w:t>
            </w:r>
            <w:r w:rsidRPr="009D6AA8">
              <w:rPr>
                <w:sz w:val="20"/>
                <w:szCs w:val="20"/>
              </w:rPr>
              <w:t>е</w:t>
            </w:r>
            <w:r w:rsidRPr="009D6AA8">
              <w:rPr>
                <w:sz w:val="20"/>
                <w:szCs w:val="20"/>
              </w:rPr>
              <w:t>ство «Акционерная финанс</w:t>
            </w:r>
            <w:r w:rsidRPr="009D6AA8">
              <w:rPr>
                <w:sz w:val="20"/>
                <w:szCs w:val="20"/>
              </w:rPr>
              <w:t>о</w:t>
            </w:r>
            <w:r w:rsidRPr="009D6AA8">
              <w:rPr>
                <w:sz w:val="20"/>
                <w:szCs w:val="20"/>
              </w:rPr>
              <w:t>вая корпорация «Система»</w:t>
            </w:r>
          </w:p>
        </w:tc>
        <w:tc>
          <w:tcPr>
            <w:tcW w:w="3264"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Директор по сопровождению пр</w:t>
            </w:r>
            <w:r w:rsidRPr="009D6AA8">
              <w:rPr>
                <w:sz w:val="20"/>
                <w:szCs w:val="20"/>
              </w:rPr>
              <w:t>о</w:t>
            </w:r>
            <w:r w:rsidRPr="009D6AA8">
              <w:rPr>
                <w:sz w:val="20"/>
                <w:szCs w:val="20"/>
              </w:rPr>
              <w:t xml:space="preserve">ектов Департамента внутреннего контроля и аудита </w:t>
            </w:r>
          </w:p>
        </w:tc>
      </w:tr>
      <w:tr w:rsidR="0007416A" w:rsidRPr="000C7666" w:rsidTr="0045121A">
        <w:trPr>
          <w:trHeight w:val="300"/>
        </w:trPr>
        <w:tc>
          <w:tcPr>
            <w:tcW w:w="2196"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07.10.2014</w:t>
            </w:r>
          </w:p>
        </w:tc>
        <w:tc>
          <w:tcPr>
            <w:tcW w:w="1678"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28.06.2016</w:t>
            </w:r>
          </w:p>
        </w:tc>
        <w:tc>
          <w:tcPr>
            <w:tcW w:w="2927"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Акционерное общество «Га</w:t>
            </w:r>
            <w:r w:rsidRPr="009D6AA8">
              <w:rPr>
                <w:sz w:val="20"/>
                <w:szCs w:val="20"/>
              </w:rPr>
              <w:t>з</w:t>
            </w:r>
            <w:r w:rsidRPr="009D6AA8">
              <w:rPr>
                <w:sz w:val="20"/>
                <w:szCs w:val="20"/>
              </w:rPr>
              <w:t>промбанк»</w:t>
            </w:r>
          </w:p>
        </w:tc>
        <w:tc>
          <w:tcPr>
            <w:tcW w:w="3264"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Заместитель начальника Департ</w:t>
            </w:r>
            <w:r w:rsidRPr="009D6AA8">
              <w:rPr>
                <w:sz w:val="20"/>
                <w:szCs w:val="20"/>
              </w:rPr>
              <w:t>а</w:t>
            </w:r>
            <w:r w:rsidRPr="009D6AA8">
              <w:rPr>
                <w:sz w:val="20"/>
                <w:szCs w:val="20"/>
              </w:rPr>
              <w:t>мента внутреннего контроля (</w:t>
            </w:r>
            <w:proofErr w:type="spellStart"/>
            <w:r w:rsidRPr="009D6AA8">
              <w:rPr>
                <w:sz w:val="20"/>
                <w:szCs w:val="20"/>
              </w:rPr>
              <w:t>ко</w:t>
            </w:r>
            <w:r w:rsidRPr="009D6AA8">
              <w:rPr>
                <w:sz w:val="20"/>
                <w:szCs w:val="20"/>
              </w:rPr>
              <w:t>м</w:t>
            </w:r>
            <w:r w:rsidRPr="009D6AA8">
              <w:rPr>
                <w:sz w:val="20"/>
                <w:szCs w:val="20"/>
              </w:rPr>
              <w:t>плаенс</w:t>
            </w:r>
            <w:proofErr w:type="spellEnd"/>
            <w:r w:rsidRPr="009D6AA8">
              <w:rPr>
                <w:sz w:val="20"/>
                <w:szCs w:val="20"/>
              </w:rPr>
              <w:t xml:space="preserve">-службы) </w:t>
            </w:r>
          </w:p>
        </w:tc>
      </w:tr>
      <w:tr w:rsidR="0007416A" w:rsidRPr="000C7666" w:rsidTr="0045121A">
        <w:trPr>
          <w:trHeight w:val="300"/>
        </w:trPr>
        <w:tc>
          <w:tcPr>
            <w:tcW w:w="2196"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04.05.2008</w:t>
            </w:r>
          </w:p>
        </w:tc>
        <w:tc>
          <w:tcPr>
            <w:tcW w:w="1678"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rPr>
            </w:pPr>
            <w:r w:rsidRPr="009D6AA8">
              <w:rPr>
                <w:sz w:val="20"/>
                <w:szCs w:val="20"/>
              </w:rPr>
              <w:t>06.10.2014</w:t>
            </w:r>
          </w:p>
        </w:tc>
        <w:tc>
          <w:tcPr>
            <w:tcW w:w="2927" w:type="dxa"/>
            <w:tcBorders>
              <w:top w:val="single" w:sz="4" w:space="0" w:color="auto"/>
              <w:left w:val="nil"/>
              <w:bottom w:val="single" w:sz="4" w:space="0" w:color="auto"/>
              <w:right w:val="single" w:sz="4" w:space="0" w:color="auto"/>
            </w:tcBorders>
          </w:tcPr>
          <w:p w:rsidR="0007416A" w:rsidRPr="009D6AA8" w:rsidRDefault="0007416A" w:rsidP="0045121A">
            <w:pPr>
              <w:jc w:val="center"/>
              <w:rPr>
                <w:sz w:val="20"/>
                <w:szCs w:val="20"/>
              </w:rPr>
            </w:pPr>
            <w:r w:rsidRPr="009D6AA8">
              <w:rPr>
                <w:sz w:val="20"/>
                <w:szCs w:val="20"/>
              </w:rPr>
              <w:t>Акционерное общество «Га</w:t>
            </w:r>
            <w:r w:rsidRPr="009D6AA8">
              <w:rPr>
                <w:sz w:val="20"/>
                <w:szCs w:val="20"/>
              </w:rPr>
              <w:t>з</w:t>
            </w:r>
            <w:r w:rsidRPr="009D6AA8">
              <w:rPr>
                <w:sz w:val="20"/>
                <w:szCs w:val="20"/>
              </w:rPr>
              <w:t>промбанк»</w:t>
            </w:r>
          </w:p>
        </w:tc>
        <w:tc>
          <w:tcPr>
            <w:tcW w:w="3264"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rPr>
            </w:pPr>
            <w:r w:rsidRPr="009D6AA8">
              <w:rPr>
                <w:sz w:val="20"/>
                <w:szCs w:val="20"/>
              </w:rPr>
              <w:t>Заместитель начальника Департ</w:t>
            </w:r>
            <w:r w:rsidRPr="009D6AA8">
              <w:rPr>
                <w:sz w:val="20"/>
                <w:szCs w:val="20"/>
              </w:rPr>
              <w:t>а</w:t>
            </w:r>
            <w:r w:rsidRPr="009D6AA8">
              <w:rPr>
                <w:sz w:val="20"/>
                <w:szCs w:val="20"/>
              </w:rPr>
              <w:t xml:space="preserve">мента внутреннего контроля </w:t>
            </w:r>
          </w:p>
        </w:tc>
      </w:tr>
    </w:tbl>
    <w:p w:rsidR="0007416A" w:rsidRPr="00347EBD" w:rsidRDefault="0007416A" w:rsidP="0007416A">
      <w:pPr>
        <w:ind w:firstLine="720"/>
        <w:rPr>
          <w:sz w:val="22"/>
          <w:szCs w:val="22"/>
        </w:rPr>
      </w:pPr>
    </w:p>
    <w:p w:rsidR="0007416A" w:rsidRPr="00347EBD" w:rsidRDefault="0007416A" w:rsidP="0007416A">
      <w:pPr>
        <w:ind w:firstLine="7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gridCol w:w="851"/>
      </w:tblGrid>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592" w:type="dxa"/>
            <w:vAlign w:val="center"/>
          </w:tcPr>
          <w:p w:rsidR="0007416A" w:rsidRPr="00347EBD" w:rsidRDefault="0007416A" w:rsidP="0045121A">
            <w:pPr>
              <w:jc w:val="center"/>
              <w:rPr>
                <w:sz w:val="22"/>
                <w:szCs w:val="22"/>
              </w:rPr>
            </w:pPr>
            <w:r w:rsidRPr="00347EBD">
              <w:rPr>
                <w:sz w:val="22"/>
                <w:szCs w:val="22"/>
              </w:rPr>
              <w:t>0</w:t>
            </w:r>
          </w:p>
        </w:tc>
        <w:tc>
          <w:tcPr>
            <w:tcW w:w="851"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07416A" w:rsidRPr="00347EBD" w:rsidRDefault="0007416A" w:rsidP="0045121A">
            <w:pPr>
              <w:jc w:val="center"/>
              <w:rPr>
                <w:sz w:val="22"/>
                <w:szCs w:val="22"/>
              </w:rPr>
            </w:pPr>
            <w:r w:rsidRPr="00347EBD">
              <w:rPr>
                <w:sz w:val="22"/>
                <w:szCs w:val="22"/>
              </w:rPr>
              <w:t>0</w:t>
            </w:r>
          </w:p>
        </w:tc>
        <w:tc>
          <w:tcPr>
            <w:tcW w:w="851"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592" w:type="dxa"/>
            <w:vAlign w:val="center"/>
          </w:tcPr>
          <w:p w:rsidR="0007416A" w:rsidRPr="00347EBD" w:rsidRDefault="0007416A" w:rsidP="0045121A">
            <w:pPr>
              <w:jc w:val="center"/>
              <w:rPr>
                <w:sz w:val="22"/>
                <w:szCs w:val="22"/>
              </w:rPr>
            </w:pPr>
            <w:r w:rsidRPr="00347EBD">
              <w:rPr>
                <w:sz w:val="22"/>
                <w:szCs w:val="22"/>
              </w:rPr>
              <w:t>0</w:t>
            </w:r>
          </w:p>
        </w:tc>
        <w:tc>
          <w:tcPr>
            <w:tcW w:w="851" w:type="dxa"/>
            <w:vAlign w:val="center"/>
          </w:tcPr>
          <w:p w:rsidR="0007416A" w:rsidRPr="00347EBD" w:rsidRDefault="0007416A" w:rsidP="0045121A">
            <w:pPr>
              <w:jc w:val="center"/>
              <w:rPr>
                <w:sz w:val="22"/>
                <w:szCs w:val="22"/>
              </w:rPr>
            </w:pPr>
            <w:r w:rsidRPr="00347EBD">
              <w:rPr>
                <w:sz w:val="22"/>
                <w:szCs w:val="22"/>
              </w:rPr>
              <w:t>шт.</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592" w:type="dxa"/>
            <w:vAlign w:val="center"/>
          </w:tcPr>
          <w:p w:rsidR="0007416A" w:rsidRPr="00347EBD" w:rsidRDefault="0007416A" w:rsidP="0045121A">
            <w:pPr>
              <w:jc w:val="center"/>
              <w:rPr>
                <w:sz w:val="22"/>
                <w:szCs w:val="22"/>
              </w:rPr>
            </w:pPr>
            <w:r w:rsidRPr="00347EBD">
              <w:rPr>
                <w:sz w:val="22"/>
                <w:szCs w:val="22"/>
              </w:rPr>
              <w:t>0</w:t>
            </w:r>
          </w:p>
        </w:tc>
        <w:tc>
          <w:tcPr>
            <w:tcW w:w="851"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Доли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592" w:type="dxa"/>
            <w:vAlign w:val="center"/>
          </w:tcPr>
          <w:p w:rsidR="0007416A" w:rsidRPr="00347EBD" w:rsidRDefault="0007416A" w:rsidP="0045121A">
            <w:pPr>
              <w:jc w:val="center"/>
              <w:rPr>
                <w:sz w:val="22"/>
                <w:szCs w:val="22"/>
              </w:rPr>
            </w:pPr>
            <w:r w:rsidRPr="00347EBD">
              <w:rPr>
                <w:sz w:val="22"/>
                <w:szCs w:val="22"/>
              </w:rPr>
              <w:t>0</w:t>
            </w:r>
          </w:p>
        </w:tc>
        <w:tc>
          <w:tcPr>
            <w:tcW w:w="851"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592" w:type="dxa"/>
            <w:vAlign w:val="center"/>
          </w:tcPr>
          <w:p w:rsidR="0007416A" w:rsidRPr="00347EBD" w:rsidRDefault="0007416A" w:rsidP="0045121A">
            <w:pPr>
              <w:jc w:val="center"/>
              <w:rPr>
                <w:sz w:val="22"/>
                <w:szCs w:val="22"/>
              </w:rPr>
            </w:pPr>
            <w:r w:rsidRPr="00347EBD">
              <w:rPr>
                <w:sz w:val="22"/>
                <w:szCs w:val="22"/>
              </w:rPr>
              <w:t>0</w:t>
            </w:r>
          </w:p>
        </w:tc>
        <w:tc>
          <w:tcPr>
            <w:tcW w:w="851" w:type="dxa"/>
            <w:vAlign w:val="center"/>
          </w:tcPr>
          <w:p w:rsidR="0007416A" w:rsidRPr="00347EBD" w:rsidRDefault="0007416A" w:rsidP="0045121A">
            <w:pPr>
              <w:jc w:val="center"/>
              <w:rPr>
                <w:sz w:val="22"/>
                <w:szCs w:val="22"/>
              </w:rPr>
            </w:pPr>
            <w:r w:rsidRPr="00347EBD">
              <w:rPr>
                <w:sz w:val="22"/>
                <w:szCs w:val="22"/>
              </w:rPr>
              <w:t>шт.</w:t>
            </w:r>
          </w:p>
        </w:tc>
      </w:tr>
    </w:tbl>
    <w:p w:rsidR="0007416A" w:rsidRPr="00347EBD" w:rsidRDefault="0007416A" w:rsidP="0007416A">
      <w:pPr>
        <w:pStyle w:val="em-4"/>
      </w:pPr>
    </w:p>
    <w:p w:rsidR="0007416A" w:rsidRPr="00347EBD" w:rsidRDefault="0007416A" w:rsidP="0007416A">
      <w:pPr>
        <w:pStyle w:val="em-4"/>
        <w:rPr>
          <w:b/>
          <w:i/>
        </w:rPr>
      </w:pPr>
      <w:r w:rsidRPr="00347EBD">
        <w:rPr>
          <w:b/>
          <w:i/>
        </w:rPr>
        <w:t>Характер любых родственных связей с иными членами органов кредитной организации – эм</w:t>
      </w:r>
      <w:r w:rsidRPr="00347EBD">
        <w:rPr>
          <w:b/>
          <w:i/>
        </w:rPr>
        <w:t>и</w:t>
      </w:r>
      <w:r w:rsidRPr="00347EBD">
        <w:rPr>
          <w:b/>
          <w:i/>
        </w:rPr>
        <w:t xml:space="preserve">тента по </w:t>
      </w:r>
      <w:proofErr w:type="gramStart"/>
      <w:r w:rsidRPr="00347EBD">
        <w:rPr>
          <w:b/>
          <w:i/>
        </w:rPr>
        <w:t>контролю за</w:t>
      </w:r>
      <w:proofErr w:type="gramEnd"/>
      <w:r w:rsidRPr="00347EBD">
        <w:rPr>
          <w:b/>
          <w:i/>
        </w:rPr>
        <w:t xml:space="preserve"> ее финансово–хозяйственной деятельностью, членами совета директоров (наблюдательного совета) кредитной организации – эмитента, членами коллегиального исполн</w:t>
      </w:r>
      <w:r w:rsidRPr="00347EBD">
        <w:rPr>
          <w:b/>
          <w:i/>
        </w:rPr>
        <w:t>и</w:t>
      </w:r>
      <w:r w:rsidRPr="00347EBD">
        <w:rPr>
          <w:b/>
          <w:i/>
        </w:rPr>
        <w:t>тельного органа кредитной организации – эмитента, лицом, занимающим должность единоличного исполнительного органа кредитной организации – эмитента:</w:t>
      </w:r>
    </w:p>
    <w:p w:rsidR="0007416A" w:rsidRPr="00347EBD" w:rsidRDefault="0007416A" w:rsidP="0007416A">
      <w:pPr>
        <w:pStyle w:val="em-4"/>
      </w:pPr>
    </w:p>
    <w:tbl>
      <w:tblPr>
        <w:tblW w:w="0" w:type="auto"/>
        <w:tblLook w:val="01E0" w:firstRow="1" w:lastRow="1" w:firstColumn="1" w:lastColumn="1" w:noHBand="0" w:noVBand="0"/>
      </w:tblPr>
      <w:tblGrid>
        <w:gridCol w:w="10314"/>
      </w:tblGrid>
      <w:tr w:rsidR="0007416A" w:rsidRPr="00347EBD" w:rsidTr="0045121A">
        <w:tc>
          <w:tcPr>
            <w:tcW w:w="10314" w:type="dxa"/>
          </w:tcPr>
          <w:p w:rsidR="0007416A" w:rsidRPr="00347EBD" w:rsidRDefault="0007416A" w:rsidP="0045121A">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07416A" w:rsidRPr="00347EBD" w:rsidRDefault="0007416A" w:rsidP="0007416A">
      <w:pPr>
        <w:pStyle w:val="em-4"/>
      </w:pPr>
    </w:p>
    <w:p w:rsidR="0007416A" w:rsidRPr="00347EBD" w:rsidRDefault="0007416A" w:rsidP="0007416A">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 xml:space="preserve">сти) за преступления в сфере экономики или за преступления против государственной власти: </w:t>
      </w:r>
    </w:p>
    <w:p w:rsidR="0007416A" w:rsidRPr="00347EBD" w:rsidRDefault="0007416A" w:rsidP="0007416A">
      <w:pPr>
        <w:pStyle w:val="em-4"/>
      </w:pPr>
    </w:p>
    <w:tbl>
      <w:tblPr>
        <w:tblW w:w="0" w:type="auto"/>
        <w:tblLook w:val="01E0" w:firstRow="1" w:lastRow="1" w:firstColumn="1" w:lastColumn="1" w:noHBand="0" w:noVBand="0"/>
      </w:tblPr>
      <w:tblGrid>
        <w:gridCol w:w="10314"/>
      </w:tblGrid>
      <w:tr w:rsidR="0007416A" w:rsidRPr="00347EBD" w:rsidTr="0045121A">
        <w:tc>
          <w:tcPr>
            <w:tcW w:w="10314" w:type="dxa"/>
          </w:tcPr>
          <w:p w:rsidR="0007416A" w:rsidRPr="00347EBD" w:rsidRDefault="0007416A" w:rsidP="0045121A">
            <w:pPr>
              <w:pStyle w:val="em-4"/>
            </w:pPr>
            <w:r w:rsidRPr="00347EBD">
              <w:rPr>
                <w:szCs w:val="18"/>
              </w:rPr>
              <w:t>К административной или уголовной ответственности не привлекался.</w:t>
            </w:r>
          </w:p>
        </w:tc>
      </w:tr>
    </w:tbl>
    <w:p w:rsidR="0007416A" w:rsidRPr="00347EBD" w:rsidRDefault="0007416A" w:rsidP="0007416A">
      <w:pPr>
        <w:pStyle w:val="em-4"/>
      </w:pPr>
    </w:p>
    <w:p w:rsidR="0007416A" w:rsidRPr="00347EBD" w:rsidRDefault="0007416A" w:rsidP="0007416A">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07416A" w:rsidRPr="00347EBD" w:rsidRDefault="0007416A" w:rsidP="0007416A">
      <w:pPr>
        <w:pStyle w:val="em-4"/>
      </w:pPr>
    </w:p>
    <w:tbl>
      <w:tblPr>
        <w:tblW w:w="0" w:type="auto"/>
        <w:tblLook w:val="01E0" w:firstRow="1" w:lastRow="1" w:firstColumn="1" w:lastColumn="1" w:noHBand="0" w:noVBand="0"/>
      </w:tblPr>
      <w:tblGrid>
        <w:gridCol w:w="10314"/>
      </w:tblGrid>
      <w:tr w:rsidR="0007416A" w:rsidRPr="00347EBD" w:rsidTr="0045121A">
        <w:tc>
          <w:tcPr>
            <w:tcW w:w="10314" w:type="dxa"/>
          </w:tcPr>
          <w:p w:rsidR="0007416A" w:rsidRPr="00347EBD" w:rsidRDefault="0007416A" w:rsidP="0045121A">
            <w:pPr>
              <w:pStyle w:val="em-4"/>
            </w:pPr>
            <w:r w:rsidRPr="00347EBD">
              <w:rPr>
                <w:szCs w:val="18"/>
              </w:rPr>
              <w:t>Должностей в органах управления коммерческих организаций в период возбуждения дел о банкро</w:t>
            </w:r>
            <w:r w:rsidRPr="00347EBD">
              <w:rPr>
                <w:szCs w:val="18"/>
              </w:rPr>
              <w:t>т</w:t>
            </w:r>
            <w:r w:rsidRPr="00347EBD">
              <w:rPr>
                <w:szCs w:val="18"/>
              </w:rPr>
              <w:t>стве не занимал.</w:t>
            </w:r>
          </w:p>
        </w:tc>
      </w:tr>
    </w:tbl>
    <w:p w:rsidR="0007416A" w:rsidRPr="00347EBD" w:rsidRDefault="0007416A" w:rsidP="0007416A">
      <w:pPr>
        <w:pStyle w:val="em-4"/>
      </w:pPr>
    </w:p>
    <w:p w:rsidR="0007416A" w:rsidRPr="00347EBD" w:rsidRDefault="0007416A" w:rsidP="0007416A">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185"/>
      </w:tblGrid>
      <w:tr w:rsidR="0007416A" w:rsidRPr="00347EBD" w:rsidTr="0045121A">
        <w:tc>
          <w:tcPr>
            <w:tcW w:w="2880" w:type="dxa"/>
          </w:tcPr>
          <w:p w:rsidR="0007416A" w:rsidRPr="00347EBD" w:rsidRDefault="0007416A" w:rsidP="0045121A">
            <w:r w:rsidRPr="00347EBD">
              <w:t>Фамилия, имя, отчество</w:t>
            </w:r>
          </w:p>
        </w:tc>
        <w:tc>
          <w:tcPr>
            <w:tcW w:w="7185" w:type="dxa"/>
            <w:vAlign w:val="center"/>
          </w:tcPr>
          <w:p w:rsidR="0007416A" w:rsidRPr="00347EBD" w:rsidRDefault="0007416A" w:rsidP="0045121A">
            <w:pPr>
              <w:jc w:val="both"/>
              <w:rPr>
                <w:b/>
                <w:bCs/>
                <w:sz w:val="20"/>
                <w:szCs w:val="20"/>
              </w:rPr>
            </w:pPr>
            <w:r w:rsidRPr="00347EBD">
              <w:rPr>
                <w:b/>
                <w:bCs/>
                <w:sz w:val="20"/>
                <w:szCs w:val="20"/>
              </w:rPr>
              <w:t xml:space="preserve"> 3. </w:t>
            </w:r>
            <w:proofErr w:type="spellStart"/>
            <w:r>
              <w:rPr>
                <w:b/>
                <w:bCs/>
                <w:sz w:val="20"/>
                <w:szCs w:val="20"/>
              </w:rPr>
              <w:t>Токун</w:t>
            </w:r>
            <w:proofErr w:type="spellEnd"/>
            <w:r>
              <w:rPr>
                <w:b/>
                <w:bCs/>
                <w:sz w:val="20"/>
                <w:szCs w:val="20"/>
              </w:rPr>
              <w:t xml:space="preserve"> Михаил Владимирович</w:t>
            </w:r>
            <w:r w:rsidRPr="00347EBD">
              <w:rPr>
                <w:b/>
                <w:bCs/>
                <w:sz w:val="20"/>
                <w:szCs w:val="20"/>
              </w:rPr>
              <w:t xml:space="preserve"> – член ревизионной комиссии</w:t>
            </w:r>
          </w:p>
        </w:tc>
      </w:tr>
      <w:tr w:rsidR="0007416A" w:rsidRPr="00347EBD" w:rsidTr="0045121A">
        <w:tc>
          <w:tcPr>
            <w:tcW w:w="2880" w:type="dxa"/>
          </w:tcPr>
          <w:p w:rsidR="0007416A" w:rsidRPr="00347EBD" w:rsidRDefault="0007416A" w:rsidP="0045121A">
            <w:r w:rsidRPr="00347EBD">
              <w:t>Год рождения</w:t>
            </w:r>
            <w:r w:rsidRPr="00347EBD">
              <w:rPr>
                <w:sz w:val="22"/>
                <w:szCs w:val="22"/>
              </w:rPr>
              <w:t>:</w:t>
            </w:r>
          </w:p>
        </w:tc>
        <w:tc>
          <w:tcPr>
            <w:tcW w:w="7185" w:type="dxa"/>
            <w:vAlign w:val="center"/>
          </w:tcPr>
          <w:p w:rsidR="0007416A" w:rsidRPr="00347EBD" w:rsidRDefault="0007416A" w:rsidP="0045121A">
            <w:pPr>
              <w:rPr>
                <w:sz w:val="20"/>
                <w:szCs w:val="20"/>
              </w:rPr>
            </w:pPr>
            <w:r>
              <w:rPr>
                <w:sz w:val="20"/>
                <w:szCs w:val="20"/>
              </w:rPr>
              <w:t>1958</w:t>
            </w:r>
          </w:p>
        </w:tc>
      </w:tr>
      <w:tr w:rsidR="0007416A" w:rsidRPr="00347EBD" w:rsidTr="0045121A">
        <w:tc>
          <w:tcPr>
            <w:tcW w:w="2880" w:type="dxa"/>
          </w:tcPr>
          <w:p w:rsidR="0007416A" w:rsidRPr="00347EBD" w:rsidRDefault="0007416A" w:rsidP="0045121A">
            <w:r w:rsidRPr="00347EBD">
              <w:t>Сведения об образов</w:t>
            </w:r>
            <w:r w:rsidRPr="00347EBD">
              <w:t>а</w:t>
            </w:r>
            <w:r w:rsidRPr="00347EBD">
              <w:t>нии:</w:t>
            </w:r>
          </w:p>
        </w:tc>
        <w:tc>
          <w:tcPr>
            <w:tcW w:w="7185" w:type="dxa"/>
            <w:vAlign w:val="center"/>
          </w:tcPr>
          <w:p w:rsidR="0007416A" w:rsidRPr="00F91E1A" w:rsidRDefault="0007416A" w:rsidP="0045121A">
            <w:pPr>
              <w:rPr>
                <w:sz w:val="20"/>
                <w:szCs w:val="20"/>
              </w:rPr>
            </w:pPr>
            <w:r w:rsidRPr="00347EBD">
              <w:rPr>
                <w:sz w:val="20"/>
                <w:szCs w:val="20"/>
              </w:rPr>
              <w:t>Высшее.</w:t>
            </w:r>
            <w:r>
              <w:rPr>
                <w:sz w:val="20"/>
                <w:szCs w:val="20"/>
              </w:rPr>
              <w:t xml:space="preserve"> </w:t>
            </w:r>
            <w:r w:rsidRPr="006D3BB5">
              <w:rPr>
                <w:sz w:val="18"/>
                <w:szCs w:val="18"/>
              </w:rPr>
              <w:t>Московский институт управления им. С. Орджоникидзе</w:t>
            </w:r>
            <w:r w:rsidRPr="00F91E1A">
              <w:rPr>
                <w:sz w:val="20"/>
                <w:szCs w:val="20"/>
              </w:rPr>
              <w:t xml:space="preserve"> </w:t>
            </w:r>
          </w:p>
          <w:p w:rsidR="0007416A" w:rsidRPr="00347EBD" w:rsidRDefault="0007416A" w:rsidP="0045121A">
            <w:pPr>
              <w:rPr>
                <w:sz w:val="20"/>
                <w:szCs w:val="20"/>
              </w:rPr>
            </w:pPr>
            <w:r w:rsidRPr="00347EBD">
              <w:rPr>
                <w:sz w:val="20"/>
                <w:szCs w:val="20"/>
              </w:rPr>
              <w:t>Год окончания  –</w:t>
            </w:r>
            <w:r>
              <w:rPr>
                <w:sz w:val="20"/>
                <w:szCs w:val="20"/>
              </w:rPr>
              <w:t xml:space="preserve"> 1980</w:t>
            </w:r>
          </w:p>
          <w:p w:rsidR="0007416A" w:rsidRPr="00347EBD" w:rsidRDefault="0007416A" w:rsidP="0045121A">
            <w:pPr>
              <w:rPr>
                <w:sz w:val="20"/>
                <w:szCs w:val="20"/>
              </w:rPr>
            </w:pPr>
            <w:r w:rsidRPr="00347EBD">
              <w:rPr>
                <w:sz w:val="20"/>
                <w:szCs w:val="20"/>
              </w:rPr>
              <w:t xml:space="preserve">Специальность – </w:t>
            </w:r>
            <w:r>
              <w:rPr>
                <w:sz w:val="20"/>
                <w:szCs w:val="20"/>
              </w:rPr>
              <w:t xml:space="preserve">«Автоматизированные системы управления», </w:t>
            </w:r>
            <w:r w:rsidRPr="00347EBD">
              <w:rPr>
                <w:sz w:val="20"/>
                <w:szCs w:val="20"/>
              </w:rPr>
              <w:t>квалификация  – «</w:t>
            </w:r>
            <w:r>
              <w:rPr>
                <w:sz w:val="20"/>
                <w:szCs w:val="20"/>
              </w:rPr>
              <w:t>Инженер-экономист</w:t>
            </w:r>
            <w:r w:rsidRPr="00347EBD">
              <w:rPr>
                <w:sz w:val="20"/>
                <w:szCs w:val="20"/>
              </w:rPr>
              <w:t>»,</w:t>
            </w:r>
            <w:r w:rsidRPr="00347EBD" w:rsidDel="006625F0">
              <w:rPr>
                <w:sz w:val="20"/>
                <w:szCs w:val="20"/>
              </w:rPr>
              <w:t xml:space="preserve"> </w:t>
            </w:r>
          </w:p>
        </w:tc>
      </w:tr>
    </w:tbl>
    <w:p w:rsidR="0007416A" w:rsidRPr="00347EBD" w:rsidRDefault="0007416A" w:rsidP="0007416A">
      <w:pPr>
        <w:pStyle w:val="em-4"/>
      </w:pPr>
    </w:p>
    <w:p w:rsidR="0007416A" w:rsidRPr="00347EBD" w:rsidRDefault="0007416A" w:rsidP="0007416A">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07416A" w:rsidRPr="00347EBD" w:rsidRDefault="0007416A" w:rsidP="0007416A">
      <w:pPr>
        <w:ind w:firstLine="720"/>
        <w:jc w:val="both"/>
        <w:rPr>
          <w:sz w:val="22"/>
          <w:szCs w:val="22"/>
        </w:rPr>
      </w:pPr>
    </w:p>
    <w:tbl>
      <w:tblPr>
        <w:tblW w:w="10065" w:type="dxa"/>
        <w:tblInd w:w="-34" w:type="dxa"/>
        <w:tblLook w:val="0000" w:firstRow="0" w:lastRow="0" w:firstColumn="0" w:lastColumn="0" w:noHBand="0" w:noVBand="0"/>
      </w:tblPr>
      <w:tblGrid>
        <w:gridCol w:w="1620"/>
        <w:gridCol w:w="1680"/>
        <w:gridCol w:w="3000"/>
        <w:gridCol w:w="3765"/>
      </w:tblGrid>
      <w:tr w:rsidR="0007416A" w:rsidRPr="000C7666" w:rsidTr="0045121A">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Дата вступления в (назначения на) должность</w:t>
            </w:r>
          </w:p>
        </w:tc>
        <w:tc>
          <w:tcPr>
            <w:tcW w:w="168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Дата завершения работы  в должн</w:t>
            </w:r>
            <w:r w:rsidRPr="009D6AA8">
              <w:rPr>
                <w:sz w:val="18"/>
                <w:szCs w:val="20"/>
              </w:rPr>
              <w:t>о</w:t>
            </w:r>
            <w:r w:rsidRPr="009D6AA8">
              <w:rPr>
                <w:sz w:val="18"/>
                <w:szCs w:val="20"/>
              </w:rPr>
              <w:t>сти</w:t>
            </w:r>
          </w:p>
        </w:tc>
        <w:tc>
          <w:tcPr>
            <w:tcW w:w="300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Полное фирменное наименование организации</w:t>
            </w:r>
          </w:p>
        </w:tc>
        <w:tc>
          <w:tcPr>
            <w:tcW w:w="3765"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Наименование должности</w:t>
            </w:r>
          </w:p>
        </w:tc>
      </w:tr>
      <w:tr w:rsidR="0007416A" w:rsidRPr="000C7666" w:rsidTr="0045121A">
        <w:trPr>
          <w:trHeight w:val="300"/>
        </w:trPr>
        <w:tc>
          <w:tcPr>
            <w:tcW w:w="1620" w:type="dxa"/>
            <w:tcBorders>
              <w:top w:val="nil"/>
              <w:left w:val="single" w:sz="4" w:space="0" w:color="auto"/>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1</w:t>
            </w:r>
          </w:p>
        </w:tc>
        <w:tc>
          <w:tcPr>
            <w:tcW w:w="168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2</w:t>
            </w:r>
          </w:p>
        </w:tc>
        <w:tc>
          <w:tcPr>
            <w:tcW w:w="300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3</w:t>
            </w:r>
          </w:p>
        </w:tc>
        <w:tc>
          <w:tcPr>
            <w:tcW w:w="3765"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4</w:t>
            </w:r>
          </w:p>
        </w:tc>
      </w:tr>
      <w:tr w:rsidR="0007416A" w:rsidRPr="000C7666" w:rsidTr="0045121A">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2014</w:t>
            </w:r>
          </w:p>
        </w:tc>
        <w:tc>
          <w:tcPr>
            <w:tcW w:w="168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18"/>
                <w:szCs w:val="20"/>
              </w:rPr>
            </w:pPr>
            <w:proofErr w:type="spellStart"/>
            <w:r w:rsidRPr="009D6AA8">
              <w:rPr>
                <w:sz w:val="18"/>
                <w:szCs w:val="20"/>
              </w:rPr>
              <w:t>наст</w:t>
            </w:r>
            <w:proofErr w:type="gramStart"/>
            <w:r w:rsidRPr="009D6AA8">
              <w:rPr>
                <w:sz w:val="18"/>
                <w:szCs w:val="20"/>
              </w:rPr>
              <w:t>.в</w:t>
            </w:r>
            <w:proofErr w:type="gramEnd"/>
            <w:r w:rsidRPr="009D6AA8">
              <w:rPr>
                <w:sz w:val="18"/>
                <w:szCs w:val="20"/>
              </w:rPr>
              <w:t>р</w:t>
            </w:r>
            <w:proofErr w:type="spellEnd"/>
            <w:r w:rsidRPr="009D6AA8">
              <w:rPr>
                <w:sz w:val="18"/>
                <w:szCs w:val="20"/>
              </w:rPr>
              <w:t>.</w:t>
            </w:r>
          </w:p>
        </w:tc>
        <w:tc>
          <w:tcPr>
            <w:tcW w:w="300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Публичное акционерное общество «</w:t>
            </w:r>
            <w:proofErr w:type="gramStart"/>
            <w:r w:rsidRPr="009D6AA8">
              <w:rPr>
                <w:sz w:val="18"/>
                <w:szCs w:val="20"/>
              </w:rPr>
              <w:t>Мобильные</w:t>
            </w:r>
            <w:proofErr w:type="gramEnd"/>
            <w:r w:rsidRPr="009D6AA8">
              <w:rPr>
                <w:sz w:val="18"/>
                <w:szCs w:val="20"/>
              </w:rPr>
              <w:t xml:space="preserve"> </w:t>
            </w:r>
            <w:proofErr w:type="spellStart"/>
            <w:r w:rsidRPr="009D6AA8">
              <w:rPr>
                <w:sz w:val="18"/>
                <w:szCs w:val="20"/>
              </w:rPr>
              <w:t>ТелеСистемы</w:t>
            </w:r>
            <w:proofErr w:type="spellEnd"/>
            <w:r w:rsidRPr="009D6AA8">
              <w:rPr>
                <w:sz w:val="18"/>
                <w:szCs w:val="20"/>
              </w:rPr>
              <w:t>»</w:t>
            </w:r>
          </w:p>
        </w:tc>
        <w:tc>
          <w:tcPr>
            <w:tcW w:w="3765"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Начальник отдела методологии и координ</w:t>
            </w:r>
            <w:r w:rsidRPr="009D6AA8">
              <w:rPr>
                <w:sz w:val="18"/>
                <w:szCs w:val="20"/>
              </w:rPr>
              <w:t>а</w:t>
            </w:r>
            <w:r w:rsidRPr="009D6AA8">
              <w:rPr>
                <w:sz w:val="18"/>
                <w:szCs w:val="20"/>
              </w:rPr>
              <w:t>ции Блока внутреннего контроля и аудита КЦ</w:t>
            </w:r>
          </w:p>
        </w:tc>
      </w:tr>
      <w:tr w:rsidR="0007416A" w:rsidRPr="000C7666" w:rsidTr="0045121A">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2013</w:t>
            </w:r>
          </w:p>
        </w:tc>
        <w:tc>
          <w:tcPr>
            <w:tcW w:w="168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2014</w:t>
            </w:r>
          </w:p>
        </w:tc>
        <w:tc>
          <w:tcPr>
            <w:tcW w:w="300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Публичное акционерное общество «</w:t>
            </w:r>
            <w:proofErr w:type="gramStart"/>
            <w:r w:rsidRPr="009D6AA8">
              <w:rPr>
                <w:sz w:val="18"/>
                <w:szCs w:val="20"/>
              </w:rPr>
              <w:t>Мобильные</w:t>
            </w:r>
            <w:proofErr w:type="gramEnd"/>
            <w:r w:rsidRPr="009D6AA8">
              <w:rPr>
                <w:sz w:val="18"/>
                <w:szCs w:val="20"/>
              </w:rPr>
              <w:t xml:space="preserve"> </w:t>
            </w:r>
            <w:proofErr w:type="spellStart"/>
            <w:r w:rsidRPr="009D6AA8">
              <w:rPr>
                <w:sz w:val="18"/>
                <w:szCs w:val="20"/>
              </w:rPr>
              <w:t>ТелеСистемы</w:t>
            </w:r>
            <w:proofErr w:type="spellEnd"/>
            <w:r w:rsidRPr="009D6AA8">
              <w:rPr>
                <w:sz w:val="18"/>
                <w:szCs w:val="20"/>
              </w:rPr>
              <w:t>»</w:t>
            </w:r>
          </w:p>
        </w:tc>
        <w:tc>
          <w:tcPr>
            <w:tcW w:w="3765"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 xml:space="preserve">Начальник </w:t>
            </w:r>
            <w:proofErr w:type="gramStart"/>
            <w:r w:rsidRPr="009D6AA8">
              <w:rPr>
                <w:sz w:val="18"/>
                <w:szCs w:val="20"/>
              </w:rPr>
              <w:t>отдела контроля показателей Д</w:t>
            </w:r>
            <w:r w:rsidRPr="009D6AA8">
              <w:rPr>
                <w:sz w:val="18"/>
                <w:szCs w:val="20"/>
              </w:rPr>
              <w:t>е</w:t>
            </w:r>
            <w:r w:rsidRPr="009D6AA8">
              <w:rPr>
                <w:sz w:val="18"/>
                <w:szCs w:val="20"/>
              </w:rPr>
              <w:t>партамента контроля</w:t>
            </w:r>
            <w:proofErr w:type="gramEnd"/>
          </w:p>
        </w:tc>
      </w:tr>
      <w:tr w:rsidR="0007416A" w:rsidRPr="000C7666" w:rsidTr="0045121A">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18"/>
                <w:szCs w:val="20"/>
              </w:rPr>
            </w:pPr>
            <w:r w:rsidRPr="009D6AA8">
              <w:rPr>
                <w:sz w:val="18"/>
                <w:szCs w:val="20"/>
              </w:rPr>
              <w:t>2012</w:t>
            </w:r>
          </w:p>
        </w:tc>
        <w:tc>
          <w:tcPr>
            <w:tcW w:w="168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18"/>
              </w:rPr>
            </w:pPr>
            <w:r w:rsidRPr="009D6AA8">
              <w:rPr>
                <w:sz w:val="18"/>
                <w:szCs w:val="20"/>
              </w:rPr>
              <w:t>2013</w:t>
            </w:r>
          </w:p>
        </w:tc>
        <w:tc>
          <w:tcPr>
            <w:tcW w:w="300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18"/>
              </w:rPr>
            </w:pPr>
            <w:r w:rsidRPr="009D6AA8">
              <w:rPr>
                <w:sz w:val="18"/>
                <w:szCs w:val="20"/>
              </w:rPr>
              <w:t>Публичное акционерное общество «Акционерная финансовая корп</w:t>
            </w:r>
            <w:r w:rsidRPr="009D6AA8">
              <w:rPr>
                <w:sz w:val="18"/>
                <w:szCs w:val="20"/>
              </w:rPr>
              <w:t>о</w:t>
            </w:r>
            <w:r w:rsidRPr="009D6AA8">
              <w:rPr>
                <w:sz w:val="18"/>
                <w:szCs w:val="20"/>
              </w:rPr>
              <w:t>рация «Система»</w:t>
            </w:r>
          </w:p>
        </w:tc>
        <w:tc>
          <w:tcPr>
            <w:tcW w:w="3765"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18"/>
              </w:rPr>
            </w:pPr>
            <w:r w:rsidRPr="009D6AA8">
              <w:rPr>
                <w:sz w:val="18"/>
                <w:szCs w:val="20"/>
              </w:rPr>
              <w:t>Директор по ревизионным проверкам депа</w:t>
            </w:r>
            <w:r w:rsidRPr="009D6AA8">
              <w:rPr>
                <w:sz w:val="18"/>
                <w:szCs w:val="20"/>
              </w:rPr>
              <w:t>р</w:t>
            </w:r>
            <w:r w:rsidRPr="009D6AA8">
              <w:rPr>
                <w:sz w:val="18"/>
                <w:szCs w:val="20"/>
              </w:rPr>
              <w:t>тамента контроля и сопровождения проектов</w:t>
            </w:r>
          </w:p>
        </w:tc>
      </w:tr>
    </w:tbl>
    <w:p w:rsidR="0007416A" w:rsidRPr="00347EBD" w:rsidRDefault="0007416A" w:rsidP="0007416A">
      <w:pPr>
        <w:ind w:firstLine="7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734"/>
        <w:gridCol w:w="709"/>
      </w:tblGrid>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шт.</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Доли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шт.</w:t>
            </w:r>
          </w:p>
        </w:tc>
      </w:tr>
    </w:tbl>
    <w:p w:rsidR="0007416A" w:rsidRPr="00347EBD" w:rsidRDefault="0007416A" w:rsidP="0007416A">
      <w:pPr>
        <w:pStyle w:val="em-4"/>
      </w:pPr>
    </w:p>
    <w:p w:rsidR="0007416A" w:rsidRPr="00347EBD" w:rsidRDefault="0007416A" w:rsidP="0007416A">
      <w:pPr>
        <w:pStyle w:val="em-4"/>
        <w:rPr>
          <w:b/>
          <w:i/>
        </w:rPr>
      </w:pPr>
      <w:r w:rsidRPr="00347EBD">
        <w:rPr>
          <w:b/>
          <w:i/>
        </w:rPr>
        <w:t>Характер любых родственных связей с иными членами органов кредитной организации – эм</w:t>
      </w:r>
      <w:r w:rsidRPr="00347EBD">
        <w:rPr>
          <w:b/>
          <w:i/>
        </w:rPr>
        <w:t>и</w:t>
      </w:r>
      <w:r w:rsidRPr="00347EBD">
        <w:rPr>
          <w:b/>
          <w:i/>
        </w:rPr>
        <w:t xml:space="preserve">тента по </w:t>
      </w:r>
      <w:proofErr w:type="gramStart"/>
      <w:r w:rsidRPr="00347EBD">
        <w:rPr>
          <w:b/>
          <w:i/>
        </w:rPr>
        <w:t>контролю за</w:t>
      </w:r>
      <w:proofErr w:type="gramEnd"/>
      <w:r w:rsidRPr="00347EBD">
        <w:rPr>
          <w:b/>
          <w:i/>
        </w:rPr>
        <w:t xml:space="preserve"> ее финансово–хозяйственной деятельностью, членами совета директоров (наблюдательного совета) кредитной организации – эмитента, членами коллегиального исполн</w:t>
      </w:r>
      <w:r w:rsidRPr="00347EBD">
        <w:rPr>
          <w:b/>
          <w:i/>
        </w:rPr>
        <w:t>и</w:t>
      </w:r>
      <w:r w:rsidRPr="00347EBD">
        <w:rPr>
          <w:b/>
          <w:i/>
        </w:rPr>
        <w:t>тельного органа кредитной организации – эмитента, лицом, занимающим должность единоличного исполнительного органа кредитной организации – эмитента:</w:t>
      </w:r>
    </w:p>
    <w:p w:rsidR="0007416A" w:rsidRPr="00347EBD" w:rsidRDefault="0007416A" w:rsidP="0007416A">
      <w:pPr>
        <w:pStyle w:val="em-4"/>
      </w:pPr>
    </w:p>
    <w:tbl>
      <w:tblPr>
        <w:tblW w:w="0" w:type="auto"/>
        <w:tblLook w:val="01E0" w:firstRow="1" w:lastRow="1" w:firstColumn="1" w:lastColumn="1" w:noHBand="0" w:noVBand="0"/>
      </w:tblPr>
      <w:tblGrid>
        <w:gridCol w:w="10314"/>
      </w:tblGrid>
      <w:tr w:rsidR="0007416A" w:rsidRPr="00347EBD" w:rsidTr="0045121A">
        <w:tc>
          <w:tcPr>
            <w:tcW w:w="10314" w:type="dxa"/>
          </w:tcPr>
          <w:p w:rsidR="0007416A" w:rsidRPr="00347EBD" w:rsidRDefault="0007416A" w:rsidP="0045121A">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07416A" w:rsidRPr="00347EBD" w:rsidRDefault="0007416A" w:rsidP="0007416A">
      <w:pPr>
        <w:pStyle w:val="em-4"/>
      </w:pPr>
    </w:p>
    <w:p w:rsidR="0007416A" w:rsidRPr="00347EBD" w:rsidRDefault="0007416A" w:rsidP="0007416A">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 xml:space="preserve">сти) за преступления в сфере экономики или за преступления против государственной власти: </w:t>
      </w:r>
    </w:p>
    <w:p w:rsidR="0007416A" w:rsidRPr="00347EBD" w:rsidRDefault="0007416A" w:rsidP="0007416A">
      <w:pPr>
        <w:pStyle w:val="em-4"/>
      </w:pPr>
    </w:p>
    <w:tbl>
      <w:tblPr>
        <w:tblW w:w="0" w:type="auto"/>
        <w:tblLook w:val="01E0" w:firstRow="1" w:lastRow="1" w:firstColumn="1" w:lastColumn="1" w:noHBand="0" w:noVBand="0"/>
      </w:tblPr>
      <w:tblGrid>
        <w:gridCol w:w="9570"/>
      </w:tblGrid>
      <w:tr w:rsidR="0007416A" w:rsidRPr="00347EBD" w:rsidTr="0045121A">
        <w:tc>
          <w:tcPr>
            <w:tcW w:w="9570" w:type="dxa"/>
          </w:tcPr>
          <w:p w:rsidR="0007416A" w:rsidRPr="00347EBD" w:rsidRDefault="0007416A" w:rsidP="0045121A">
            <w:pPr>
              <w:pStyle w:val="em-4"/>
            </w:pPr>
            <w:r w:rsidRPr="00347EBD">
              <w:rPr>
                <w:szCs w:val="18"/>
              </w:rPr>
              <w:t>К административной или уголовной ответственности не привлекался.</w:t>
            </w:r>
          </w:p>
        </w:tc>
      </w:tr>
    </w:tbl>
    <w:p w:rsidR="0007416A" w:rsidRPr="00347EBD" w:rsidRDefault="0007416A" w:rsidP="0007416A">
      <w:pPr>
        <w:pStyle w:val="em-4"/>
      </w:pPr>
    </w:p>
    <w:p w:rsidR="0007416A" w:rsidRPr="00347EBD" w:rsidRDefault="0007416A" w:rsidP="0007416A">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07416A" w:rsidRPr="00347EBD" w:rsidRDefault="0007416A" w:rsidP="0007416A">
      <w:pPr>
        <w:pStyle w:val="em-4"/>
      </w:pPr>
    </w:p>
    <w:tbl>
      <w:tblPr>
        <w:tblW w:w="0" w:type="auto"/>
        <w:tblLook w:val="01E0" w:firstRow="1" w:lastRow="1" w:firstColumn="1" w:lastColumn="1" w:noHBand="0" w:noVBand="0"/>
      </w:tblPr>
      <w:tblGrid>
        <w:gridCol w:w="10314"/>
      </w:tblGrid>
      <w:tr w:rsidR="0007416A" w:rsidRPr="00347EBD" w:rsidTr="0045121A">
        <w:tc>
          <w:tcPr>
            <w:tcW w:w="10314" w:type="dxa"/>
          </w:tcPr>
          <w:p w:rsidR="0007416A" w:rsidRPr="00347EBD" w:rsidRDefault="0007416A" w:rsidP="0045121A">
            <w:pPr>
              <w:pStyle w:val="em-4"/>
            </w:pPr>
            <w:r w:rsidRPr="00347EBD">
              <w:rPr>
                <w:szCs w:val="18"/>
              </w:rPr>
              <w:t>Должностей в органах управления коммерческих организаций в период возбуждения дел о банкро</w:t>
            </w:r>
            <w:r w:rsidRPr="00347EBD">
              <w:rPr>
                <w:szCs w:val="18"/>
              </w:rPr>
              <w:t>т</w:t>
            </w:r>
            <w:r w:rsidRPr="00347EBD">
              <w:rPr>
                <w:szCs w:val="18"/>
              </w:rPr>
              <w:t>стве не занимал.</w:t>
            </w:r>
          </w:p>
        </w:tc>
      </w:tr>
    </w:tbl>
    <w:p w:rsidR="00B219E0" w:rsidRPr="00412DDB" w:rsidRDefault="00B219E0" w:rsidP="00B219E0">
      <w:pPr>
        <w:pStyle w:val="em-4"/>
      </w:pPr>
    </w:p>
    <w:p w:rsidR="00B219E0" w:rsidRPr="00412DDB" w:rsidRDefault="00B219E0" w:rsidP="00B219E0">
      <w:pPr>
        <w:pStyle w:val="em-1"/>
      </w:pPr>
      <w:bookmarkStart w:id="415" w:name="_Toc474512961"/>
      <w:bookmarkStart w:id="416" w:name="_Toc482611737"/>
      <w:r w:rsidRPr="00412DDB">
        <w:t xml:space="preserve">5.6. Сведения о размере вознаграждения, льгот и (или) компенсации расходов по органу </w:t>
      </w:r>
      <w:proofErr w:type="gramStart"/>
      <w:r w:rsidRPr="00412DDB">
        <w:t>ко</w:t>
      </w:r>
      <w:r w:rsidRPr="00412DDB">
        <w:t>н</w:t>
      </w:r>
      <w:r w:rsidRPr="00412DDB">
        <w:t>троля за</w:t>
      </w:r>
      <w:proofErr w:type="gramEnd"/>
      <w:r w:rsidRPr="00412DDB">
        <w:t xml:space="preserve"> финансово</w:t>
      </w:r>
      <w:r>
        <w:t>–</w:t>
      </w:r>
      <w:r w:rsidRPr="00412DDB">
        <w:t>хозяйственной деятельностью кредитной организации – эмитента</w:t>
      </w:r>
      <w:bookmarkEnd w:id="415"/>
      <w:bookmarkEnd w:id="416"/>
    </w:p>
    <w:p w:rsidR="00B219E0" w:rsidRPr="00412DDB" w:rsidRDefault="00B219E0" w:rsidP="00B219E0">
      <w:pPr>
        <w:pStyle w:val="em-4"/>
      </w:pPr>
    </w:p>
    <w:p w:rsidR="00B219E0" w:rsidRPr="00412DDB" w:rsidRDefault="00B219E0" w:rsidP="00B219E0">
      <w:pPr>
        <w:pStyle w:val="em-4"/>
      </w:pPr>
      <w:r w:rsidRPr="00412DDB">
        <w:t xml:space="preserve">Информация о размере и видах вознаграждения, которые были выплачены кредитной организацией </w:t>
      </w:r>
      <w:r>
        <w:t>–</w:t>
      </w:r>
      <w:r w:rsidRPr="00412DDB">
        <w:t xml:space="preserve"> эмитентом</w:t>
      </w:r>
      <w:r w:rsidRPr="00412DDB">
        <w:rPr>
          <w:rStyle w:val="af0"/>
          <w:vanish/>
        </w:rPr>
        <w:footnoteReference w:id="52"/>
      </w:r>
    </w:p>
    <w:p w:rsidR="00B219E0" w:rsidRPr="00412DDB" w:rsidRDefault="00B219E0" w:rsidP="00B219E0">
      <w:pPr>
        <w:pStyle w:val="em-4"/>
      </w:pPr>
    </w:p>
    <w:tbl>
      <w:tblPr>
        <w:tblW w:w="0" w:type="auto"/>
        <w:tblLook w:val="01E0" w:firstRow="1" w:lastRow="1" w:firstColumn="1" w:lastColumn="1" w:noHBand="0" w:noVBand="0"/>
      </w:tblPr>
      <w:tblGrid>
        <w:gridCol w:w="9570"/>
      </w:tblGrid>
      <w:tr w:rsidR="00B219E0" w:rsidRPr="00412DDB" w:rsidTr="00B219E0">
        <w:tc>
          <w:tcPr>
            <w:tcW w:w="9570" w:type="dxa"/>
          </w:tcPr>
          <w:p w:rsidR="00B219E0" w:rsidRPr="00412DDB" w:rsidRDefault="00B219E0" w:rsidP="00B219E0">
            <w:pPr>
              <w:pStyle w:val="em-4"/>
              <w:rPr>
                <w:b/>
              </w:rPr>
            </w:pPr>
            <w:r w:rsidRPr="00412DDB">
              <w:rPr>
                <w:b/>
              </w:rPr>
              <w:t>Ревизионная комиссия</w:t>
            </w:r>
          </w:p>
        </w:tc>
      </w:tr>
      <w:tr w:rsidR="00B219E0" w:rsidRPr="00412DDB" w:rsidTr="00B219E0">
        <w:tc>
          <w:tcPr>
            <w:tcW w:w="9570" w:type="dxa"/>
          </w:tcPr>
          <w:p w:rsidR="00B219E0" w:rsidRPr="00412DDB" w:rsidRDefault="00B219E0" w:rsidP="00B219E0">
            <w:pPr>
              <w:pStyle w:val="em-6"/>
            </w:pPr>
            <w:r w:rsidRPr="00412DDB">
              <w:t xml:space="preserve">(указывается наименование органа кредитной организации – эмитента по </w:t>
            </w:r>
            <w:proofErr w:type="gramStart"/>
            <w:r w:rsidRPr="00412DDB">
              <w:t>контролю за</w:t>
            </w:r>
            <w:proofErr w:type="gramEnd"/>
            <w:r w:rsidRPr="00412DDB">
              <w:t xml:space="preserve"> ее финансово</w:t>
            </w:r>
            <w:r>
              <w:t>–</w:t>
            </w:r>
            <w:r w:rsidRPr="00412DDB">
              <w:t>хозяйственной деятельностью)</w:t>
            </w:r>
          </w:p>
        </w:tc>
      </w:tr>
    </w:tbl>
    <w:p w:rsidR="00B219E0" w:rsidRPr="00412DDB" w:rsidRDefault="00B219E0" w:rsidP="00B219E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3641"/>
        <w:gridCol w:w="3402"/>
      </w:tblGrid>
      <w:tr w:rsidR="00B219E0" w:rsidRPr="00412DDB" w:rsidTr="00B219E0">
        <w:tc>
          <w:tcPr>
            <w:tcW w:w="2988" w:type="dxa"/>
            <w:vAlign w:val="center"/>
          </w:tcPr>
          <w:p w:rsidR="00B219E0" w:rsidRPr="00412DDB" w:rsidRDefault="00B219E0" w:rsidP="00B219E0">
            <w:pPr>
              <w:jc w:val="center"/>
              <w:rPr>
                <w:sz w:val="22"/>
                <w:szCs w:val="22"/>
              </w:rPr>
            </w:pPr>
            <w:r w:rsidRPr="00412DDB">
              <w:rPr>
                <w:sz w:val="22"/>
                <w:szCs w:val="22"/>
              </w:rPr>
              <w:t>Отчетная дата</w:t>
            </w:r>
          </w:p>
        </w:tc>
        <w:tc>
          <w:tcPr>
            <w:tcW w:w="3641" w:type="dxa"/>
            <w:vAlign w:val="center"/>
          </w:tcPr>
          <w:p w:rsidR="00B219E0" w:rsidRPr="00412DDB" w:rsidRDefault="00B219E0" w:rsidP="00B219E0">
            <w:pPr>
              <w:jc w:val="center"/>
              <w:rPr>
                <w:sz w:val="22"/>
                <w:szCs w:val="22"/>
              </w:rPr>
            </w:pPr>
            <w:proofErr w:type="gramStart"/>
            <w:r w:rsidRPr="00412DDB">
              <w:rPr>
                <w:sz w:val="22"/>
                <w:szCs w:val="22"/>
              </w:rPr>
              <w:t>Вид вознаграждения</w:t>
            </w:r>
            <w:r w:rsidRPr="00412DDB">
              <w:rPr>
                <w:sz w:val="22"/>
                <w:szCs w:val="22"/>
              </w:rPr>
              <w:br/>
              <w:t>(заработная плата, премии, коми</w:t>
            </w:r>
            <w:r w:rsidRPr="00412DDB">
              <w:rPr>
                <w:sz w:val="22"/>
                <w:szCs w:val="22"/>
              </w:rPr>
              <w:t>с</w:t>
            </w:r>
            <w:r w:rsidRPr="00412DDB">
              <w:rPr>
                <w:sz w:val="22"/>
                <w:szCs w:val="22"/>
              </w:rPr>
              <w:t>сионные, льготы и (или) компенс</w:t>
            </w:r>
            <w:r w:rsidRPr="00412DDB">
              <w:rPr>
                <w:sz w:val="22"/>
                <w:szCs w:val="22"/>
              </w:rPr>
              <w:t>а</w:t>
            </w:r>
            <w:r w:rsidRPr="00412DDB">
              <w:rPr>
                <w:sz w:val="22"/>
                <w:szCs w:val="22"/>
              </w:rPr>
              <w:t>ции расходов, иное)</w:t>
            </w:r>
            <w:proofErr w:type="gramEnd"/>
          </w:p>
        </w:tc>
        <w:tc>
          <w:tcPr>
            <w:tcW w:w="3402" w:type="dxa"/>
            <w:vAlign w:val="center"/>
          </w:tcPr>
          <w:p w:rsidR="00B219E0" w:rsidRPr="00412DDB" w:rsidRDefault="00B219E0" w:rsidP="00B219E0">
            <w:pPr>
              <w:jc w:val="center"/>
              <w:rPr>
                <w:sz w:val="22"/>
                <w:szCs w:val="22"/>
              </w:rPr>
            </w:pPr>
            <w:r w:rsidRPr="00412DDB">
              <w:rPr>
                <w:sz w:val="22"/>
                <w:szCs w:val="22"/>
              </w:rPr>
              <w:t>Размер вознаграждения, руб.</w:t>
            </w:r>
          </w:p>
        </w:tc>
      </w:tr>
      <w:tr w:rsidR="00B219E0" w:rsidRPr="00412DDB" w:rsidTr="00B219E0">
        <w:tc>
          <w:tcPr>
            <w:tcW w:w="2988" w:type="dxa"/>
          </w:tcPr>
          <w:p w:rsidR="00B219E0" w:rsidRPr="00412DDB" w:rsidRDefault="00B219E0" w:rsidP="00B219E0">
            <w:pPr>
              <w:jc w:val="center"/>
              <w:rPr>
                <w:sz w:val="22"/>
                <w:szCs w:val="22"/>
              </w:rPr>
            </w:pPr>
            <w:r w:rsidRPr="00412DDB">
              <w:rPr>
                <w:sz w:val="22"/>
                <w:szCs w:val="22"/>
              </w:rPr>
              <w:t>1</w:t>
            </w:r>
          </w:p>
        </w:tc>
        <w:tc>
          <w:tcPr>
            <w:tcW w:w="3641" w:type="dxa"/>
          </w:tcPr>
          <w:p w:rsidR="00B219E0" w:rsidRPr="00412DDB" w:rsidRDefault="00B219E0" w:rsidP="00B219E0">
            <w:pPr>
              <w:jc w:val="center"/>
              <w:rPr>
                <w:sz w:val="22"/>
                <w:szCs w:val="22"/>
              </w:rPr>
            </w:pPr>
            <w:r w:rsidRPr="00412DDB">
              <w:rPr>
                <w:sz w:val="22"/>
                <w:szCs w:val="22"/>
              </w:rPr>
              <w:t>2</w:t>
            </w:r>
          </w:p>
        </w:tc>
        <w:tc>
          <w:tcPr>
            <w:tcW w:w="3402" w:type="dxa"/>
          </w:tcPr>
          <w:p w:rsidR="00B219E0" w:rsidRPr="00412DDB" w:rsidRDefault="00B219E0" w:rsidP="00B219E0">
            <w:pPr>
              <w:jc w:val="center"/>
              <w:rPr>
                <w:sz w:val="22"/>
                <w:szCs w:val="22"/>
              </w:rPr>
            </w:pPr>
            <w:r w:rsidRPr="00412DDB">
              <w:rPr>
                <w:sz w:val="22"/>
                <w:szCs w:val="22"/>
              </w:rPr>
              <w:t>3</w:t>
            </w:r>
          </w:p>
        </w:tc>
      </w:tr>
      <w:tr w:rsidR="00B219E0" w:rsidRPr="00412DDB" w:rsidTr="00B219E0">
        <w:tc>
          <w:tcPr>
            <w:tcW w:w="2988" w:type="dxa"/>
            <w:vAlign w:val="center"/>
          </w:tcPr>
          <w:p w:rsidR="00B219E0" w:rsidRPr="00412DDB" w:rsidRDefault="00B219E0" w:rsidP="00B219E0">
            <w:pPr>
              <w:jc w:val="center"/>
              <w:rPr>
                <w:sz w:val="22"/>
                <w:szCs w:val="22"/>
              </w:rPr>
            </w:pPr>
            <w:r w:rsidRPr="00412DDB">
              <w:rPr>
                <w:sz w:val="22"/>
                <w:szCs w:val="22"/>
              </w:rPr>
              <w:t xml:space="preserve">«01» января </w:t>
            </w:r>
            <w:r w:rsidR="0007416A" w:rsidRPr="00412DDB">
              <w:rPr>
                <w:sz w:val="22"/>
                <w:szCs w:val="22"/>
              </w:rPr>
              <w:t>201</w:t>
            </w:r>
            <w:r w:rsidR="0007416A">
              <w:rPr>
                <w:sz w:val="22"/>
                <w:szCs w:val="22"/>
              </w:rPr>
              <w:t>8</w:t>
            </w:r>
            <w:r w:rsidR="0007416A" w:rsidRPr="00412DDB">
              <w:rPr>
                <w:sz w:val="22"/>
                <w:szCs w:val="22"/>
              </w:rPr>
              <w:t xml:space="preserve">  </w:t>
            </w:r>
            <w:r w:rsidRPr="00412DDB">
              <w:rPr>
                <w:sz w:val="22"/>
                <w:szCs w:val="22"/>
              </w:rPr>
              <w:t xml:space="preserve">года </w:t>
            </w:r>
          </w:p>
          <w:p w:rsidR="00B219E0" w:rsidRPr="00412DDB" w:rsidRDefault="00B219E0">
            <w:pPr>
              <w:jc w:val="center"/>
              <w:rPr>
                <w:sz w:val="22"/>
                <w:szCs w:val="22"/>
              </w:rPr>
            </w:pPr>
            <w:r w:rsidRPr="00412DDB">
              <w:rPr>
                <w:sz w:val="22"/>
                <w:szCs w:val="22"/>
              </w:rPr>
              <w:t xml:space="preserve">(за </w:t>
            </w:r>
            <w:r w:rsidR="0007416A" w:rsidRPr="00412DDB">
              <w:rPr>
                <w:sz w:val="22"/>
                <w:szCs w:val="22"/>
              </w:rPr>
              <w:t>201</w:t>
            </w:r>
            <w:r w:rsidR="0007416A">
              <w:rPr>
                <w:sz w:val="22"/>
                <w:szCs w:val="22"/>
              </w:rPr>
              <w:t>7</w:t>
            </w:r>
            <w:r w:rsidR="0007416A" w:rsidRPr="00412DDB">
              <w:rPr>
                <w:sz w:val="22"/>
                <w:szCs w:val="22"/>
              </w:rPr>
              <w:t xml:space="preserve"> </w:t>
            </w:r>
            <w:r w:rsidRPr="00412DDB">
              <w:rPr>
                <w:sz w:val="22"/>
                <w:szCs w:val="22"/>
              </w:rPr>
              <w:t>год)</w:t>
            </w:r>
          </w:p>
        </w:tc>
        <w:tc>
          <w:tcPr>
            <w:tcW w:w="3641" w:type="dxa"/>
          </w:tcPr>
          <w:p w:rsidR="00B219E0" w:rsidRPr="00412DDB" w:rsidRDefault="00B219E0" w:rsidP="00B219E0">
            <w:pPr>
              <w:jc w:val="both"/>
              <w:rPr>
                <w:sz w:val="22"/>
                <w:szCs w:val="22"/>
              </w:rPr>
            </w:pPr>
            <w:r w:rsidRPr="00412DDB">
              <w:rPr>
                <w:sz w:val="22"/>
                <w:szCs w:val="22"/>
              </w:rPr>
              <w:t>Вознаграждение не выплачивалось</w:t>
            </w:r>
          </w:p>
        </w:tc>
        <w:tc>
          <w:tcPr>
            <w:tcW w:w="3402" w:type="dxa"/>
          </w:tcPr>
          <w:p w:rsidR="00B219E0" w:rsidRPr="00412DDB" w:rsidRDefault="00B219E0" w:rsidP="009D6AA8">
            <w:pPr>
              <w:jc w:val="right"/>
              <w:rPr>
                <w:sz w:val="22"/>
                <w:szCs w:val="22"/>
              </w:rPr>
            </w:pPr>
            <w:r w:rsidRPr="00412DDB">
              <w:rPr>
                <w:sz w:val="22"/>
                <w:szCs w:val="22"/>
              </w:rPr>
              <w:t>0</w:t>
            </w:r>
          </w:p>
        </w:tc>
      </w:tr>
      <w:tr w:rsidR="00B219E0" w:rsidRPr="00412DDB" w:rsidTr="00B219E0">
        <w:tc>
          <w:tcPr>
            <w:tcW w:w="2988" w:type="dxa"/>
            <w:vAlign w:val="center"/>
          </w:tcPr>
          <w:p w:rsidR="00B219E0" w:rsidRPr="00412DDB" w:rsidRDefault="00B219E0" w:rsidP="00B219E0">
            <w:pPr>
              <w:jc w:val="center"/>
              <w:rPr>
                <w:sz w:val="22"/>
                <w:szCs w:val="22"/>
              </w:rPr>
            </w:pPr>
            <w:r w:rsidRPr="00412DDB">
              <w:rPr>
                <w:sz w:val="22"/>
                <w:szCs w:val="22"/>
              </w:rPr>
              <w:t xml:space="preserve">«01» </w:t>
            </w:r>
            <w:r w:rsidR="000C7666">
              <w:rPr>
                <w:sz w:val="22"/>
                <w:szCs w:val="22"/>
              </w:rPr>
              <w:t>июля</w:t>
            </w:r>
            <w:r w:rsidR="000C7666" w:rsidRPr="00412DDB">
              <w:rPr>
                <w:sz w:val="22"/>
                <w:szCs w:val="22"/>
              </w:rPr>
              <w:t xml:space="preserve"> </w:t>
            </w:r>
            <w:r w:rsidR="0007416A" w:rsidRPr="00412DDB">
              <w:rPr>
                <w:sz w:val="22"/>
                <w:szCs w:val="22"/>
              </w:rPr>
              <w:t>201</w:t>
            </w:r>
            <w:r w:rsidR="0007416A">
              <w:rPr>
                <w:sz w:val="22"/>
                <w:szCs w:val="22"/>
              </w:rPr>
              <w:t>8</w:t>
            </w:r>
            <w:r w:rsidR="0007416A" w:rsidRPr="00412DDB">
              <w:rPr>
                <w:sz w:val="22"/>
                <w:szCs w:val="22"/>
              </w:rPr>
              <w:t xml:space="preserve"> </w:t>
            </w:r>
            <w:r w:rsidRPr="00412DDB">
              <w:rPr>
                <w:sz w:val="22"/>
                <w:szCs w:val="22"/>
              </w:rPr>
              <w:t xml:space="preserve">года </w:t>
            </w:r>
          </w:p>
          <w:p w:rsidR="00B219E0" w:rsidRPr="00412DDB" w:rsidRDefault="00B219E0">
            <w:pPr>
              <w:jc w:val="center"/>
              <w:rPr>
                <w:sz w:val="22"/>
                <w:szCs w:val="22"/>
              </w:rPr>
            </w:pPr>
            <w:r w:rsidRPr="00412DDB">
              <w:rPr>
                <w:sz w:val="22"/>
                <w:szCs w:val="22"/>
              </w:rPr>
              <w:t>(отчетный период</w:t>
            </w:r>
            <w:r>
              <w:rPr>
                <w:sz w:val="22"/>
                <w:szCs w:val="22"/>
              </w:rPr>
              <w:t xml:space="preserve"> с 1 </w:t>
            </w:r>
            <w:r w:rsidR="000C7666">
              <w:rPr>
                <w:sz w:val="22"/>
                <w:szCs w:val="22"/>
              </w:rPr>
              <w:t xml:space="preserve">апреля </w:t>
            </w:r>
            <w:r>
              <w:rPr>
                <w:sz w:val="22"/>
                <w:szCs w:val="22"/>
              </w:rPr>
              <w:t xml:space="preserve">по </w:t>
            </w:r>
            <w:r w:rsidR="000C7666">
              <w:rPr>
                <w:sz w:val="22"/>
                <w:szCs w:val="22"/>
              </w:rPr>
              <w:t>30 июня</w:t>
            </w:r>
            <w:r>
              <w:rPr>
                <w:sz w:val="22"/>
                <w:szCs w:val="22"/>
              </w:rPr>
              <w:t xml:space="preserve"> </w:t>
            </w:r>
            <w:r w:rsidR="0007416A">
              <w:rPr>
                <w:sz w:val="22"/>
                <w:szCs w:val="22"/>
              </w:rPr>
              <w:t xml:space="preserve">2018 </w:t>
            </w:r>
            <w:r>
              <w:rPr>
                <w:sz w:val="22"/>
                <w:szCs w:val="22"/>
              </w:rPr>
              <w:t>года</w:t>
            </w:r>
            <w:r w:rsidRPr="00412DDB">
              <w:rPr>
                <w:sz w:val="22"/>
                <w:szCs w:val="22"/>
              </w:rPr>
              <w:t>)</w:t>
            </w:r>
          </w:p>
        </w:tc>
        <w:tc>
          <w:tcPr>
            <w:tcW w:w="3641" w:type="dxa"/>
          </w:tcPr>
          <w:p w:rsidR="00B219E0" w:rsidRPr="00412DDB" w:rsidRDefault="00B219E0" w:rsidP="00B219E0">
            <w:pPr>
              <w:jc w:val="both"/>
              <w:rPr>
                <w:sz w:val="22"/>
                <w:szCs w:val="22"/>
              </w:rPr>
            </w:pPr>
            <w:r w:rsidRPr="00412DDB">
              <w:rPr>
                <w:sz w:val="22"/>
                <w:szCs w:val="22"/>
              </w:rPr>
              <w:t>Вознаграждение не выплачивалось</w:t>
            </w:r>
          </w:p>
        </w:tc>
        <w:tc>
          <w:tcPr>
            <w:tcW w:w="3402" w:type="dxa"/>
          </w:tcPr>
          <w:p w:rsidR="00B219E0" w:rsidRPr="00412DDB" w:rsidRDefault="00B219E0" w:rsidP="009D6AA8">
            <w:pPr>
              <w:jc w:val="right"/>
              <w:rPr>
                <w:sz w:val="22"/>
                <w:szCs w:val="22"/>
              </w:rPr>
            </w:pPr>
            <w:r w:rsidRPr="00412DDB">
              <w:rPr>
                <w:sz w:val="22"/>
                <w:szCs w:val="22"/>
              </w:rPr>
              <w:t>0</w:t>
            </w:r>
          </w:p>
        </w:tc>
      </w:tr>
    </w:tbl>
    <w:p w:rsidR="00B219E0" w:rsidRPr="00412DDB" w:rsidRDefault="00B219E0" w:rsidP="00B219E0">
      <w:pPr>
        <w:pStyle w:val="em-4"/>
        <w:rPr>
          <w:b/>
          <w:i/>
        </w:rPr>
      </w:pPr>
    </w:p>
    <w:p w:rsidR="00B219E0" w:rsidRPr="00412DDB" w:rsidRDefault="00B219E0" w:rsidP="00B219E0">
      <w:pPr>
        <w:pStyle w:val="em-4"/>
        <w:rPr>
          <w:b/>
          <w:i/>
        </w:rPr>
      </w:pPr>
      <w:r w:rsidRPr="00412DDB">
        <w:rPr>
          <w:b/>
          <w:i/>
        </w:rPr>
        <w:t>Сведения о существующих соглашениях относительно таких выплат в текущем финансовом году:</w:t>
      </w:r>
    </w:p>
    <w:p w:rsidR="00B219E0" w:rsidRPr="00412DDB" w:rsidRDefault="00B219E0" w:rsidP="00B219E0">
      <w:pPr>
        <w:pStyle w:val="em-4"/>
      </w:pPr>
    </w:p>
    <w:tbl>
      <w:tblPr>
        <w:tblW w:w="0" w:type="auto"/>
        <w:tblLook w:val="01E0" w:firstRow="1" w:lastRow="1" w:firstColumn="1" w:lastColumn="1" w:noHBand="0" w:noVBand="0"/>
      </w:tblPr>
      <w:tblGrid>
        <w:gridCol w:w="9570"/>
      </w:tblGrid>
      <w:tr w:rsidR="00B219E0" w:rsidRPr="00E7454B" w:rsidTr="00B219E0">
        <w:tc>
          <w:tcPr>
            <w:tcW w:w="9570" w:type="dxa"/>
          </w:tcPr>
          <w:p w:rsidR="00B219E0" w:rsidRPr="00E7454B" w:rsidRDefault="00B219E0" w:rsidP="00B219E0">
            <w:pPr>
              <w:pStyle w:val="em-4"/>
            </w:pPr>
            <w:r w:rsidRPr="00E7454B">
              <w:rPr>
                <w:rFonts w:ascii="TimesNewRomanPSMT" w:hAnsi="TimesNewRomanPSMT" w:cs="TimesNewRomanPSMT"/>
              </w:rPr>
              <w:t>Соглашения относительно таких выплат в текущем финансовом году отсутствуют.</w:t>
            </w:r>
          </w:p>
        </w:tc>
      </w:tr>
    </w:tbl>
    <w:p w:rsidR="00B219E0" w:rsidRPr="00E7454B" w:rsidRDefault="00B219E0" w:rsidP="00B219E0">
      <w:pPr>
        <w:pStyle w:val="em-4"/>
      </w:pPr>
    </w:p>
    <w:tbl>
      <w:tblPr>
        <w:tblW w:w="0" w:type="auto"/>
        <w:tblLook w:val="01E0" w:firstRow="1" w:lastRow="1" w:firstColumn="1" w:lastColumn="1" w:noHBand="0" w:noVBand="0"/>
      </w:tblPr>
      <w:tblGrid>
        <w:gridCol w:w="9570"/>
      </w:tblGrid>
      <w:tr w:rsidR="00B219E0" w:rsidRPr="00E7454B" w:rsidTr="00B219E0">
        <w:tc>
          <w:tcPr>
            <w:tcW w:w="9570" w:type="dxa"/>
          </w:tcPr>
          <w:p w:rsidR="00B219E0" w:rsidRPr="00E7454B" w:rsidRDefault="00B219E0" w:rsidP="00B219E0">
            <w:pPr>
              <w:autoSpaceDE w:val="0"/>
              <w:autoSpaceDN w:val="0"/>
              <w:adjustRightInd w:val="0"/>
              <w:rPr>
                <w:b/>
                <w:sz w:val="22"/>
                <w:szCs w:val="22"/>
              </w:rPr>
            </w:pPr>
            <w:r w:rsidRPr="00E7454B">
              <w:rPr>
                <w:rFonts w:ascii="TimesNewRomanPSMT" w:hAnsi="TimesNewRomanPSMT" w:cs="TimesNewRomanPSMT"/>
                <w:b/>
                <w:sz w:val="22"/>
                <w:szCs w:val="22"/>
              </w:rPr>
              <w:t xml:space="preserve">Департамент внутреннего </w:t>
            </w:r>
            <w:r>
              <w:rPr>
                <w:rFonts w:ascii="TimesNewRomanPSMT" w:hAnsi="TimesNewRomanPSMT" w:cs="TimesNewRomanPSMT"/>
                <w:b/>
                <w:sz w:val="22"/>
                <w:szCs w:val="22"/>
              </w:rPr>
              <w:t>аудита</w:t>
            </w:r>
          </w:p>
        </w:tc>
      </w:tr>
      <w:tr w:rsidR="00B219E0" w:rsidRPr="00E7454B" w:rsidTr="00B219E0">
        <w:tc>
          <w:tcPr>
            <w:tcW w:w="9570" w:type="dxa"/>
          </w:tcPr>
          <w:p w:rsidR="00B219E0" w:rsidRPr="00E7454B" w:rsidRDefault="00B219E0" w:rsidP="00B219E0">
            <w:pPr>
              <w:pStyle w:val="em-6"/>
              <w:rPr>
                <w:sz w:val="22"/>
                <w:szCs w:val="22"/>
              </w:rPr>
            </w:pPr>
            <w:r w:rsidRPr="00E7454B">
              <w:rPr>
                <w:sz w:val="22"/>
                <w:szCs w:val="22"/>
              </w:rPr>
              <w:t xml:space="preserve">(указывается наименование органа кредитной организации – эмитента по </w:t>
            </w:r>
            <w:proofErr w:type="gramStart"/>
            <w:r w:rsidRPr="00E7454B">
              <w:rPr>
                <w:sz w:val="22"/>
                <w:szCs w:val="22"/>
              </w:rPr>
              <w:t>контролю за</w:t>
            </w:r>
            <w:proofErr w:type="gramEnd"/>
            <w:r w:rsidRPr="00E7454B">
              <w:rPr>
                <w:sz w:val="22"/>
                <w:szCs w:val="22"/>
              </w:rPr>
              <w:t xml:space="preserve"> ее финансово–хозяйственной деятельностью)</w:t>
            </w:r>
          </w:p>
        </w:tc>
      </w:tr>
    </w:tbl>
    <w:p w:rsidR="00B219E0" w:rsidRPr="00412DDB" w:rsidRDefault="00B219E0" w:rsidP="00B219E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3641"/>
        <w:gridCol w:w="3402"/>
      </w:tblGrid>
      <w:tr w:rsidR="00B219E0" w:rsidRPr="00412DDB" w:rsidTr="00B219E0">
        <w:tc>
          <w:tcPr>
            <w:tcW w:w="2988" w:type="dxa"/>
            <w:vAlign w:val="center"/>
          </w:tcPr>
          <w:p w:rsidR="00B219E0" w:rsidRPr="00412DDB" w:rsidRDefault="00B219E0" w:rsidP="00B219E0">
            <w:pPr>
              <w:jc w:val="center"/>
              <w:rPr>
                <w:sz w:val="22"/>
                <w:szCs w:val="22"/>
              </w:rPr>
            </w:pPr>
            <w:r w:rsidRPr="00412DDB">
              <w:rPr>
                <w:sz w:val="22"/>
                <w:szCs w:val="22"/>
              </w:rPr>
              <w:t>Отчетная дата</w:t>
            </w:r>
          </w:p>
        </w:tc>
        <w:tc>
          <w:tcPr>
            <w:tcW w:w="3641" w:type="dxa"/>
            <w:vAlign w:val="center"/>
          </w:tcPr>
          <w:p w:rsidR="00B219E0" w:rsidRPr="00412DDB" w:rsidRDefault="00B219E0" w:rsidP="00B219E0">
            <w:pPr>
              <w:jc w:val="center"/>
              <w:rPr>
                <w:sz w:val="22"/>
                <w:szCs w:val="22"/>
              </w:rPr>
            </w:pPr>
            <w:proofErr w:type="gramStart"/>
            <w:r w:rsidRPr="00412DDB">
              <w:rPr>
                <w:sz w:val="22"/>
                <w:szCs w:val="22"/>
              </w:rPr>
              <w:t>Вид вознаграждения</w:t>
            </w:r>
            <w:r w:rsidRPr="00412DDB">
              <w:rPr>
                <w:sz w:val="22"/>
                <w:szCs w:val="22"/>
              </w:rPr>
              <w:br/>
              <w:t>(заработная плата, премии, коми</w:t>
            </w:r>
            <w:r w:rsidRPr="00412DDB">
              <w:rPr>
                <w:sz w:val="22"/>
                <w:szCs w:val="22"/>
              </w:rPr>
              <w:t>с</w:t>
            </w:r>
            <w:r w:rsidRPr="00412DDB">
              <w:rPr>
                <w:sz w:val="22"/>
                <w:szCs w:val="22"/>
              </w:rPr>
              <w:t>сионные, льготы и (или) компенс</w:t>
            </w:r>
            <w:r w:rsidRPr="00412DDB">
              <w:rPr>
                <w:sz w:val="22"/>
                <w:szCs w:val="22"/>
              </w:rPr>
              <w:t>а</w:t>
            </w:r>
            <w:r w:rsidRPr="00412DDB">
              <w:rPr>
                <w:sz w:val="22"/>
                <w:szCs w:val="22"/>
              </w:rPr>
              <w:t>ции расходов, иное)</w:t>
            </w:r>
            <w:proofErr w:type="gramEnd"/>
          </w:p>
        </w:tc>
        <w:tc>
          <w:tcPr>
            <w:tcW w:w="3402" w:type="dxa"/>
            <w:vAlign w:val="center"/>
          </w:tcPr>
          <w:p w:rsidR="00B219E0" w:rsidRPr="00412DDB" w:rsidRDefault="00B219E0" w:rsidP="00B219E0">
            <w:pPr>
              <w:jc w:val="center"/>
              <w:rPr>
                <w:sz w:val="22"/>
                <w:szCs w:val="22"/>
              </w:rPr>
            </w:pPr>
            <w:r w:rsidRPr="00412DDB">
              <w:rPr>
                <w:sz w:val="22"/>
                <w:szCs w:val="22"/>
              </w:rPr>
              <w:t xml:space="preserve">Размер вознаграждения, </w:t>
            </w:r>
            <w:r>
              <w:rPr>
                <w:sz w:val="22"/>
                <w:szCs w:val="22"/>
              </w:rPr>
              <w:t>тыс. руб.</w:t>
            </w:r>
          </w:p>
        </w:tc>
      </w:tr>
      <w:tr w:rsidR="00B219E0" w:rsidRPr="00412DDB" w:rsidTr="00B219E0">
        <w:tc>
          <w:tcPr>
            <w:tcW w:w="2988" w:type="dxa"/>
          </w:tcPr>
          <w:p w:rsidR="00B219E0" w:rsidRPr="00412DDB" w:rsidRDefault="00B219E0" w:rsidP="00B219E0">
            <w:pPr>
              <w:jc w:val="center"/>
              <w:rPr>
                <w:sz w:val="22"/>
                <w:szCs w:val="22"/>
              </w:rPr>
            </w:pPr>
            <w:r w:rsidRPr="00412DDB">
              <w:rPr>
                <w:sz w:val="22"/>
                <w:szCs w:val="22"/>
              </w:rPr>
              <w:t>1</w:t>
            </w:r>
          </w:p>
        </w:tc>
        <w:tc>
          <w:tcPr>
            <w:tcW w:w="3641" w:type="dxa"/>
          </w:tcPr>
          <w:p w:rsidR="00B219E0" w:rsidRPr="00412DDB" w:rsidRDefault="00B219E0" w:rsidP="00B219E0">
            <w:pPr>
              <w:jc w:val="center"/>
              <w:rPr>
                <w:sz w:val="22"/>
                <w:szCs w:val="22"/>
              </w:rPr>
            </w:pPr>
            <w:r w:rsidRPr="00412DDB">
              <w:rPr>
                <w:sz w:val="22"/>
                <w:szCs w:val="22"/>
              </w:rPr>
              <w:t>2</w:t>
            </w:r>
          </w:p>
        </w:tc>
        <w:tc>
          <w:tcPr>
            <w:tcW w:w="3402" w:type="dxa"/>
          </w:tcPr>
          <w:p w:rsidR="00B219E0" w:rsidRPr="00412DDB" w:rsidRDefault="00B219E0" w:rsidP="00B219E0">
            <w:pPr>
              <w:jc w:val="center"/>
              <w:rPr>
                <w:sz w:val="22"/>
                <w:szCs w:val="22"/>
              </w:rPr>
            </w:pPr>
            <w:r w:rsidRPr="00412DDB">
              <w:rPr>
                <w:sz w:val="22"/>
                <w:szCs w:val="22"/>
              </w:rPr>
              <w:t>3</w:t>
            </w:r>
          </w:p>
        </w:tc>
      </w:tr>
      <w:tr w:rsidR="00B219E0" w:rsidRPr="00412DDB" w:rsidTr="00B219E0">
        <w:tc>
          <w:tcPr>
            <w:tcW w:w="2988" w:type="dxa"/>
            <w:vMerge w:val="restart"/>
            <w:vAlign w:val="center"/>
          </w:tcPr>
          <w:p w:rsidR="00B219E0" w:rsidRPr="00412DDB" w:rsidRDefault="00B219E0" w:rsidP="00B219E0">
            <w:pPr>
              <w:jc w:val="center"/>
              <w:rPr>
                <w:sz w:val="22"/>
                <w:szCs w:val="22"/>
              </w:rPr>
            </w:pPr>
            <w:r w:rsidRPr="00412DDB">
              <w:rPr>
                <w:sz w:val="22"/>
                <w:szCs w:val="22"/>
              </w:rPr>
              <w:t xml:space="preserve">«01» января </w:t>
            </w:r>
            <w:r w:rsidR="0007416A" w:rsidRPr="00412DDB">
              <w:rPr>
                <w:sz w:val="22"/>
                <w:szCs w:val="22"/>
              </w:rPr>
              <w:t>201</w:t>
            </w:r>
            <w:r w:rsidR="0007416A">
              <w:rPr>
                <w:sz w:val="22"/>
                <w:szCs w:val="22"/>
              </w:rPr>
              <w:t>8</w:t>
            </w:r>
            <w:r w:rsidR="0007416A" w:rsidRPr="00412DDB">
              <w:rPr>
                <w:sz w:val="22"/>
                <w:szCs w:val="22"/>
              </w:rPr>
              <w:t xml:space="preserve">  </w:t>
            </w:r>
            <w:r w:rsidRPr="00412DDB">
              <w:rPr>
                <w:sz w:val="22"/>
                <w:szCs w:val="22"/>
              </w:rPr>
              <w:t xml:space="preserve">года </w:t>
            </w:r>
          </w:p>
          <w:p w:rsidR="00B219E0" w:rsidRPr="00412DDB" w:rsidRDefault="00B219E0">
            <w:pPr>
              <w:jc w:val="center"/>
              <w:rPr>
                <w:sz w:val="22"/>
                <w:szCs w:val="22"/>
              </w:rPr>
            </w:pPr>
            <w:r w:rsidRPr="00412DDB">
              <w:rPr>
                <w:sz w:val="22"/>
                <w:szCs w:val="22"/>
              </w:rPr>
              <w:t xml:space="preserve">(за </w:t>
            </w:r>
            <w:r w:rsidR="0007416A" w:rsidRPr="00412DDB">
              <w:rPr>
                <w:sz w:val="22"/>
                <w:szCs w:val="22"/>
              </w:rPr>
              <w:t>201</w:t>
            </w:r>
            <w:r w:rsidR="0007416A">
              <w:rPr>
                <w:sz w:val="22"/>
                <w:szCs w:val="22"/>
              </w:rPr>
              <w:t>7</w:t>
            </w:r>
            <w:r w:rsidR="0007416A" w:rsidRPr="00412DDB">
              <w:rPr>
                <w:sz w:val="22"/>
                <w:szCs w:val="22"/>
              </w:rPr>
              <w:t xml:space="preserve"> </w:t>
            </w:r>
            <w:r w:rsidRPr="00412DDB">
              <w:rPr>
                <w:sz w:val="22"/>
                <w:szCs w:val="22"/>
              </w:rPr>
              <w:t>год)</w:t>
            </w:r>
          </w:p>
        </w:tc>
        <w:tc>
          <w:tcPr>
            <w:tcW w:w="3641" w:type="dxa"/>
          </w:tcPr>
          <w:p w:rsidR="00B219E0" w:rsidRPr="00412DDB" w:rsidRDefault="00B219E0" w:rsidP="00B219E0">
            <w:pPr>
              <w:jc w:val="both"/>
              <w:rPr>
                <w:sz w:val="22"/>
                <w:szCs w:val="22"/>
              </w:rPr>
            </w:pPr>
            <w:r w:rsidRPr="00412DDB">
              <w:rPr>
                <w:rFonts w:ascii="TimesNewRomanPSMT" w:hAnsi="TimesNewRomanPSMT" w:cs="TimesNewRomanPSMT"/>
                <w:sz w:val="20"/>
                <w:szCs w:val="20"/>
              </w:rPr>
              <w:t>заработная плата</w:t>
            </w:r>
          </w:p>
        </w:tc>
        <w:tc>
          <w:tcPr>
            <w:tcW w:w="3402" w:type="dxa"/>
          </w:tcPr>
          <w:p w:rsidR="00B219E0" w:rsidRPr="009D6AA8" w:rsidRDefault="00A67345" w:rsidP="009D6AA8">
            <w:pPr>
              <w:shd w:val="clear" w:color="auto" w:fill="FFFFFF" w:themeFill="background1"/>
              <w:jc w:val="right"/>
              <w:rPr>
                <w:sz w:val="20"/>
                <w:szCs w:val="20"/>
              </w:rPr>
            </w:pPr>
            <w:r w:rsidRPr="009D6AA8">
              <w:rPr>
                <w:sz w:val="20"/>
                <w:szCs w:val="20"/>
              </w:rPr>
              <w:t>32 579</w:t>
            </w:r>
          </w:p>
        </w:tc>
      </w:tr>
      <w:tr w:rsidR="00B219E0" w:rsidRPr="00412DDB" w:rsidTr="00B219E0">
        <w:tc>
          <w:tcPr>
            <w:tcW w:w="2988" w:type="dxa"/>
            <w:vMerge/>
          </w:tcPr>
          <w:p w:rsidR="00B219E0" w:rsidRPr="00412DDB" w:rsidRDefault="00B219E0" w:rsidP="00B219E0">
            <w:pPr>
              <w:jc w:val="both"/>
              <w:rPr>
                <w:sz w:val="22"/>
                <w:szCs w:val="22"/>
              </w:rPr>
            </w:pPr>
          </w:p>
        </w:tc>
        <w:tc>
          <w:tcPr>
            <w:tcW w:w="3641" w:type="dxa"/>
          </w:tcPr>
          <w:p w:rsidR="00B219E0" w:rsidRPr="00412DDB" w:rsidRDefault="00B219E0" w:rsidP="00B219E0">
            <w:pPr>
              <w:jc w:val="both"/>
              <w:rPr>
                <w:sz w:val="22"/>
                <w:szCs w:val="22"/>
              </w:rPr>
            </w:pPr>
            <w:r w:rsidRPr="00412DDB">
              <w:rPr>
                <w:rFonts w:ascii="TimesNewRomanPSMT" w:hAnsi="TimesNewRomanPSMT" w:cs="TimesNewRomanPSMT"/>
                <w:sz w:val="20"/>
                <w:szCs w:val="20"/>
              </w:rPr>
              <w:t>премии</w:t>
            </w:r>
          </w:p>
        </w:tc>
        <w:tc>
          <w:tcPr>
            <w:tcW w:w="3402" w:type="dxa"/>
          </w:tcPr>
          <w:p w:rsidR="00B219E0" w:rsidRPr="009D6AA8" w:rsidRDefault="00A67345" w:rsidP="009D6AA8">
            <w:pPr>
              <w:shd w:val="clear" w:color="auto" w:fill="FFFFFF" w:themeFill="background1"/>
              <w:jc w:val="right"/>
              <w:rPr>
                <w:sz w:val="20"/>
                <w:szCs w:val="20"/>
              </w:rPr>
            </w:pPr>
            <w:r w:rsidRPr="009D6AA8">
              <w:rPr>
                <w:sz w:val="20"/>
                <w:szCs w:val="20"/>
              </w:rPr>
              <w:t>12 084</w:t>
            </w:r>
          </w:p>
        </w:tc>
      </w:tr>
      <w:tr w:rsidR="00B219E0" w:rsidRPr="00412DDB" w:rsidTr="00B219E0">
        <w:tc>
          <w:tcPr>
            <w:tcW w:w="2988" w:type="dxa"/>
            <w:vMerge/>
          </w:tcPr>
          <w:p w:rsidR="00B219E0" w:rsidRPr="00412DDB" w:rsidRDefault="00B219E0" w:rsidP="00B219E0">
            <w:pPr>
              <w:jc w:val="both"/>
              <w:rPr>
                <w:sz w:val="22"/>
                <w:szCs w:val="22"/>
              </w:rPr>
            </w:pPr>
          </w:p>
        </w:tc>
        <w:tc>
          <w:tcPr>
            <w:tcW w:w="3641" w:type="dxa"/>
          </w:tcPr>
          <w:p w:rsidR="00B219E0" w:rsidRPr="00412DDB" w:rsidRDefault="00B219E0" w:rsidP="00B219E0">
            <w:pPr>
              <w:jc w:val="both"/>
              <w:rPr>
                <w:sz w:val="22"/>
                <w:szCs w:val="22"/>
              </w:rPr>
            </w:pPr>
            <w:r w:rsidRPr="00412DDB">
              <w:rPr>
                <w:rFonts w:ascii="TimesNewRomanPSMT" w:hAnsi="TimesNewRomanPSMT" w:cs="TimesNewRomanPSMT"/>
                <w:sz w:val="20"/>
                <w:szCs w:val="20"/>
              </w:rPr>
              <w:t>социальные выплаты</w:t>
            </w:r>
          </w:p>
        </w:tc>
        <w:tc>
          <w:tcPr>
            <w:tcW w:w="3402" w:type="dxa"/>
          </w:tcPr>
          <w:p w:rsidR="00B219E0" w:rsidRPr="005F09A6" w:rsidRDefault="00A67345" w:rsidP="00B219E0">
            <w:pPr>
              <w:jc w:val="right"/>
              <w:rPr>
                <w:sz w:val="22"/>
                <w:szCs w:val="22"/>
              </w:rPr>
            </w:pPr>
            <w:r w:rsidRPr="009D6AA8">
              <w:rPr>
                <w:sz w:val="20"/>
                <w:szCs w:val="22"/>
              </w:rPr>
              <w:t>40</w:t>
            </w:r>
          </w:p>
        </w:tc>
      </w:tr>
      <w:tr w:rsidR="00B219E0" w:rsidRPr="00412DDB" w:rsidTr="00B219E0">
        <w:tc>
          <w:tcPr>
            <w:tcW w:w="2988" w:type="dxa"/>
            <w:vMerge w:val="restart"/>
            <w:vAlign w:val="center"/>
          </w:tcPr>
          <w:p w:rsidR="00B219E0" w:rsidRPr="00412DDB" w:rsidRDefault="00B219E0" w:rsidP="00B219E0">
            <w:pPr>
              <w:jc w:val="center"/>
              <w:rPr>
                <w:sz w:val="22"/>
                <w:szCs w:val="22"/>
              </w:rPr>
            </w:pPr>
            <w:r w:rsidRPr="00412DDB">
              <w:rPr>
                <w:sz w:val="22"/>
                <w:szCs w:val="22"/>
              </w:rPr>
              <w:t xml:space="preserve">«01» </w:t>
            </w:r>
            <w:r w:rsidR="000C7666">
              <w:rPr>
                <w:sz w:val="22"/>
                <w:szCs w:val="22"/>
              </w:rPr>
              <w:t>июля</w:t>
            </w:r>
            <w:r w:rsidR="000C7666" w:rsidRPr="00412DDB">
              <w:rPr>
                <w:sz w:val="22"/>
                <w:szCs w:val="22"/>
              </w:rPr>
              <w:t xml:space="preserve"> </w:t>
            </w:r>
            <w:r w:rsidR="0007416A" w:rsidRPr="00412DDB">
              <w:rPr>
                <w:sz w:val="22"/>
                <w:szCs w:val="22"/>
              </w:rPr>
              <w:t>201</w:t>
            </w:r>
            <w:r w:rsidR="0007416A">
              <w:rPr>
                <w:sz w:val="22"/>
                <w:szCs w:val="22"/>
              </w:rPr>
              <w:t>8</w:t>
            </w:r>
            <w:r w:rsidR="0007416A" w:rsidRPr="00412DDB">
              <w:rPr>
                <w:sz w:val="22"/>
                <w:szCs w:val="22"/>
              </w:rPr>
              <w:t xml:space="preserve"> </w:t>
            </w:r>
            <w:r w:rsidRPr="00412DDB">
              <w:rPr>
                <w:sz w:val="22"/>
                <w:szCs w:val="22"/>
              </w:rPr>
              <w:t xml:space="preserve">года </w:t>
            </w:r>
          </w:p>
          <w:p w:rsidR="00B219E0" w:rsidRPr="00412DDB" w:rsidRDefault="00B219E0">
            <w:pPr>
              <w:jc w:val="center"/>
              <w:rPr>
                <w:sz w:val="22"/>
                <w:szCs w:val="22"/>
              </w:rPr>
            </w:pPr>
            <w:r w:rsidRPr="00412DDB">
              <w:rPr>
                <w:sz w:val="22"/>
                <w:szCs w:val="22"/>
              </w:rPr>
              <w:t>(отчетный период</w:t>
            </w:r>
            <w:r>
              <w:rPr>
                <w:sz w:val="22"/>
                <w:szCs w:val="22"/>
              </w:rPr>
              <w:t xml:space="preserve"> с 1 </w:t>
            </w:r>
            <w:r w:rsidR="000C7666">
              <w:rPr>
                <w:sz w:val="22"/>
                <w:szCs w:val="22"/>
              </w:rPr>
              <w:t xml:space="preserve">апреля </w:t>
            </w:r>
            <w:r>
              <w:rPr>
                <w:sz w:val="22"/>
                <w:szCs w:val="22"/>
              </w:rPr>
              <w:t xml:space="preserve">по </w:t>
            </w:r>
            <w:r w:rsidR="000C7666">
              <w:rPr>
                <w:sz w:val="22"/>
                <w:szCs w:val="22"/>
              </w:rPr>
              <w:t xml:space="preserve">30 июня </w:t>
            </w:r>
            <w:r w:rsidR="0007416A">
              <w:rPr>
                <w:sz w:val="22"/>
                <w:szCs w:val="22"/>
              </w:rPr>
              <w:t xml:space="preserve">2018 </w:t>
            </w:r>
            <w:r>
              <w:rPr>
                <w:sz w:val="22"/>
                <w:szCs w:val="22"/>
              </w:rPr>
              <w:t>года</w:t>
            </w:r>
            <w:r w:rsidRPr="00412DDB">
              <w:rPr>
                <w:sz w:val="22"/>
                <w:szCs w:val="22"/>
              </w:rPr>
              <w:t>)</w:t>
            </w:r>
          </w:p>
        </w:tc>
        <w:tc>
          <w:tcPr>
            <w:tcW w:w="3641" w:type="dxa"/>
          </w:tcPr>
          <w:p w:rsidR="00B219E0" w:rsidRPr="00412DDB" w:rsidRDefault="00B219E0" w:rsidP="00B219E0">
            <w:pPr>
              <w:jc w:val="both"/>
              <w:rPr>
                <w:sz w:val="22"/>
                <w:szCs w:val="22"/>
              </w:rPr>
            </w:pPr>
            <w:r w:rsidRPr="00412DDB">
              <w:rPr>
                <w:rFonts w:ascii="TimesNewRomanPSMT" w:hAnsi="TimesNewRomanPSMT" w:cs="TimesNewRomanPSMT"/>
                <w:sz w:val="20"/>
                <w:szCs w:val="20"/>
              </w:rPr>
              <w:t>заработная плата</w:t>
            </w:r>
          </w:p>
        </w:tc>
        <w:tc>
          <w:tcPr>
            <w:tcW w:w="3402" w:type="dxa"/>
          </w:tcPr>
          <w:p w:rsidR="00B219E0" w:rsidRPr="00841F84" w:rsidRDefault="00F55EA8" w:rsidP="00B219E0">
            <w:pPr>
              <w:shd w:val="clear" w:color="auto" w:fill="FFFFFF" w:themeFill="background1"/>
              <w:jc w:val="right"/>
              <w:rPr>
                <w:sz w:val="20"/>
                <w:szCs w:val="20"/>
              </w:rPr>
            </w:pPr>
            <w:r>
              <w:rPr>
                <w:sz w:val="20"/>
                <w:szCs w:val="20"/>
              </w:rPr>
              <w:t>22 679</w:t>
            </w:r>
          </w:p>
        </w:tc>
      </w:tr>
      <w:tr w:rsidR="00B219E0" w:rsidRPr="00412DDB" w:rsidTr="00B219E0">
        <w:tc>
          <w:tcPr>
            <w:tcW w:w="2988" w:type="dxa"/>
            <w:vMerge/>
          </w:tcPr>
          <w:p w:rsidR="00B219E0" w:rsidRPr="00412DDB" w:rsidRDefault="00B219E0" w:rsidP="00B219E0">
            <w:pPr>
              <w:jc w:val="both"/>
              <w:rPr>
                <w:sz w:val="22"/>
                <w:szCs w:val="22"/>
              </w:rPr>
            </w:pPr>
          </w:p>
        </w:tc>
        <w:tc>
          <w:tcPr>
            <w:tcW w:w="3641" w:type="dxa"/>
          </w:tcPr>
          <w:p w:rsidR="00B219E0" w:rsidRPr="00412DDB" w:rsidRDefault="00B219E0" w:rsidP="00B219E0">
            <w:pPr>
              <w:jc w:val="both"/>
              <w:rPr>
                <w:sz w:val="22"/>
                <w:szCs w:val="22"/>
              </w:rPr>
            </w:pPr>
            <w:r w:rsidRPr="00412DDB">
              <w:rPr>
                <w:rFonts w:ascii="TimesNewRomanPSMT" w:hAnsi="TimesNewRomanPSMT" w:cs="TimesNewRomanPSMT"/>
                <w:sz w:val="20"/>
                <w:szCs w:val="20"/>
              </w:rPr>
              <w:t>премии</w:t>
            </w:r>
          </w:p>
        </w:tc>
        <w:tc>
          <w:tcPr>
            <w:tcW w:w="3402" w:type="dxa"/>
          </w:tcPr>
          <w:p w:rsidR="00B219E0" w:rsidRPr="00841F84" w:rsidRDefault="00F55EA8" w:rsidP="00B219E0">
            <w:pPr>
              <w:shd w:val="clear" w:color="auto" w:fill="FFFFFF" w:themeFill="background1"/>
              <w:jc w:val="right"/>
              <w:rPr>
                <w:sz w:val="20"/>
                <w:szCs w:val="20"/>
              </w:rPr>
            </w:pPr>
            <w:r>
              <w:rPr>
                <w:sz w:val="20"/>
                <w:szCs w:val="20"/>
              </w:rPr>
              <w:t>13 064</w:t>
            </w:r>
          </w:p>
        </w:tc>
      </w:tr>
      <w:tr w:rsidR="00B219E0" w:rsidRPr="00412DDB" w:rsidTr="00B219E0">
        <w:trPr>
          <w:trHeight w:val="419"/>
        </w:trPr>
        <w:tc>
          <w:tcPr>
            <w:tcW w:w="2988" w:type="dxa"/>
            <w:vMerge/>
          </w:tcPr>
          <w:p w:rsidR="00B219E0" w:rsidRPr="00412DDB" w:rsidRDefault="00B219E0" w:rsidP="00B219E0">
            <w:pPr>
              <w:jc w:val="both"/>
              <w:rPr>
                <w:sz w:val="22"/>
                <w:szCs w:val="22"/>
              </w:rPr>
            </w:pPr>
          </w:p>
        </w:tc>
        <w:tc>
          <w:tcPr>
            <w:tcW w:w="3641" w:type="dxa"/>
          </w:tcPr>
          <w:p w:rsidR="00B219E0" w:rsidRPr="00412DDB" w:rsidRDefault="00B219E0" w:rsidP="00B219E0">
            <w:pPr>
              <w:jc w:val="both"/>
              <w:rPr>
                <w:sz w:val="22"/>
                <w:szCs w:val="22"/>
              </w:rPr>
            </w:pPr>
            <w:r w:rsidRPr="00412DDB">
              <w:rPr>
                <w:rFonts w:ascii="TimesNewRomanPSMT" w:hAnsi="TimesNewRomanPSMT" w:cs="TimesNewRomanPSMT"/>
                <w:sz w:val="20"/>
                <w:szCs w:val="20"/>
              </w:rPr>
              <w:t>социальные выплаты</w:t>
            </w:r>
          </w:p>
        </w:tc>
        <w:tc>
          <w:tcPr>
            <w:tcW w:w="3402" w:type="dxa"/>
          </w:tcPr>
          <w:p w:rsidR="00B219E0" w:rsidRPr="00FE6498" w:rsidRDefault="00F55EA8" w:rsidP="00B219E0">
            <w:pPr>
              <w:jc w:val="right"/>
              <w:rPr>
                <w:sz w:val="20"/>
                <w:szCs w:val="20"/>
              </w:rPr>
            </w:pPr>
            <w:r>
              <w:rPr>
                <w:sz w:val="20"/>
                <w:szCs w:val="20"/>
              </w:rPr>
              <w:t>100</w:t>
            </w:r>
          </w:p>
        </w:tc>
      </w:tr>
    </w:tbl>
    <w:p w:rsidR="00B219E0" w:rsidRPr="00412DDB" w:rsidRDefault="00B219E0" w:rsidP="00B219E0">
      <w:pPr>
        <w:ind w:firstLine="720"/>
        <w:jc w:val="both"/>
        <w:rPr>
          <w:sz w:val="22"/>
          <w:szCs w:val="22"/>
        </w:rPr>
      </w:pPr>
    </w:p>
    <w:p w:rsidR="00B219E0" w:rsidRPr="00412DDB" w:rsidRDefault="00B219E0" w:rsidP="00B219E0">
      <w:pPr>
        <w:pStyle w:val="em-4"/>
        <w:rPr>
          <w:b/>
          <w:i/>
        </w:rPr>
      </w:pPr>
      <w:r w:rsidRPr="00412DDB">
        <w:rPr>
          <w:b/>
          <w:i/>
        </w:rPr>
        <w:t>Сведения о существующих соглашениях относительно таких выплат в текущем финансовом году:</w:t>
      </w:r>
    </w:p>
    <w:p w:rsidR="00B219E0" w:rsidRPr="00412DDB" w:rsidRDefault="00B219E0" w:rsidP="00B219E0">
      <w:pPr>
        <w:pStyle w:val="em-4"/>
      </w:pPr>
    </w:p>
    <w:tbl>
      <w:tblPr>
        <w:tblW w:w="0" w:type="auto"/>
        <w:tblLook w:val="01E0" w:firstRow="1" w:lastRow="1" w:firstColumn="1" w:lastColumn="1" w:noHBand="0" w:noVBand="0"/>
      </w:tblPr>
      <w:tblGrid>
        <w:gridCol w:w="10314"/>
      </w:tblGrid>
      <w:tr w:rsidR="00B219E0" w:rsidRPr="00412DDB" w:rsidTr="00B219E0">
        <w:tc>
          <w:tcPr>
            <w:tcW w:w="10314" w:type="dxa"/>
          </w:tcPr>
          <w:p w:rsidR="00B219E0" w:rsidRPr="00412DDB" w:rsidRDefault="00B219E0" w:rsidP="00B219E0">
            <w:pPr>
              <w:autoSpaceDE w:val="0"/>
              <w:autoSpaceDN w:val="0"/>
              <w:adjustRightInd w:val="0"/>
            </w:pPr>
            <w:r w:rsidRPr="00E7454B">
              <w:rPr>
                <w:rFonts w:ascii="TimesNewRomanPSMT" w:hAnsi="TimesNewRomanPSMT" w:cs="TimesNewRomanPSMT"/>
                <w:sz w:val="22"/>
                <w:szCs w:val="20"/>
              </w:rPr>
              <w:t>Размер вознаграждения  сотрудников Департамента внутреннего контроля и аудита регламентируется условиями контрактов (трудовых договоров).</w:t>
            </w:r>
          </w:p>
        </w:tc>
      </w:tr>
    </w:tbl>
    <w:p w:rsidR="00B219E0" w:rsidRPr="00412DDB" w:rsidRDefault="00B219E0" w:rsidP="00B219E0">
      <w:pPr>
        <w:pStyle w:val="em-4"/>
      </w:pPr>
    </w:p>
    <w:p w:rsidR="00B219E0" w:rsidRPr="00412DDB" w:rsidRDefault="00B219E0" w:rsidP="00B219E0">
      <w:pPr>
        <w:pStyle w:val="em-1"/>
      </w:pPr>
      <w:bookmarkStart w:id="417" w:name="_Toc474512962"/>
      <w:bookmarkStart w:id="418" w:name="_Toc482611738"/>
      <w:r w:rsidRPr="00412DDB">
        <w:t>5.7. Данные о численности и обобщенные данные об образовании и о составе сотрудников (р</w:t>
      </w:r>
      <w:r w:rsidRPr="00412DDB">
        <w:t>а</w:t>
      </w:r>
      <w:r w:rsidRPr="00412DDB">
        <w:t xml:space="preserve">ботников) кредитной организации </w:t>
      </w:r>
      <w:r>
        <w:t>–</w:t>
      </w:r>
      <w:r w:rsidRPr="00412DDB">
        <w:t xml:space="preserve"> эмитента, а также об изменении численности сотрудников (р</w:t>
      </w:r>
      <w:r w:rsidRPr="00412DDB">
        <w:t>а</w:t>
      </w:r>
      <w:r w:rsidRPr="00412DDB">
        <w:t xml:space="preserve">ботников) кредитной организации </w:t>
      </w:r>
      <w:r>
        <w:t>–</w:t>
      </w:r>
      <w:r w:rsidRPr="00412DDB">
        <w:t xml:space="preserve"> эмитента</w:t>
      </w:r>
      <w:bookmarkEnd w:id="417"/>
      <w:bookmarkEnd w:id="418"/>
      <w:r w:rsidRPr="00412DDB">
        <w:rPr>
          <w:rStyle w:val="af0"/>
          <w:b w:val="0"/>
          <w:bCs/>
          <w:vanish/>
        </w:rPr>
        <w:footnoteReference w:id="53"/>
      </w:r>
    </w:p>
    <w:p w:rsidR="00B219E0" w:rsidRPr="00412DDB" w:rsidRDefault="00B219E0" w:rsidP="00B219E0">
      <w:pPr>
        <w:pStyle w:val="em-4"/>
      </w:pPr>
    </w:p>
    <w:p w:rsidR="00B219E0" w:rsidRPr="00412DDB" w:rsidRDefault="00B219E0" w:rsidP="00B219E0">
      <w:pPr>
        <w:pStyle w:val="em-4"/>
      </w:pPr>
      <w:r w:rsidRPr="00412DDB">
        <w:t xml:space="preserve">Средняя численность работников (сотрудников) кредитной организации </w:t>
      </w:r>
      <w:r>
        <w:t>–</w:t>
      </w:r>
      <w:r w:rsidRPr="00412DDB">
        <w:t xml:space="preserve"> эмитента, включая рабо</w:t>
      </w:r>
      <w:r w:rsidRPr="00412DDB">
        <w:t>т</w:t>
      </w:r>
      <w:r w:rsidRPr="00412DDB">
        <w:t>ников (сотрудников), работающих в ее филиалах и представительствах, а также размер отчислений на зар</w:t>
      </w:r>
      <w:r w:rsidRPr="00412DDB">
        <w:t>а</w:t>
      </w:r>
      <w:r w:rsidRPr="00412DDB">
        <w:t>ботную плату и социальное обеспечение:</w:t>
      </w:r>
    </w:p>
    <w:p w:rsidR="00B219E0" w:rsidRPr="00412DDB" w:rsidRDefault="00B219E0" w:rsidP="00B219E0">
      <w:pPr>
        <w:ind w:firstLine="720"/>
        <w:rPr>
          <w:sz w:val="22"/>
          <w:szCs w:val="22"/>
        </w:rPr>
      </w:pPr>
    </w:p>
    <w:tbl>
      <w:tblPr>
        <w:tblW w:w="9923" w:type="dxa"/>
        <w:tblInd w:w="70" w:type="dxa"/>
        <w:tblLayout w:type="fixed"/>
        <w:tblCellMar>
          <w:left w:w="70" w:type="dxa"/>
          <w:right w:w="70" w:type="dxa"/>
        </w:tblCellMar>
        <w:tblLook w:val="0000" w:firstRow="0" w:lastRow="0" w:firstColumn="0" w:lastColumn="0" w:noHBand="0" w:noVBand="0"/>
      </w:tblPr>
      <w:tblGrid>
        <w:gridCol w:w="5670"/>
        <w:gridCol w:w="4253"/>
      </w:tblGrid>
      <w:tr w:rsidR="00B219E0" w:rsidRPr="00412DDB" w:rsidTr="00B219E0">
        <w:trPr>
          <w:trHeight w:val="24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b/>
                <w:bCs/>
                <w:sz w:val="22"/>
                <w:szCs w:val="22"/>
              </w:rPr>
            </w:pPr>
            <w:r w:rsidRPr="00412DDB">
              <w:rPr>
                <w:b/>
                <w:bCs/>
                <w:sz w:val="22"/>
                <w:szCs w:val="22"/>
              </w:rPr>
              <w:t>Наименование показателя</w:t>
            </w:r>
          </w:p>
        </w:tc>
        <w:tc>
          <w:tcPr>
            <w:tcW w:w="4253" w:type="dxa"/>
            <w:tcBorders>
              <w:top w:val="single" w:sz="6" w:space="0" w:color="auto"/>
              <w:left w:val="single" w:sz="6" w:space="0" w:color="auto"/>
              <w:bottom w:val="single" w:sz="6" w:space="0" w:color="auto"/>
              <w:right w:val="single" w:sz="6" w:space="0" w:color="auto"/>
            </w:tcBorders>
          </w:tcPr>
          <w:p w:rsidR="00B219E0" w:rsidRPr="00412DDB" w:rsidRDefault="00B219E0">
            <w:pPr>
              <w:pStyle w:val="tabl"/>
              <w:jc w:val="center"/>
              <w:rPr>
                <w:b/>
                <w:bCs/>
                <w:sz w:val="22"/>
                <w:szCs w:val="22"/>
              </w:rPr>
            </w:pPr>
            <w:r w:rsidRPr="00412DDB">
              <w:rPr>
                <w:b/>
                <w:bCs/>
                <w:sz w:val="22"/>
                <w:szCs w:val="22"/>
              </w:rPr>
              <w:t>01.01.</w:t>
            </w:r>
            <w:r w:rsidR="0007416A" w:rsidRPr="00412DDB">
              <w:rPr>
                <w:b/>
                <w:bCs/>
                <w:sz w:val="22"/>
                <w:szCs w:val="22"/>
              </w:rPr>
              <w:t>201</w:t>
            </w:r>
            <w:r w:rsidR="0007416A">
              <w:rPr>
                <w:b/>
                <w:bCs/>
                <w:sz w:val="22"/>
                <w:szCs w:val="22"/>
              </w:rPr>
              <w:t>8</w:t>
            </w:r>
            <w:r w:rsidR="0007416A" w:rsidRPr="00412DDB">
              <w:rPr>
                <w:b/>
                <w:bCs/>
                <w:sz w:val="22"/>
                <w:szCs w:val="22"/>
              </w:rPr>
              <w:t xml:space="preserve"> </w:t>
            </w:r>
            <w:r w:rsidRPr="00412DDB">
              <w:rPr>
                <w:b/>
                <w:bCs/>
                <w:sz w:val="22"/>
                <w:szCs w:val="22"/>
              </w:rPr>
              <w:t>г.</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sz w:val="22"/>
                <w:szCs w:val="22"/>
              </w:rPr>
            </w:pPr>
            <w:r w:rsidRPr="00412DDB">
              <w:rPr>
                <w:sz w:val="22"/>
                <w:szCs w:val="22"/>
              </w:rPr>
              <w:t>1</w:t>
            </w:r>
          </w:p>
        </w:tc>
        <w:tc>
          <w:tcPr>
            <w:tcW w:w="4253"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sz w:val="22"/>
                <w:szCs w:val="22"/>
              </w:rPr>
            </w:pPr>
            <w:r w:rsidRPr="00412DDB">
              <w:rPr>
                <w:sz w:val="22"/>
                <w:szCs w:val="22"/>
              </w:rPr>
              <w:t>2</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rPr>
                <w:sz w:val="22"/>
                <w:szCs w:val="22"/>
              </w:rPr>
            </w:pPr>
            <w:r w:rsidRPr="00412DDB">
              <w:rPr>
                <w:sz w:val="22"/>
                <w:szCs w:val="22"/>
              </w:rPr>
              <w:t xml:space="preserve">Средняя численность работников, чел. </w:t>
            </w:r>
          </w:p>
        </w:tc>
        <w:tc>
          <w:tcPr>
            <w:tcW w:w="4253" w:type="dxa"/>
            <w:tcBorders>
              <w:top w:val="single" w:sz="6" w:space="0" w:color="auto"/>
              <w:left w:val="single" w:sz="6" w:space="0" w:color="auto"/>
              <w:bottom w:val="single" w:sz="6" w:space="0" w:color="auto"/>
              <w:right w:val="single" w:sz="6" w:space="0" w:color="auto"/>
            </w:tcBorders>
          </w:tcPr>
          <w:p w:rsidR="00B219E0" w:rsidRPr="006B7450" w:rsidRDefault="0007416A" w:rsidP="00B219E0">
            <w:pPr>
              <w:pStyle w:val="tabl"/>
              <w:jc w:val="right"/>
              <w:rPr>
                <w:sz w:val="20"/>
                <w:szCs w:val="22"/>
              </w:rPr>
            </w:pPr>
            <w:r>
              <w:rPr>
                <w:sz w:val="20"/>
                <w:szCs w:val="22"/>
              </w:rPr>
              <w:t>2 359</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rPr>
                <w:sz w:val="22"/>
                <w:szCs w:val="22"/>
              </w:rPr>
            </w:pPr>
            <w:r w:rsidRPr="00412DDB">
              <w:rPr>
                <w:sz w:val="22"/>
                <w:szCs w:val="22"/>
              </w:rPr>
              <w:t>Фонд начисленной заработной платы работников за о</w:t>
            </w:r>
            <w:r w:rsidRPr="00412DDB">
              <w:rPr>
                <w:sz w:val="22"/>
                <w:szCs w:val="22"/>
              </w:rPr>
              <w:t>т</w:t>
            </w:r>
            <w:r w:rsidRPr="00412DDB">
              <w:rPr>
                <w:sz w:val="22"/>
                <w:szCs w:val="22"/>
              </w:rPr>
              <w:t>четный период, тыс. руб.</w:t>
            </w:r>
          </w:p>
        </w:tc>
        <w:tc>
          <w:tcPr>
            <w:tcW w:w="4253" w:type="dxa"/>
            <w:tcBorders>
              <w:top w:val="single" w:sz="6" w:space="0" w:color="auto"/>
              <w:left w:val="single" w:sz="6" w:space="0" w:color="auto"/>
              <w:bottom w:val="single" w:sz="6" w:space="0" w:color="auto"/>
              <w:right w:val="single" w:sz="6" w:space="0" w:color="auto"/>
            </w:tcBorders>
          </w:tcPr>
          <w:p w:rsidR="00B219E0" w:rsidRPr="006B7450" w:rsidRDefault="0007416A" w:rsidP="00B219E0">
            <w:pPr>
              <w:pStyle w:val="tabl"/>
              <w:jc w:val="right"/>
              <w:rPr>
                <w:sz w:val="20"/>
                <w:szCs w:val="22"/>
              </w:rPr>
            </w:pPr>
            <w:r>
              <w:rPr>
                <w:sz w:val="20"/>
                <w:szCs w:val="22"/>
              </w:rPr>
              <w:t>2 558 780</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rPr>
                <w:sz w:val="22"/>
                <w:szCs w:val="22"/>
              </w:rPr>
            </w:pPr>
            <w:r w:rsidRPr="00412DDB">
              <w:rPr>
                <w:sz w:val="22"/>
                <w:szCs w:val="22"/>
              </w:rPr>
              <w:t>Выплаты социального характера работников за отчетный период, тыс. руб.</w:t>
            </w:r>
          </w:p>
        </w:tc>
        <w:tc>
          <w:tcPr>
            <w:tcW w:w="4253" w:type="dxa"/>
            <w:tcBorders>
              <w:top w:val="single" w:sz="6" w:space="0" w:color="auto"/>
              <w:left w:val="single" w:sz="6" w:space="0" w:color="auto"/>
              <w:bottom w:val="single" w:sz="6" w:space="0" w:color="auto"/>
              <w:right w:val="single" w:sz="6" w:space="0" w:color="auto"/>
            </w:tcBorders>
          </w:tcPr>
          <w:p w:rsidR="00B219E0" w:rsidRPr="006B7450" w:rsidRDefault="0007416A" w:rsidP="00B219E0">
            <w:pPr>
              <w:pStyle w:val="tabl"/>
              <w:jc w:val="right"/>
              <w:rPr>
                <w:sz w:val="20"/>
                <w:szCs w:val="22"/>
              </w:rPr>
            </w:pPr>
            <w:r>
              <w:rPr>
                <w:sz w:val="20"/>
                <w:szCs w:val="22"/>
              </w:rPr>
              <w:t>43 188</w:t>
            </w:r>
          </w:p>
        </w:tc>
      </w:tr>
    </w:tbl>
    <w:p w:rsidR="00B219E0" w:rsidRPr="00412DDB" w:rsidRDefault="00B219E0" w:rsidP="00B219E0">
      <w:pPr>
        <w:ind w:firstLine="720"/>
        <w:rPr>
          <w:sz w:val="22"/>
          <w:szCs w:val="22"/>
        </w:rPr>
      </w:pPr>
    </w:p>
    <w:tbl>
      <w:tblPr>
        <w:tblW w:w="9923" w:type="dxa"/>
        <w:tblInd w:w="70" w:type="dxa"/>
        <w:tblLayout w:type="fixed"/>
        <w:tblCellMar>
          <w:left w:w="70" w:type="dxa"/>
          <w:right w:w="70" w:type="dxa"/>
        </w:tblCellMar>
        <w:tblLook w:val="0000" w:firstRow="0" w:lastRow="0" w:firstColumn="0" w:lastColumn="0" w:noHBand="0" w:noVBand="0"/>
      </w:tblPr>
      <w:tblGrid>
        <w:gridCol w:w="5670"/>
        <w:gridCol w:w="4253"/>
      </w:tblGrid>
      <w:tr w:rsidR="00B219E0" w:rsidRPr="00412DDB" w:rsidTr="00B219E0">
        <w:trPr>
          <w:trHeight w:val="24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b/>
                <w:bCs/>
                <w:sz w:val="22"/>
                <w:szCs w:val="22"/>
              </w:rPr>
            </w:pPr>
            <w:r w:rsidRPr="00412DDB">
              <w:rPr>
                <w:b/>
                <w:bCs/>
                <w:sz w:val="22"/>
                <w:szCs w:val="22"/>
              </w:rPr>
              <w:t>Наименование показателя</w:t>
            </w:r>
          </w:p>
        </w:tc>
        <w:tc>
          <w:tcPr>
            <w:tcW w:w="4253" w:type="dxa"/>
            <w:tcBorders>
              <w:top w:val="single" w:sz="6" w:space="0" w:color="auto"/>
              <w:left w:val="single" w:sz="6" w:space="0" w:color="auto"/>
              <w:bottom w:val="single" w:sz="6" w:space="0" w:color="auto"/>
              <w:right w:val="single" w:sz="6" w:space="0" w:color="auto"/>
            </w:tcBorders>
          </w:tcPr>
          <w:p w:rsidR="00B219E0" w:rsidRPr="00412DDB" w:rsidRDefault="00B219E0">
            <w:pPr>
              <w:pStyle w:val="tabl"/>
              <w:jc w:val="center"/>
              <w:rPr>
                <w:b/>
                <w:bCs/>
                <w:sz w:val="22"/>
                <w:szCs w:val="22"/>
              </w:rPr>
            </w:pPr>
            <w:r w:rsidRPr="00412DDB">
              <w:rPr>
                <w:b/>
                <w:bCs/>
                <w:sz w:val="22"/>
                <w:szCs w:val="22"/>
              </w:rPr>
              <w:t>01.</w:t>
            </w:r>
            <w:r w:rsidR="000C7666">
              <w:rPr>
                <w:b/>
                <w:bCs/>
                <w:sz w:val="22"/>
                <w:szCs w:val="22"/>
              </w:rPr>
              <w:t>07</w:t>
            </w:r>
            <w:r w:rsidRPr="00412DDB">
              <w:rPr>
                <w:b/>
                <w:bCs/>
                <w:sz w:val="22"/>
                <w:szCs w:val="22"/>
              </w:rPr>
              <w:t>.</w:t>
            </w:r>
            <w:r w:rsidR="0007416A" w:rsidRPr="00412DDB">
              <w:rPr>
                <w:b/>
                <w:bCs/>
                <w:sz w:val="22"/>
                <w:szCs w:val="22"/>
              </w:rPr>
              <w:t>201</w:t>
            </w:r>
            <w:r w:rsidR="0007416A">
              <w:rPr>
                <w:b/>
                <w:bCs/>
                <w:sz w:val="22"/>
                <w:szCs w:val="22"/>
              </w:rPr>
              <w:t>8</w:t>
            </w:r>
            <w:r w:rsidR="0007416A" w:rsidRPr="00412DDB">
              <w:rPr>
                <w:b/>
                <w:bCs/>
                <w:sz w:val="22"/>
                <w:szCs w:val="22"/>
              </w:rPr>
              <w:t xml:space="preserve"> </w:t>
            </w:r>
            <w:r w:rsidRPr="00412DDB">
              <w:rPr>
                <w:b/>
                <w:bCs/>
                <w:sz w:val="22"/>
                <w:szCs w:val="22"/>
              </w:rPr>
              <w:t>г.</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sz w:val="22"/>
                <w:szCs w:val="22"/>
              </w:rPr>
            </w:pPr>
            <w:r w:rsidRPr="00412DDB">
              <w:rPr>
                <w:sz w:val="22"/>
                <w:szCs w:val="22"/>
              </w:rPr>
              <w:t>1</w:t>
            </w:r>
          </w:p>
        </w:tc>
        <w:tc>
          <w:tcPr>
            <w:tcW w:w="4253"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sz w:val="22"/>
                <w:szCs w:val="22"/>
              </w:rPr>
            </w:pPr>
            <w:r w:rsidRPr="00412DDB">
              <w:rPr>
                <w:sz w:val="22"/>
                <w:szCs w:val="22"/>
              </w:rPr>
              <w:t>2</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rPr>
                <w:sz w:val="22"/>
                <w:szCs w:val="22"/>
              </w:rPr>
            </w:pPr>
            <w:r w:rsidRPr="00412DDB">
              <w:rPr>
                <w:sz w:val="22"/>
                <w:szCs w:val="22"/>
              </w:rPr>
              <w:t xml:space="preserve">Средняя численность работников, чел. </w:t>
            </w:r>
          </w:p>
        </w:tc>
        <w:tc>
          <w:tcPr>
            <w:tcW w:w="4253" w:type="dxa"/>
            <w:tcBorders>
              <w:top w:val="single" w:sz="6" w:space="0" w:color="auto"/>
              <w:left w:val="single" w:sz="6" w:space="0" w:color="auto"/>
              <w:bottom w:val="single" w:sz="6" w:space="0" w:color="auto"/>
              <w:right w:val="single" w:sz="6" w:space="0" w:color="auto"/>
            </w:tcBorders>
          </w:tcPr>
          <w:p w:rsidR="00B219E0" w:rsidRPr="006B7450" w:rsidRDefault="00C75EE0" w:rsidP="00945D01">
            <w:pPr>
              <w:pStyle w:val="tabl"/>
              <w:jc w:val="right"/>
              <w:rPr>
                <w:sz w:val="20"/>
                <w:szCs w:val="22"/>
              </w:rPr>
            </w:pPr>
            <w:r>
              <w:rPr>
                <w:sz w:val="20"/>
                <w:szCs w:val="22"/>
              </w:rPr>
              <w:t>2 366</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rPr>
                <w:sz w:val="22"/>
                <w:szCs w:val="22"/>
              </w:rPr>
            </w:pPr>
            <w:r w:rsidRPr="00412DDB">
              <w:rPr>
                <w:sz w:val="22"/>
                <w:szCs w:val="22"/>
              </w:rPr>
              <w:t>Фонд начисленной заработной платы работников за о</w:t>
            </w:r>
            <w:r w:rsidRPr="00412DDB">
              <w:rPr>
                <w:sz w:val="22"/>
                <w:szCs w:val="22"/>
              </w:rPr>
              <w:t>т</w:t>
            </w:r>
            <w:r w:rsidRPr="00412DDB">
              <w:rPr>
                <w:sz w:val="22"/>
                <w:szCs w:val="22"/>
              </w:rPr>
              <w:t>четный период, тыс. руб.</w:t>
            </w:r>
          </w:p>
        </w:tc>
        <w:tc>
          <w:tcPr>
            <w:tcW w:w="4253" w:type="dxa"/>
            <w:tcBorders>
              <w:top w:val="single" w:sz="6" w:space="0" w:color="auto"/>
              <w:left w:val="single" w:sz="6" w:space="0" w:color="auto"/>
              <w:bottom w:val="single" w:sz="6" w:space="0" w:color="auto"/>
              <w:right w:val="single" w:sz="6" w:space="0" w:color="auto"/>
            </w:tcBorders>
          </w:tcPr>
          <w:p w:rsidR="00B219E0" w:rsidRPr="006B7450" w:rsidRDefault="00C75EE0" w:rsidP="00B219E0">
            <w:pPr>
              <w:pStyle w:val="tabl"/>
              <w:jc w:val="right"/>
              <w:rPr>
                <w:sz w:val="20"/>
                <w:szCs w:val="22"/>
              </w:rPr>
            </w:pPr>
            <w:r>
              <w:rPr>
                <w:sz w:val="20"/>
                <w:szCs w:val="22"/>
              </w:rPr>
              <w:t>1 232 222</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rPr>
                <w:sz w:val="22"/>
                <w:szCs w:val="22"/>
              </w:rPr>
            </w:pPr>
            <w:r w:rsidRPr="00412DDB">
              <w:rPr>
                <w:sz w:val="22"/>
                <w:szCs w:val="22"/>
              </w:rPr>
              <w:t>Выплаты социального характера работников за отчетный период, тыс. руб.</w:t>
            </w:r>
          </w:p>
        </w:tc>
        <w:tc>
          <w:tcPr>
            <w:tcW w:w="4253" w:type="dxa"/>
            <w:tcBorders>
              <w:top w:val="single" w:sz="6" w:space="0" w:color="auto"/>
              <w:left w:val="single" w:sz="6" w:space="0" w:color="auto"/>
              <w:bottom w:val="single" w:sz="6" w:space="0" w:color="auto"/>
              <w:right w:val="single" w:sz="6" w:space="0" w:color="auto"/>
            </w:tcBorders>
          </w:tcPr>
          <w:p w:rsidR="00B219E0" w:rsidRPr="006B7450" w:rsidRDefault="00C75EE0" w:rsidP="00B219E0">
            <w:pPr>
              <w:pStyle w:val="tabl"/>
              <w:jc w:val="right"/>
              <w:rPr>
                <w:sz w:val="20"/>
                <w:szCs w:val="22"/>
              </w:rPr>
            </w:pPr>
            <w:r>
              <w:rPr>
                <w:sz w:val="20"/>
                <w:szCs w:val="22"/>
              </w:rPr>
              <w:t>23 393</w:t>
            </w:r>
          </w:p>
        </w:tc>
      </w:tr>
    </w:tbl>
    <w:p w:rsidR="00B219E0" w:rsidRPr="00412DDB" w:rsidRDefault="00B219E0" w:rsidP="00B219E0">
      <w:pPr>
        <w:rPr>
          <w:sz w:val="22"/>
          <w:szCs w:val="22"/>
        </w:rPr>
      </w:pPr>
    </w:p>
    <w:p w:rsidR="00B219E0" w:rsidRPr="00412DDB" w:rsidRDefault="00B219E0" w:rsidP="00B219E0">
      <w:pPr>
        <w:pStyle w:val="em-4"/>
        <w:rPr>
          <w:b/>
          <w:i/>
        </w:rPr>
      </w:pPr>
      <w:r w:rsidRPr="00412DDB">
        <w:rPr>
          <w:b/>
          <w:i/>
        </w:rPr>
        <w:t xml:space="preserve">Факторы, </w:t>
      </w:r>
      <w:proofErr w:type="gramStart"/>
      <w:r w:rsidRPr="00412DDB">
        <w:rPr>
          <w:b/>
          <w:i/>
        </w:rPr>
        <w:t>которые</w:t>
      </w:r>
      <w:proofErr w:type="gramEnd"/>
      <w:r w:rsidRPr="00412DDB">
        <w:rPr>
          <w:b/>
          <w:i/>
        </w:rPr>
        <w:t xml:space="preserve"> по мнению кредитной организации </w:t>
      </w:r>
      <w:r>
        <w:rPr>
          <w:b/>
          <w:i/>
        </w:rPr>
        <w:t>–</w:t>
      </w:r>
      <w:r w:rsidRPr="00412DDB">
        <w:rPr>
          <w:b/>
          <w:i/>
        </w:rPr>
        <w:t xml:space="preserve"> эмитента послужили причиной сущ</w:t>
      </w:r>
      <w:r w:rsidRPr="00412DDB">
        <w:rPr>
          <w:b/>
          <w:i/>
        </w:rPr>
        <w:t>е</w:t>
      </w:r>
      <w:r w:rsidRPr="00412DDB">
        <w:rPr>
          <w:b/>
          <w:i/>
        </w:rPr>
        <w:t xml:space="preserve">ственных изменений численности сотрудников (работников) кредитной организации </w:t>
      </w:r>
      <w:r>
        <w:rPr>
          <w:b/>
          <w:i/>
        </w:rPr>
        <w:t>–</w:t>
      </w:r>
      <w:r w:rsidRPr="00412DDB">
        <w:rPr>
          <w:b/>
          <w:i/>
        </w:rPr>
        <w:t xml:space="preserve"> эмитента за раскрываемые периоды. Последствия таких изменений для финансово</w:t>
      </w:r>
      <w:r>
        <w:rPr>
          <w:b/>
          <w:i/>
        </w:rPr>
        <w:t>–</w:t>
      </w:r>
      <w:r w:rsidRPr="00412DDB">
        <w:rPr>
          <w:b/>
          <w:i/>
        </w:rPr>
        <w:t xml:space="preserve">хозяйственной деятельности кредитной организации </w:t>
      </w:r>
      <w:r>
        <w:rPr>
          <w:b/>
          <w:i/>
        </w:rPr>
        <w:t>–</w:t>
      </w:r>
      <w:r w:rsidRPr="00412DDB">
        <w:rPr>
          <w:b/>
          <w:i/>
        </w:rPr>
        <w:t xml:space="preserve"> эмитента</w:t>
      </w:r>
    </w:p>
    <w:p w:rsidR="00B219E0" w:rsidRPr="00412DDB" w:rsidRDefault="00B219E0" w:rsidP="00B219E0">
      <w:pPr>
        <w:pStyle w:val="em-4"/>
      </w:pPr>
    </w:p>
    <w:tbl>
      <w:tblPr>
        <w:tblW w:w="0" w:type="auto"/>
        <w:tblLook w:val="01E0" w:firstRow="1" w:lastRow="1" w:firstColumn="1" w:lastColumn="1" w:noHBand="0" w:noVBand="0"/>
      </w:tblPr>
      <w:tblGrid>
        <w:gridCol w:w="10314"/>
      </w:tblGrid>
      <w:tr w:rsidR="00B219E0" w:rsidRPr="00412DDB" w:rsidTr="00B219E0">
        <w:tc>
          <w:tcPr>
            <w:tcW w:w="10314" w:type="dxa"/>
          </w:tcPr>
          <w:p w:rsidR="00B219E0" w:rsidRPr="00412DDB" w:rsidRDefault="00B219E0" w:rsidP="00B219E0">
            <w:pPr>
              <w:pStyle w:val="em-4"/>
            </w:pPr>
            <w:r w:rsidRPr="00412DDB">
              <w:rPr>
                <w:rFonts w:ascii="TimesNewRomanPSMT" w:hAnsi="TimesNewRomanPSMT" w:cs="TimesNewRomanPSMT"/>
              </w:rPr>
              <w:t>Существенного изменения численности по сравнению с предыдущим периодом не произошло.</w:t>
            </w:r>
          </w:p>
        </w:tc>
      </w:tr>
    </w:tbl>
    <w:p w:rsidR="00B219E0" w:rsidRPr="00412DDB" w:rsidRDefault="00B219E0" w:rsidP="00B219E0">
      <w:pPr>
        <w:pStyle w:val="em-4"/>
      </w:pPr>
    </w:p>
    <w:p w:rsidR="00B219E0" w:rsidRPr="00412DDB" w:rsidRDefault="00B219E0" w:rsidP="00B219E0">
      <w:pPr>
        <w:pStyle w:val="em-4"/>
        <w:rPr>
          <w:b/>
          <w:i/>
        </w:rPr>
      </w:pPr>
      <w:r w:rsidRPr="00412DDB">
        <w:rPr>
          <w:b/>
          <w:i/>
        </w:rPr>
        <w:t>Сведения о сотрудниках, оказывающих существенное влияние на финансово</w:t>
      </w:r>
      <w:r>
        <w:rPr>
          <w:b/>
          <w:i/>
        </w:rPr>
        <w:t>–</w:t>
      </w:r>
      <w:r w:rsidRPr="00412DDB">
        <w:rPr>
          <w:b/>
          <w:i/>
        </w:rPr>
        <w:t>хозяйственную д</w:t>
      </w:r>
      <w:r w:rsidRPr="00412DDB">
        <w:rPr>
          <w:b/>
          <w:i/>
        </w:rPr>
        <w:t>е</w:t>
      </w:r>
      <w:r w:rsidRPr="00412DDB">
        <w:rPr>
          <w:b/>
          <w:i/>
        </w:rPr>
        <w:t xml:space="preserve">ятельность кредитной организации </w:t>
      </w:r>
      <w:r>
        <w:rPr>
          <w:b/>
          <w:i/>
        </w:rPr>
        <w:t>–</w:t>
      </w:r>
      <w:r w:rsidRPr="00412DDB">
        <w:rPr>
          <w:b/>
          <w:i/>
        </w:rPr>
        <w:t xml:space="preserve"> эмитента (ключевые сотрудники)</w:t>
      </w:r>
    </w:p>
    <w:p w:rsidR="00B219E0" w:rsidRPr="00412DDB" w:rsidRDefault="00B219E0" w:rsidP="00B219E0">
      <w:pPr>
        <w:pStyle w:val="em-4"/>
      </w:pPr>
    </w:p>
    <w:tbl>
      <w:tblPr>
        <w:tblW w:w="0" w:type="auto"/>
        <w:tblLook w:val="01E0" w:firstRow="1" w:lastRow="1" w:firstColumn="1" w:lastColumn="1" w:noHBand="0" w:noVBand="0"/>
      </w:tblPr>
      <w:tblGrid>
        <w:gridCol w:w="10314"/>
      </w:tblGrid>
      <w:tr w:rsidR="00B219E0" w:rsidRPr="00412DDB" w:rsidTr="00B219E0">
        <w:tc>
          <w:tcPr>
            <w:tcW w:w="10314" w:type="dxa"/>
          </w:tcPr>
          <w:p w:rsidR="00B219E0" w:rsidRPr="00412DDB" w:rsidRDefault="00B219E0" w:rsidP="00B219E0">
            <w:pPr>
              <w:autoSpaceDE w:val="0"/>
              <w:autoSpaceDN w:val="0"/>
              <w:adjustRightInd w:val="0"/>
              <w:jc w:val="both"/>
            </w:pPr>
            <w:r w:rsidRPr="00412DDB">
              <w:rPr>
                <w:rFonts w:ascii="TimesNewRomanPSMT" w:hAnsi="TimesNewRomanPSMT" w:cs="TimesNewRomanPSMT"/>
                <w:sz w:val="22"/>
                <w:szCs w:val="22"/>
              </w:rPr>
              <w:t>Сведения о сотрудниках, оказывающих существенное влияние на финансово</w:t>
            </w:r>
            <w:r>
              <w:rPr>
                <w:rFonts w:ascii="TimesNewRomanPSMT" w:hAnsi="TimesNewRomanPSMT" w:cs="TimesNewRomanPSMT"/>
                <w:sz w:val="22"/>
                <w:szCs w:val="22"/>
              </w:rPr>
              <w:t>–</w:t>
            </w:r>
            <w:r w:rsidRPr="00412DDB">
              <w:rPr>
                <w:rFonts w:ascii="TimesNewRomanPSMT" w:hAnsi="TimesNewRomanPSMT" w:cs="TimesNewRomanPSMT"/>
                <w:sz w:val="22"/>
                <w:szCs w:val="22"/>
              </w:rPr>
              <w:t>хозяйственную</w:t>
            </w:r>
            <w:r>
              <w:rPr>
                <w:rFonts w:ascii="TimesNewRomanPSMT" w:hAnsi="TimesNewRomanPSMT" w:cs="TimesNewRomanPSMT"/>
                <w:sz w:val="22"/>
                <w:szCs w:val="22"/>
              </w:rPr>
              <w:t xml:space="preserve"> </w:t>
            </w:r>
            <w:r w:rsidRPr="00412DDB">
              <w:rPr>
                <w:rFonts w:ascii="TimesNewRomanPSMT" w:hAnsi="TimesNewRomanPSMT" w:cs="TimesNewRomanPSMT"/>
                <w:sz w:val="22"/>
                <w:szCs w:val="22"/>
              </w:rPr>
              <w:t xml:space="preserve">деятельность кредитной организации </w:t>
            </w:r>
            <w:r>
              <w:rPr>
                <w:rFonts w:ascii="TimesNewRomanPSMT" w:hAnsi="TimesNewRomanPSMT" w:cs="TimesNewRomanPSMT"/>
                <w:sz w:val="22"/>
                <w:szCs w:val="22"/>
              </w:rPr>
              <w:t>–</w:t>
            </w:r>
            <w:r w:rsidRPr="00412DDB">
              <w:rPr>
                <w:rFonts w:ascii="TimesNewRomanPSMT" w:hAnsi="TimesNewRomanPSMT" w:cs="TimesNewRomanPSMT"/>
                <w:sz w:val="22"/>
                <w:szCs w:val="22"/>
              </w:rPr>
              <w:t xml:space="preserve"> эмитента (ключевые сотрудники) указаны в п.5.2. настоящего Отчета.</w:t>
            </w:r>
          </w:p>
        </w:tc>
      </w:tr>
    </w:tbl>
    <w:p w:rsidR="00B219E0" w:rsidRPr="00412DDB" w:rsidRDefault="00B219E0" w:rsidP="00B219E0">
      <w:pPr>
        <w:pStyle w:val="em-4"/>
      </w:pPr>
    </w:p>
    <w:tbl>
      <w:tblPr>
        <w:tblW w:w="0" w:type="auto"/>
        <w:tblLook w:val="01E0" w:firstRow="1" w:lastRow="1" w:firstColumn="1" w:lastColumn="1" w:noHBand="0" w:noVBand="0"/>
      </w:tblPr>
      <w:tblGrid>
        <w:gridCol w:w="3888"/>
        <w:gridCol w:w="1182"/>
        <w:gridCol w:w="4961"/>
      </w:tblGrid>
      <w:tr w:rsidR="00B219E0" w:rsidRPr="00412DDB" w:rsidTr="00B219E0">
        <w:tc>
          <w:tcPr>
            <w:tcW w:w="3888" w:type="dxa"/>
          </w:tcPr>
          <w:p w:rsidR="00B219E0" w:rsidRPr="00E7454B" w:rsidRDefault="00B219E0" w:rsidP="00B219E0">
            <w:pPr>
              <w:pStyle w:val="em-4"/>
            </w:pPr>
            <w:r w:rsidRPr="00E7454B">
              <w:t>Сотрудниками (работниками)</w:t>
            </w:r>
          </w:p>
        </w:tc>
        <w:tc>
          <w:tcPr>
            <w:tcW w:w="1182" w:type="dxa"/>
          </w:tcPr>
          <w:p w:rsidR="00B219E0" w:rsidRPr="00E7454B" w:rsidRDefault="00B219E0" w:rsidP="00B219E0">
            <w:pPr>
              <w:pStyle w:val="em-4"/>
              <w:ind w:firstLine="0"/>
            </w:pPr>
            <w:r w:rsidRPr="00E7454B">
              <w:t xml:space="preserve">не </w:t>
            </w:r>
            <w:proofErr w:type="gramStart"/>
            <w:r w:rsidRPr="00E7454B">
              <w:t>создан</w:t>
            </w:r>
            <w:proofErr w:type="gramEnd"/>
          </w:p>
        </w:tc>
        <w:tc>
          <w:tcPr>
            <w:tcW w:w="4961" w:type="dxa"/>
          </w:tcPr>
          <w:p w:rsidR="00B219E0" w:rsidRPr="00E7454B" w:rsidRDefault="00B219E0" w:rsidP="00B219E0">
            <w:pPr>
              <w:pStyle w:val="em-4"/>
              <w:ind w:firstLine="0"/>
            </w:pPr>
            <w:r w:rsidRPr="00E7454B">
              <w:t>профсоюзный орган.</w:t>
            </w:r>
          </w:p>
        </w:tc>
      </w:tr>
      <w:tr w:rsidR="00B219E0" w:rsidRPr="00412DDB" w:rsidTr="00B219E0">
        <w:tc>
          <w:tcPr>
            <w:tcW w:w="10031" w:type="dxa"/>
            <w:gridSpan w:val="3"/>
          </w:tcPr>
          <w:p w:rsidR="00B219E0" w:rsidRPr="00E7454B" w:rsidRDefault="00B219E0" w:rsidP="00B219E0">
            <w:pPr>
              <w:pStyle w:val="em-6"/>
              <w:jc w:val="center"/>
            </w:pPr>
            <w:r w:rsidRPr="00E7454B">
              <w:t>(указывается: «</w:t>
            </w:r>
            <w:proofErr w:type="gramStart"/>
            <w:r w:rsidRPr="00E7454B">
              <w:t>создан</w:t>
            </w:r>
            <w:proofErr w:type="gramEnd"/>
            <w:r w:rsidRPr="00E7454B">
              <w:t>» или «не создан»)</w:t>
            </w:r>
          </w:p>
        </w:tc>
      </w:tr>
    </w:tbl>
    <w:p w:rsidR="00B219E0" w:rsidRPr="00412DDB" w:rsidRDefault="00B219E0" w:rsidP="00B219E0">
      <w:pPr>
        <w:pStyle w:val="em-4"/>
      </w:pPr>
    </w:p>
    <w:p w:rsidR="00B219E0" w:rsidRPr="00412DDB" w:rsidRDefault="00B219E0" w:rsidP="00B219E0">
      <w:pPr>
        <w:pStyle w:val="em-1"/>
      </w:pPr>
      <w:bookmarkStart w:id="419" w:name="_Toc474512963"/>
      <w:bookmarkStart w:id="420" w:name="_Toc482611739"/>
      <w:r w:rsidRPr="00412DDB">
        <w:t xml:space="preserve">5.8. Сведения о любых обязательствах кредитной организации </w:t>
      </w:r>
      <w:r>
        <w:t>–</w:t>
      </w:r>
      <w:r w:rsidRPr="00412DDB">
        <w:t xml:space="preserve"> эмитента перед сотрудниками (работниками), касающихся возможности их участия в уставном капитале  кредитной организации – эмитента</w:t>
      </w:r>
      <w:bookmarkEnd w:id="419"/>
      <w:bookmarkEnd w:id="420"/>
    </w:p>
    <w:p w:rsidR="00B219E0" w:rsidRPr="00412DDB" w:rsidRDefault="00B219E0" w:rsidP="00B219E0">
      <w:pPr>
        <w:pStyle w:val="em-4"/>
      </w:pPr>
    </w:p>
    <w:tbl>
      <w:tblPr>
        <w:tblW w:w="0" w:type="auto"/>
        <w:tblLook w:val="01E0" w:firstRow="1" w:lastRow="1" w:firstColumn="1" w:lastColumn="1" w:noHBand="0" w:noVBand="0"/>
      </w:tblPr>
      <w:tblGrid>
        <w:gridCol w:w="4068"/>
        <w:gridCol w:w="1143"/>
        <w:gridCol w:w="5103"/>
      </w:tblGrid>
      <w:tr w:rsidR="00B219E0" w:rsidRPr="00412DDB" w:rsidTr="00B219E0">
        <w:tc>
          <w:tcPr>
            <w:tcW w:w="4068" w:type="dxa"/>
          </w:tcPr>
          <w:p w:rsidR="00B219E0" w:rsidRPr="00412DDB" w:rsidRDefault="00B219E0" w:rsidP="00B219E0">
            <w:pPr>
              <w:pStyle w:val="em-4"/>
            </w:pPr>
            <w:r w:rsidRPr="00412DDB">
              <w:t>Кредитная организация – эмитент</w:t>
            </w:r>
          </w:p>
        </w:tc>
        <w:tc>
          <w:tcPr>
            <w:tcW w:w="1143" w:type="dxa"/>
          </w:tcPr>
          <w:p w:rsidR="00B219E0" w:rsidRPr="00412DDB" w:rsidRDefault="00B219E0" w:rsidP="00B219E0">
            <w:pPr>
              <w:pStyle w:val="em-4"/>
              <w:ind w:firstLine="0"/>
            </w:pPr>
            <w:r w:rsidRPr="00412DDB">
              <w:t>не имеет</w:t>
            </w:r>
          </w:p>
        </w:tc>
        <w:tc>
          <w:tcPr>
            <w:tcW w:w="5103" w:type="dxa"/>
          </w:tcPr>
          <w:p w:rsidR="00B219E0" w:rsidRPr="00412DDB" w:rsidRDefault="00B219E0" w:rsidP="00B219E0">
            <w:pPr>
              <w:pStyle w:val="em-4"/>
              <w:ind w:firstLine="0"/>
            </w:pPr>
            <w:r w:rsidRPr="00412DDB">
              <w:t>перед сотрудниками (работниками)</w:t>
            </w:r>
            <w:r>
              <w:t xml:space="preserve"> соглашения</w:t>
            </w:r>
          </w:p>
        </w:tc>
      </w:tr>
      <w:tr w:rsidR="00B219E0" w:rsidRPr="00412DDB" w:rsidTr="00B219E0">
        <w:tc>
          <w:tcPr>
            <w:tcW w:w="10314" w:type="dxa"/>
            <w:gridSpan w:val="3"/>
          </w:tcPr>
          <w:p w:rsidR="00B219E0" w:rsidRPr="00412DDB" w:rsidRDefault="00B219E0" w:rsidP="00B219E0">
            <w:pPr>
              <w:pStyle w:val="em-6"/>
              <w:ind w:firstLine="0"/>
              <w:jc w:val="center"/>
            </w:pPr>
            <w:r w:rsidRPr="00412DDB">
              <w:rPr>
                <w:sz w:val="20"/>
                <w:szCs w:val="20"/>
              </w:rPr>
              <w:t>(Указывается «имеет» или «не имеет»)</w:t>
            </w:r>
          </w:p>
        </w:tc>
      </w:tr>
      <w:tr w:rsidR="00B219E0" w:rsidRPr="00412DDB" w:rsidTr="00B219E0">
        <w:tc>
          <w:tcPr>
            <w:tcW w:w="10314" w:type="dxa"/>
            <w:gridSpan w:val="3"/>
          </w:tcPr>
          <w:p w:rsidR="00B219E0" w:rsidRPr="00412DDB" w:rsidRDefault="00B219E0" w:rsidP="00B219E0">
            <w:pPr>
              <w:pStyle w:val="em-4"/>
              <w:ind w:firstLine="0"/>
            </w:pPr>
            <w:r w:rsidRPr="00412DDB">
              <w:t xml:space="preserve"> или обязательства, касающ</w:t>
            </w:r>
            <w:r>
              <w:t>его</w:t>
            </w:r>
            <w:r w:rsidRPr="00412DDB">
              <w:t>ся возможности их участия в уставном капитале  кредитной организации – эмитента</w:t>
            </w:r>
            <w:r>
              <w:t>.</w:t>
            </w:r>
          </w:p>
        </w:tc>
      </w:tr>
    </w:tbl>
    <w:p w:rsidR="00B219E0" w:rsidRPr="00412DDB" w:rsidRDefault="00B219E0" w:rsidP="00B219E0">
      <w:pPr>
        <w:pStyle w:val="em-4"/>
      </w:pPr>
    </w:p>
    <w:tbl>
      <w:tblPr>
        <w:tblW w:w="0" w:type="auto"/>
        <w:tblLook w:val="01E0" w:firstRow="1" w:lastRow="1" w:firstColumn="1" w:lastColumn="1" w:noHBand="0" w:noVBand="0"/>
      </w:tblPr>
      <w:tblGrid>
        <w:gridCol w:w="9570"/>
      </w:tblGrid>
      <w:tr w:rsidR="00B219E0" w:rsidRPr="00412DDB" w:rsidTr="00B219E0">
        <w:tc>
          <w:tcPr>
            <w:tcW w:w="9570" w:type="dxa"/>
          </w:tcPr>
          <w:p w:rsidR="00B219E0" w:rsidRPr="00412DDB" w:rsidRDefault="00B219E0" w:rsidP="00B219E0">
            <w:pPr>
              <w:pStyle w:val="em-4"/>
            </w:pPr>
            <w:r w:rsidRPr="00412DDB">
              <w:t>Сведения о соглашениях или обязательствах</w:t>
            </w:r>
            <w:r>
              <w:t xml:space="preserve">: </w:t>
            </w:r>
            <w:r w:rsidRPr="00412DDB">
              <w:rPr>
                <w:rStyle w:val="af0"/>
                <w:vanish/>
              </w:rPr>
              <w:footnoteReference w:id="54"/>
            </w:r>
            <w:r w:rsidRPr="00412DDB">
              <w:t>отсутствуют</w:t>
            </w:r>
            <w:r>
              <w:t>.</w:t>
            </w:r>
          </w:p>
        </w:tc>
      </w:tr>
      <w:tr w:rsidR="00B219E0" w:rsidRPr="00412DDB" w:rsidTr="00B219E0">
        <w:tc>
          <w:tcPr>
            <w:tcW w:w="9570" w:type="dxa"/>
          </w:tcPr>
          <w:p w:rsidR="00B219E0" w:rsidRPr="00412DDB" w:rsidRDefault="00B219E0" w:rsidP="00B219E0">
            <w:pPr>
              <w:pStyle w:val="em-6"/>
            </w:pPr>
            <w:r w:rsidRPr="00412DDB">
              <w:t xml:space="preserve">(Описываются соответствующие соглашения или обязательства; доля участия в уставном  капитале кредитной организации </w:t>
            </w:r>
            <w:r>
              <w:t>–</w:t>
            </w:r>
            <w:r w:rsidRPr="00412DDB">
              <w:t xml:space="preserve"> эмитента  (количество обыкновенных акций кредитной организации </w:t>
            </w:r>
            <w:r>
              <w:t>–</w:t>
            </w:r>
            <w:r w:rsidRPr="00412DDB">
              <w:t xml:space="preserve"> эмитента </w:t>
            </w:r>
            <w:r>
              <w:t>–</w:t>
            </w:r>
            <w:r w:rsidRPr="00412DDB">
              <w:t xml:space="preserve"> акционерного общества), которая может быть приобретена (которое может быть приобретено) по таким соглашениям или обязательствам сотрудниками (работниками) кредитной организации – эмитента)</w:t>
            </w:r>
          </w:p>
        </w:tc>
      </w:tr>
    </w:tbl>
    <w:p w:rsidR="00B219E0" w:rsidRPr="00412DDB" w:rsidRDefault="00B219E0" w:rsidP="00B219E0">
      <w:pPr>
        <w:pStyle w:val="em-4"/>
      </w:pPr>
    </w:p>
    <w:tbl>
      <w:tblPr>
        <w:tblW w:w="0" w:type="auto"/>
        <w:tblLook w:val="01E0" w:firstRow="1" w:lastRow="1" w:firstColumn="1" w:lastColumn="1" w:noHBand="0" w:noVBand="0"/>
      </w:tblPr>
      <w:tblGrid>
        <w:gridCol w:w="10314"/>
      </w:tblGrid>
      <w:tr w:rsidR="00B219E0" w:rsidRPr="00412DDB" w:rsidTr="00B219E0">
        <w:tc>
          <w:tcPr>
            <w:tcW w:w="10314" w:type="dxa"/>
          </w:tcPr>
          <w:p w:rsidR="00B219E0" w:rsidRPr="00412DDB" w:rsidRDefault="00B219E0" w:rsidP="00B219E0">
            <w:pPr>
              <w:pStyle w:val="em-4"/>
            </w:pPr>
            <w:r w:rsidRPr="00412DDB">
              <w:t>Сведения о предоставлении или возможности предоставления сотрудникам (работникам) кредитной организации – эмитента опционов кредитной организации – эмитента</w:t>
            </w:r>
            <w:r>
              <w:t xml:space="preserve">: </w:t>
            </w:r>
            <w:r w:rsidRPr="00412DDB">
              <w:t>отсутствуют</w:t>
            </w:r>
            <w:r>
              <w:t>.</w:t>
            </w:r>
          </w:p>
        </w:tc>
      </w:tr>
    </w:tbl>
    <w:p w:rsidR="00B219E0" w:rsidRDefault="00B219E0" w:rsidP="00D005CF">
      <w:pPr>
        <w:pStyle w:val="em-"/>
      </w:pPr>
    </w:p>
    <w:p w:rsidR="00B219E0" w:rsidRDefault="00B219E0" w:rsidP="00D005CF">
      <w:pPr>
        <w:pStyle w:val="em-"/>
      </w:pPr>
    </w:p>
    <w:p w:rsidR="00B37CA9" w:rsidRPr="00412DDB" w:rsidRDefault="00B37CA9" w:rsidP="00D005CF">
      <w:pPr>
        <w:pStyle w:val="em-"/>
      </w:pPr>
      <w:bookmarkStart w:id="421" w:name="_Toc482611740"/>
      <w:r w:rsidRPr="00412DDB">
        <w:t xml:space="preserve">VI. Сведения об участниках (акционерах) кредитной организации </w:t>
      </w:r>
      <w:r w:rsidR="00B140EC">
        <w:t>–</w:t>
      </w:r>
      <w:r w:rsidRPr="00412DDB">
        <w:t xml:space="preserve"> эм</w:t>
      </w:r>
      <w:r w:rsidRPr="00412DDB">
        <w:t>и</w:t>
      </w:r>
      <w:r w:rsidRPr="00412DDB">
        <w:t xml:space="preserve">тента  и о совершенных кредитной организацией </w:t>
      </w:r>
      <w:r w:rsidR="00B140EC">
        <w:t>–</w:t>
      </w:r>
      <w:r w:rsidRPr="00412DDB">
        <w:t xml:space="preserve"> эмитентом сделках, в с</w:t>
      </w:r>
      <w:r w:rsidRPr="00412DDB">
        <w:t>о</w:t>
      </w:r>
      <w:r w:rsidRPr="00412DDB">
        <w:t>вершении которых имелась заинтересованность</w:t>
      </w:r>
      <w:bookmarkEnd w:id="421"/>
    </w:p>
    <w:p w:rsidR="00B37CA9" w:rsidRPr="00412DDB" w:rsidRDefault="00B37CA9" w:rsidP="00D005CF">
      <w:pPr>
        <w:pStyle w:val="em-4"/>
      </w:pPr>
    </w:p>
    <w:p w:rsidR="00B37CA9" w:rsidRPr="00412DDB" w:rsidRDefault="00B37CA9" w:rsidP="00D005CF">
      <w:pPr>
        <w:pStyle w:val="em-1"/>
      </w:pPr>
      <w:bookmarkStart w:id="422" w:name="_Toc482611741"/>
      <w:r w:rsidRPr="00412DDB">
        <w:t xml:space="preserve">6.1. Сведения об общем количестве акционеров (участников) кредитной организации </w:t>
      </w:r>
      <w:r w:rsidR="00B140EC">
        <w:t>–</w:t>
      </w:r>
      <w:r w:rsidRPr="00412DDB">
        <w:t xml:space="preserve"> эмите</w:t>
      </w:r>
      <w:r w:rsidRPr="00412DDB">
        <w:t>н</w:t>
      </w:r>
      <w:r w:rsidRPr="00412DDB">
        <w:t>та</w:t>
      </w:r>
      <w:bookmarkEnd w:id="422"/>
    </w:p>
    <w:p w:rsidR="00D005CF" w:rsidRPr="00412DDB" w:rsidRDefault="00D005CF" w:rsidP="00D005CF">
      <w:pPr>
        <w:pStyle w:val="em-4"/>
      </w:pPr>
    </w:p>
    <w:tbl>
      <w:tblPr>
        <w:tblW w:w="10314" w:type="dxa"/>
        <w:tblLook w:val="01E0" w:firstRow="1" w:lastRow="1" w:firstColumn="1" w:lastColumn="1" w:noHBand="0" w:noVBand="0"/>
      </w:tblPr>
      <w:tblGrid>
        <w:gridCol w:w="10314"/>
      </w:tblGrid>
      <w:tr w:rsidR="009008F7" w:rsidRPr="00412DDB" w:rsidTr="00847E23">
        <w:tc>
          <w:tcPr>
            <w:tcW w:w="10314" w:type="dxa"/>
          </w:tcPr>
          <w:p w:rsidR="009008F7" w:rsidRPr="00412DDB" w:rsidRDefault="009008F7" w:rsidP="00847E23">
            <w:pPr>
              <w:pStyle w:val="em-4"/>
            </w:pPr>
            <w:r w:rsidRPr="00412DDB">
              <w:t>Общее количество участников кредитной организации – эмитента на дату окончания отчетного квартала</w:t>
            </w:r>
            <w:r w:rsidRPr="00412DDB">
              <w:rPr>
                <w:rStyle w:val="af0"/>
                <w:vanish/>
              </w:rPr>
              <w:footnoteReference w:id="55"/>
            </w:r>
            <w:r w:rsidRPr="00412DDB">
              <w:t>:</w:t>
            </w:r>
            <w:r w:rsidR="00847E23">
              <w:t xml:space="preserve"> н</w:t>
            </w:r>
            <w:r w:rsidR="00B87D05" w:rsidRPr="00412DDB">
              <w:t>е заполняется</w:t>
            </w:r>
            <w:r w:rsidR="00847E23">
              <w:t>.</w:t>
            </w:r>
          </w:p>
        </w:tc>
      </w:tr>
      <w:tr w:rsidR="009008F7" w:rsidRPr="00752384" w:rsidTr="00847E23">
        <w:tc>
          <w:tcPr>
            <w:tcW w:w="10314" w:type="dxa"/>
          </w:tcPr>
          <w:p w:rsidR="009008F7" w:rsidRPr="00752384" w:rsidRDefault="009008F7" w:rsidP="006D0ADD">
            <w:pPr>
              <w:pStyle w:val="em-4"/>
            </w:pPr>
            <w:r w:rsidRPr="00752384">
              <w:t>Общее количество лиц с ненулевыми остатками на лицевых счетах, зарегистрированных в реестре акционеров кредитной организации – эмитента на дату окончания отчетного квартала</w:t>
            </w:r>
            <w:r w:rsidRPr="00752384">
              <w:rPr>
                <w:rStyle w:val="af0"/>
                <w:vanish/>
              </w:rPr>
              <w:footnoteReference w:id="56"/>
            </w:r>
            <w:r w:rsidRPr="00752384">
              <w:t>:</w:t>
            </w:r>
            <w:r w:rsidR="00847E23" w:rsidRPr="00752384">
              <w:t xml:space="preserve"> </w:t>
            </w:r>
            <w:r w:rsidR="00B87D05" w:rsidRPr="00752384">
              <w:t>12</w:t>
            </w:r>
            <w:r w:rsidR="00847E23" w:rsidRPr="00752384">
              <w:t>.</w:t>
            </w:r>
          </w:p>
        </w:tc>
      </w:tr>
      <w:tr w:rsidR="00D005CF" w:rsidRPr="00412DDB" w:rsidTr="00847E23">
        <w:tc>
          <w:tcPr>
            <w:tcW w:w="10314" w:type="dxa"/>
          </w:tcPr>
          <w:p w:rsidR="00D005CF" w:rsidRPr="00412DDB" w:rsidRDefault="00D005CF" w:rsidP="00196DC7">
            <w:pPr>
              <w:pStyle w:val="em-4"/>
            </w:pPr>
            <w:r w:rsidRPr="00412DDB">
              <w:t xml:space="preserve">Общее  количество номинальных держателей акций кредитной организации </w:t>
            </w:r>
            <w:r w:rsidR="00B140EC">
              <w:t>–</w:t>
            </w:r>
            <w:r w:rsidRPr="00412DDB">
              <w:t xml:space="preserve"> эмитента</w:t>
            </w:r>
            <w:r w:rsidR="00847E23">
              <w:t xml:space="preserve">: </w:t>
            </w:r>
            <w:r w:rsidRPr="00412DDB">
              <w:rPr>
                <w:rStyle w:val="af0"/>
                <w:vanish/>
              </w:rPr>
              <w:footnoteReference w:id="57"/>
            </w:r>
            <w:r w:rsidR="00B87D05" w:rsidRPr="00412DDB">
              <w:t>1</w:t>
            </w:r>
            <w:r w:rsidR="00847E23">
              <w:t>.</w:t>
            </w:r>
          </w:p>
        </w:tc>
      </w:tr>
      <w:tr w:rsidR="00915791" w:rsidRPr="00915791" w:rsidTr="00847E23">
        <w:trPr>
          <w:hidden/>
        </w:trPr>
        <w:tc>
          <w:tcPr>
            <w:tcW w:w="10314" w:type="dxa"/>
          </w:tcPr>
          <w:p w:rsidR="00847E23" w:rsidRPr="00915791" w:rsidRDefault="00B37CA9" w:rsidP="00847E23">
            <w:pPr>
              <w:pStyle w:val="em-4"/>
            </w:pPr>
            <w:r w:rsidRPr="00915791">
              <w:rPr>
                <w:rStyle w:val="af0"/>
                <w:vanish/>
              </w:rPr>
              <w:footnoteReference w:id="58"/>
            </w:r>
            <w:proofErr w:type="gramStart"/>
            <w:r w:rsidR="00D005CF" w:rsidRPr="00915791">
              <w:t>О</w:t>
            </w:r>
            <w:r w:rsidRPr="00915791">
              <w:t>бщее количество лиц, включенных в составленный номинальным держателем список лиц, име</w:t>
            </w:r>
            <w:r w:rsidRPr="00915791">
              <w:t>в</w:t>
            </w:r>
            <w:r w:rsidRPr="00915791">
              <w:t xml:space="preserve">ших (имеющих) право на участие в общем собрании акционеров кредитной организации </w:t>
            </w:r>
            <w:r w:rsidR="00B140EC" w:rsidRPr="00915791">
              <w:t>–</w:t>
            </w:r>
            <w:r w:rsidRPr="00915791">
              <w:t xml:space="preserve"> эмитента (иной список лиц, составленный в целях осуществления (реализации) прав по акциям кредитной организации </w:t>
            </w:r>
            <w:r w:rsidR="00B140EC" w:rsidRPr="00915791">
              <w:t>–</w:t>
            </w:r>
            <w:r w:rsidRPr="00915791">
              <w:t xml:space="preserve"> эмитента и для составления которого номинальные держатели акций кредитной организации </w:t>
            </w:r>
            <w:r w:rsidR="00B140EC" w:rsidRPr="00915791">
              <w:t>–</w:t>
            </w:r>
            <w:r w:rsidRPr="00915791">
              <w:t xml:space="preserve"> эмитента представляли данные о лицах, в интересах которых они владели (владеют) акциями кредитной организ</w:t>
            </w:r>
            <w:r w:rsidRPr="00915791">
              <w:t>а</w:t>
            </w:r>
            <w:r w:rsidRPr="00915791">
              <w:t xml:space="preserve">ции </w:t>
            </w:r>
            <w:r w:rsidR="00B140EC" w:rsidRPr="00915791">
              <w:t>–</w:t>
            </w:r>
            <w:r w:rsidRPr="00915791">
              <w:t xml:space="preserve"> эмитента</w:t>
            </w:r>
            <w:proofErr w:type="gramEnd"/>
            <w:r w:rsidRPr="00915791">
              <w:t xml:space="preserve">), с указанием категорий (типов) акций кредитной организации </w:t>
            </w:r>
            <w:r w:rsidR="00B140EC" w:rsidRPr="00915791">
              <w:t>–</w:t>
            </w:r>
            <w:r w:rsidRPr="00915791">
              <w:t xml:space="preserve"> эмитента, владельцы к</w:t>
            </w:r>
            <w:r w:rsidRPr="00915791">
              <w:t>о</w:t>
            </w:r>
            <w:r w:rsidRPr="00915791">
              <w:t>торых подлежали включению в такой список:</w:t>
            </w:r>
            <w:r w:rsidR="00847E23" w:rsidRPr="00915791">
              <w:t xml:space="preserve"> </w:t>
            </w:r>
            <w:r w:rsidR="00591434" w:rsidRPr="00915791">
              <w:t>2</w:t>
            </w:r>
            <w:r w:rsidR="00A1197F" w:rsidRPr="00915791">
              <w:t xml:space="preserve">; </w:t>
            </w:r>
          </w:p>
          <w:p w:rsidR="00D005CF" w:rsidRPr="00915791" w:rsidRDefault="00A1197F" w:rsidP="00702F99">
            <w:pPr>
              <w:pStyle w:val="em-4"/>
            </w:pPr>
            <w:proofErr w:type="gramStart"/>
            <w:r w:rsidRPr="00915791">
              <w:t>категория (тип) акций кредитной организации – эмитента – обыкновенные именные бездокумента</w:t>
            </w:r>
            <w:r w:rsidRPr="00915791">
              <w:t>р</w:t>
            </w:r>
            <w:r w:rsidRPr="00915791">
              <w:t>ные.</w:t>
            </w:r>
            <w:proofErr w:type="gramEnd"/>
            <w:r w:rsidRPr="00915791">
              <w:t xml:space="preserve"> Дата составления списка «</w:t>
            </w:r>
            <w:r w:rsidR="008066A3">
              <w:t>0</w:t>
            </w:r>
            <w:r w:rsidR="00702F99">
              <w:t>5</w:t>
            </w:r>
            <w:r w:rsidRPr="00915791">
              <w:t xml:space="preserve">» </w:t>
            </w:r>
            <w:r w:rsidR="00702F99">
              <w:t>июня</w:t>
            </w:r>
            <w:r w:rsidRPr="00915791">
              <w:t xml:space="preserve"> 201</w:t>
            </w:r>
            <w:r w:rsidR="00702F99">
              <w:t>8</w:t>
            </w:r>
            <w:r w:rsidRPr="00915791">
              <w:t xml:space="preserve"> года. </w:t>
            </w:r>
          </w:p>
        </w:tc>
      </w:tr>
    </w:tbl>
    <w:p w:rsidR="00B37CA9" w:rsidRPr="00412DDB" w:rsidRDefault="00B37CA9" w:rsidP="00D005CF">
      <w:pPr>
        <w:pStyle w:val="em-4"/>
      </w:pPr>
    </w:p>
    <w:p w:rsidR="00B37CA9" w:rsidRPr="00412DDB" w:rsidRDefault="00B37CA9" w:rsidP="00D005CF">
      <w:pPr>
        <w:pStyle w:val="em-1"/>
      </w:pPr>
      <w:bookmarkStart w:id="423" w:name="_Toc482611742"/>
      <w:r w:rsidRPr="00412DDB">
        <w:t xml:space="preserve">6.2. </w:t>
      </w:r>
      <w:proofErr w:type="gramStart"/>
      <w:r w:rsidRPr="00412DDB">
        <w:t xml:space="preserve">Сведения об участниках (акционерах) кредитной организации </w:t>
      </w:r>
      <w:r w:rsidR="00B140EC">
        <w:t>–</w:t>
      </w:r>
      <w:r w:rsidRPr="00412DDB">
        <w:t xml:space="preserve"> эмитента, владеющих не менее чем 5 процентами ее уставного  капитала или не менее чем 5 процентами ее обыкновенных а</w:t>
      </w:r>
      <w:r w:rsidRPr="00412DDB">
        <w:t>к</w:t>
      </w:r>
      <w:r w:rsidRPr="00412DDB">
        <w:t xml:space="preserve">ций, а также сведения о контролирующих их лицах, а в случае отсутствия таких лиц </w:t>
      </w:r>
      <w:r w:rsidR="00B140EC">
        <w:t>–</w:t>
      </w:r>
      <w:r w:rsidRPr="00412DDB">
        <w:t xml:space="preserve"> об их участн</w:t>
      </w:r>
      <w:r w:rsidRPr="00412DDB">
        <w:t>и</w:t>
      </w:r>
      <w:r w:rsidRPr="00412DDB">
        <w:t>ках (акционерах), владеющих не менее чем 20 процентами уставного (складочного) капитала (паев</w:t>
      </w:r>
      <w:r w:rsidRPr="00412DDB">
        <w:t>о</w:t>
      </w:r>
      <w:r w:rsidRPr="00412DDB">
        <w:t>го фонда) или не менее чем 20 процентами их</w:t>
      </w:r>
      <w:proofErr w:type="gramEnd"/>
      <w:r w:rsidRPr="00412DDB">
        <w:t xml:space="preserve"> обыкновенных акций</w:t>
      </w:r>
      <w:bookmarkEnd w:id="423"/>
    </w:p>
    <w:p w:rsidR="00B37CA9" w:rsidRPr="00412DDB" w:rsidRDefault="00B37CA9" w:rsidP="00D005CF">
      <w:pPr>
        <w:pStyle w:val="em-4"/>
      </w:pPr>
    </w:p>
    <w:p w:rsidR="00B37CA9" w:rsidRPr="00412DDB" w:rsidRDefault="00B37CA9" w:rsidP="00D005CF">
      <w:pPr>
        <w:pStyle w:val="em-4"/>
        <w:rPr>
          <w:b/>
        </w:rPr>
      </w:pPr>
      <w:r w:rsidRPr="00412DDB">
        <w:rPr>
          <w:b/>
        </w:rPr>
        <w:t xml:space="preserve">Информация о лицах, владеющих не менее чем 5 процентами уставного капитала или не менее чем 5 процентами обыкновенных акций кредитной организации </w:t>
      </w:r>
      <w:r w:rsidR="00B140EC">
        <w:rPr>
          <w:b/>
        </w:rPr>
        <w:t>–</w:t>
      </w:r>
      <w:r w:rsidRPr="00412DDB">
        <w:rPr>
          <w:b/>
        </w:rPr>
        <w:t xml:space="preserve"> эмитента</w:t>
      </w:r>
      <w:r w:rsidRPr="00412DDB">
        <w:rPr>
          <w:rStyle w:val="af0"/>
          <w:b/>
          <w:vanish/>
        </w:rPr>
        <w:footnoteReference w:id="59"/>
      </w:r>
      <w:r w:rsidRPr="00412DDB">
        <w:rPr>
          <w:b/>
        </w:rPr>
        <w:t>:</w:t>
      </w:r>
    </w:p>
    <w:p w:rsidR="00B37CA9" w:rsidRPr="00412DDB" w:rsidRDefault="00B37CA9" w:rsidP="00D005CF">
      <w:pPr>
        <w:pStyle w:val="em-4"/>
      </w:pPr>
    </w:p>
    <w:p w:rsidR="00B37CA9" w:rsidRPr="00412DDB" w:rsidRDefault="00B37CA9" w:rsidP="00D005CF">
      <w:pPr>
        <w:pStyle w:val="em-4"/>
      </w:pPr>
      <w:r w:rsidRPr="00412DDB">
        <w:t>Для физических лиц, владеющих не менее чем 5 процентами уставного капитала или не менее чем 5 процентами обыкновенных акций кредитной организации – эмитента указывается:</w:t>
      </w:r>
    </w:p>
    <w:p w:rsidR="00D005CF" w:rsidRPr="00412DDB" w:rsidRDefault="00D005CF" w:rsidP="00D005CF">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3600"/>
        <w:gridCol w:w="3186"/>
      </w:tblGrid>
      <w:tr w:rsidR="00D005CF" w:rsidRPr="00412DDB" w:rsidTr="00847E23">
        <w:tc>
          <w:tcPr>
            <w:tcW w:w="3060" w:type="dxa"/>
          </w:tcPr>
          <w:p w:rsidR="00D005CF" w:rsidRPr="00412DDB" w:rsidRDefault="00EF0724" w:rsidP="00F237F6">
            <w:pPr>
              <w:pStyle w:val="em-4"/>
              <w:ind w:firstLine="0"/>
            </w:pPr>
            <w:r w:rsidRPr="00412DDB">
              <w:t>Фамилия, имя, отчество:</w:t>
            </w:r>
          </w:p>
        </w:tc>
        <w:tc>
          <w:tcPr>
            <w:tcW w:w="6786" w:type="dxa"/>
            <w:gridSpan w:val="2"/>
          </w:tcPr>
          <w:p w:rsidR="00D005CF" w:rsidRPr="00412DDB" w:rsidRDefault="00B140EC" w:rsidP="00F237F6">
            <w:pPr>
              <w:pStyle w:val="em-4"/>
              <w:ind w:firstLine="0"/>
            </w:pPr>
            <w:r>
              <w:t>–</w:t>
            </w:r>
          </w:p>
        </w:tc>
      </w:tr>
      <w:tr w:rsidR="00D005CF" w:rsidRPr="00412DDB" w:rsidTr="00847E23">
        <w:tc>
          <w:tcPr>
            <w:tcW w:w="6660" w:type="dxa"/>
            <w:gridSpan w:val="2"/>
          </w:tcPr>
          <w:p w:rsidR="00D005CF" w:rsidRPr="00412DDB" w:rsidRDefault="00EF0724" w:rsidP="00F237F6">
            <w:pPr>
              <w:pStyle w:val="em-4"/>
              <w:ind w:firstLine="0"/>
            </w:pPr>
            <w:r w:rsidRPr="00412DDB">
              <w:t xml:space="preserve">Размер доли участника (акционера) кредитной организации </w:t>
            </w:r>
            <w:r w:rsidR="00B140EC">
              <w:t>–</w:t>
            </w:r>
            <w:r w:rsidRPr="00412DDB">
              <w:t xml:space="preserve"> эм</w:t>
            </w:r>
            <w:r w:rsidRPr="00412DDB">
              <w:t>и</w:t>
            </w:r>
            <w:r w:rsidRPr="00412DDB">
              <w:t>тента в уставном капитале кредитной организации – эмитента:</w:t>
            </w:r>
          </w:p>
        </w:tc>
        <w:tc>
          <w:tcPr>
            <w:tcW w:w="3186" w:type="dxa"/>
            <w:vAlign w:val="center"/>
          </w:tcPr>
          <w:p w:rsidR="00D005CF" w:rsidRPr="00412DDB" w:rsidRDefault="00B140EC" w:rsidP="00F237F6">
            <w:pPr>
              <w:pStyle w:val="em-4"/>
              <w:ind w:firstLine="0"/>
              <w:jc w:val="center"/>
            </w:pPr>
            <w:r>
              <w:t>–</w:t>
            </w:r>
          </w:p>
        </w:tc>
      </w:tr>
      <w:tr w:rsidR="00D005CF" w:rsidRPr="00412DDB" w:rsidTr="00847E23">
        <w:tc>
          <w:tcPr>
            <w:tcW w:w="6660" w:type="dxa"/>
            <w:gridSpan w:val="2"/>
          </w:tcPr>
          <w:p w:rsidR="00D005CF" w:rsidRPr="00412DDB" w:rsidRDefault="00EF0724" w:rsidP="00F237F6">
            <w:pPr>
              <w:pStyle w:val="em-4"/>
              <w:ind w:firstLine="0"/>
            </w:pPr>
            <w:r w:rsidRPr="00412DDB">
              <w:t>Доли принадлежащих обыкновенных акций кредитной организации – эмитента</w:t>
            </w:r>
            <w:r w:rsidRPr="00412DDB">
              <w:rPr>
                <w:rStyle w:val="af0"/>
                <w:vanish/>
              </w:rPr>
              <w:footnoteReference w:id="60"/>
            </w:r>
            <w:r w:rsidRPr="00412DDB">
              <w:t>:</w:t>
            </w:r>
          </w:p>
        </w:tc>
        <w:tc>
          <w:tcPr>
            <w:tcW w:w="3186" w:type="dxa"/>
            <w:vAlign w:val="center"/>
          </w:tcPr>
          <w:p w:rsidR="00D005CF" w:rsidRPr="00412DDB" w:rsidRDefault="00B140EC" w:rsidP="00F237F6">
            <w:pPr>
              <w:pStyle w:val="em-4"/>
              <w:ind w:firstLine="0"/>
              <w:jc w:val="center"/>
            </w:pPr>
            <w:r>
              <w:t>–</w:t>
            </w:r>
          </w:p>
        </w:tc>
      </w:tr>
    </w:tbl>
    <w:p w:rsidR="00D005CF" w:rsidRPr="00412DDB" w:rsidRDefault="00D005CF" w:rsidP="00D005CF">
      <w:pPr>
        <w:pStyle w:val="em-4"/>
      </w:pPr>
    </w:p>
    <w:p w:rsidR="00B37CA9" w:rsidRDefault="00B37CA9" w:rsidP="00EF0724">
      <w:pPr>
        <w:pStyle w:val="em-4"/>
      </w:pPr>
      <w:r w:rsidRPr="00412DDB">
        <w:t>В отношении коммерческих организаций, владеющих не менее чем 5 процентами уставного капитала или не менее чем 5 процентами обыкновенных акций кредитной организации – эмитента указывается:</w:t>
      </w:r>
    </w:p>
    <w:p w:rsidR="00847E23" w:rsidRPr="00412DDB" w:rsidRDefault="00847E23" w:rsidP="00EF0724">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3600"/>
        <w:gridCol w:w="2646"/>
      </w:tblGrid>
      <w:tr w:rsidR="00EF0724" w:rsidRPr="00412DDB" w:rsidTr="00847E23">
        <w:tc>
          <w:tcPr>
            <w:tcW w:w="3600" w:type="dxa"/>
          </w:tcPr>
          <w:p w:rsidR="00EF0724" w:rsidRPr="00412DDB" w:rsidRDefault="00EF0724" w:rsidP="00F237F6">
            <w:pPr>
              <w:pStyle w:val="em-4"/>
              <w:ind w:firstLine="0"/>
            </w:pPr>
            <w:r w:rsidRPr="00412DDB">
              <w:t>Полное фирменное наименование:</w:t>
            </w:r>
          </w:p>
        </w:tc>
        <w:tc>
          <w:tcPr>
            <w:tcW w:w="6246" w:type="dxa"/>
            <w:gridSpan w:val="2"/>
            <w:vAlign w:val="center"/>
          </w:tcPr>
          <w:p w:rsidR="00EF0724" w:rsidRPr="00412DDB" w:rsidRDefault="00B87D05" w:rsidP="00DD7C05">
            <w:pPr>
              <w:pStyle w:val="em-4"/>
              <w:ind w:firstLine="0"/>
              <w:jc w:val="center"/>
            </w:pPr>
            <w:r w:rsidRPr="00412DDB">
              <w:rPr>
                <w:b/>
                <w:bCs/>
              </w:rPr>
              <w:t xml:space="preserve">1. </w:t>
            </w:r>
            <w:r w:rsidR="00DD7C05">
              <w:rPr>
                <w:b/>
                <w:bCs/>
              </w:rPr>
              <w:t>Публичное</w:t>
            </w:r>
            <w:r w:rsidRPr="00412DDB">
              <w:rPr>
                <w:b/>
                <w:bCs/>
              </w:rPr>
              <w:t xml:space="preserve"> акционерное общество "Акционерная фина</w:t>
            </w:r>
            <w:r w:rsidRPr="00412DDB">
              <w:rPr>
                <w:b/>
                <w:bCs/>
              </w:rPr>
              <w:t>н</w:t>
            </w:r>
            <w:r w:rsidRPr="00412DDB">
              <w:rPr>
                <w:b/>
                <w:bCs/>
              </w:rPr>
              <w:t>совая корпорация "Система"</w:t>
            </w:r>
            <w:r w:rsidRPr="00412DDB">
              <w:t> </w:t>
            </w:r>
          </w:p>
        </w:tc>
      </w:tr>
      <w:tr w:rsidR="00B87D05" w:rsidRPr="00412DDB" w:rsidTr="00847E23">
        <w:tc>
          <w:tcPr>
            <w:tcW w:w="3600" w:type="dxa"/>
          </w:tcPr>
          <w:p w:rsidR="00B87D05" w:rsidRPr="00412DDB" w:rsidRDefault="00B87D05" w:rsidP="00F237F6">
            <w:pPr>
              <w:pStyle w:val="em-4"/>
              <w:ind w:firstLine="0"/>
              <w:jc w:val="left"/>
            </w:pPr>
            <w:r w:rsidRPr="00412DDB">
              <w:t>Сокращенное фирменное наимен</w:t>
            </w:r>
            <w:r w:rsidRPr="00412DDB">
              <w:t>о</w:t>
            </w:r>
            <w:r w:rsidRPr="00412DDB">
              <w:t>вание:</w:t>
            </w:r>
          </w:p>
        </w:tc>
        <w:tc>
          <w:tcPr>
            <w:tcW w:w="6246" w:type="dxa"/>
            <w:gridSpan w:val="2"/>
            <w:vAlign w:val="center"/>
          </w:tcPr>
          <w:p w:rsidR="00B87D05" w:rsidRPr="00412DDB" w:rsidRDefault="00DD7C05" w:rsidP="00B87D05">
            <w:pPr>
              <w:jc w:val="center"/>
              <w:rPr>
                <w:sz w:val="20"/>
                <w:szCs w:val="20"/>
              </w:rPr>
            </w:pPr>
            <w:r>
              <w:rPr>
                <w:sz w:val="20"/>
                <w:szCs w:val="20"/>
              </w:rPr>
              <w:t>П</w:t>
            </w:r>
            <w:r w:rsidR="00B87D05" w:rsidRPr="00412DDB">
              <w:rPr>
                <w:sz w:val="20"/>
                <w:szCs w:val="20"/>
              </w:rPr>
              <w:t>АО АФК "Система"</w:t>
            </w:r>
          </w:p>
          <w:p w:rsidR="00B87D05" w:rsidRPr="00412DDB" w:rsidRDefault="00B87D05" w:rsidP="00B87D05">
            <w:pPr>
              <w:jc w:val="center"/>
              <w:rPr>
                <w:sz w:val="20"/>
                <w:szCs w:val="20"/>
              </w:rPr>
            </w:pPr>
          </w:p>
        </w:tc>
      </w:tr>
      <w:tr w:rsidR="00B87D05" w:rsidRPr="00412DDB" w:rsidTr="00847E23">
        <w:tc>
          <w:tcPr>
            <w:tcW w:w="3600" w:type="dxa"/>
          </w:tcPr>
          <w:p w:rsidR="00B87D05" w:rsidRPr="00412DDB" w:rsidRDefault="00B87D05" w:rsidP="00F237F6">
            <w:pPr>
              <w:pStyle w:val="em-4"/>
              <w:ind w:firstLine="0"/>
            </w:pPr>
            <w:r w:rsidRPr="00412DDB">
              <w:t>Место нахождения:</w:t>
            </w:r>
          </w:p>
        </w:tc>
        <w:tc>
          <w:tcPr>
            <w:tcW w:w="6246" w:type="dxa"/>
            <w:gridSpan w:val="2"/>
            <w:vAlign w:val="center"/>
          </w:tcPr>
          <w:p w:rsidR="00B87D05" w:rsidRPr="00412DDB" w:rsidRDefault="00B87D05" w:rsidP="00B87D05">
            <w:pPr>
              <w:jc w:val="center"/>
              <w:rPr>
                <w:sz w:val="20"/>
                <w:szCs w:val="20"/>
              </w:rPr>
            </w:pPr>
            <w:r w:rsidRPr="00412DDB">
              <w:rPr>
                <w:sz w:val="20"/>
                <w:szCs w:val="20"/>
              </w:rPr>
              <w:t>125009, г. Москва, ул. Моховая, д.13 стр.1</w:t>
            </w:r>
          </w:p>
        </w:tc>
      </w:tr>
      <w:tr w:rsidR="00B87D05" w:rsidRPr="00412DDB" w:rsidTr="00847E23">
        <w:tc>
          <w:tcPr>
            <w:tcW w:w="3600" w:type="dxa"/>
          </w:tcPr>
          <w:p w:rsidR="00B87D05" w:rsidRPr="00412DDB" w:rsidRDefault="00B87D05" w:rsidP="00F237F6">
            <w:pPr>
              <w:pStyle w:val="em-4"/>
              <w:ind w:firstLine="0"/>
            </w:pPr>
            <w:r w:rsidRPr="00412DDB">
              <w:t>ИНН (если применимо):</w:t>
            </w:r>
          </w:p>
        </w:tc>
        <w:tc>
          <w:tcPr>
            <w:tcW w:w="6246" w:type="dxa"/>
            <w:gridSpan w:val="2"/>
            <w:vAlign w:val="center"/>
          </w:tcPr>
          <w:p w:rsidR="00B87D05" w:rsidRPr="00412DDB" w:rsidRDefault="00B87D05" w:rsidP="00B87D05">
            <w:pPr>
              <w:jc w:val="center"/>
              <w:rPr>
                <w:sz w:val="20"/>
                <w:szCs w:val="20"/>
              </w:rPr>
            </w:pPr>
            <w:r w:rsidRPr="00412DDB">
              <w:rPr>
                <w:sz w:val="20"/>
                <w:szCs w:val="20"/>
              </w:rPr>
              <w:t>7703104630 </w:t>
            </w:r>
          </w:p>
        </w:tc>
      </w:tr>
      <w:tr w:rsidR="00EF0724" w:rsidRPr="00412DDB" w:rsidTr="00847E23">
        <w:tc>
          <w:tcPr>
            <w:tcW w:w="3600" w:type="dxa"/>
          </w:tcPr>
          <w:p w:rsidR="00EF0724" w:rsidRPr="00412DDB" w:rsidRDefault="00EF0724" w:rsidP="00F237F6">
            <w:pPr>
              <w:pStyle w:val="em-4"/>
              <w:ind w:firstLine="0"/>
            </w:pPr>
            <w:r w:rsidRPr="00412DDB">
              <w:t>ОГРН (если применимо):</w:t>
            </w:r>
          </w:p>
        </w:tc>
        <w:tc>
          <w:tcPr>
            <w:tcW w:w="6246" w:type="dxa"/>
            <w:gridSpan w:val="2"/>
            <w:vAlign w:val="center"/>
          </w:tcPr>
          <w:p w:rsidR="00EF0724" w:rsidRPr="00412DDB" w:rsidRDefault="00C873AC" w:rsidP="00F237F6">
            <w:pPr>
              <w:pStyle w:val="em-4"/>
              <w:ind w:firstLine="0"/>
              <w:jc w:val="center"/>
            </w:pPr>
            <w:r w:rsidRPr="00412DDB">
              <w:rPr>
                <w:bCs/>
              </w:rPr>
              <w:t>1027700003891</w:t>
            </w:r>
          </w:p>
        </w:tc>
      </w:tr>
      <w:tr w:rsidR="006F385B" w:rsidRPr="00412DDB" w:rsidTr="00847E23">
        <w:tc>
          <w:tcPr>
            <w:tcW w:w="7200" w:type="dxa"/>
            <w:gridSpan w:val="2"/>
          </w:tcPr>
          <w:p w:rsidR="006F385B" w:rsidRPr="00412DDB" w:rsidRDefault="006F385B" w:rsidP="00F237F6">
            <w:pPr>
              <w:pStyle w:val="em-4"/>
              <w:ind w:firstLine="0"/>
            </w:pPr>
            <w:r w:rsidRPr="00412DDB">
              <w:t xml:space="preserve">Размер доли участника (акционера) кредитной организации </w:t>
            </w:r>
            <w:r w:rsidR="00B140EC">
              <w:t>–</w:t>
            </w:r>
            <w:r w:rsidRPr="00412DDB">
              <w:t xml:space="preserve"> эмитента в уставном капитале кредитной организации – эмитента:</w:t>
            </w:r>
          </w:p>
        </w:tc>
        <w:tc>
          <w:tcPr>
            <w:tcW w:w="2646" w:type="dxa"/>
            <w:vAlign w:val="center"/>
          </w:tcPr>
          <w:p w:rsidR="006F385B" w:rsidRPr="00412DDB" w:rsidRDefault="00993195" w:rsidP="00631CAB">
            <w:pPr>
              <w:jc w:val="center"/>
              <w:rPr>
                <w:sz w:val="20"/>
                <w:szCs w:val="20"/>
              </w:rPr>
            </w:pPr>
            <w:r>
              <w:rPr>
                <w:sz w:val="22"/>
                <w:szCs w:val="22"/>
              </w:rPr>
              <w:t>7</w:t>
            </w:r>
            <w:r w:rsidR="00631CAB">
              <w:rPr>
                <w:sz w:val="22"/>
                <w:szCs w:val="22"/>
              </w:rPr>
              <w:t>1</w:t>
            </w:r>
            <w:r>
              <w:rPr>
                <w:sz w:val="22"/>
                <w:szCs w:val="22"/>
              </w:rPr>
              <w:t>,</w:t>
            </w:r>
            <w:r w:rsidR="00631CAB">
              <w:rPr>
                <w:sz w:val="22"/>
                <w:szCs w:val="22"/>
              </w:rPr>
              <w:t>87</w:t>
            </w:r>
            <w:r w:rsidR="006F385B" w:rsidRPr="00412DDB">
              <w:rPr>
                <w:sz w:val="22"/>
                <w:szCs w:val="22"/>
              </w:rPr>
              <w:t>%</w:t>
            </w:r>
          </w:p>
        </w:tc>
      </w:tr>
      <w:tr w:rsidR="006F385B" w:rsidRPr="00412DDB" w:rsidTr="00847E23">
        <w:tc>
          <w:tcPr>
            <w:tcW w:w="7200" w:type="dxa"/>
            <w:gridSpan w:val="2"/>
          </w:tcPr>
          <w:p w:rsidR="006F385B" w:rsidRPr="00412DDB" w:rsidRDefault="006F385B" w:rsidP="00F237F6">
            <w:pPr>
              <w:pStyle w:val="em-4"/>
              <w:ind w:firstLine="0"/>
            </w:pPr>
            <w:r w:rsidRPr="00412DDB">
              <w:t>Доли принадлежащих обыкновенных акций кредитной организации – эмитента</w:t>
            </w:r>
            <w:r w:rsidRPr="00412DDB">
              <w:rPr>
                <w:rStyle w:val="af0"/>
                <w:vanish/>
              </w:rPr>
              <w:footnoteReference w:id="61"/>
            </w:r>
            <w:r w:rsidRPr="00412DDB">
              <w:t>:</w:t>
            </w:r>
          </w:p>
        </w:tc>
        <w:tc>
          <w:tcPr>
            <w:tcW w:w="2646" w:type="dxa"/>
            <w:vAlign w:val="center"/>
          </w:tcPr>
          <w:p w:rsidR="006F385B" w:rsidRPr="00412DDB" w:rsidRDefault="00993195" w:rsidP="00631CAB">
            <w:pPr>
              <w:jc w:val="center"/>
              <w:rPr>
                <w:sz w:val="20"/>
                <w:szCs w:val="20"/>
              </w:rPr>
            </w:pPr>
            <w:r>
              <w:rPr>
                <w:sz w:val="22"/>
                <w:szCs w:val="22"/>
              </w:rPr>
              <w:t>7</w:t>
            </w:r>
            <w:r w:rsidR="00631CAB">
              <w:rPr>
                <w:sz w:val="22"/>
                <w:szCs w:val="22"/>
              </w:rPr>
              <w:t>1</w:t>
            </w:r>
            <w:r>
              <w:rPr>
                <w:sz w:val="22"/>
                <w:szCs w:val="22"/>
              </w:rPr>
              <w:t>,</w:t>
            </w:r>
            <w:r w:rsidR="00631CAB">
              <w:rPr>
                <w:sz w:val="22"/>
                <w:szCs w:val="22"/>
              </w:rPr>
              <w:t>87</w:t>
            </w:r>
            <w:r w:rsidR="006F385B" w:rsidRPr="00412DDB">
              <w:rPr>
                <w:sz w:val="22"/>
                <w:szCs w:val="22"/>
              </w:rPr>
              <w:t>%</w:t>
            </w:r>
          </w:p>
        </w:tc>
      </w:tr>
    </w:tbl>
    <w:p w:rsidR="00EF0724" w:rsidRPr="00412DDB" w:rsidRDefault="00EF0724" w:rsidP="00EF0724">
      <w:pPr>
        <w:pStyle w:val="em-4"/>
      </w:pPr>
    </w:p>
    <w:p w:rsidR="00B37CA9" w:rsidRPr="00412DDB" w:rsidRDefault="00B37CA9" w:rsidP="00EF0724">
      <w:pPr>
        <w:pStyle w:val="em-4"/>
      </w:pPr>
      <w:r w:rsidRPr="00412DDB">
        <w:t>В отношении некоммерческих организаций, владеющих не менее чем 5 процентами уставного кап</w:t>
      </w:r>
      <w:r w:rsidRPr="00412DDB">
        <w:t>и</w:t>
      </w:r>
      <w:r w:rsidRPr="00412DDB">
        <w:t>тала или не менее чем 5 процентами обыкновенных акций кредитной организации – эмитента,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4860"/>
        <w:gridCol w:w="2286"/>
      </w:tblGrid>
      <w:tr w:rsidR="00EF0724" w:rsidRPr="00412DDB" w:rsidTr="00847E23">
        <w:tc>
          <w:tcPr>
            <w:tcW w:w="2700" w:type="dxa"/>
          </w:tcPr>
          <w:p w:rsidR="00EF0724" w:rsidRPr="00412DDB" w:rsidRDefault="00EF0724" w:rsidP="00F237F6">
            <w:pPr>
              <w:pStyle w:val="em-4"/>
              <w:ind w:firstLine="0"/>
            </w:pPr>
            <w:r w:rsidRPr="00412DDB">
              <w:t>Наименование:</w:t>
            </w:r>
          </w:p>
        </w:tc>
        <w:tc>
          <w:tcPr>
            <w:tcW w:w="7146" w:type="dxa"/>
            <w:gridSpan w:val="2"/>
          </w:tcPr>
          <w:p w:rsidR="00EF0724" w:rsidRPr="00412DDB" w:rsidRDefault="00B140EC" w:rsidP="00F237F6">
            <w:pPr>
              <w:pStyle w:val="em-4"/>
              <w:ind w:firstLine="0"/>
            </w:pPr>
            <w:r>
              <w:t>–</w:t>
            </w:r>
          </w:p>
        </w:tc>
      </w:tr>
      <w:tr w:rsidR="00EF0724" w:rsidRPr="00412DDB" w:rsidTr="00847E23">
        <w:tc>
          <w:tcPr>
            <w:tcW w:w="2700" w:type="dxa"/>
          </w:tcPr>
          <w:p w:rsidR="00EF0724" w:rsidRPr="00412DDB" w:rsidRDefault="00EF0724" w:rsidP="00F237F6">
            <w:pPr>
              <w:pStyle w:val="em-4"/>
              <w:ind w:firstLine="0"/>
            </w:pPr>
            <w:r w:rsidRPr="00412DDB">
              <w:t>Место нахождения:</w:t>
            </w:r>
          </w:p>
        </w:tc>
        <w:tc>
          <w:tcPr>
            <w:tcW w:w="7146" w:type="dxa"/>
            <w:gridSpan w:val="2"/>
          </w:tcPr>
          <w:p w:rsidR="00EF0724" w:rsidRPr="00412DDB" w:rsidRDefault="00B140EC" w:rsidP="00F237F6">
            <w:pPr>
              <w:pStyle w:val="em-4"/>
              <w:ind w:firstLine="0"/>
            </w:pPr>
            <w:r>
              <w:t>–</w:t>
            </w:r>
          </w:p>
        </w:tc>
      </w:tr>
      <w:tr w:rsidR="00EF0724" w:rsidRPr="00412DDB" w:rsidTr="00847E23">
        <w:tc>
          <w:tcPr>
            <w:tcW w:w="2700" w:type="dxa"/>
          </w:tcPr>
          <w:p w:rsidR="00EF0724" w:rsidRPr="00412DDB" w:rsidRDefault="00EF0724" w:rsidP="00F237F6">
            <w:pPr>
              <w:pStyle w:val="em-4"/>
              <w:ind w:firstLine="0"/>
            </w:pPr>
            <w:r w:rsidRPr="00412DDB">
              <w:t>ИНН (если применимо):</w:t>
            </w:r>
          </w:p>
        </w:tc>
        <w:tc>
          <w:tcPr>
            <w:tcW w:w="7146" w:type="dxa"/>
            <w:gridSpan w:val="2"/>
          </w:tcPr>
          <w:p w:rsidR="00EF0724" w:rsidRPr="00412DDB" w:rsidRDefault="00B140EC" w:rsidP="00F237F6">
            <w:pPr>
              <w:pStyle w:val="em-4"/>
              <w:ind w:firstLine="0"/>
            </w:pPr>
            <w:r>
              <w:t>–</w:t>
            </w:r>
          </w:p>
        </w:tc>
      </w:tr>
      <w:tr w:rsidR="00EF0724" w:rsidRPr="00412DDB" w:rsidTr="00847E23">
        <w:tc>
          <w:tcPr>
            <w:tcW w:w="2700" w:type="dxa"/>
          </w:tcPr>
          <w:p w:rsidR="00EF0724" w:rsidRPr="00412DDB" w:rsidRDefault="00EF0724" w:rsidP="00F237F6">
            <w:pPr>
              <w:pStyle w:val="em-4"/>
              <w:ind w:firstLine="0"/>
            </w:pPr>
            <w:r w:rsidRPr="00412DDB">
              <w:t>ОГРН (если применимо):</w:t>
            </w:r>
          </w:p>
        </w:tc>
        <w:tc>
          <w:tcPr>
            <w:tcW w:w="7146" w:type="dxa"/>
            <w:gridSpan w:val="2"/>
          </w:tcPr>
          <w:p w:rsidR="00EF0724" w:rsidRPr="00412DDB" w:rsidRDefault="00B140EC" w:rsidP="00F237F6">
            <w:pPr>
              <w:pStyle w:val="em-4"/>
              <w:ind w:firstLine="0"/>
            </w:pPr>
            <w:r>
              <w:t>–</w:t>
            </w:r>
          </w:p>
        </w:tc>
      </w:tr>
      <w:tr w:rsidR="00EF0724" w:rsidRPr="00412DDB" w:rsidTr="00847E23">
        <w:tc>
          <w:tcPr>
            <w:tcW w:w="7560" w:type="dxa"/>
            <w:gridSpan w:val="2"/>
          </w:tcPr>
          <w:p w:rsidR="00EF0724" w:rsidRPr="00412DDB" w:rsidRDefault="00EF0724" w:rsidP="00F237F6">
            <w:pPr>
              <w:pStyle w:val="em-4"/>
              <w:ind w:firstLine="0"/>
            </w:pPr>
            <w:r w:rsidRPr="00412DDB">
              <w:t xml:space="preserve">Размер доли участника (акционера) кредитной организации </w:t>
            </w:r>
            <w:r w:rsidR="00B140EC">
              <w:t>–</w:t>
            </w:r>
            <w:r w:rsidRPr="00412DDB">
              <w:t xml:space="preserve"> эмитента в уставном капитале кредитной организации – эмитента:</w:t>
            </w:r>
          </w:p>
        </w:tc>
        <w:tc>
          <w:tcPr>
            <w:tcW w:w="2286" w:type="dxa"/>
          </w:tcPr>
          <w:p w:rsidR="00EF0724" w:rsidRPr="00412DDB" w:rsidRDefault="00B140EC" w:rsidP="00F237F6">
            <w:pPr>
              <w:pStyle w:val="em-4"/>
              <w:ind w:firstLine="0"/>
            </w:pPr>
            <w:r>
              <w:t>–</w:t>
            </w:r>
          </w:p>
        </w:tc>
      </w:tr>
      <w:tr w:rsidR="00EF0724" w:rsidRPr="00412DDB" w:rsidTr="00847E23">
        <w:tc>
          <w:tcPr>
            <w:tcW w:w="7560" w:type="dxa"/>
            <w:gridSpan w:val="2"/>
          </w:tcPr>
          <w:p w:rsidR="00EF0724" w:rsidRPr="00412DDB" w:rsidRDefault="00EF0724" w:rsidP="00F237F6">
            <w:pPr>
              <w:pStyle w:val="em-4"/>
              <w:ind w:firstLine="0"/>
            </w:pPr>
            <w:r w:rsidRPr="00412DDB">
              <w:t>Доли принадлежащих обыкновенных акций кредитной организации – эм</w:t>
            </w:r>
            <w:r w:rsidRPr="00412DDB">
              <w:t>и</w:t>
            </w:r>
            <w:r w:rsidRPr="00412DDB">
              <w:t>тента</w:t>
            </w:r>
            <w:r w:rsidRPr="00412DDB">
              <w:rPr>
                <w:rStyle w:val="af0"/>
                <w:vanish/>
              </w:rPr>
              <w:footnoteReference w:id="62"/>
            </w:r>
            <w:r w:rsidRPr="00412DDB">
              <w:t>:</w:t>
            </w:r>
          </w:p>
        </w:tc>
        <w:tc>
          <w:tcPr>
            <w:tcW w:w="2286" w:type="dxa"/>
          </w:tcPr>
          <w:p w:rsidR="00EF0724" w:rsidRPr="00412DDB" w:rsidRDefault="00B140EC" w:rsidP="00F237F6">
            <w:pPr>
              <w:pStyle w:val="em-4"/>
              <w:ind w:firstLine="0"/>
            </w:pPr>
            <w:r>
              <w:t>–</w:t>
            </w:r>
          </w:p>
        </w:tc>
      </w:tr>
    </w:tbl>
    <w:p w:rsidR="00EF0724" w:rsidRPr="00412DDB" w:rsidRDefault="00EF0724" w:rsidP="00EF0724">
      <w:pPr>
        <w:pStyle w:val="em-4"/>
      </w:pPr>
    </w:p>
    <w:p w:rsidR="00B37CA9" w:rsidRPr="00412DDB" w:rsidRDefault="00B37CA9" w:rsidP="00671EC5">
      <w:pPr>
        <w:pStyle w:val="em-4"/>
        <w:rPr>
          <w:b/>
        </w:rPr>
      </w:pPr>
      <w:proofErr w:type="gramStart"/>
      <w:r w:rsidRPr="00412DDB">
        <w:rPr>
          <w:b/>
        </w:rPr>
        <w:t>Сведения о лицах, контролирующих участника (акционера) кредитной организации – эмите</w:t>
      </w:r>
      <w:r w:rsidRPr="00412DDB">
        <w:rPr>
          <w:b/>
        </w:rPr>
        <w:t>н</w:t>
      </w:r>
      <w:r w:rsidRPr="00412DDB">
        <w:rPr>
          <w:b/>
        </w:rPr>
        <w:t>та, владеющего  не менее чем 5 процентами уставного капитала или не менее чем 5 процентами обыкновенных акций кредитной организации – эмитента, а в случае отсутствия таких лиц – о его участниках (акционерах), владеющих не менее чем 20 процентами уставного (складочного) капитала (паевого фонда) или не менее чем 20 процентами его обыкновенных акций</w:t>
      </w:r>
      <w:r w:rsidRPr="00412DDB">
        <w:rPr>
          <w:rStyle w:val="af0"/>
          <w:b/>
          <w:vanish/>
        </w:rPr>
        <w:footnoteReference w:id="63"/>
      </w:r>
      <w:r w:rsidRPr="00412DDB">
        <w:rPr>
          <w:b/>
        </w:rPr>
        <w:t>:</w:t>
      </w:r>
      <w:proofErr w:type="gramEnd"/>
    </w:p>
    <w:p w:rsidR="00B37CA9" w:rsidRPr="00412DDB" w:rsidRDefault="00B37CA9" w:rsidP="00671EC5">
      <w:pPr>
        <w:pStyle w:val="em-4"/>
        <w:rPr>
          <w:shd w:val="clear" w:color="auto" w:fill="FFFF00"/>
        </w:rPr>
      </w:pPr>
    </w:p>
    <w:p w:rsidR="00B37CA9" w:rsidRPr="00412DDB" w:rsidRDefault="00B37CA9" w:rsidP="00671EC5">
      <w:pPr>
        <w:pStyle w:val="em-4"/>
      </w:pPr>
      <w:r w:rsidRPr="00412DDB">
        <w:t>в отношении физического лица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671EC5" w:rsidRPr="00412DDB" w:rsidTr="00847E23">
        <w:tc>
          <w:tcPr>
            <w:tcW w:w="2700" w:type="dxa"/>
          </w:tcPr>
          <w:p w:rsidR="00671EC5" w:rsidRPr="00412DDB" w:rsidRDefault="00671EC5" w:rsidP="00F237F6">
            <w:pPr>
              <w:pStyle w:val="em-4"/>
              <w:ind w:firstLine="0"/>
            </w:pPr>
            <w:r w:rsidRPr="00412DDB">
              <w:t>фамилия, имя, отчество:</w:t>
            </w:r>
          </w:p>
        </w:tc>
        <w:tc>
          <w:tcPr>
            <w:tcW w:w="7146" w:type="dxa"/>
          </w:tcPr>
          <w:p w:rsidR="00671EC5" w:rsidRPr="00412DDB" w:rsidRDefault="00BF56F1" w:rsidP="00F237F6">
            <w:pPr>
              <w:pStyle w:val="em-4"/>
              <w:ind w:firstLine="0"/>
            </w:pPr>
            <w:r w:rsidRPr="00412DDB">
              <w:rPr>
                <w:sz w:val="20"/>
                <w:szCs w:val="20"/>
              </w:rPr>
              <w:t>Евтушенков Владимир Петрович</w:t>
            </w:r>
          </w:p>
        </w:tc>
      </w:tr>
    </w:tbl>
    <w:p w:rsidR="00671EC5" w:rsidRPr="00412DDB" w:rsidRDefault="00671EC5" w:rsidP="00671EC5">
      <w:pPr>
        <w:pStyle w:val="em-4"/>
      </w:pPr>
    </w:p>
    <w:p w:rsidR="00B37CA9" w:rsidRPr="00412DDB" w:rsidRDefault="00B37CA9" w:rsidP="001F7DCD">
      <w:pPr>
        <w:pStyle w:val="em-4"/>
      </w:pPr>
      <w:r w:rsidRPr="00412DDB">
        <w:t>в отношении коммер</w:t>
      </w:r>
      <w:r w:rsidR="001F7DCD" w:rsidRPr="00412DDB">
        <w:t>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5706"/>
      </w:tblGrid>
      <w:tr w:rsidR="001F7DCD" w:rsidRPr="00412DDB" w:rsidTr="00847E23">
        <w:tc>
          <w:tcPr>
            <w:tcW w:w="4140" w:type="dxa"/>
          </w:tcPr>
          <w:p w:rsidR="001F7DCD" w:rsidRPr="00412DDB" w:rsidRDefault="001F7DCD" w:rsidP="00F237F6">
            <w:pPr>
              <w:pStyle w:val="em-4"/>
              <w:ind w:firstLine="0"/>
            </w:pPr>
            <w:r w:rsidRPr="00412DDB">
              <w:t>полное фирменное наименование:</w:t>
            </w:r>
          </w:p>
        </w:tc>
        <w:tc>
          <w:tcPr>
            <w:tcW w:w="5706" w:type="dxa"/>
          </w:tcPr>
          <w:p w:rsidR="001F7DCD" w:rsidRPr="00412DDB" w:rsidRDefault="00B140EC" w:rsidP="00F237F6">
            <w:pPr>
              <w:pStyle w:val="em-4"/>
              <w:ind w:firstLine="0"/>
            </w:pPr>
            <w:r>
              <w:t>–</w:t>
            </w:r>
          </w:p>
        </w:tc>
      </w:tr>
      <w:tr w:rsidR="001F7DCD" w:rsidRPr="00412DDB" w:rsidTr="00847E23">
        <w:tc>
          <w:tcPr>
            <w:tcW w:w="4140" w:type="dxa"/>
          </w:tcPr>
          <w:p w:rsidR="001F7DCD" w:rsidRPr="00412DDB" w:rsidRDefault="001F7DCD" w:rsidP="00F237F6">
            <w:pPr>
              <w:pStyle w:val="em-4"/>
              <w:ind w:firstLine="0"/>
            </w:pPr>
            <w:r w:rsidRPr="00412DDB">
              <w:t>сокращенное фирменное наименование:</w:t>
            </w:r>
          </w:p>
        </w:tc>
        <w:tc>
          <w:tcPr>
            <w:tcW w:w="5706" w:type="dxa"/>
          </w:tcPr>
          <w:p w:rsidR="001F7DCD" w:rsidRPr="00412DDB" w:rsidRDefault="00B140EC" w:rsidP="00F237F6">
            <w:pPr>
              <w:pStyle w:val="em-4"/>
              <w:ind w:firstLine="0"/>
            </w:pPr>
            <w:r>
              <w:t>–</w:t>
            </w:r>
          </w:p>
        </w:tc>
      </w:tr>
      <w:tr w:rsidR="001F7DCD" w:rsidRPr="00412DDB" w:rsidTr="00847E23">
        <w:tc>
          <w:tcPr>
            <w:tcW w:w="4140" w:type="dxa"/>
          </w:tcPr>
          <w:p w:rsidR="001F7DCD" w:rsidRPr="00412DDB" w:rsidRDefault="001F7DCD" w:rsidP="00F237F6">
            <w:pPr>
              <w:pStyle w:val="em-4"/>
              <w:ind w:firstLine="0"/>
            </w:pPr>
            <w:r w:rsidRPr="00412DDB">
              <w:t>место нахождения:</w:t>
            </w:r>
          </w:p>
        </w:tc>
        <w:tc>
          <w:tcPr>
            <w:tcW w:w="5706" w:type="dxa"/>
          </w:tcPr>
          <w:p w:rsidR="001F7DCD" w:rsidRPr="00412DDB" w:rsidRDefault="00B140EC" w:rsidP="00F237F6">
            <w:pPr>
              <w:pStyle w:val="em-4"/>
              <w:ind w:firstLine="0"/>
            </w:pPr>
            <w:r>
              <w:t>–</w:t>
            </w:r>
          </w:p>
        </w:tc>
      </w:tr>
      <w:tr w:rsidR="001F7DCD" w:rsidRPr="00412DDB" w:rsidTr="00847E23">
        <w:tc>
          <w:tcPr>
            <w:tcW w:w="4140" w:type="dxa"/>
          </w:tcPr>
          <w:p w:rsidR="001F7DCD" w:rsidRPr="00412DDB" w:rsidRDefault="001F7DCD" w:rsidP="00F237F6">
            <w:pPr>
              <w:pStyle w:val="em-4"/>
              <w:ind w:firstLine="0"/>
            </w:pPr>
            <w:r w:rsidRPr="00412DDB">
              <w:t>ИНН (если применимо):</w:t>
            </w:r>
          </w:p>
        </w:tc>
        <w:tc>
          <w:tcPr>
            <w:tcW w:w="5706" w:type="dxa"/>
          </w:tcPr>
          <w:p w:rsidR="001F7DCD" w:rsidRPr="00412DDB" w:rsidRDefault="00B140EC" w:rsidP="00F237F6">
            <w:pPr>
              <w:pStyle w:val="em-4"/>
              <w:ind w:firstLine="0"/>
            </w:pPr>
            <w:r>
              <w:t>–</w:t>
            </w:r>
          </w:p>
        </w:tc>
      </w:tr>
      <w:tr w:rsidR="001F7DCD" w:rsidRPr="00412DDB" w:rsidTr="00847E23">
        <w:tc>
          <w:tcPr>
            <w:tcW w:w="4140" w:type="dxa"/>
          </w:tcPr>
          <w:p w:rsidR="001F7DCD" w:rsidRPr="00412DDB" w:rsidRDefault="001F7DCD" w:rsidP="00F237F6">
            <w:pPr>
              <w:pStyle w:val="em-4"/>
              <w:ind w:firstLine="0"/>
            </w:pPr>
            <w:r w:rsidRPr="00412DDB">
              <w:t>ОГРН (если применимо):</w:t>
            </w:r>
          </w:p>
        </w:tc>
        <w:tc>
          <w:tcPr>
            <w:tcW w:w="5706" w:type="dxa"/>
          </w:tcPr>
          <w:p w:rsidR="001F7DCD" w:rsidRPr="00412DDB" w:rsidRDefault="00B140EC" w:rsidP="00F237F6">
            <w:pPr>
              <w:pStyle w:val="em-4"/>
              <w:ind w:firstLine="0"/>
            </w:pPr>
            <w:r>
              <w:t>–</w:t>
            </w:r>
          </w:p>
        </w:tc>
      </w:tr>
    </w:tbl>
    <w:p w:rsidR="001F7DCD" w:rsidRPr="00412DDB" w:rsidRDefault="001F7DCD" w:rsidP="001F7DCD">
      <w:pPr>
        <w:pStyle w:val="em-4"/>
      </w:pPr>
    </w:p>
    <w:p w:rsidR="00B37CA9" w:rsidRPr="00412DDB" w:rsidRDefault="00B37CA9" w:rsidP="001F7DCD">
      <w:pPr>
        <w:pStyle w:val="em-4"/>
      </w:pPr>
      <w:r w:rsidRPr="00412DDB">
        <w:t>в отношении некоммерческих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1F7DCD" w:rsidRPr="00412DDB" w:rsidTr="00847E23">
        <w:tc>
          <w:tcPr>
            <w:tcW w:w="2700" w:type="dxa"/>
          </w:tcPr>
          <w:p w:rsidR="001F7DCD" w:rsidRPr="00412DDB" w:rsidRDefault="001F7DCD" w:rsidP="00F237F6">
            <w:pPr>
              <w:pStyle w:val="em-4"/>
              <w:ind w:firstLine="0"/>
            </w:pPr>
            <w:r w:rsidRPr="00412DDB">
              <w:t>наименование:</w:t>
            </w:r>
          </w:p>
        </w:tc>
        <w:tc>
          <w:tcPr>
            <w:tcW w:w="7146" w:type="dxa"/>
          </w:tcPr>
          <w:p w:rsidR="001F7DCD" w:rsidRPr="00412DDB" w:rsidRDefault="00B140EC" w:rsidP="00F237F6">
            <w:pPr>
              <w:pStyle w:val="em-4"/>
              <w:ind w:firstLine="0"/>
            </w:pPr>
            <w:r>
              <w:t>–</w:t>
            </w:r>
          </w:p>
        </w:tc>
      </w:tr>
      <w:tr w:rsidR="001F7DCD" w:rsidRPr="00412DDB" w:rsidTr="00847E23">
        <w:tc>
          <w:tcPr>
            <w:tcW w:w="2700" w:type="dxa"/>
          </w:tcPr>
          <w:p w:rsidR="001F7DCD" w:rsidRPr="00412DDB" w:rsidRDefault="001F7DCD" w:rsidP="00F237F6">
            <w:pPr>
              <w:pStyle w:val="em-4"/>
              <w:ind w:firstLine="0"/>
            </w:pPr>
            <w:r w:rsidRPr="00412DDB">
              <w:t>место нахождения:</w:t>
            </w:r>
          </w:p>
        </w:tc>
        <w:tc>
          <w:tcPr>
            <w:tcW w:w="7146" w:type="dxa"/>
          </w:tcPr>
          <w:p w:rsidR="001F7DCD" w:rsidRPr="00412DDB" w:rsidRDefault="00B140EC" w:rsidP="00F237F6">
            <w:pPr>
              <w:pStyle w:val="em-4"/>
              <w:ind w:firstLine="0"/>
            </w:pPr>
            <w:r>
              <w:t>–</w:t>
            </w:r>
          </w:p>
        </w:tc>
      </w:tr>
      <w:tr w:rsidR="001F7DCD" w:rsidRPr="00412DDB" w:rsidTr="00847E23">
        <w:tc>
          <w:tcPr>
            <w:tcW w:w="2700" w:type="dxa"/>
          </w:tcPr>
          <w:p w:rsidR="001F7DCD" w:rsidRPr="00412DDB" w:rsidRDefault="001F7DCD" w:rsidP="00F237F6">
            <w:pPr>
              <w:pStyle w:val="em-4"/>
              <w:ind w:firstLine="0"/>
            </w:pPr>
            <w:r w:rsidRPr="00412DDB">
              <w:t>ИНН (если применимо):</w:t>
            </w:r>
          </w:p>
        </w:tc>
        <w:tc>
          <w:tcPr>
            <w:tcW w:w="7146" w:type="dxa"/>
          </w:tcPr>
          <w:p w:rsidR="001F7DCD" w:rsidRPr="00412DDB" w:rsidRDefault="00B140EC" w:rsidP="00F237F6">
            <w:pPr>
              <w:pStyle w:val="em-4"/>
              <w:ind w:firstLine="0"/>
            </w:pPr>
            <w:r>
              <w:t>–</w:t>
            </w:r>
          </w:p>
        </w:tc>
      </w:tr>
      <w:tr w:rsidR="001F7DCD" w:rsidRPr="00412DDB" w:rsidTr="00847E23">
        <w:tc>
          <w:tcPr>
            <w:tcW w:w="2700" w:type="dxa"/>
          </w:tcPr>
          <w:p w:rsidR="001F7DCD" w:rsidRPr="00412DDB" w:rsidRDefault="001F7DCD" w:rsidP="00F237F6">
            <w:pPr>
              <w:pStyle w:val="em-4"/>
              <w:ind w:firstLine="0"/>
            </w:pPr>
            <w:r w:rsidRPr="00412DDB">
              <w:t>ОГРН (если применимо):</w:t>
            </w:r>
          </w:p>
        </w:tc>
        <w:tc>
          <w:tcPr>
            <w:tcW w:w="7146" w:type="dxa"/>
          </w:tcPr>
          <w:p w:rsidR="001F7DCD" w:rsidRPr="00412DDB" w:rsidRDefault="00B140EC" w:rsidP="00F237F6">
            <w:pPr>
              <w:pStyle w:val="em-4"/>
              <w:ind w:firstLine="0"/>
            </w:pPr>
            <w:r>
              <w:t>–</w:t>
            </w:r>
          </w:p>
        </w:tc>
      </w:tr>
    </w:tbl>
    <w:p w:rsidR="001F7DCD" w:rsidRPr="00412DDB" w:rsidRDefault="001F7DCD" w:rsidP="001F7DCD">
      <w:pPr>
        <w:pStyle w:val="em-4"/>
      </w:pPr>
    </w:p>
    <w:tbl>
      <w:tblPr>
        <w:tblW w:w="10456" w:type="dxa"/>
        <w:tblLook w:val="01E0" w:firstRow="1" w:lastRow="1" w:firstColumn="1" w:lastColumn="1" w:noHBand="0" w:noVBand="0"/>
      </w:tblPr>
      <w:tblGrid>
        <w:gridCol w:w="4785"/>
        <w:gridCol w:w="5671"/>
      </w:tblGrid>
      <w:tr w:rsidR="001F7DCD" w:rsidRPr="00412DDB" w:rsidTr="00847E23">
        <w:tc>
          <w:tcPr>
            <w:tcW w:w="10456" w:type="dxa"/>
            <w:gridSpan w:val="2"/>
          </w:tcPr>
          <w:p w:rsidR="001F7DCD" w:rsidRPr="00412DDB" w:rsidRDefault="001F7DCD" w:rsidP="00847E23">
            <w:pPr>
              <w:pStyle w:val="em-4"/>
              <w:tabs>
                <w:tab w:val="left" w:pos="10035"/>
              </w:tabs>
              <w:ind w:firstLine="0"/>
            </w:pPr>
            <w:r w:rsidRPr="00412DDB">
              <w:t xml:space="preserve">вид контроля, под которым находится участник (акционер) кредитной организации </w:t>
            </w:r>
            <w:proofErr w:type="gramStart"/>
            <w:r w:rsidR="00B140EC">
              <w:t>–</w:t>
            </w:r>
            <w:r w:rsidRPr="00412DDB">
              <w:t>э</w:t>
            </w:r>
            <w:proofErr w:type="gramEnd"/>
            <w:r w:rsidRPr="00412DDB">
              <w:t>митента</w:t>
            </w:r>
          </w:p>
        </w:tc>
      </w:tr>
      <w:tr w:rsidR="001F7DCD" w:rsidRPr="00412DDB" w:rsidTr="00847E23">
        <w:tc>
          <w:tcPr>
            <w:tcW w:w="4785" w:type="dxa"/>
          </w:tcPr>
          <w:p w:rsidR="001F7DCD" w:rsidRPr="00412DDB" w:rsidRDefault="001F7DCD" w:rsidP="00F237F6">
            <w:pPr>
              <w:pStyle w:val="em-4"/>
              <w:ind w:firstLine="0"/>
            </w:pPr>
            <w:r w:rsidRPr="00412DDB">
              <w:t>по отношению к контролирующему его лицу</w:t>
            </w:r>
            <w:r w:rsidR="00847E23">
              <w:t>:</w:t>
            </w:r>
            <w:r w:rsidRPr="00412DDB">
              <w:rPr>
                <w:rStyle w:val="af0"/>
                <w:vanish/>
              </w:rPr>
              <w:footnoteReference w:id="64"/>
            </w:r>
          </w:p>
        </w:tc>
        <w:tc>
          <w:tcPr>
            <w:tcW w:w="5671" w:type="dxa"/>
          </w:tcPr>
          <w:p w:rsidR="001F7DCD" w:rsidRPr="00412DDB" w:rsidRDefault="00847E23" w:rsidP="00F237F6">
            <w:pPr>
              <w:pStyle w:val="em-4"/>
              <w:ind w:firstLine="0"/>
            </w:pPr>
            <w:r>
              <w:t>п</w:t>
            </w:r>
            <w:r w:rsidR="00BF56F1" w:rsidRPr="00412DDB">
              <w:t>рямой контроль</w:t>
            </w:r>
            <w:r>
              <w:t>.</w:t>
            </w:r>
          </w:p>
        </w:tc>
      </w:tr>
      <w:tr w:rsidR="001F7DCD" w:rsidRPr="00412DDB" w:rsidTr="00847E23">
        <w:tc>
          <w:tcPr>
            <w:tcW w:w="10456" w:type="dxa"/>
            <w:gridSpan w:val="2"/>
          </w:tcPr>
          <w:p w:rsidR="001F7DCD" w:rsidRPr="00412DDB" w:rsidRDefault="001F7DCD" w:rsidP="00F237F6">
            <w:pPr>
              <w:pStyle w:val="em-4"/>
              <w:ind w:firstLine="0"/>
              <w:jc w:val="right"/>
            </w:pPr>
          </w:p>
        </w:tc>
      </w:tr>
    </w:tbl>
    <w:p w:rsidR="001F7DCD" w:rsidRPr="00412DDB" w:rsidRDefault="00B37CA9" w:rsidP="001F7DCD">
      <w:pPr>
        <w:pStyle w:val="em-4"/>
      </w:pPr>
      <w:r w:rsidRPr="00412DDB">
        <w:rPr>
          <w:b/>
          <w:i/>
        </w:rPr>
        <w:t>основание, в силу которого лицо, контролирующее участника (акционера) кредитной организ</w:t>
      </w:r>
      <w:r w:rsidRPr="00412DDB">
        <w:rPr>
          <w:b/>
          <w:i/>
        </w:rPr>
        <w:t>а</w:t>
      </w:r>
      <w:r w:rsidRPr="00412DDB">
        <w:rPr>
          <w:b/>
          <w:i/>
        </w:rPr>
        <w:t xml:space="preserve">ции </w:t>
      </w:r>
      <w:r w:rsidR="00B140EC">
        <w:rPr>
          <w:b/>
          <w:i/>
        </w:rPr>
        <w:t>–</w:t>
      </w:r>
      <w:r w:rsidRPr="00412DDB">
        <w:rPr>
          <w:b/>
          <w:i/>
        </w:rPr>
        <w:t xml:space="preserve"> эмитента, осуществляет такой контроль</w:t>
      </w:r>
      <w:r w:rsidRPr="00412DDB">
        <w:rPr>
          <w:rStyle w:val="af0"/>
          <w:b/>
          <w:i/>
          <w:vanish/>
        </w:rPr>
        <w:footnoteReference w:id="65"/>
      </w:r>
      <w:r w:rsidRPr="00412DDB">
        <w:rPr>
          <w:b/>
          <w:i/>
        </w:rPr>
        <w:t>:</w:t>
      </w:r>
      <w:r w:rsidR="00BF56F1" w:rsidRPr="00412DDB">
        <w:t xml:space="preserve"> </w:t>
      </w:r>
    </w:p>
    <w:tbl>
      <w:tblPr>
        <w:tblW w:w="0" w:type="auto"/>
        <w:tblLook w:val="01E0" w:firstRow="1" w:lastRow="1" w:firstColumn="1" w:lastColumn="1" w:noHBand="0" w:noVBand="0"/>
      </w:tblPr>
      <w:tblGrid>
        <w:gridCol w:w="10314"/>
      </w:tblGrid>
      <w:tr w:rsidR="001F7DCD" w:rsidRPr="00412DDB" w:rsidTr="00847E23">
        <w:tc>
          <w:tcPr>
            <w:tcW w:w="10314" w:type="dxa"/>
          </w:tcPr>
          <w:p w:rsidR="001F7DCD" w:rsidRPr="00412DDB" w:rsidRDefault="00CC3C39" w:rsidP="00196DC7">
            <w:pPr>
              <w:pStyle w:val="em-4"/>
            </w:pPr>
            <w:r w:rsidRPr="00412DDB">
              <w:t xml:space="preserve">участие в юридическом лице, являющемся участником (акционером) кредитной организации </w:t>
            </w:r>
            <w:r w:rsidR="00B140EC">
              <w:t>–</w:t>
            </w:r>
            <w:r w:rsidRPr="00412DDB">
              <w:t xml:space="preserve"> эм</w:t>
            </w:r>
            <w:r w:rsidRPr="00412DDB">
              <w:t>и</w:t>
            </w:r>
            <w:r w:rsidRPr="00412DDB">
              <w:t>тента</w:t>
            </w:r>
            <w:r w:rsidR="00847E23">
              <w:t>.</w:t>
            </w:r>
          </w:p>
        </w:tc>
      </w:tr>
      <w:tr w:rsidR="001F7DCD" w:rsidRPr="00412DDB" w:rsidTr="00847E23">
        <w:tc>
          <w:tcPr>
            <w:tcW w:w="10314" w:type="dxa"/>
          </w:tcPr>
          <w:p w:rsidR="001F7DCD" w:rsidRPr="00412DDB" w:rsidRDefault="001F7DCD" w:rsidP="001F7DCD">
            <w:pPr>
              <w:pStyle w:val="em-6"/>
            </w:pPr>
            <w:r w:rsidRPr="00412DDB">
              <w:t xml:space="preserve">(участие в юридическом лице, являющемся участником (акционером) кредитной организации </w:t>
            </w:r>
            <w:r w:rsidR="00B140EC">
              <w:t>–</w:t>
            </w:r>
            <w:r w:rsidRPr="00412DDB">
              <w:t xml:space="preserve"> эмитента,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юридического лица, являющегося участником (акционером) кредитной организации </w:t>
            </w:r>
            <w:proofErr w:type="gramStart"/>
            <w:r w:rsidR="00B140EC">
              <w:t>–</w:t>
            </w:r>
            <w:r w:rsidRPr="00412DDB">
              <w:t>э</w:t>
            </w:r>
            <w:proofErr w:type="gramEnd"/>
            <w:r w:rsidRPr="00412DDB">
              <w:t>митента)</w:t>
            </w:r>
          </w:p>
        </w:tc>
      </w:tr>
    </w:tbl>
    <w:p w:rsidR="001F7DCD" w:rsidRPr="00412DDB" w:rsidRDefault="001F7DCD" w:rsidP="001F7DCD">
      <w:pPr>
        <w:pStyle w:val="em-4"/>
      </w:pPr>
    </w:p>
    <w:p w:rsidR="001F7DCD" w:rsidRPr="00412DDB" w:rsidRDefault="00B37CA9" w:rsidP="001F7DCD">
      <w:pPr>
        <w:pStyle w:val="em-4"/>
      </w:pPr>
      <w:r w:rsidRPr="00412DDB">
        <w:rPr>
          <w:b/>
          <w:i/>
        </w:rPr>
        <w:t>признак осуществления лицом, контролирующим участника (акционера) кредитной организ</w:t>
      </w:r>
      <w:r w:rsidRPr="00412DDB">
        <w:rPr>
          <w:b/>
          <w:i/>
        </w:rPr>
        <w:t>а</w:t>
      </w:r>
      <w:r w:rsidRPr="00412DDB">
        <w:rPr>
          <w:b/>
          <w:i/>
        </w:rPr>
        <w:t xml:space="preserve">ции </w:t>
      </w:r>
      <w:r w:rsidR="00B140EC">
        <w:rPr>
          <w:b/>
          <w:i/>
        </w:rPr>
        <w:t>–</w:t>
      </w:r>
      <w:r w:rsidRPr="00412DDB">
        <w:rPr>
          <w:b/>
          <w:i/>
        </w:rPr>
        <w:t xml:space="preserve"> эмитента, такого контроля</w:t>
      </w:r>
      <w:r w:rsidRPr="00412DDB">
        <w:rPr>
          <w:rStyle w:val="af0"/>
          <w:vanish/>
        </w:rPr>
        <w:footnoteReference w:id="66"/>
      </w:r>
      <w:r w:rsidRPr="00412DDB">
        <w:t>:</w:t>
      </w:r>
      <w:r w:rsidR="00BF56F1" w:rsidRPr="00412DDB">
        <w:t xml:space="preserve"> </w:t>
      </w:r>
    </w:p>
    <w:tbl>
      <w:tblPr>
        <w:tblW w:w="0" w:type="auto"/>
        <w:tblLook w:val="01E0" w:firstRow="1" w:lastRow="1" w:firstColumn="1" w:lastColumn="1" w:noHBand="0" w:noVBand="0"/>
      </w:tblPr>
      <w:tblGrid>
        <w:gridCol w:w="10314"/>
      </w:tblGrid>
      <w:tr w:rsidR="001F7DCD" w:rsidRPr="00412DDB" w:rsidTr="00847E23">
        <w:tc>
          <w:tcPr>
            <w:tcW w:w="10314" w:type="dxa"/>
          </w:tcPr>
          <w:p w:rsidR="001F7DCD" w:rsidRPr="00412DDB" w:rsidRDefault="00CC3C39" w:rsidP="00847E23">
            <w:pPr>
              <w:pStyle w:val="em-4"/>
            </w:pPr>
            <w:r w:rsidRPr="00412DDB">
              <w:t>право распоряжаться более 50 процентами голосов в высшем органе управления юридического л</w:t>
            </w:r>
            <w:r w:rsidRPr="00412DDB">
              <w:t>и</w:t>
            </w:r>
            <w:r w:rsidRPr="00412DDB">
              <w:t xml:space="preserve">ца, являющегося участником (акционером) кредитной организации </w:t>
            </w:r>
            <w:r w:rsidR="00B140EC">
              <w:t>–</w:t>
            </w:r>
            <w:r w:rsidR="00847E23">
              <w:t xml:space="preserve"> </w:t>
            </w:r>
            <w:r w:rsidRPr="00412DDB">
              <w:t>эмитента</w:t>
            </w:r>
            <w:r w:rsidR="00847E23">
              <w:t>.</w:t>
            </w:r>
          </w:p>
        </w:tc>
      </w:tr>
      <w:tr w:rsidR="001F7DCD" w:rsidRPr="00412DDB" w:rsidTr="00847E23">
        <w:tc>
          <w:tcPr>
            <w:tcW w:w="10314" w:type="dxa"/>
          </w:tcPr>
          <w:p w:rsidR="001F7DCD" w:rsidRPr="00412DDB" w:rsidRDefault="001F7DCD" w:rsidP="001F7DCD">
            <w:pPr>
              <w:pStyle w:val="em-6"/>
            </w:pPr>
            <w:r w:rsidRPr="00412DDB">
              <w:t xml:space="preserve">(право распоряжаться более 50 процентами голосов в высшем органе управления юридического лица, являющегося участником (акционером) кредитной организации </w:t>
            </w:r>
            <w:proofErr w:type="gramStart"/>
            <w:r w:rsidR="00B140EC">
              <w:t>–</w:t>
            </w:r>
            <w:r w:rsidRPr="00412DDB">
              <w:t>э</w:t>
            </w:r>
            <w:proofErr w:type="gramEnd"/>
            <w:r w:rsidRPr="00412DDB">
              <w:t xml:space="preserve">митента; право назначать (избирать) единоличный исполнительный орган юридического лица, являющегося участником (акционером) кредитной организации </w:t>
            </w:r>
            <w:r w:rsidR="00B140EC">
              <w:t>–</w:t>
            </w:r>
            <w:r w:rsidRPr="00412DDB">
              <w:t xml:space="preserve"> эмитента; право назначать (избирать) более 50 процентов состава коллегиального органа управления юридического лица, являющегося участником (акционером) кредитной организации </w:t>
            </w:r>
            <w:r w:rsidR="00B140EC">
              <w:t>–</w:t>
            </w:r>
            <w:r w:rsidRPr="00412DDB">
              <w:t>эмитента)</w:t>
            </w:r>
          </w:p>
        </w:tc>
      </w:tr>
    </w:tbl>
    <w:p w:rsidR="00B37CA9" w:rsidRPr="00412DDB" w:rsidRDefault="00B37CA9" w:rsidP="001F7DCD">
      <w:pPr>
        <w:pStyle w:val="em-4"/>
      </w:pPr>
      <w:proofErr w:type="gramStart"/>
      <w:r w:rsidRPr="00412DDB">
        <w:rPr>
          <w:b/>
          <w:i/>
        </w:rPr>
        <w:t xml:space="preserve">подконтрольные лицу, контролирующему участника (акционера) кредитной организации </w:t>
      </w:r>
      <w:r w:rsidR="00B140EC">
        <w:rPr>
          <w:b/>
          <w:i/>
        </w:rPr>
        <w:t>–</w:t>
      </w:r>
      <w:r w:rsidRPr="00412DDB">
        <w:rPr>
          <w:b/>
          <w:i/>
        </w:rPr>
        <w:t xml:space="preserve"> эмитента, организации (цепочка организаций, находящихся под прямым или косвенным контролем лица, контролирующего участника (акционера) кредитной организации </w:t>
      </w:r>
      <w:r w:rsidR="00B140EC">
        <w:rPr>
          <w:b/>
          <w:i/>
        </w:rPr>
        <w:t>–</w:t>
      </w:r>
      <w:r w:rsidRPr="00412DDB">
        <w:rPr>
          <w:b/>
          <w:i/>
        </w:rPr>
        <w:t xml:space="preserve"> эмитента), через которых лицо, контролирующее участника (акционера) кредитной организации </w:t>
      </w:r>
      <w:r w:rsidR="00B140EC">
        <w:rPr>
          <w:b/>
          <w:i/>
        </w:rPr>
        <w:t>–</w:t>
      </w:r>
      <w:r w:rsidRPr="00412DDB">
        <w:rPr>
          <w:b/>
          <w:i/>
        </w:rPr>
        <w:t xml:space="preserve"> эмитента, осуществляет косвенный контроль</w:t>
      </w:r>
      <w:r w:rsidRPr="00412DDB">
        <w:rPr>
          <w:rStyle w:val="af0"/>
          <w:vanish/>
        </w:rPr>
        <w:footnoteReference w:id="67"/>
      </w:r>
      <w:r w:rsidR="001F7DCD" w:rsidRPr="00412DDB">
        <w:t>:</w:t>
      </w:r>
      <w:proofErr w:type="gramEnd"/>
    </w:p>
    <w:p w:rsidR="00717E2F" w:rsidRPr="00412DDB" w:rsidRDefault="00717E2F" w:rsidP="00717E2F">
      <w:pPr>
        <w:pStyle w:val="em-4"/>
        <w:rPr>
          <w:shd w:val="clear" w:color="auto" w:fill="FFFF00"/>
        </w:rPr>
      </w:pPr>
    </w:p>
    <w:p w:rsidR="00717E2F" w:rsidRPr="00412DDB" w:rsidRDefault="00717E2F" w:rsidP="00717E2F">
      <w:pPr>
        <w:pStyle w:val="em-4"/>
      </w:pPr>
      <w:r w:rsidRPr="00412DDB">
        <w:t>в отношении физического лица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717E2F" w:rsidRPr="00412DDB" w:rsidTr="00847E23">
        <w:tc>
          <w:tcPr>
            <w:tcW w:w="2700" w:type="dxa"/>
          </w:tcPr>
          <w:p w:rsidR="00717E2F" w:rsidRPr="00412DDB" w:rsidRDefault="00717E2F" w:rsidP="00F237F6">
            <w:pPr>
              <w:pStyle w:val="em-4"/>
              <w:ind w:firstLine="0"/>
            </w:pPr>
            <w:r w:rsidRPr="00412DDB">
              <w:t>фамилия, имя, отчество:</w:t>
            </w:r>
          </w:p>
        </w:tc>
        <w:tc>
          <w:tcPr>
            <w:tcW w:w="7146" w:type="dxa"/>
          </w:tcPr>
          <w:p w:rsidR="00717E2F" w:rsidRPr="00412DDB" w:rsidRDefault="00B140EC" w:rsidP="00F237F6">
            <w:pPr>
              <w:pStyle w:val="em-4"/>
              <w:ind w:firstLine="0"/>
            </w:pPr>
            <w:r>
              <w:t>–</w:t>
            </w:r>
          </w:p>
        </w:tc>
      </w:tr>
    </w:tbl>
    <w:p w:rsidR="00717E2F" w:rsidRPr="00412DDB" w:rsidRDefault="00717E2F" w:rsidP="00717E2F">
      <w:pPr>
        <w:pStyle w:val="em-4"/>
      </w:pPr>
    </w:p>
    <w:p w:rsidR="00717E2F" w:rsidRPr="00412DDB" w:rsidRDefault="00717E2F" w:rsidP="00717E2F">
      <w:pPr>
        <w:pStyle w:val="em-4"/>
      </w:pPr>
      <w:r w:rsidRPr="00412DDB">
        <w:t>в отношении 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5706"/>
      </w:tblGrid>
      <w:tr w:rsidR="00717E2F" w:rsidRPr="00412DDB" w:rsidTr="00847E23">
        <w:tc>
          <w:tcPr>
            <w:tcW w:w="4140" w:type="dxa"/>
          </w:tcPr>
          <w:p w:rsidR="00717E2F" w:rsidRPr="00412DDB" w:rsidRDefault="00717E2F" w:rsidP="00F237F6">
            <w:pPr>
              <w:pStyle w:val="em-4"/>
              <w:ind w:firstLine="0"/>
            </w:pPr>
            <w:r w:rsidRPr="00412DDB">
              <w:t>полное фирменное наименование:</w:t>
            </w:r>
          </w:p>
        </w:tc>
        <w:tc>
          <w:tcPr>
            <w:tcW w:w="5706" w:type="dxa"/>
          </w:tcPr>
          <w:p w:rsidR="00717E2F" w:rsidRPr="00412DDB" w:rsidRDefault="00B140EC" w:rsidP="00F237F6">
            <w:pPr>
              <w:pStyle w:val="em-4"/>
              <w:ind w:firstLine="0"/>
            </w:pPr>
            <w:r>
              <w:t>–</w:t>
            </w:r>
          </w:p>
        </w:tc>
      </w:tr>
      <w:tr w:rsidR="00717E2F" w:rsidRPr="00412DDB" w:rsidTr="00847E23">
        <w:tc>
          <w:tcPr>
            <w:tcW w:w="4140" w:type="dxa"/>
          </w:tcPr>
          <w:p w:rsidR="00717E2F" w:rsidRPr="00412DDB" w:rsidRDefault="00717E2F" w:rsidP="00F237F6">
            <w:pPr>
              <w:pStyle w:val="em-4"/>
              <w:ind w:firstLine="0"/>
            </w:pPr>
            <w:r w:rsidRPr="00412DDB">
              <w:t>сокращенное фирменное наименование:</w:t>
            </w:r>
          </w:p>
        </w:tc>
        <w:tc>
          <w:tcPr>
            <w:tcW w:w="5706" w:type="dxa"/>
          </w:tcPr>
          <w:p w:rsidR="00717E2F" w:rsidRPr="00412DDB" w:rsidRDefault="00B140EC" w:rsidP="00F237F6">
            <w:pPr>
              <w:pStyle w:val="em-4"/>
              <w:ind w:firstLine="0"/>
            </w:pPr>
            <w:r>
              <w:t>–</w:t>
            </w:r>
          </w:p>
        </w:tc>
      </w:tr>
      <w:tr w:rsidR="00717E2F" w:rsidRPr="00412DDB" w:rsidTr="00847E23">
        <w:tc>
          <w:tcPr>
            <w:tcW w:w="4140" w:type="dxa"/>
          </w:tcPr>
          <w:p w:rsidR="00717E2F" w:rsidRPr="00412DDB" w:rsidRDefault="00717E2F" w:rsidP="00F237F6">
            <w:pPr>
              <w:pStyle w:val="em-4"/>
              <w:ind w:firstLine="0"/>
            </w:pPr>
            <w:r w:rsidRPr="00412DDB">
              <w:t>место нахождения:</w:t>
            </w:r>
          </w:p>
        </w:tc>
        <w:tc>
          <w:tcPr>
            <w:tcW w:w="5706" w:type="dxa"/>
          </w:tcPr>
          <w:p w:rsidR="00717E2F" w:rsidRPr="00412DDB" w:rsidRDefault="00B140EC" w:rsidP="00F237F6">
            <w:pPr>
              <w:pStyle w:val="em-4"/>
              <w:ind w:firstLine="0"/>
            </w:pPr>
            <w:r>
              <w:t>–</w:t>
            </w:r>
          </w:p>
        </w:tc>
      </w:tr>
      <w:tr w:rsidR="00717E2F" w:rsidRPr="00412DDB" w:rsidTr="00847E23">
        <w:tc>
          <w:tcPr>
            <w:tcW w:w="4140" w:type="dxa"/>
          </w:tcPr>
          <w:p w:rsidR="00717E2F" w:rsidRPr="00412DDB" w:rsidRDefault="00717E2F" w:rsidP="00F237F6">
            <w:pPr>
              <w:pStyle w:val="em-4"/>
              <w:ind w:firstLine="0"/>
            </w:pPr>
            <w:r w:rsidRPr="00412DDB">
              <w:t>ИНН (если применимо):</w:t>
            </w:r>
          </w:p>
        </w:tc>
        <w:tc>
          <w:tcPr>
            <w:tcW w:w="5706" w:type="dxa"/>
          </w:tcPr>
          <w:p w:rsidR="00717E2F" w:rsidRPr="00412DDB" w:rsidRDefault="00B140EC" w:rsidP="00F237F6">
            <w:pPr>
              <w:pStyle w:val="em-4"/>
              <w:ind w:firstLine="0"/>
            </w:pPr>
            <w:r>
              <w:t>–</w:t>
            </w:r>
          </w:p>
        </w:tc>
      </w:tr>
      <w:tr w:rsidR="00717E2F" w:rsidRPr="00412DDB" w:rsidTr="00847E23">
        <w:tc>
          <w:tcPr>
            <w:tcW w:w="4140" w:type="dxa"/>
          </w:tcPr>
          <w:p w:rsidR="00717E2F" w:rsidRPr="00412DDB" w:rsidRDefault="00717E2F" w:rsidP="00F237F6">
            <w:pPr>
              <w:pStyle w:val="em-4"/>
              <w:ind w:firstLine="0"/>
            </w:pPr>
            <w:r w:rsidRPr="00412DDB">
              <w:t>ОГРН (если применимо):</w:t>
            </w:r>
          </w:p>
        </w:tc>
        <w:tc>
          <w:tcPr>
            <w:tcW w:w="5706" w:type="dxa"/>
          </w:tcPr>
          <w:p w:rsidR="00717E2F" w:rsidRPr="00412DDB" w:rsidRDefault="00B140EC" w:rsidP="00F237F6">
            <w:pPr>
              <w:pStyle w:val="em-4"/>
              <w:ind w:firstLine="0"/>
            </w:pPr>
            <w:r>
              <w:t>–</w:t>
            </w:r>
          </w:p>
        </w:tc>
      </w:tr>
    </w:tbl>
    <w:p w:rsidR="00717E2F" w:rsidRPr="00412DDB" w:rsidRDefault="00717E2F" w:rsidP="00717E2F">
      <w:pPr>
        <w:pStyle w:val="em-4"/>
      </w:pPr>
    </w:p>
    <w:p w:rsidR="00717E2F" w:rsidRPr="00412DDB" w:rsidRDefault="00717E2F" w:rsidP="00717E2F">
      <w:pPr>
        <w:pStyle w:val="em-4"/>
      </w:pPr>
      <w:r w:rsidRPr="00412DDB">
        <w:t>в отношении некоммерческих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717E2F" w:rsidRPr="00412DDB" w:rsidTr="00847E23">
        <w:tc>
          <w:tcPr>
            <w:tcW w:w="2700" w:type="dxa"/>
          </w:tcPr>
          <w:p w:rsidR="00717E2F" w:rsidRPr="00412DDB" w:rsidRDefault="00717E2F" w:rsidP="00F237F6">
            <w:pPr>
              <w:pStyle w:val="em-4"/>
              <w:ind w:firstLine="0"/>
            </w:pPr>
            <w:r w:rsidRPr="00412DDB">
              <w:t>наименование:</w:t>
            </w:r>
          </w:p>
        </w:tc>
        <w:tc>
          <w:tcPr>
            <w:tcW w:w="7146" w:type="dxa"/>
          </w:tcPr>
          <w:p w:rsidR="00717E2F" w:rsidRPr="00412DDB" w:rsidRDefault="00B140EC" w:rsidP="00F237F6">
            <w:pPr>
              <w:pStyle w:val="em-4"/>
              <w:ind w:firstLine="0"/>
            </w:pPr>
            <w:r>
              <w:t>–</w:t>
            </w:r>
          </w:p>
        </w:tc>
      </w:tr>
      <w:tr w:rsidR="00717E2F" w:rsidRPr="00412DDB" w:rsidTr="00847E23">
        <w:tc>
          <w:tcPr>
            <w:tcW w:w="2700" w:type="dxa"/>
          </w:tcPr>
          <w:p w:rsidR="00717E2F" w:rsidRPr="00412DDB" w:rsidRDefault="00717E2F" w:rsidP="00F237F6">
            <w:pPr>
              <w:pStyle w:val="em-4"/>
              <w:ind w:firstLine="0"/>
            </w:pPr>
            <w:r w:rsidRPr="00412DDB">
              <w:t>место нахождения:</w:t>
            </w:r>
          </w:p>
        </w:tc>
        <w:tc>
          <w:tcPr>
            <w:tcW w:w="7146" w:type="dxa"/>
          </w:tcPr>
          <w:p w:rsidR="00717E2F" w:rsidRPr="00412DDB" w:rsidRDefault="00B140EC" w:rsidP="00F237F6">
            <w:pPr>
              <w:pStyle w:val="em-4"/>
              <w:ind w:firstLine="0"/>
            </w:pPr>
            <w:r>
              <w:t>–</w:t>
            </w:r>
          </w:p>
        </w:tc>
      </w:tr>
      <w:tr w:rsidR="00717E2F" w:rsidRPr="00412DDB" w:rsidTr="00847E23">
        <w:tc>
          <w:tcPr>
            <w:tcW w:w="2700" w:type="dxa"/>
          </w:tcPr>
          <w:p w:rsidR="00717E2F" w:rsidRPr="00412DDB" w:rsidRDefault="00717E2F" w:rsidP="00F237F6">
            <w:pPr>
              <w:pStyle w:val="em-4"/>
              <w:ind w:firstLine="0"/>
            </w:pPr>
            <w:r w:rsidRPr="00412DDB">
              <w:t>ИНН (если применимо):</w:t>
            </w:r>
          </w:p>
        </w:tc>
        <w:tc>
          <w:tcPr>
            <w:tcW w:w="7146" w:type="dxa"/>
          </w:tcPr>
          <w:p w:rsidR="00717E2F" w:rsidRPr="00412DDB" w:rsidRDefault="00B140EC" w:rsidP="00F237F6">
            <w:pPr>
              <w:pStyle w:val="em-4"/>
              <w:ind w:firstLine="0"/>
            </w:pPr>
            <w:r>
              <w:t>–</w:t>
            </w:r>
          </w:p>
        </w:tc>
      </w:tr>
      <w:tr w:rsidR="00717E2F" w:rsidRPr="00412DDB" w:rsidTr="00847E23">
        <w:tc>
          <w:tcPr>
            <w:tcW w:w="2700" w:type="dxa"/>
          </w:tcPr>
          <w:p w:rsidR="00717E2F" w:rsidRPr="00412DDB" w:rsidRDefault="00717E2F" w:rsidP="00F237F6">
            <w:pPr>
              <w:pStyle w:val="em-4"/>
              <w:ind w:firstLine="0"/>
            </w:pPr>
            <w:r w:rsidRPr="00412DDB">
              <w:t>ОГРН (если применимо):</w:t>
            </w:r>
          </w:p>
        </w:tc>
        <w:tc>
          <w:tcPr>
            <w:tcW w:w="7146" w:type="dxa"/>
          </w:tcPr>
          <w:p w:rsidR="00717E2F" w:rsidRPr="00412DDB" w:rsidRDefault="00B140EC" w:rsidP="00F237F6">
            <w:pPr>
              <w:pStyle w:val="em-4"/>
              <w:ind w:firstLine="0"/>
            </w:pPr>
            <w:r>
              <w:t>–</w:t>
            </w:r>
          </w:p>
        </w:tc>
      </w:tr>
    </w:tbl>
    <w:p w:rsidR="00717E2F" w:rsidRPr="00412DDB" w:rsidRDefault="00717E2F" w:rsidP="00717E2F">
      <w:pPr>
        <w:pStyle w:val="em-4"/>
      </w:pPr>
    </w:p>
    <w:tbl>
      <w:tblPr>
        <w:tblW w:w="0" w:type="auto"/>
        <w:tblInd w:w="108" w:type="dxa"/>
        <w:tblLook w:val="01E0" w:firstRow="1" w:lastRow="1" w:firstColumn="1" w:lastColumn="1" w:noHBand="0" w:noVBand="0"/>
      </w:tblPr>
      <w:tblGrid>
        <w:gridCol w:w="284"/>
        <w:gridCol w:w="8818"/>
        <w:gridCol w:w="284"/>
      </w:tblGrid>
      <w:tr w:rsidR="00717E2F" w:rsidRPr="00412DDB" w:rsidTr="00321A10">
        <w:trPr>
          <w:gridAfter w:val="1"/>
          <w:wAfter w:w="284" w:type="dxa"/>
        </w:trPr>
        <w:tc>
          <w:tcPr>
            <w:tcW w:w="9102" w:type="dxa"/>
            <w:gridSpan w:val="2"/>
          </w:tcPr>
          <w:p w:rsidR="00717E2F" w:rsidRPr="00412DDB" w:rsidRDefault="00B37CA9" w:rsidP="00321A10">
            <w:pPr>
              <w:pStyle w:val="em-4"/>
              <w:ind w:firstLine="601"/>
            </w:pPr>
            <w:r w:rsidRPr="00412DDB">
              <w:t>иные сведения</w:t>
            </w:r>
            <w:r w:rsidR="00847E23">
              <w:t xml:space="preserve">: </w:t>
            </w:r>
            <w:r w:rsidR="00BF56F1" w:rsidRPr="00412DDB">
              <w:t>отсутствуют</w:t>
            </w:r>
            <w:r w:rsidR="00321A10">
              <w:t>.</w:t>
            </w:r>
          </w:p>
        </w:tc>
      </w:tr>
      <w:tr w:rsidR="00717E2F" w:rsidRPr="00412DDB" w:rsidTr="00321A10">
        <w:trPr>
          <w:gridBefore w:val="1"/>
          <w:wBefore w:w="284" w:type="dxa"/>
        </w:trPr>
        <w:tc>
          <w:tcPr>
            <w:tcW w:w="9102" w:type="dxa"/>
            <w:gridSpan w:val="2"/>
          </w:tcPr>
          <w:p w:rsidR="00717E2F" w:rsidRPr="00412DDB" w:rsidRDefault="00717E2F" w:rsidP="00F237F6">
            <w:pPr>
              <w:pStyle w:val="em-6"/>
              <w:jc w:val="center"/>
            </w:pPr>
            <w:r w:rsidRPr="00412DDB">
              <w:t xml:space="preserve">(указывается дополнительная информация по усмотрению кредитной организации </w:t>
            </w:r>
            <w:r w:rsidR="00B140EC">
              <w:t>–</w:t>
            </w:r>
            <w:r w:rsidRPr="00412DDB">
              <w:t xml:space="preserve"> эмитента)</w:t>
            </w:r>
          </w:p>
        </w:tc>
      </w:tr>
    </w:tbl>
    <w:p w:rsidR="00B37CA9" w:rsidRPr="00412DDB" w:rsidRDefault="00B37CA9" w:rsidP="00717E2F">
      <w:pPr>
        <w:pStyle w:val="em-4"/>
        <w:rPr>
          <w:b/>
        </w:rPr>
      </w:pPr>
      <w:r w:rsidRPr="00412DDB">
        <w:rPr>
          <w:b/>
        </w:rPr>
        <w:t>Информация о лицах, владеющих не менее чем 20 процентами уставного (складочного) кап</w:t>
      </w:r>
      <w:r w:rsidRPr="00412DDB">
        <w:rPr>
          <w:b/>
        </w:rPr>
        <w:t>и</w:t>
      </w:r>
      <w:r w:rsidRPr="00412DDB">
        <w:rPr>
          <w:b/>
        </w:rPr>
        <w:t xml:space="preserve">тала (паевого фонда) или не менее чем 20 процентами обыкновенных акций участника (акционера) кредитной организации </w:t>
      </w:r>
      <w:r w:rsidR="00B140EC">
        <w:rPr>
          <w:b/>
        </w:rPr>
        <w:t>–</w:t>
      </w:r>
      <w:r w:rsidRPr="00412DDB">
        <w:rPr>
          <w:b/>
        </w:rPr>
        <w:t xml:space="preserve"> эмитента, который владеет не менее чем 5 процентами уставного капитала кредитной организации </w:t>
      </w:r>
      <w:r w:rsidR="00B140EC">
        <w:rPr>
          <w:b/>
        </w:rPr>
        <w:t>–</w:t>
      </w:r>
      <w:r w:rsidRPr="00412DDB">
        <w:rPr>
          <w:b/>
        </w:rPr>
        <w:t xml:space="preserve"> эмитента или не менее чем 5 процентами его обыкновенных акций</w:t>
      </w:r>
      <w:r w:rsidRPr="00412DDB">
        <w:rPr>
          <w:rStyle w:val="af0"/>
          <w:b/>
          <w:vanish/>
        </w:rPr>
        <w:footnoteReference w:id="68"/>
      </w:r>
      <w:r w:rsidRPr="00412DDB">
        <w:rPr>
          <w:b/>
        </w:rPr>
        <w:t>:</w:t>
      </w:r>
    </w:p>
    <w:p w:rsidR="00E36F06" w:rsidRPr="00412DDB" w:rsidRDefault="00E36F06" w:rsidP="00E36F06">
      <w:pPr>
        <w:autoSpaceDE w:val="0"/>
        <w:ind w:firstLine="720"/>
        <w:jc w:val="both"/>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7"/>
        <w:gridCol w:w="2835"/>
      </w:tblGrid>
      <w:tr w:rsidR="006F385B" w:rsidRPr="00412DDB" w:rsidTr="00847E23">
        <w:tc>
          <w:tcPr>
            <w:tcW w:w="7087" w:type="dxa"/>
          </w:tcPr>
          <w:p w:rsidR="006F385B" w:rsidRPr="00412DDB" w:rsidRDefault="006F385B" w:rsidP="00F237F6">
            <w:pPr>
              <w:pStyle w:val="em-4"/>
              <w:ind w:firstLine="0"/>
            </w:pPr>
            <w:proofErr w:type="gramStart"/>
            <w:r w:rsidRPr="00412DDB">
              <w:t>размер доли в уставном (складочном) капитале (паевом фонде) участн</w:t>
            </w:r>
            <w:r w:rsidRPr="00412DDB">
              <w:t>и</w:t>
            </w:r>
            <w:r w:rsidRPr="00412DDB">
              <w:t xml:space="preserve">ка (акционера) кредитной организации – эмитента: </w:t>
            </w:r>
            <w:proofErr w:type="gramEnd"/>
          </w:p>
        </w:tc>
        <w:tc>
          <w:tcPr>
            <w:tcW w:w="2835" w:type="dxa"/>
            <w:vAlign w:val="center"/>
          </w:tcPr>
          <w:p w:rsidR="006F385B" w:rsidRPr="00412DDB" w:rsidRDefault="006F385B">
            <w:pPr>
              <w:pStyle w:val="em-4"/>
              <w:ind w:firstLine="0"/>
              <w:jc w:val="center"/>
            </w:pPr>
            <w:r w:rsidRPr="00412DDB">
              <w:t>64,</w:t>
            </w:r>
            <w:r w:rsidR="0007416A">
              <w:t>20</w:t>
            </w:r>
            <w:r w:rsidRPr="00412DDB">
              <w:t>%</w:t>
            </w:r>
          </w:p>
        </w:tc>
      </w:tr>
      <w:tr w:rsidR="006F385B" w:rsidRPr="00412DDB" w:rsidTr="00847E23">
        <w:tc>
          <w:tcPr>
            <w:tcW w:w="7087" w:type="dxa"/>
          </w:tcPr>
          <w:p w:rsidR="006F385B" w:rsidRPr="00412DDB" w:rsidRDefault="006F385B" w:rsidP="00F237F6">
            <w:pPr>
              <w:pStyle w:val="em-4"/>
              <w:ind w:firstLine="0"/>
            </w:pPr>
            <w:r w:rsidRPr="00412DDB">
              <w:t>доля принадлежащих обыкновенных акций участника (акционера) кр</w:t>
            </w:r>
            <w:r w:rsidRPr="00412DDB">
              <w:t>е</w:t>
            </w:r>
            <w:r w:rsidRPr="00412DDB">
              <w:t>дитной организации – эмитента:</w:t>
            </w:r>
          </w:p>
        </w:tc>
        <w:tc>
          <w:tcPr>
            <w:tcW w:w="2835" w:type="dxa"/>
            <w:vAlign w:val="center"/>
          </w:tcPr>
          <w:p w:rsidR="006F385B" w:rsidRPr="00412DDB" w:rsidRDefault="006F385B">
            <w:pPr>
              <w:pStyle w:val="em-4"/>
              <w:ind w:firstLine="0"/>
              <w:jc w:val="center"/>
            </w:pPr>
            <w:r w:rsidRPr="00412DDB">
              <w:t>64,</w:t>
            </w:r>
            <w:r w:rsidR="0007416A">
              <w:t>20</w:t>
            </w:r>
            <w:r w:rsidRPr="00412DDB">
              <w:t>%</w:t>
            </w:r>
          </w:p>
        </w:tc>
      </w:tr>
      <w:tr w:rsidR="00E36F06" w:rsidRPr="00412DDB" w:rsidTr="00847E23">
        <w:tc>
          <w:tcPr>
            <w:tcW w:w="7087" w:type="dxa"/>
          </w:tcPr>
          <w:p w:rsidR="00E36F06" w:rsidRPr="00412DDB" w:rsidRDefault="00E36F06" w:rsidP="00F237F6">
            <w:pPr>
              <w:pStyle w:val="em-4"/>
              <w:ind w:firstLine="0"/>
            </w:pPr>
            <w:r w:rsidRPr="00412DDB">
              <w:t>размер доли в уставном капитале кредитной организации – эмитента:</w:t>
            </w:r>
          </w:p>
        </w:tc>
        <w:tc>
          <w:tcPr>
            <w:tcW w:w="2835" w:type="dxa"/>
            <w:vAlign w:val="center"/>
          </w:tcPr>
          <w:p w:rsidR="00E36F06" w:rsidRPr="00412DDB" w:rsidRDefault="00FD2DEC" w:rsidP="00F237F6">
            <w:pPr>
              <w:pStyle w:val="em-4"/>
              <w:ind w:firstLine="0"/>
              <w:jc w:val="center"/>
            </w:pPr>
            <w:r w:rsidRPr="00412DDB">
              <w:t>0%</w:t>
            </w:r>
          </w:p>
        </w:tc>
      </w:tr>
      <w:tr w:rsidR="00E36F06" w:rsidRPr="00412DDB" w:rsidTr="00847E23">
        <w:tc>
          <w:tcPr>
            <w:tcW w:w="7087" w:type="dxa"/>
          </w:tcPr>
          <w:p w:rsidR="00E36F06" w:rsidRPr="00412DDB" w:rsidRDefault="00E36F06" w:rsidP="00F237F6">
            <w:pPr>
              <w:pStyle w:val="em-4"/>
              <w:ind w:firstLine="0"/>
            </w:pPr>
            <w:r w:rsidRPr="00412DDB">
              <w:t>доля принадлежащих обыкновенных акций кредитной организации – эмитента:</w:t>
            </w:r>
          </w:p>
        </w:tc>
        <w:tc>
          <w:tcPr>
            <w:tcW w:w="2835" w:type="dxa"/>
            <w:vAlign w:val="center"/>
          </w:tcPr>
          <w:p w:rsidR="00E36F06" w:rsidRPr="00412DDB" w:rsidRDefault="00335FF0" w:rsidP="00F237F6">
            <w:pPr>
              <w:pStyle w:val="em-4"/>
              <w:ind w:firstLine="0"/>
              <w:jc w:val="center"/>
            </w:pPr>
            <w:r w:rsidRPr="00412DDB">
              <w:t>0</w:t>
            </w:r>
            <w:r w:rsidR="00FD2DEC" w:rsidRPr="00412DDB">
              <w:t>%</w:t>
            </w:r>
          </w:p>
        </w:tc>
      </w:tr>
    </w:tbl>
    <w:p w:rsidR="00321A10" w:rsidRDefault="00321A10" w:rsidP="00717E2F">
      <w:pPr>
        <w:pStyle w:val="em-4"/>
      </w:pPr>
    </w:p>
    <w:p w:rsidR="00E36F06" w:rsidRPr="00412DDB" w:rsidRDefault="00321A10" w:rsidP="00321A10">
      <w:pPr>
        <w:pStyle w:val="em-4"/>
      </w:pPr>
      <w:r w:rsidRPr="00412DDB">
        <w:t>иные сведения</w:t>
      </w:r>
      <w:r>
        <w:t xml:space="preserve">: </w:t>
      </w:r>
      <w:r w:rsidRPr="00412DDB">
        <w:t>отсутствуют</w:t>
      </w:r>
      <w:r>
        <w:t xml:space="preserve">. </w:t>
      </w:r>
    </w:p>
    <w:p w:rsidR="00FD2DEC" w:rsidRPr="00412DDB" w:rsidRDefault="00FD2DEC" w:rsidP="00717E2F">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3600"/>
        <w:gridCol w:w="2646"/>
      </w:tblGrid>
      <w:tr w:rsidR="00FD2DEC" w:rsidRPr="00412DDB" w:rsidTr="00847E23">
        <w:tc>
          <w:tcPr>
            <w:tcW w:w="3600" w:type="dxa"/>
          </w:tcPr>
          <w:p w:rsidR="00FD2DEC" w:rsidRPr="00412DDB" w:rsidRDefault="00FD2DEC" w:rsidP="00394142">
            <w:pPr>
              <w:pStyle w:val="em-4"/>
              <w:ind w:firstLine="0"/>
            </w:pPr>
            <w:r w:rsidRPr="00412DDB">
              <w:t>Полное фирменное наименование:</w:t>
            </w:r>
          </w:p>
        </w:tc>
        <w:tc>
          <w:tcPr>
            <w:tcW w:w="6246" w:type="dxa"/>
            <w:gridSpan w:val="2"/>
            <w:vAlign w:val="center"/>
          </w:tcPr>
          <w:p w:rsidR="000108A4" w:rsidRPr="00412DDB" w:rsidRDefault="001E1DE8" w:rsidP="007D7E20">
            <w:pPr>
              <w:numPr>
                <w:ilvl w:val="0"/>
                <w:numId w:val="11"/>
              </w:numPr>
              <w:jc w:val="center"/>
              <w:rPr>
                <w:b/>
                <w:bCs/>
                <w:sz w:val="22"/>
                <w:szCs w:val="22"/>
              </w:rPr>
            </w:pPr>
            <w:r w:rsidRPr="00412DDB">
              <w:rPr>
                <w:b/>
                <w:bCs/>
                <w:sz w:val="22"/>
                <w:szCs w:val="22"/>
              </w:rPr>
              <w:t>Частная компания с  ограниченной ответственн</w:t>
            </w:r>
            <w:r w:rsidRPr="00412DDB">
              <w:rPr>
                <w:b/>
                <w:bCs/>
                <w:sz w:val="22"/>
                <w:szCs w:val="22"/>
              </w:rPr>
              <w:t>о</w:t>
            </w:r>
            <w:r w:rsidRPr="00412DDB">
              <w:rPr>
                <w:b/>
                <w:bCs/>
                <w:sz w:val="22"/>
                <w:szCs w:val="22"/>
              </w:rPr>
              <w:t xml:space="preserve">стью (Закрытое акционерное  общество) </w:t>
            </w:r>
          </w:p>
          <w:p w:rsidR="00FD2DEC" w:rsidRPr="00412DDB" w:rsidRDefault="000108A4" w:rsidP="000108A4">
            <w:pPr>
              <w:ind w:left="170"/>
              <w:rPr>
                <w:szCs w:val="22"/>
              </w:rPr>
            </w:pPr>
            <w:r w:rsidRPr="00412DDB">
              <w:rPr>
                <w:b/>
                <w:bCs/>
                <w:sz w:val="22"/>
                <w:szCs w:val="22"/>
              </w:rPr>
              <w:t xml:space="preserve">                     </w:t>
            </w:r>
            <w:proofErr w:type="spellStart"/>
            <w:r w:rsidR="001E1DE8" w:rsidRPr="00412DDB">
              <w:rPr>
                <w:b/>
                <w:bCs/>
                <w:sz w:val="22"/>
                <w:szCs w:val="22"/>
              </w:rPr>
              <w:t>Мобайл</w:t>
            </w:r>
            <w:proofErr w:type="spellEnd"/>
            <w:r w:rsidR="001E1DE8" w:rsidRPr="00412DDB">
              <w:rPr>
                <w:b/>
                <w:bCs/>
                <w:sz w:val="22"/>
                <w:szCs w:val="22"/>
              </w:rPr>
              <w:t xml:space="preserve"> </w:t>
            </w:r>
            <w:proofErr w:type="spellStart"/>
            <w:r w:rsidR="001E1DE8" w:rsidRPr="00412DDB">
              <w:rPr>
                <w:b/>
                <w:bCs/>
                <w:sz w:val="22"/>
                <w:szCs w:val="22"/>
              </w:rPr>
              <w:t>ТелеСистемс</w:t>
            </w:r>
            <w:proofErr w:type="spellEnd"/>
            <w:r w:rsidR="001E1DE8" w:rsidRPr="00412DDB">
              <w:rPr>
                <w:b/>
                <w:bCs/>
                <w:sz w:val="22"/>
                <w:szCs w:val="22"/>
              </w:rPr>
              <w:t xml:space="preserve"> Б.В.</w:t>
            </w:r>
          </w:p>
        </w:tc>
      </w:tr>
      <w:tr w:rsidR="00FD2DEC" w:rsidRPr="00412DDB" w:rsidTr="00847E23">
        <w:tc>
          <w:tcPr>
            <w:tcW w:w="3600" w:type="dxa"/>
          </w:tcPr>
          <w:p w:rsidR="00FD2DEC" w:rsidRPr="00412DDB" w:rsidRDefault="00FD2DEC" w:rsidP="00394142">
            <w:pPr>
              <w:pStyle w:val="em-4"/>
              <w:ind w:firstLine="0"/>
              <w:jc w:val="left"/>
            </w:pPr>
            <w:r w:rsidRPr="00412DDB">
              <w:t>Сокращенное фирменное наимен</w:t>
            </w:r>
            <w:r w:rsidRPr="00412DDB">
              <w:t>о</w:t>
            </w:r>
            <w:r w:rsidRPr="00412DDB">
              <w:t>вание:</w:t>
            </w:r>
          </w:p>
        </w:tc>
        <w:tc>
          <w:tcPr>
            <w:tcW w:w="6246" w:type="dxa"/>
            <w:gridSpan w:val="2"/>
            <w:vAlign w:val="center"/>
          </w:tcPr>
          <w:p w:rsidR="00FD2DEC" w:rsidRPr="00412DDB" w:rsidRDefault="001E1DE8" w:rsidP="00EF661A">
            <w:pPr>
              <w:jc w:val="center"/>
              <w:rPr>
                <w:sz w:val="20"/>
                <w:szCs w:val="20"/>
              </w:rPr>
            </w:pPr>
            <w:proofErr w:type="spellStart"/>
            <w:r w:rsidRPr="00412DDB">
              <w:rPr>
                <w:b/>
                <w:bCs/>
                <w:sz w:val="22"/>
                <w:szCs w:val="22"/>
              </w:rPr>
              <w:t>Мобайл</w:t>
            </w:r>
            <w:proofErr w:type="spellEnd"/>
            <w:r w:rsidRPr="00412DDB">
              <w:rPr>
                <w:b/>
                <w:bCs/>
                <w:sz w:val="22"/>
                <w:szCs w:val="22"/>
              </w:rPr>
              <w:t xml:space="preserve"> </w:t>
            </w:r>
            <w:proofErr w:type="spellStart"/>
            <w:r w:rsidRPr="00412DDB">
              <w:rPr>
                <w:b/>
                <w:bCs/>
                <w:sz w:val="22"/>
                <w:szCs w:val="22"/>
              </w:rPr>
              <w:t>ТелеСистемс</w:t>
            </w:r>
            <w:proofErr w:type="spellEnd"/>
            <w:r w:rsidRPr="00412DDB">
              <w:rPr>
                <w:b/>
                <w:bCs/>
                <w:sz w:val="22"/>
                <w:szCs w:val="22"/>
              </w:rPr>
              <w:t xml:space="preserve"> Б.В.</w:t>
            </w:r>
            <w:r w:rsidR="00FD2DEC" w:rsidRPr="00412DDB">
              <w:rPr>
                <w:sz w:val="20"/>
                <w:szCs w:val="20"/>
              </w:rPr>
              <w:t xml:space="preserve"> </w:t>
            </w:r>
          </w:p>
        </w:tc>
      </w:tr>
      <w:tr w:rsidR="00FD2DEC" w:rsidRPr="008C2612" w:rsidTr="00847E23">
        <w:tc>
          <w:tcPr>
            <w:tcW w:w="3600" w:type="dxa"/>
          </w:tcPr>
          <w:p w:rsidR="00FD2DEC" w:rsidRPr="00412DDB" w:rsidRDefault="00FD2DEC" w:rsidP="00394142">
            <w:pPr>
              <w:pStyle w:val="em-4"/>
              <w:ind w:firstLine="0"/>
            </w:pPr>
            <w:r w:rsidRPr="00412DDB">
              <w:t>Место нахождения:</w:t>
            </w:r>
          </w:p>
        </w:tc>
        <w:tc>
          <w:tcPr>
            <w:tcW w:w="6246" w:type="dxa"/>
            <w:gridSpan w:val="2"/>
            <w:vAlign w:val="center"/>
          </w:tcPr>
          <w:p w:rsidR="00FD2DEC" w:rsidRPr="00412DDB" w:rsidRDefault="006F385B" w:rsidP="00394142">
            <w:pPr>
              <w:jc w:val="center"/>
              <w:rPr>
                <w:sz w:val="20"/>
                <w:szCs w:val="20"/>
                <w:lang w:val="en-US"/>
              </w:rPr>
            </w:pPr>
            <w:proofErr w:type="spellStart"/>
            <w:r w:rsidRPr="00412DDB">
              <w:rPr>
                <w:sz w:val="20"/>
                <w:szCs w:val="20"/>
                <w:lang w:val="en-US"/>
              </w:rPr>
              <w:t>Prins</w:t>
            </w:r>
            <w:proofErr w:type="spellEnd"/>
            <w:r w:rsidRPr="00412DDB">
              <w:rPr>
                <w:sz w:val="20"/>
                <w:szCs w:val="20"/>
                <w:lang w:val="en-US"/>
              </w:rPr>
              <w:t xml:space="preserve"> </w:t>
            </w:r>
            <w:proofErr w:type="spellStart"/>
            <w:r w:rsidRPr="00412DDB">
              <w:rPr>
                <w:sz w:val="20"/>
                <w:szCs w:val="20"/>
                <w:lang w:val="en-US"/>
              </w:rPr>
              <w:t>Berhardplein</w:t>
            </w:r>
            <w:proofErr w:type="spellEnd"/>
            <w:r w:rsidRPr="00412DDB">
              <w:rPr>
                <w:sz w:val="20"/>
                <w:szCs w:val="20"/>
                <w:lang w:val="en-US"/>
              </w:rPr>
              <w:t xml:space="preserve"> 200, 1097 JB, Amsterdam, The Netherlands </w:t>
            </w:r>
          </w:p>
        </w:tc>
      </w:tr>
      <w:tr w:rsidR="00FD2DEC" w:rsidRPr="00412DDB" w:rsidTr="00847E23">
        <w:tc>
          <w:tcPr>
            <w:tcW w:w="3600" w:type="dxa"/>
          </w:tcPr>
          <w:p w:rsidR="00FD2DEC" w:rsidRPr="00412DDB" w:rsidRDefault="00FD2DEC" w:rsidP="00394142">
            <w:pPr>
              <w:pStyle w:val="em-4"/>
              <w:ind w:firstLine="0"/>
            </w:pPr>
            <w:r w:rsidRPr="00412DDB">
              <w:t>ИНН (если применимо):</w:t>
            </w:r>
          </w:p>
        </w:tc>
        <w:tc>
          <w:tcPr>
            <w:tcW w:w="6246" w:type="dxa"/>
            <w:gridSpan w:val="2"/>
            <w:vAlign w:val="center"/>
          </w:tcPr>
          <w:p w:rsidR="00FD2DEC" w:rsidRPr="00412DDB" w:rsidRDefault="001E1DE8" w:rsidP="000108A4">
            <w:pPr>
              <w:jc w:val="center"/>
              <w:rPr>
                <w:sz w:val="20"/>
                <w:szCs w:val="20"/>
              </w:rPr>
            </w:pPr>
            <w:r w:rsidRPr="00412DDB">
              <w:rPr>
                <w:sz w:val="20"/>
                <w:szCs w:val="20"/>
              </w:rPr>
              <w:t>Неприменимо</w:t>
            </w:r>
          </w:p>
        </w:tc>
      </w:tr>
      <w:tr w:rsidR="00FD2DEC" w:rsidRPr="00412DDB" w:rsidTr="00847E23">
        <w:tc>
          <w:tcPr>
            <w:tcW w:w="3600" w:type="dxa"/>
          </w:tcPr>
          <w:p w:rsidR="00FD2DEC" w:rsidRPr="00412DDB" w:rsidRDefault="00FD2DEC" w:rsidP="00394142">
            <w:pPr>
              <w:pStyle w:val="em-4"/>
              <w:ind w:firstLine="0"/>
            </w:pPr>
            <w:r w:rsidRPr="00412DDB">
              <w:t>ОГРН (если применимо):</w:t>
            </w:r>
          </w:p>
        </w:tc>
        <w:tc>
          <w:tcPr>
            <w:tcW w:w="6246" w:type="dxa"/>
            <w:gridSpan w:val="2"/>
            <w:vAlign w:val="center"/>
          </w:tcPr>
          <w:p w:rsidR="00FD2DEC" w:rsidRPr="00412DDB" w:rsidRDefault="001E1DE8" w:rsidP="000108A4">
            <w:pPr>
              <w:pStyle w:val="em-4"/>
              <w:ind w:firstLine="0"/>
              <w:jc w:val="center"/>
            </w:pPr>
            <w:r w:rsidRPr="00412DDB">
              <w:rPr>
                <w:sz w:val="20"/>
                <w:szCs w:val="20"/>
              </w:rPr>
              <w:t>Неприменимо</w:t>
            </w:r>
          </w:p>
        </w:tc>
      </w:tr>
      <w:tr w:rsidR="006F385B" w:rsidRPr="00412DDB" w:rsidTr="00847E23">
        <w:tc>
          <w:tcPr>
            <w:tcW w:w="7200" w:type="dxa"/>
            <w:gridSpan w:val="2"/>
          </w:tcPr>
          <w:p w:rsidR="006F385B" w:rsidRPr="00412DDB" w:rsidRDefault="006F385B" w:rsidP="00394142">
            <w:pPr>
              <w:pStyle w:val="em-4"/>
              <w:ind w:firstLine="0"/>
            </w:pPr>
            <w:r w:rsidRPr="00412DDB">
              <w:t xml:space="preserve">Размер доли участника (акционера) кредитной организации </w:t>
            </w:r>
            <w:r w:rsidR="00B140EC">
              <w:t>–</w:t>
            </w:r>
            <w:r w:rsidRPr="00412DDB">
              <w:t xml:space="preserve"> эмитента в уставном капитале кредитной организации – эмитента:</w:t>
            </w:r>
          </w:p>
        </w:tc>
        <w:tc>
          <w:tcPr>
            <w:tcW w:w="2646" w:type="dxa"/>
          </w:tcPr>
          <w:p w:rsidR="006F385B" w:rsidRPr="00412DDB" w:rsidRDefault="00B01777" w:rsidP="00A116F9">
            <w:r>
              <w:rPr>
                <w:sz w:val="22"/>
                <w:szCs w:val="22"/>
              </w:rPr>
              <w:t>26,37</w:t>
            </w:r>
            <w:r w:rsidR="006F385B" w:rsidRPr="00412DDB">
              <w:rPr>
                <w:sz w:val="22"/>
                <w:szCs w:val="22"/>
              </w:rPr>
              <w:t xml:space="preserve"> %</w:t>
            </w:r>
          </w:p>
        </w:tc>
      </w:tr>
      <w:tr w:rsidR="006F385B" w:rsidRPr="00412DDB" w:rsidTr="00847E23">
        <w:tc>
          <w:tcPr>
            <w:tcW w:w="7200" w:type="dxa"/>
            <w:gridSpan w:val="2"/>
          </w:tcPr>
          <w:p w:rsidR="006F385B" w:rsidRPr="00412DDB" w:rsidRDefault="006F385B" w:rsidP="00394142">
            <w:pPr>
              <w:pStyle w:val="em-4"/>
              <w:ind w:firstLine="0"/>
            </w:pPr>
            <w:r w:rsidRPr="00412DDB">
              <w:t>Доли принадлежащих обыкновенных акций кредитной организации – эмитента</w:t>
            </w:r>
            <w:r w:rsidRPr="00412DDB">
              <w:rPr>
                <w:rStyle w:val="af0"/>
                <w:vanish/>
              </w:rPr>
              <w:footnoteReference w:id="69"/>
            </w:r>
            <w:r w:rsidRPr="00412DDB">
              <w:t>:</w:t>
            </w:r>
          </w:p>
        </w:tc>
        <w:tc>
          <w:tcPr>
            <w:tcW w:w="2646" w:type="dxa"/>
          </w:tcPr>
          <w:p w:rsidR="006F385B" w:rsidRPr="00412DDB" w:rsidRDefault="00B01777" w:rsidP="00A116F9">
            <w:r>
              <w:rPr>
                <w:sz w:val="22"/>
                <w:szCs w:val="22"/>
              </w:rPr>
              <w:t>26,37</w:t>
            </w:r>
            <w:r w:rsidR="006F385B" w:rsidRPr="00412DDB">
              <w:rPr>
                <w:sz w:val="22"/>
                <w:szCs w:val="22"/>
              </w:rPr>
              <w:t xml:space="preserve"> %</w:t>
            </w:r>
          </w:p>
        </w:tc>
      </w:tr>
    </w:tbl>
    <w:p w:rsidR="00FD2DEC" w:rsidRPr="00412DDB" w:rsidRDefault="00FD2DEC" w:rsidP="00FD2DEC">
      <w:pPr>
        <w:pStyle w:val="em-4"/>
      </w:pPr>
    </w:p>
    <w:p w:rsidR="00FD2DEC" w:rsidRPr="00412DDB" w:rsidRDefault="00FD2DEC" w:rsidP="00FD2DEC">
      <w:pPr>
        <w:pStyle w:val="em-4"/>
      </w:pPr>
      <w:r w:rsidRPr="00412DDB">
        <w:t>В отношении некоммерческих организаций, владеющих не менее чем 5 процентами уставного кап</w:t>
      </w:r>
      <w:r w:rsidRPr="00412DDB">
        <w:t>и</w:t>
      </w:r>
      <w:r w:rsidRPr="00412DDB">
        <w:t>тала или не менее чем 5 процентами обыкновенных акций кредитной организации – эмитента,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4860"/>
        <w:gridCol w:w="2286"/>
      </w:tblGrid>
      <w:tr w:rsidR="00FD2DEC" w:rsidRPr="00412DDB" w:rsidTr="00847E23">
        <w:tc>
          <w:tcPr>
            <w:tcW w:w="2700" w:type="dxa"/>
          </w:tcPr>
          <w:p w:rsidR="00FD2DEC" w:rsidRPr="00412DDB" w:rsidRDefault="00FD2DEC" w:rsidP="00394142">
            <w:pPr>
              <w:pStyle w:val="em-4"/>
              <w:ind w:firstLine="0"/>
            </w:pPr>
            <w:r w:rsidRPr="00412DDB">
              <w:t>Наименование:</w:t>
            </w:r>
          </w:p>
        </w:tc>
        <w:tc>
          <w:tcPr>
            <w:tcW w:w="7146" w:type="dxa"/>
            <w:gridSpan w:val="2"/>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Место нахождения:</w:t>
            </w:r>
          </w:p>
        </w:tc>
        <w:tc>
          <w:tcPr>
            <w:tcW w:w="7146" w:type="dxa"/>
            <w:gridSpan w:val="2"/>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ИНН (если применимо):</w:t>
            </w:r>
          </w:p>
        </w:tc>
        <w:tc>
          <w:tcPr>
            <w:tcW w:w="7146" w:type="dxa"/>
            <w:gridSpan w:val="2"/>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ОГРН (если применимо):</w:t>
            </w:r>
          </w:p>
        </w:tc>
        <w:tc>
          <w:tcPr>
            <w:tcW w:w="7146" w:type="dxa"/>
            <w:gridSpan w:val="2"/>
          </w:tcPr>
          <w:p w:rsidR="00FD2DEC" w:rsidRPr="00412DDB" w:rsidRDefault="00B140EC" w:rsidP="00394142">
            <w:pPr>
              <w:pStyle w:val="em-4"/>
              <w:ind w:firstLine="0"/>
            </w:pPr>
            <w:r>
              <w:t>–</w:t>
            </w:r>
          </w:p>
        </w:tc>
      </w:tr>
      <w:tr w:rsidR="00FD2DEC" w:rsidRPr="00412DDB" w:rsidTr="00847E23">
        <w:tc>
          <w:tcPr>
            <w:tcW w:w="7560" w:type="dxa"/>
            <w:gridSpan w:val="2"/>
          </w:tcPr>
          <w:p w:rsidR="00FD2DEC" w:rsidRPr="00412DDB" w:rsidRDefault="00FD2DEC" w:rsidP="00394142">
            <w:pPr>
              <w:pStyle w:val="em-4"/>
              <w:ind w:firstLine="0"/>
            </w:pPr>
            <w:r w:rsidRPr="00412DDB">
              <w:t xml:space="preserve">Размер доли участника (акционера) кредитной организации </w:t>
            </w:r>
            <w:r w:rsidR="00B140EC">
              <w:t>–</w:t>
            </w:r>
            <w:r w:rsidRPr="00412DDB">
              <w:t xml:space="preserve"> эмитента в уставном капитале кредитной организации – эмитента:</w:t>
            </w:r>
          </w:p>
        </w:tc>
        <w:tc>
          <w:tcPr>
            <w:tcW w:w="2286" w:type="dxa"/>
          </w:tcPr>
          <w:p w:rsidR="00FD2DEC" w:rsidRPr="00412DDB" w:rsidRDefault="00B140EC" w:rsidP="00394142">
            <w:pPr>
              <w:pStyle w:val="em-4"/>
              <w:ind w:firstLine="0"/>
            </w:pPr>
            <w:r>
              <w:t>–</w:t>
            </w:r>
          </w:p>
        </w:tc>
      </w:tr>
      <w:tr w:rsidR="00FD2DEC" w:rsidRPr="00412DDB" w:rsidTr="00847E23">
        <w:tc>
          <w:tcPr>
            <w:tcW w:w="7560" w:type="dxa"/>
            <w:gridSpan w:val="2"/>
          </w:tcPr>
          <w:p w:rsidR="00FD2DEC" w:rsidRPr="00412DDB" w:rsidRDefault="00FD2DEC" w:rsidP="00394142">
            <w:pPr>
              <w:pStyle w:val="em-4"/>
              <w:ind w:firstLine="0"/>
            </w:pPr>
            <w:r w:rsidRPr="00412DDB">
              <w:t>Доли принадлежащих обыкновенных акций кредитной организации – эм</w:t>
            </w:r>
            <w:r w:rsidRPr="00412DDB">
              <w:t>и</w:t>
            </w:r>
            <w:r w:rsidRPr="00412DDB">
              <w:t>тента</w:t>
            </w:r>
            <w:r w:rsidRPr="00412DDB">
              <w:rPr>
                <w:rStyle w:val="af0"/>
                <w:vanish/>
              </w:rPr>
              <w:footnoteReference w:id="70"/>
            </w:r>
            <w:r w:rsidRPr="00412DDB">
              <w:t>:</w:t>
            </w:r>
          </w:p>
        </w:tc>
        <w:tc>
          <w:tcPr>
            <w:tcW w:w="2286" w:type="dxa"/>
          </w:tcPr>
          <w:p w:rsidR="00FD2DEC" w:rsidRPr="00412DDB" w:rsidRDefault="00B140EC" w:rsidP="00394142">
            <w:pPr>
              <w:pStyle w:val="em-4"/>
              <w:ind w:firstLine="0"/>
            </w:pPr>
            <w:r>
              <w:t>–</w:t>
            </w:r>
          </w:p>
        </w:tc>
      </w:tr>
    </w:tbl>
    <w:p w:rsidR="00FD2DEC" w:rsidRPr="00412DDB" w:rsidRDefault="00FD2DEC" w:rsidP="00FD2DEC">
      <w:pPr>
        <w:pStyle w:val="em-4"/>
      </w:pPr>
    </w:p>
    <w:p w:rsidR="00FD2DEC" w:rsidRPr="00412DDB" w:rsidRDefault="00FD2DEC" w:rsidP="00FD2DEC">
      <w:pPr>
        <w:pStyle w:val="em-4"/>
        <w:rPr>
          <w:b/>
        </w:rPr>
      </w:pPr>
      <w:proofErr w:type="gramStart"/>
      <w:r w:rsidRPr="00412DDB">
        <w:rPr>
          <w:b/>
        </w:rPr>
        <w:t>Сведения о лицах, контролирующих участника (акционера) кредитной организации – эмите</w:t>
      </w:r>
      <w:r w:rsidRPr="00412DDB">
        <w:rPr>
          <w:b/>
        </w:rPr>
        <w:t>н</w:t>
      </w:r>
      <w:r w:rsidRPr="00412DDB">
        <w:rPr>
          <w:b/>
        </w:rPr>
        <w:t>та, владеющего  не менее чем 5 процентами уставного капитала или не менее чем 5 процентами обыкновенных акций кредитной организации – эмитента, а в случае отсутствия таких лиц – о его участниках (акционерах), владеющих не менее чем 20 процентами уставного (складочного) капитала (паевого фонда) или не менее чем 20 процентами его обыкновенных акций</w:t>
      </w:r>
      <w:r w:rsidRPr="00412DDB">
        <w:rPr>
          <w:rStyle w:val="af0"/>
          <w:b/>
          <w:vanish/>
        </w:rPr>
        <w:footnoteReference w:id="71"/>
      </w:r>
      <w:r w:rsidRPr="00412DDB">
        <w:rPr>
          <w:b/>
        </w:rPr>
        <w:t>:</w:t>
      </w:r>
      <w:proofErr w:type="gramEnd"/>
    </w:p>
    <w:p w:rsidR="00FD2DEC" w:rsidRPr="00412DDB" w:rsidRDefault="00FD2DEC" w:rsidP="00FD2DEC">
      <w:pPr>
        <w:pStyle w:val="em-4"/>
        <w:rPr>
          <w:shd w:val="clear" w:color="auto" w:fill="FFFF00"/>
        </w:rPr>
      </w:pPr>
    </w:p>
    <w:p w:rsidR="00FD2DEC" w:rsidRPr="00412DDB" w:rsidRDefault="00FD2DEC" w:rsidP="00FD2DEC">
      <w:pPr>
        <w:pStyle w:val="em-4"/>
      </w:pPr>
      <w:r w:rsidRPr="00412DDB">
        <w:t>в отношении физического лица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FD2DEC" w:rsidRPr="00412DDB" w:rsidTr="00847E23">
        <w:tc>
          <w:tcPr>
            <w:tcW w:w="2700" w:type="dxa"/>
          </w:tcPr>
          <w:p w:rsidR="00FD2DEC" w:rsidRPr="00412DDB" w:rsidRDefault="00FD2DEC" w:rsidP="00394142">
            <w:pPr>
              <w:pStyle w:val="em-4"/>
              <w:ind w:firstLine="0"/>
            </w:pPr>
            <w:r w:rsidRPr="00412DDB">
              <w:t>фамилия, имя, отчество:</w:t>
            </w:r>
          </w:p>
        </w:tc>
        <w:tc>
          <w:tcPr>
            <w:tcW w:w="7146" w:type="dxa"/>
          </w:tcPr>
          <w:p w:rsidR="00FD2DEC" w:rsidRPr="00412DDB" w:rsidRDefault="00B140EC" w:rsidP="00394142">
            <w:pPr>
              <w:pStyle w:val="em-4"/>
              <w:ind w:firstLine="0"/>
            </w:pPr>
            <w:r>
              <w:rPr>
                <w:sz w:val="20"/>
                <w:szCs w:val="20"/>
              </w:rPr>
              <w:t>–</w:t>
            </w:r>
          </w:p>
        </w:tc>
      </w:tr>
    </w:tbl>
    <w:p w:rsidR="00FD2DEC" w:rsidRPr="00412DDB" w:rsidRDefault="00FD2DEC" w:rsidP="00FD2DEC">
      <w:pPr>
        <w:pStyle w:val="em-4"/>
      </w:pPr>
    </w:p>
    <w:p w:rsidR="00FD2DEC" w:rsidRPr="00412DDB" w:rsidRDefault="00FD2DEC" w:rsidP="00FD2DEC">
      <w:pPr>
        <w:pStyle w:val="em-4"/>
      </w:pPr>
      <w:r w:rsidRPr="00412DDB">
        <w:t>в отношении 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5706"/>
      </w:tblGrid>
      <w:tr w:rsidR="00FD2DEC" w:rsidRPr="00412DDB" w:rsidTr="00847E23">
        <w:tc>
          <w:tcPr>
            <w:tcW w:w="4140" w:type="dxa"/>
          </w:tcPr>
          <w:p w:rsidR="00FD2DEC" w:rsidRPr="00412DDB" w:rsidRDefault="00FD2DEC" w:rsidP="00394142">
            <w:pPr>
              <w:pStyle w:val="em-4"/>
              <w:ind w:firstLine="0"/>
            </w:pPr>
            <w:r w:rsidRPr="00412DDB">
              <w:t>полное фирменное наименование:</w:t>
            </w:r>
          </w:p>
        </w:tc>
        <w:tc>
          <w:tcPr>
            <w:tcW w:w="5706" w:type="dxa"/>
          </w:tcPr>
          <w:p w:rsidR="002E38D2" w:rsidRPr="00412DDB" w:rsidRDefault="00833BCF" w:rsidP="00394142">
            <w:pPr>
              <w:pStyle w:val="em-4"/>
              <w:ind w:firstLine="0"/>
            </w:pPr>
            <w:r>
              <w:t>Публичное</w:t>
            </w:r>
            <w:r w:rsidR="002E38D2" w:rsidRPr="00412DDB">
              <w:t xml:space="preserve"> акционерное общество </w:t>
            </w:r>
          </w:p>
          <w:p w:rsidR="00FD2DEC" w:rsidRPr="00412DDB" w:rsidRDefault="002E38D2" w:rsidP="00394142">
            <w:pPr>
              <w:pStyle w:val="em-4"/>
              <w:ind w:firstLine="0"/>
            </w:pPr>
            <w:r w:rsidRPr="00412DDB">
              <w:t xml:space="preserve">«Мобильные </w:t>
            </w:r>
            <w:proofErr w:type="spellStart"/>
            <w:r w:rsidRPr="00412DDB">
              <w:t>ТелеСистемы</w:t>
            </w:r>
            <w:proofErr w:type="spellEnd"/>
            <w:r w:rsidRPr="00412DDB">
              <w:t>»</w:t>
            </w:r>
          </w:p>
        </w:tc>
      </w:tr>
      <w:tr w:rsidR="00FD2DEC" w:rsidRPr="00412DDB" w:rsidTr="00847E23">
        <w:tc>
          <w:tcPr>
            <w:tcW w:w="4140" w:type="dxa"/>
          </w:tcPr>
          <w:p w:rsidR="00FD2DEC" w:rsidRPr="00412DDB" w:rsidRDefault="00FD2DEC" w:rsidP="00394142">
            <w:pPr>
              <w:pStyle w:val="em-4"/>
              <w:ind w:firstLine="0"/>
            </w:pPr>
            <w:r w:rsidRPr="00412DDB">
              <w:t>сокращенное фирменное наименование:</w:t>
            </w:r>
          </w:p>
        </w:tc>
        <w:tc>
          <w:tcPr>
            <w:tcW w:w="5706" w:type="dxa"/>
          </w:tcPr>
          <w:p w:rsidR="00FD2DEC" w:rsidRPr="00412DDB" w:rsidRDefault="00833BCF" w:rsidP="00394142">
            <w:pPr>
              <w:pStyle w:val="em-4"/>
              <w:ind w:firstLine="0"/>
            </w:pPr>
            <w:r>
              <w:t>П</w:t>
            </w:r>
            <w:r w:rsidR="002E38D2" w:rsidRPr="00412DDB">
              <w:t>АО «МТС»</w:t>
            </w:r>
          </w:p>
        </w:tc>
      </w:tr>
      <w:tr w:rsidR="00FD2DEC" w:rsidRPr="00412DDB" w:rsidTr="00847E23">
        <w:tc>
          <w:tcPr>
            <w:tcW w:w="4140" w:type="dxa"/>
          </w:tcPr>
          <w:p w:rsidR="00FD2DEC" w:rsidRPr="00412DDB" w:rsidRDefault="00FD2DEC" w:rsidP="00394142">
            <w:pPr>
              <w:pStyle w:val="em-4"/>
              <w:ind w:firstLine="0"/>
            </w:pPr>
            <w:r w:rsidRPr="00412DDB">
              <w:t>место нахождения:</w:t>
            </w:r>
          </w:p>
        </w:tc>
        <w:tc>
          <w:tcPr>
            <w:tcW w:w="5706" w:type="dxa"/>
          </w:tcPr>
          <w:p w:rsidR="00FD2DEC" w:rsidRPr="00412DDB" w:rsidRDefault="002E38D2" w:rsidP="002E38D2">
            <w:pPr>
              <w:jc w:val="both"/>
            </w:pPr>
            <w:r w:rsidRPr="00412DDB">
              <w:rPr>
                <w:color w:val="333333"/>
                <w:sz w:val="20"/>
                <w:szCs w:val="20"/>
              </w:rPr>
              <w:t xml:space="preserve">109147, г. Москва, ул. Марксистская, д. 4 </w:t>
            </w:r>
          </w:p>
        </w:tc>
      </w:tr>
      <w:tr w:rsidR="00FD2DEC" w:rsidRPr="00412DDB" w:rsidTr="00847E23">
        <w:tc>
          <w:tcPr>
            <w:tcW w:w="4140" w:type="dxa"/>
          </w:tcPr>
          <w:p w:rsidR="00FD2DEC" w:rsidRPr="00412DDB" w:rsidRDefault="00FD2DEC" w:rsidP="00394142">
            <w:pPr>
              <w:pStyle w:val="em-4"/>
              <w:ind w:firstLine="0"/>
            </w:pPr>
            <w:r w:rsidRPr="00412DDB">
              <w:t>ИНН (если применимо):</w:t>
            </w:r>
          </w:p>
        </w:tc>
        <w:tc>
          <w:tcPr>
            <w:tcW w:w="5706" w:type="dxa"/>
          </w:tcPr>
          <w:p w:rsidR="00FD2DEC" w:rsidRPr="00412DDB" w:rsidRDefault="002E38D2" w:rsidP="00394142">
            <w:pPr>
              <w:pStyle w:val="em-4"/>
              <w:ind w:firstLine="0"/>
              <w:rPr>
                <w:sz w:val="20"/>
                <w:szCs w:val="20"/>
              </w:rPr>
            </w:pPr>
            <w:r w:rsidRPr="00412DDB">
              <w:rPr>
                <w:sz w:val="20"/>
                <w:szCs w:val="20"/>
              </w:rPr>
              <w:t>7740000076</w:t>
            </w:r>
          </w:p>
        </w:tc>
      </w:tr>
      <w:tr w:rsidR="00FD2DEC" w:rsidRPr="00412DDB" w:rsidTr="00847E23">
        <w:tc>
          <w:tcPr>
            <w:tcW w:w="4140" w:type="dxa"/>
          </w:tcPr>
          <w:p w:rsidR="00FD2DEC" w:rsidRPr="00412DDB" w:rsidRDefault="00FD2DEC" w:rsidP="00394142">
            <w:pPr>
              <w:pStyle w:val="em-4"/>
              <w:ind w:firstLine="0"/>
            </w:pPr>
            <w:r w:rsidRPr="00412DDB">
              <w:t>ОГРН (если применимо):</w:t>
            </w:r>
          </w:p>
        </w:tc>
        <w:tc>
          <w:tcPr>
            <w:tcW w:w="5706" w:type="dxa"/>
          </w:tcPr>
          <w:p w:rsidR="00FD2DEC" w:rsidRPr="00412DDB" w:rsidRDefault="002E38D2" w:rsidP="00394142">
            <w:pPr>
              <w:pStyle w:val="em-4"/>
              <w:ind w:firstLine="0"/>
              <w:rPr>
                <w:sz w:val="20"/>
                <w:szCs w:val="20"/>
              </w:rPr>
            </w:pPr>
            <w:r w:rsidRPr="00412DDB">
              <w:rPr>
                <w:bCs/>
                <w:iCs/>
                <w:sz w:val="20"/>
                <w:szCs w:val="20"/>
              </w:rPr>
              <w:t>1027700149124</w:t>
            </w:r>
          </w:p>
        </w:tc>
      </w:tr>
    </w:tbl>
    <w:p w:rsidR="00FD2DEC" w:rsidRPr="00412DDB" w:rsidRDefault="00FD2DEC" w:rsidP="00FD2DEC">
      <w:pPr>
        <w:pStyle w:val="em-4"/>
      </w:pPr>
    </w:p>
    <w:p w:rsidR="00FD2DEC" w:rsidRPr="00412DDB" w:rsidRDefault="00FD2DEC" w:rsidP="00FD2DEC">
      <w:pPr>
        <w:pStyle w:val="em-4"/>
      </w:pPr>
      <w:r w:rsidRPr="00412DDB">
        <w:t>в отношении некоммерческих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FD2DEC" w:rsidRPr="00412DDB" w:rsidTr="00847E23">
        <w:tc>
          <w:tcPr>
            <w:tcW w:w="2700" w:type="dxa"/>
          </w:tcPr>
          <w:p w:rsidR="00FD2DEC" w:rsidRPr="00412DDB" w:rsidRDefault="00FD2DEC" w:rsidP="00394142">
            <w:pPr>
              <w:pStyle w:val="em-4"/>
              <w:ind w:firstLine="0"/>
            </w:pPr>
            <w:r w:rsidRPr="00412DDB">
              <w:t>наименование:</w:t>
            </w:r>
          </w:p>
        </w:tc>
        <w:tc>
          <w:tcPr>
            <w:tcW w:w="7146" w:type="dxa"/>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место нахождения:</w:t>
            </w:r>
          </w:p>
        </w:tc>
        <w:tc>
          <w:tcPr>
            <w:tcW w:w="7146" w:type="dxa"/>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ИНН (если применимо):</w:t>
            </w:r>
          </w:p>
        </w:tc>
        <w:tc>
          <w:tcPr>
            <w:tcW w:w="7146" w:type="dxa"/>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ОГРН (если применимо):</w:t>
            </w:r>
          </w:p>
        </w:tc>
        <w:tc>
          <w:tcPr>
            <w:tcW w:w="7146" w:type="dxa"/>
          </w:tcPr>
          <w:p w:rsidR="00FD2DEC" w:rsidRPr="00412DDB" w:rsidRDefault="00B140EC" w:rsidP="00394142">
            <w:pPr>
              <w:pStyle w:val="em-4"/>
              <w:ind w:firstLine="0"/>
            </w:pPr>
            <w:r>
              <w:t>–</w:t>
            </w:r>
          </w:p>
        </w:tc>
      </w:tr>
    </w:tbl>
    <w:p w:rsidR="00FD2DEC" w:rsidRPr="00412DDB" w:rsidRDefault="00FD2DEC" w:rsidP="00FD2DEC">
      <w:pPr>
        <w:pStyle w:val="em-4"/>
      </w:pPr>
    </w:p>
    <w:tbl>
      <w:tblPr>
        <w:tblW w:w="0" w:type="auto"/>
        <w:tblLook w:val="01E0" w:firstRow="1" w:lastRow="1" w:firstColumn="1" w:lastColumn="1" w:noHBand="0" w:noVBand="0"/>
      </w:tblPr>
      <w:tblGrid>
        <w:gridCol w:w="4785"/>
        <w:gridCol w:w="4785"/>
        <w:gridCol w:w="744"/>
      </w:tblGrid>
      <w:tr w:rsidR="00FD2DEC" w:rsidRPr="00412DDB" w:rsidTr="00321A10">
        <w:tc>
          <w:tcPr>
            <w:tcW w:w="10314" w:type="dxa"/>
            <w:gridSpan w:val="3"/>
          </w:tcPr>
          <w:p w:rsidR="00FD2DEC" w:rsidRPr="00412DDB" w:rsidRDefault="00FD2DEC" w:rsidP="00321A10">
            <w:pPr>
              <w:pStyle w:val="em-4"/>
              <w:ind w:firstLine="0"/>
            </w:pPr>
            <w:r w:rsidRPr="00412DDB">
              <w:t xml:space="preserve">вид контроля, под которым находится участник (акционер) кредитной организации </w:t>
            </w:r>
            <w:r w:rsidR="00B140EC">
              <w:t>–</w:t>
            </w:r>
            <w:r w:rsidR="00321A10">
              <w:t xml:space="preserve"> </w:t>
            </w:r>
            <w:r w:rsidRPr="00412DDB">
              <w:t>эмитента</w:t>
            </w:r>
            <w:r w:rsidR="00321A10">
              <w:t xml:space="preserve"> </w:t>
            </w:r>
            <w:proofErr w:type="gramStart"/>
            <w:r w:rsidR="00321A10">
              <w:t>по</w:t>
            </w:r>
            <w:proofErr w:type="gramEnd"/>
            <w:r w:rsidR="00321A10">
              <w:t xml:space="preserve"> </w:t>
            </w:r>
          </w:p>
        </w:tc>
      </w:tr>
      <w:tr w:rsidR="00FD2DEC" w:rsidRPr="00412DDB" w:rsidTr="00321A10">
        <w:tc>
          <w:tcPr>
            <w:tcW w:w="4785" w:type="dxa"/>
          </w:tcPr>
          <w:p w:rsidR="00FD2DEC" w:rsidRPr="00412DDB" w:rsidRDefault="00FD2DEC" w:rsidP="00394142">
            <w:pPr>
              <w:pStyle w:val="em-4"/>
              <w:ind w:firstLine="0"/>
            </w:pPr>
            <w:r w:rsidRPr="00412DDB">
              <w:t>отношению к контролирующему его лицу</w:t>
            </w:r>
            <w:r w:rsidR="00847E23">
              <w:t>:</w:t>
            </w:r>
            <w:r w:rsidRPr="00412DDB">
              <w:rPr>
                <w:rStyle w:val="af0"/>
                <w:vanish/>
              </w:rPr>
              <w:footnoteReference w:id="72"/>
            </w:r>
          </w:p>
        </w:tc>
        <w:tc>
          <w:tcPr>
            <w:tcW w:w="5529" w:type="dxa"/>
            <w:gridSpan w:val="2"/>
          </w:tcPr>
          <w:p w:rsidR="00FD2DEC" w:rsidRPr="00412DDB" w:rsidRDefault="00847E23" w:rsidP="00394142">
            <w:pPr>
              <w:pStyle w:val="em-4"/>
              <w:ind w:firstLine="0"/>
            </w:pPr>
            <w:r>
              <w:t>п</w:t>
            </w:r>
            <w:r w:rsidR="00FD2DEC" w:rsidRPr="00412DDB">
              <w:t>рямой контроль</w:t>
            </w:r>
            <w:r>
              <w:t>.</w:t>
            </w:r>
          </w:p>
        </w:tc>
      </w:tr>
      <w:tr w:rsidR="00FD2DEC" w:rsidRPr="00412DDB" w:rsidTr="00394142">
        <w:trPr>
          <w:gridAfter w:val="1"/>
          <w:wAfter w:w="744" w:type="dxa"/>
        </w:trPr>
        <w:tc>
          <w:tcPr>
            <w:tcW w:w="9570" w:type="dxa"/>
            <w:gridSpan w:val="2"/>
          </w:tcPr>
          <w:p w:rsidR="00FD2DEC" w:rsidRPr="00412DDB" w:rsidRDefault="00FD2DEC" w:rsidP="00394142">
            <w:pPr>
              <w:pStyle w:val="em-4"/>
              <w:ind w:firstLine="0"/>
              <w:jc w:val="right"/>
            </w:pPr>
          </w:p>
        </w:tc>
      </w:tr>
    </w:tbl>
    <w:p w:rsidR="00FD2DEC" w:rsidRPr="00412DDB" w:rsidRDefault="00FD2DEC" w:rsidP="00FD2DEC">
      <w:pPr>
        <w:pStyle w:val="em-4"/>
      </w:pPr>
    </w:p>
    <w:p w:rsidR="00FD2DEC" w:rsidRPr="00412DDB" w:rsidRDefault="00FD2DEC" w:rsidP="00FD2DEC">
      <w:pPr>
        <w:pStyle w:val="em-4"/>
      </w:pPr>
      <w:r w:rsidRPr="00412DDB">
        <w:rPr>
          <w:b/>
          <w:i/>
        </w:rPr>
        <w:t>основание, в силу которого лицо, контролирующее участника (акционера) кредитной организ</w:t>
      </w:r>
      <w:r w:rsidRPr="00412DDB">
        <w:rPr>
          <w:b/>
          <w:i/>
        </w:rPr>
        <w:t>а</w:t>
      </w:r>
      <w:r w:rsidRPr="00412DDB">
        <w:rPr>
          <w:b/>
          <w:i/>
        </w:rPr>
        <w:t xml:space="preserve">ции </w:t>
      </w:r>
      <w:r w:rsidR="00B140EC">
        <w:rPr>
          <w:b/>
          <w:i/>
        </w:rPr>
        <w:t>–</w:t>
      </w:r>
      <w:r w:rsidRPr="00412DDB">
        <w:rPr>
          <w:b/>
          <w:i/>
        </w:rPr>
        <w:t xml:space="preserve"> эмитента, осуществляет такой контроль</w:t>
      </w:r>
      <w:r w:rsidRPr="00412DDB">
        <w:rPr>
          <w:rStyle w:val="af0"/>
          <w:b/>
          <w:i/>
          <w:vanish/>
        </w:rPr>
        <w:footnoteReference w:id="73"/>
      </w:r>
      <w:r w:rsidRPr="00412DDB">
        <w:rPr>
          <w:b/>
          <w:i/>
        </w:rPr>
        <w:t>:</w:t>
      </w:r>
      <w:r w:rsidRPr="00412DDB">
        <w:t xml:space="preserve"> </w:t>
      </w:r>
    </w:p>
    <w:tbl>
      <w:tblPr>
        <w:tblW w:w="0" w:type="auto"/>
        <w:tblLook w:val="01E0" w:firstRow="1" w:lastRow="1" w:firstColumn="1" w:lastColumn="1" w:noHBand="0" w:noVBand="0"/>
      </w:tblPr>
      <w:tblGrid>
        <w:gridCol w:w="10314"/>
      </w:tblGrid>
      <w:tr w:rsidR="00FD2DEC" w:rsidRPr="00412DDB" w:rsidTr="00321A10">
        <w:tc>
          <w:tcPr>
            <w:tcW w:w="10314" w:type="dxa"/>
          </w:tcPr>
          <w:p w:rsidR="00FD2DEC" w:rsidRPr="00412DDB" w:rsidRDefault="00CC3C39" w:rsidP="00394142">
            <w:pPr>
              <w:pStyle w:val="em-4"/>
            </w:pPr>
            <w:r w:rsidRPr="00412DDB">
              <w:t xml:space="preserve">участие в юридическом лице, являющемся участником (акционером) кредитной организации </w:t>
            </w:r>
            <w:r w:rsidR="00B140EC">
              <w:t>–</w:t>
            </w:r>
            <w:r w:rsidRPr="00412DDB">
              <w:t xml:space="preserve"> эм</w:t>
            </w:r>
            <w:r w:rsidRPr="00412DDB">
              <w:t>и</w:t>
            </w:r>
            <w:r w:rsidRPr="00412DDB">
              <w:t>тента</w:t>
            </w:r>
            <w:r w:rsidR="00321A10">
              <w:t>.</w:t>
            </w:r>
          </w:p>
        </w:tc>
      </w:tr>
      <w:tr w:rsidR="00FD2DEC" w:rsidRPr="00412DDB" w:rsidTr="00321A10">
        <w:tc>
          <w:tcPr>
            <w:tcW w:w="10314" w:type="dxa"/>
          </w:tcPr>
          <w:p w:rsidR="00FD2DEC" w:rsidRPr="00412DDB" w:rsidRDefault="00FD2DEC" w:rsidP="00394142">
            <w:pPr>
              <w:pStyle w:val="em-6"/>
            </w:pPr>
            <w:r w:rsidRPr="00412DDB">
              <w:t xml:space="preserve">(участие в юридическом лице, являющемся участником (акционером) кредитной организации </w:t>
            </w:r>
            <w:r w:rsidR="00B140EC">
              <w:t>–</w:t>
            </w:r>
            <w:r w:rsidRPr="00412DDB">
              <w:t xml:space="preserve"> эмитента,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юридического лица, являющегося участником (акционером) кредитной организации </w:t>
            </w:r>
            <w:proofErr w:type="gramStart"/>
            <w:r w:rsidR="00B140EC">
              <w:t>–</w:t>
            </w:r>
            <w:r w:rsidRPr="00412DDB">
              <w:t>э</w:t>
            </w:r>
            <w:proofErr w:type="gramEnd"/>
            <w:r w:rsidRPr="00412DDB">
              <w:t>митента)</w:t>
            </w:r>
          </w:p>
        </w:tc>
      </w:tr>
    </w:tbl>
    <w:p w:rsidR="00FD2DEC" w:rsidRPr="00412DDB" w:rsidRDefault="00FD2DEC" w:rsidP="00FD2DEC">
      <w:pPr>
        <w:pStyle w:val="em-4"/>
      </w:pPr>
    </w:p>
    <w:p w:rsidR="00FD2DEC" w:rsidRPr="00412DDB" w:rsidRDefault="00FD2DEC" w:rsidP="00FD2DEC">
      <w:pPr>
        <w:pStyle w:val="em-4"/>
      </w:pPr>
      <w:r w:rsidRPr="00412DDB">
        <w:rPr>
          <w:b/>
          <w:i/>
        </w:rPr>
        <w:t>признак осуществления лицом, контролирующим участника (акционера) кредитной организ</w:t>
      </w:r>
      <w:r w:rsidRPr="00412DDB">
        <w:rPr>
          <w:b/>
          <w:i/>
        </w:rPr>
        <w:t>а</w:t>
      </w:r>
      <w:r w:rsidRPr="00412DDB">
        <w:rPr>
          <w:b/>
          <w:i/>
        </w:rPr>
        <w:t xml:space="preserve">ции </w:t>
      </w:r>
      <w:r w:rsidR="00B140EC">
        <w:rPr>
          <w:b/>
          <w:i/>
        </w:rPr>
        <w:t>–</w:t>
      </w:r>
      <w:r w:rsidRPr="00412DDB">
        <w:rPr>
          <w:b/>
          <w:i/>
        </w:rPr>
        <w:t xml:space="preserve"> эмитента, такого контроля</w:t>
      </w:r>
      <w:r w:rsidRPr="00412DDB">
        <w:rPr>
          <w:rStyle w:val="af0"/>
          <w:vanish/>
        </w:rPr>
        <w:footnoteReference w:id="74"/>
      </w:r>
      <w:r w:rsidRPr="00412DDB">
        <w:t xml:space="preserve">: </w:t>
      </w:r>
    </w:p>
    <w:tbl>
      <w:tblPr>
        <w:tblW w:w="0" w:type="auto"/>
        <w:tblLook w:val="01E0" w:firstRow="1" w:lastRow="1" w:firstColumn="1" w:lastColumn="1" w:noHBand="0" w:noVBand="0"/>
      </w:tblPr>
      <w:tblGrid>
        <w:gridCol w:w="10314"/>
      </w:tblGrid>
      <w:tr w:rsidR="00FD2DEC" w:rsidRPr="00412DDB" w:rsidTr="00321A10">
        <w:tc>
          <w:tcPr>
            <w:tcW w:w="10314" w:type="dxa"/>
          </w:tcPr>
          <w:p w:rsidR="00CC3C39" w:rsidRPr="00412DDB" w:rsidRDefault="00CC3C39" w:rsidP="00CC3C39">
            <w:pPr>
              <w:pStyle w:val="em-4"/>
            </w:pPr>
            <w:r w:rsidRPr="00412DDB">
              <w:t>право распоряжаться более 50 процентами голосов в высшем органе управления юридического л</w:t>
            </w:r>
            <w:r w:rsidRPr="00412DDB">
              <w:t>и</w:t>
            </w:r>
            <w:r w:rsidRPr="00412DDB">
              <w:t xml:space="preserve">ца, являющегося участником (акционером) кредитной организации </w:t>
            </w:r>
            <w:proofErr w:type="gramStart"/>
            <w:r w:rsidR="00B140EC">
              <w:t>–</w:t>
            </w:r>
            <w:r w:rsidRPr="00412DDB">
              <w:t>э</w:t>
            </w:r>
            <w:proofErr w:type="gramEnd"/>
            <w:r w:rsidRPr="00412DDB">
              <w:t>митента</w:t>
            </w:r>
            <w:r w:rsidR="00321A10">
              <w:t>.</w:t>
            </w:r>
          </w:p>
          <w:p w:rsidR="00FD2DEC" w:rsidRPr="00412DDB" w:rsidRDefault="00FD2DEC" w:rsidP="00394142">
            <w:pPr>
              <w:pStyle w:val="em-4"/>
            </w:pPr>
          </w:p>
        </w:tc>
      </w:tr>
      <w:tr w:rsidR="00FD2DEC" w:rsidRPr="00412DDB" w:rsidTr="00321A10">
        <w:tc>
          <w:tcPr>
            <w:tcW w:w="10314" w:type="dxa"/>
          </w:tcPr>
          <w:p w:rsidR="00FD2DEC" w:rsidRPr="00412DDB" w:rsidRDefault="00FD2DEC" w:rsidP="00394142">
            <w:pPr>
              <w:pStyle w:val="em-6"/>
            </w:pPr>
            <w:r w:rsidRPr="00412DDB">
              <w:t xml:space="preserve">(право распоряжаться более 50 процентами голосов в высшем органе управления юридического лица, являющегося участником (акционером) кредитной организации </w:t>
            </w:r>
            <w:proofErr w:type="gramStart"/>
            <w:r w:rsidR="00B140EC">
              <w:t>–</w:t>
            </w:r>
            <w:r w:rsidRPr="00412DDB">
              <w:t>э</w:t>
            </w:r>
            <w:proofErr w:type="gramEnd"/>
            <w:r w:rsidRPr="00412DDB">
              <w:t xml:space="preserve">митента; право назначать (избирать) единоличный исполнительный орган юридического лица, являющегося участником (акционером) кредитной организации </w:t>
            </w:r>
            <w:r w:rsidR="00B140EC">
              <w:t>–</w:t>
            </w:r>
            <w:r w:rsidRPr="00412DDB">
              <w:t xml:space="preserve"> эмитента; право назначать (избирать) более 50 процентов состава коллегиального органа управления юридического лица, являющегося участником (акционером) кредитной организации </w:t>
            </w:r>
            <w:r w:rsidR="00B140EC">
              <w:t>–</w:t>
            </w:r>
            <w:r w:rsidRPr="00412DDB">
              <w:t>эмитента)</w:t>
            </w:r>
          </w:p>
        </w:tc>
      </w:tr>
    </w:tbl>
    <w:p w:rsidR="00FD2DEC" w:rsidRPr="00412DDB" w:rsidRDefault="00FD2DEC" w:rsidP="00FD2DEC">
      <w:pPr>
        <w:pStyle w:val="em-4"/>
      </w:pPr>
    </w:p>
    <w:p w:rsidR="00FD2DEC" w:rsidRPr="00412DDB" w:rsidRDefault="00FD2DEC" w:rsidP="00FD2DEC">
      <w:pPr>
        <w:pStyle w:val="em-4"/>
      </w:pPr>
      <w:proofErr w:type="gramStart"/>
      <w:r w:rsidRPr="00412DDB">
        <w:rPr>
          <w:b/>
          <w:i/>
        </w:rPr>
        <w:t xml:space="preserve">подконтрольные лицу, контролирующему участника (акционера) кредитной организации </w:t>
      </w:r>
      <w:r w:rsidR="00B140EC">
        <w:rPr>
          <w:b/>
          <w:i/>
        </w:rPr>
        <w:t>–</w:t>
      </w:r>
      <w:r w:rsidRPr="00412DDB">
        <w:rPr>
          <w:b/>
          <w:i/>
        </w:rPr>
        <w:t xml:space="preserve"> эмитента, организации (цепочка организаций, находящихся под прямым или косвенным контролем лица, контролирующего участника (акционера) кредитной организации </w:t>
      </w:r>
      <w:r w:rsidR="00B140EC">
        <w:rPr>
          <w:b/>
          <w:i/>
        </w:rPr>
        <w:t>–</w:t>
      </w:r>
      <w:r w:rsidRPr="00412DDB">
        <w:rPr>
          <w:b/>
          <w:i/>
        </w:rPr>
        <w:t xml:space="preserve"> эмитента), через которых лицо, контролирующее участника (акционера) кредитной организации </w:t>
      </w:r>
      <w:r w:rsidR="00B140EC">
        <w:rPr>
          <w:b/>
          <w:i/>
        </w:rPr>
        <w:t>–</w:t>
      </w:r>
      <w:r w:rsidRPr="00412DDB">
        <w:rPr>
          <w:b/>
          <w:i/>
        </w:rPr>
        <w:t xml:space="preserve"> эмитента, осуществляет косвенный контроль</w:t>
      </w:r>
      <w:r w:rsidRPr="00412DDB">
        <w:rPr>
          <w:rStyle w:val="af0"/>
          <w:vanish/>
        </w:rPr>
        <w:footnoteReference w:id="75"/>
      </w:r>
      <w:r w:rsidRPr="00412DDB">
        <w:t>:</w:t>
      </w:r>
      <w:proofErr w:type="gramEnd"/>
    </w:p>
    <w:p w:rsidR="00FD2DEC" w:rsidRPr="00412DDB" w:rsidRDefault="00FD2DEC" w:rsidP="00FD2DEC">
      <w:pPr>
        <w:pStyle w:val="em-4"/>
        <w:rPr>
          <w:shd w:val="clear" w:color="auto" w:fill="FFFF00"/>
        </w:rPr>
      </w:pPr>
    </w:p>
    <w:p w:rsidR="00FD2DEC" w:rsidRPr="00412DDB" w:rsidRDefault="00FD2DEC" w:rsidP="00FD2DEC">
      <w:pPr>
        <w:pStyle w:val="em-4"/>
      </w:pPr>
      <w:r w:rsidRPr="00412DDB">
        <w:t>в отношении физического лица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005"/>
      </w:tblGrid>
      <w:tr w:rsidR="00FD2DEC" w:rsidRPr="00412DDB" w:rsidTr="002C3DF7">
        <w:tc>
          <w:tcPr>
            <w:tcW w:w="2700" w:type="dxa"/>
          </w:tcPr>
          <w:p w:rsidR="00FD2DEC" w:rsidRPr="00412DDB" w:rsidRDefault="00FD2DEC" w:rsidP="00394142">
            <w:pPr>
              <w:pStyle w:val="em-4"/>
              <w:ind w:firstLine="0"/>
            </w:pPr>
            <w:r w:rsidRPr="00412DDB">
              <w:t>фамилия, имя, отчество:</w:t>
            </w:r>
          </w:p>
        </w:tc>
        <w:tc>
          <w:tcPr>
            <w:tcW w:w="7005" w:type="dxa"/>
          </w:tcPr>
          <w:p w:rsidR="00FD2DEC" w:rsidRPr="00412DDB" w:rsidRDefault="00B140EC" w:rsidP="00394142">
            <w:pPr>
              <w:pStyle w:val="em-4"/>
              <w:ind w:firstLine="0"/>
            </w:pPr>
            <w:r>
              <w:t>–</w:t>
            </w:r>
          </w:p>
        </w:tc>
      </w:tr>
    </w:tbl>
    <w:p w:rsidR="00FD2DEC" w:rsidRPr="00412DDB" w:rsidRDefault="00FD2DEC" w:rsidP="00FD2DEC">
      <w:pPr>
        <w:pStyle w:val="em-4"/>
      </w:pPr>
    </w:p>
    <w:p w:rsidR="00FD2DEC" w:rsidRPr="00412DDB" w:rsidRDefault="00FD2DEC" w:rsidP="00FD2DEC">
      <w:pPr>
        <w:pStyle w:val="em-4"/>
      </w:pPr>
      <w:r w:rsidRPr="00412DDB">
        <w:t>в отношении 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5565"/>
      </w:tblGrid>
      <w:tr w:rsidR="00FD2DEC" w:rsidRPr="00412DDB" w:rsidTr="002C3DF7">
        <w:tc>
          <w:tcPr>
            <w:tcW w:w="4140" w:type="dxa"/>
          </w:tcPr>
          <w:p w:rsidR="00FD2DEC" w:rsidRPr="00412DDB" w:rsidRDefault="00FD2DEC" w:rsidP="00394142">
            <w:pPr>
              <w:pStyle w:val="em-4"/>
              <w:ind w:firstLine="0"/>
            </w:pPr>
            <w:r w:rsidRPr="00412DDB">
              <w:t>полное фирменное наименование:</w:t>
            </w:r>
          </w:p>
        </w:tc>
        <w:tc>
          <w:tcPr>
            <w:tcW w:w="5565" w:type="dxa"/>
          </w:tcPr>
          <w:p w:rsidR="00FD2DEC" w:rsidRPr="00412DDB" w:rsidRDefault="00B140EC" w:rsidP="00394142">
            <w:pPr>
              <w:pStyle w:val="em-4"/>
              <w:ind w:firstLine="0"/>
            </w:pPr>
            <w:r>
              <w:t>–</w:t>
            </w:r>
          </w:p>
        </w:tc>
      </w:tr>
      <w:tr w:rsidR="00FD2DEC" w:rsidRPr="00412DDB" w:rsidTr="002C3DF7">
        <w:tc>
          <w:tcPr>
            <w:tcW w:w="4140" w:type="dxa"/>
          </w:tcPr>
          <w:p w:rsidR="00FD2DEC" w:rsidRPr="00412DDB" w:rsidRDefault="00FD2DEC" w:rsidP="00394142">
            <w:pPr>
              <w:pStyle w:val="em-4"/>
              <w:ind w:firstLine="0"/>
            </w:pPr>
            <w:r w:rsidRPr="00412DDB">
              <w:t>сокращенное фирменное наименование:</w:t>
            </w:r>
          </w:p>
        </w:tc>
        <w:tc>
          <w:tcPr>
            <w:tcW w:w="5565" w:type="dxa"/>
          </w:tcPr>
          <w:p w:rsidR="00FD2DEC" w:rsidRPr="00412DDB" w:rsidRDefault="00B140EC" w:rsidP="00394142">
            <w:pPr>
              <w:pStyle w:val="em-4"/>
              <w:ind w:firstLine="0"/>
            </w:pPr>
            <w:r>
              <w:t>–</w:t>
            </w:r>
          </w:p>
        </w:tc>
      </w:tr>
      <w:tr w:rsidR="00FD2DEC" w:rsidRPr="00412DDB" w:rsidTr="002C3DF7">
        <w:tc>
          <w:tcPr>
            <w:tcW w:w="4140" w:type="dxa"/>
          </w:tcPr>
          <w:p w:rsidR="00FD2DEC" w:rsidRPr="00412DDB" w:rsidRDefault="00FD2DEC" w:rsidP="00394142">
            <w:pPr>
              <w:pStyle w:val="em-4"/>
              <w:ind w:firstLine="0"/>
            </w:pPr>
            <w:r w:rsidRPr="00412DDB">
              <w:t>место нахождения:</w:t>
            </w:r>
          </w:p>
        </w:tc>
        <w:tc>
          <w:tcPr>
            <w:tcW w:w="5565" w:type="dxa"/>
          </w:tcPr>
          <w:p w:rsidR="00FD2DEC" w:rsidRPr="00412DDB" w:rsidRDefault="00B140EC" w:rsidP="00394142">
            <w:pPr>
              <w:pStyle w:val="em-4"/>
              <w:ind w:firstLine="0"/>
            </w:pPr>
            <w:r>
              <w:t>–</w:t>
            </w:r>
          </w:p>
        </w:tc>
      </w:tr>
      <w:tr w:rsidR="00FD2DEC" w:rsidRPr="00412DDB" w:rsidTr="002C3DF7">
        <w:tc>
          <w:tcPr>
            <w:tcW w:w="4140" w:type="dxa"/>
          </w:tcPr>
          <w:p w:rsidR="00FD2DEC" w:rsidRPr="00412DDB" w:rsidRDefault="00FD2DEC" w:rsidP="00394142">
            <w:pPr>
              <w:pStyle w:val="em-4"/>
              <w:ind w:firstLine="0"/>
            </w:pPr>
            <w:r w:rsidRPr="00412DDB">
              <w:t>ИНН (если применимо):</w:t>
            </w:r>
          </w:p>
        </w:tc>
        <w:tc>
          <w:tcPr>
            <w:tcW w:w="5565" w:type="dxa"/>
          </w:tcPr>
          <w:p w:rsidR="00FD2DEC" w:rsidRPr="00412DDB" w:rsidRDefault="00B140EC" w:rsidP="00394142">
            <w:pPr>
              <w:pStyle w:val="em-4"/>
              <w:ind w:firstLine="0"/>
            </w:pPr>
            <w:r>
              <w:t>–</w:t>
            </w:r>
          </w:p>
        </w:tc>
      </w:tr>
      <w:tr w:rsidR="00FD2DEC" w:rsidRPr="00412DDB" w:rsidTr="002C3DF7">
        <w:tc>
          <w:tcPr>
            <w:tcW w:w="4140" w:type="dxa"/>
          </w:tcPr>
          <w:p w:rsidR="00FD2DEC" w:rsidRPr="00412DDB" w:rsidRDefault="00FD2DEC" w:rsidP="00394142">
            <w:pPr>
              <w:pStyle w:val="em-4"/>
              <w:ind w:firstLine="0"/>
            </w:pPr>
            <w:r w:rsidRPr="00412DDB">
              <w:t>ОГРН (если применимо):</w:t>
            </w:r>
          </w:p>
        </w:tc>
        <w:tc>
          <w:tcPr>
            <w:tcW w:w="5565" w:type="dxa"/>
          </w:tcPr>
          <w:p w:rsidR="00FD2DEC" w:rsidRPr="00412DDB" w:rsidRDefault="00B140EC" w:rsidP="00394142">
            <w:pPr>
              <w:pStyle w:val="em-4"/>
              <w:ind w:firstLine="0"/>
            </w:pPr>
            <w:r>
              <w:t>–</w:t>
            </w:r>
          </w:p>
        </w:tc>
      </w:tr>
    </w:tbl>
    <w:p w:rsidR="00FD2DEC" w:rsidRPr="00412DDB" w:rsidRDefault="00FD2DEC" w:rsidP="00FD2DEC">
      <w:pPr>
        <w:pStyle w:val="em-4"/>
      </w:pPr>
    </w:p>
    <w:p w:rsidR="00FD2DEC" w:rsidRPr="00412DDB" w:rsidRDefault="00FD2DEC" w:rsidP="00FD2DEC">
      <w:pPr>
        <w:pStyle w:val="em-4"/>
      </w:pPr>
      <w:r w:rsidRPr="00412DDB">
        <w:t>в отношении некоммерческих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005"/>
      </w:tblGrid>
      <w:tr w:rsidR="00FD2DEC" w:rsidRPr="00412DDB" w:rsidTr="002C3DF7">
        <w:tc>
          <w:tcPr>
            <w:tcW w:w="2700" w:type="dxa"/>
          </w:tcPr>
          <w:p w:rsidR="00FD2DEC" w:rsidRPr="00412DDB" w:rsidRDefault="00FD2DEC" w:rsidP="00394142">
            <w:pPr>
              <w:pStyle w:val="em-4"/>
              <w:ind w:firstLine="0"/>
            </w:pPr>
            <w:r w:rsidRPr="00412DDB">
              <w:t>наименование:</w:t>
            </w:r>
          </w:p>
        </w:tc>
        <w:tc>
          <w:tcPr>
            <w:tcW w:w="7005" w:type="dxa"/>
          </w:tcPr>
          <w:p w:rsidR="00FD2DEC" w:rsidRPr="00412DDB" w:rsidRDefault="00B140EC" w:rsidP="00394142">
            <w:pPr>
              <w:pStyle w:val="em-4"/>
              <w:ind w:firstLine="0"/>
            </w:pPr>
            <w:r>
              <w:t>–</w:t>
            </w:r>
          </w:p>
        </w:tc>
      </w:tr>
      <w:tr w:rsidR="00FD2DEC" w:rsidRPr="00412DDB" w:rsidTr="002C3DF7">
        <w:tc>
          <w:tcPr>
            <w:tcW w:w="2700" w:type="dxa"/>
          </w:tcPr>
          <w:p w:rsidR="00FD2DEC" w:rsidRPr="00412DDB" w:rsidRDefault="00FD2DEC" w:rsidP="00394142">
            <w:pPr>
              <w:pStyle w:val="em-4"/>
              <w:ind w:firstLine="0"/>
            </w:pPr>
            <w:r w:rsidRPr="00412DDB">
              <w:t>место нахождения:</w:t>
            </w:r>
          </w:p>
        </w:tc>
        <w:tc>
          <w:tcPr>
            <w:tcW w:w="7005" w:type="dxa"/>
          </w:tcPr>
          <w:p w:rsidR="00FD2DEC" w:rsidRPr="00412DDB" w:rsidRDefault="00B140EC" w:rsidP="00394142">
            <w:pPr>
              <w:pStyle w:val="em-4"/>
              <w:ind w:firstLine="0"/>
            </w:pPr>
            <w:r>
              <w:t>–</w:t>
            </w:r>
          </w:p>
        </w:tc>
      </w:tr>
      <w:tr w:rsidR="00FD2DEC" w:rsidRPr="00412DDB" w:rsidTr="002C3DF7">
        <w:tc>
          <w:tcPr>
            <w:tcW w:w="2700" w:type="dxa"/>
          </w:tcPr>
          <w:p w:rsidR="00FD2DEC" w:rsidRPr="00412DDB" w:rsidRDefault="00FD2DEC" w:rsidP="00394142">
            <w:pPr>
              <w:pStyle w:val="em-4"/>
              <w:ind w:firstLine="0"/>
            </w:pPr>
            <w:r w:rsidRPr="00412DDB">
              <w:t>ИНН (если применимо):</w:t>
            </w:r>
          </w:p>
        </w:tc>
        <w:tc>
          <w:tcPr>
            <w:tcW w:w="7005" w:type="dxa"/>
          </w:tcPr>
          <w:p w:rsidR="00FD2DEC" w:rsidRPr="00412DDB" w:rsidRDefault="00B140EC" w:rsidP="00394142">
            <w:pPr>
              <w:pStyle w:val="em-4"/>
              <w:ind w:firstLine="0"/>
            </w:pPr>
            <w:r>
              <w:t>–</w:t>
            </w:r>
          </w:p>
        </w:tc>
      </w:tr>
      <w:tr w:rsidR="00FD2DEC" w:rsidRPr="00412DDB" w:rsidTr="002C3DF7">
        <w:tc>
          <w:tcPr>
            <w:tcW w:w="2700" w:type="dxa"/>
          </w:tcPr>
          <w:p w:rsidR="00FD2DEC" w:rsidRPr="00412DDB" w:rsidRDefault="00FD2DEC" w:rsidP="00394142">
            <w:pPr>
              <w:pStyle w:val="em-4"/>
              <w:ind w:firstLine="0"/>
            </w:pPr>
            <w:r w:rsidRPr="00412DDB">
              <w:t>ОГРН (если применимо):</w:t>
            </w:r>
          </w:p>
        </w:tc>
        <w:tc>
          <w:tcPr>
            <w:tcW w:w="7005" w:type="dxa"/>
          </w:tcPr>
          <w:p w:rsidR="00FD2DEC" w:rsidRPr="00412DDB" w:rsidRDefault="00B140EC" w:rsidP="00394142">
            <w:pPr>
              <w:pStyle w:val="em-4"/>
              <w:ind w:firstLine="0"/>
            </w:pPr>
            <w:r>
              <w:t>–</w:t>
            </w:r>
          </w:p>
        </w:tc>
      </w:tr>
    </w:tbl>
    <w:p w:rsidR="00FD2DEC" w:rsidRPr="00412DDB" w:rsidRDefault="00FD2DEC" w:rsidP="00FD2DEC">
      <w:pPr>
        <w:pStyle w:val="em-4"/>
      </w:pPr>
    </w:p>
    <w:p w:rsidR="00FD2DEC" w:rsidRPr="00412DDB" w:rsidRDefault="00FD2DEC" w:rsidP="00FD2DEC">
      <w:pPr>
        <w:pStyle w:val="em-4"/>
      </w:pPr>
      <w:r w:rsidRPr="00412DDB">
        <w:t>иные сведения</w:t>
      </w:r>
    </w:p>
    <w:tbl>
      <w:tblPr>
        <w:tblW w:w="0" w:type="auto"/>
        <w:tblInd w:w="468" w:type="dxa"/>
        <w:tblLook w:val="01E0" w:firstRow="1" w:lastRow="1" w:firstColumn="1" w:lastColumn="1" w:noHBand="0" w:noVBand="0"/>
      </w:tblPr>
      <w:tblGrid>
        <w:gridCol w:w="9102"/>
      </w:tblGrid>
      <w:tr w:rsidR="00FD2DEC" w:rsidRPr="00412DDB" w:rsidTr="00394142">
        <w:tc>
          <w:tcPr>
            <w:tcW w:w="9102" w:type="dxa"/>
          </w:tcPr>
          <w:p w:rsidR="00FD2DEC" w:rsidRPr="00412DDB" w:rsidRDefault="002C3DF7" w:rsidP="00394142">
            <w:pPr>
              <w:pStyle w:val="em-4"/>
            </w:pPr>
            <w:r>
              <w:t>о</w:t>
            </w:r>
            <w:r w:rsidR="00FD2DEC" w:rsidRPr="00412DDB">
              <w:t>тсутствуют</w:t>
            </w:r>
            <w:r>
              <w:t>.</w:t>
            </w:r>
          </w:p>
        </w:tc>
      </w:tr>
      <w:tr w:rsidR="00FD2DEC" w:rsidRPr="00412DDB" w:rsidTr="00394142">
        <w:tc>
          <w:tcPr>
            <w:tcW w:w="9102" w:type="dxa"/>
          </w:tcPr>
          <w:p w:rsidR="00FD2DEC" w:rsidRPr="00412DDB" w:rsidRDefault="00FD2DEC" w:rsidP="00394142">
            <w:pPr>
              <w:pStyle w:val="em-6"/>
              <w:jc w:val="center"/>
            </w:pPr>
            <w:r w:rsidRPr="00412DDB">
              <w:t xml:space="preserve">(указывается дополнительная информация по усмотрению кредитной организации </w:t>
            </w:r>
            <w:r w:rsidR="00B140EC">
              <w:t>–</w:t>
            </w:r>
            <w:r w:rsidRPr="00412DDB">
              <w:t xml:space="preserve"> эмитента)</w:t>
            </w:r>
          </w:p>
        </w:tc>
      </w:tr>
    </w:tbl>
    <w:p w:rsidR="00FD2DEC" w:rsidRPr="00412DDB" w:rsidRDefault="00FD2DEC" w:rsidP="00FD2DEC">
      <w:pPr>
        <w:pStyle w:val="em-4"/>
      </w:pPr>
    </w:p>
    <w:p w:rsidR="008272BE" w:rsidRPr="00412DDB" w:rsidRDefault="008272BE" w:rsidP="008272BE">
      <w:pPr>
        <w:pStyle w:val="em-4"/>
        <w:rPr>
          <w:b/>
        </w:rPr>
      </w:pPr>
      <w:r w:rsidRPr="00412DDB">
        <w:rPr>
          <w:b/>
        </w:rPr>
        <w:t>Информация о лицах, владеющих не менее чем 20 процентами уставного (складочного) кап</w:t>
      </w:r>
      <w:r w:rsidRPr="00412DDB">
        <w:rPr>
          <w:b/>
        </w:rPr>
        <w:t>и</w:t>
      </w:r>
      <w:r w:rsidRPr="00412DDB">
        <w:rPr>
          <w:b/>
        </w:rPr>
        <w:t xml:space="preserve">тала (паевого фонда) или не менее чем 20 процентами обыкновенных акций участника (акционера) кредитной организации </w:t>
      </w:r>
      <w:r w:rsidR="00B140EC">
        <w:rPr>
          <w:b/>
        </w:rPr>
        <w:t>–</w:t>
      </w:r>
      <w:r w:rsidRPr="00412DDB">
        <w:rPr>
          <w:b/>
        </w:rPr>
        <w:t xml:space="preserve"> эмитента, который владеет не менее чем 5 процентами уставного капитала кредитной организации </w:t>
      </w:r>
      <w:r w:rsidR="00B140EC">
        <w:rPr>
          <w:b/>
        </w:rPr>
        <w:t>–</w:t>
      </w:r>
      <w:r w:rsidRPr="00412DDB">
        <w:rPr>
          <w:b/>
        </w:rPr>
        <w:t xml:space="preserve"> эмитента или не менее чем 5 процентами его обыкновенных акций</w:t>
      </w:r>
      <w:r w:rsidRPr="00412DDB">
        <w:rPr>
          <w:rStyle w:val="af0"/>
          <w:b/>
          <w:vanish/>
        </w:rPr>
        <w:footnoteReference w:id="76"/>
      </w:r>
      <w:r w:rsidRPr="00412DDB">
        <w:rPr>
          <w:b/>
        </w:rPr>
        <w:t>:</w:t>
      </w:r>
    </w:p>
    <w:p w:rsidR="008272BE" w:rsidRPr="00412DDB" w:rsidRDefault="008272BE" w:rsidP="008272BE">
      <w:pPr>
        <w:autoSpaceDE w:val="0"/>
        <w:ind w:firstLine="720"/>
        <w:jc w:val="both"/>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5040"/>
        <w:gridCol w:w="3121"/>
      </w:tblGrid>
      <w:tr w:rsidR="008272BE" w:rsidRPr="00412DDB" w:rsidTr="002C3DF7">
        <w:tc>
          <w:tcPr>
            <w:tcW w:w="6660" w:type="dxa"/>
            <w:gridSpan w:val="2"/>
          </w:tcPr>
          <w:p w:rsidR="008272BE" w:rsidRPr="00412DDB" w:rsidRDefault="008272BE" w:rsidP="00FD1409">
            <w:pPr>
              <w:pStyle w:val="em-4"/>
              <w:ind w:firstLine="0"/>
            </w:pPr>
            <w:proofErr w:type="gramStart"/>
            <w:r w:rsidRPr="00412DDB">
              <w:t xml:space="preserve">размер доли в уставном (складочном) капитале (паевом фонде) участника (акционера) кредитной организации – эмитента: </w:t>
            </w:r>
            <w:proofErr w:type="gramEnd"/>
          </w:p>
        </w:tc>
        <w:tc>
          <w:tcPr>
            <w:tcW w:w="3121" w:type="dxa"/>
            <w:vAlign w:val="center"/>
          </w:tcPr>
          <w:p w:rsidR="008272BE" w:rsidRPr="00412DDB" w:rsidRDefault="000108A4" w:rsidP="008272BE">
            <w:pPr>
              <w:pStyle w:val="em-4"/>
              <w:ind w:firstLine="0"/>
              <w:jc w:val="center"/>
            </w:pPr>
            <w:r w:rsidRPr="00412DDB">
              <w:t>10</w:t>
            </w:r>
            <w:r w:rsidR="008272BE" w:rsidRPr="00412DDB">
              <w:t>0,0%</w:t>
            </w:r>
          </w:p>
        </w:tc>
      </w:tr>
      <w:tr w:rsidR="008272BE" w:rsidRPr="00412DDB" w:rsidTr="002C3DF7">
        <w:tc>
          <w:tcPr>
            <w:tcW w:w="6660" w:type="dxa"/>
            <w:gridSpan w:val="2"/>
          </w:tcPr>
          <w:p w:rsidR="008272BE" w:rsidRPr="00412DDB" w:rsidRDefault="008272BE" w:rsidP="00FD1409">
            <w:pPr>
              <w:pStyle w:val="em-4"/>
              <w:ind w:firstLine="0"/>
            </w:pPr>
            <w:r w:rsidRPr="00412DDB">
              <w:t>доля принадлежащих обыкновенных акций участника (акционера) кредитной организации – эмитента:</w:t>
            </w:r>
          </w:p>
        </w:tc>
        <w:tc>
          <w:tcPr>
            <w:tcW w:w="3121" w:type="dxa"/>
            <w:vAlign w:val="center"/>
          </w:tcPr>
          <w:p w:rsidR="008272BE" w:rsidRPr="00412DDB" w:rsidRDefault="000108A4" w:rsidP="008272BE">
            <w:pPr>
              <w:pStyle w:val="em-4"/>
              <w:ind w:firstLine="0"/>
              <w:jc w:val="center"/>
            </w:pPr>
            <w:r w:rsidRPr="00412DDB">
              <w:t>10</w:t>
            </w:r>
            <w:r w:rsidR="008272BE" w:rsidRPr="00412DDB">
              <w:t>0,0%</w:t>
            </w:r>
          </w:p>
        </w:tc>
      </w:tr>
      <w:tr w:rsidR="008272BE" w:rsidRPr="00412DDB" w:rsidTr="002C3DF7">
        <w:tc>
          <w:tcPr>
            <w:tcW w:w="6660" w:type="dxa"/>
            <w:gridSpan w:val="2"/>
          </w:tcPr>
          <w:p w:rsidR="008272BE" w:rsidRPr="00412DDB" w:rsidRDefault="008272BE" w:rsidP="00FD1409">
            <w:pPr>
              <w:pStyle w:val="em-4"/>
              <w:ind w:firstLine="0"/>
            </w:pPr>
            <w:r w:rsidRPr="00412DDB">
              <w:t>размер доли в уставном капитале кредитной организации – эмите</w:t>
            </w:r>
            <w:r w:rsidRPr="00412DDB">
              <w:t>н</w:t>
            </w:r>
            <w:r w:rsidRPr="00412DDB">
              <w:t>та:</w:t>
            </w:r>
          </w:p>
        </w:tc>
        <w:tc>
          <w:tcPr>
            <w:tcW w:w="3121" w:type="dxa"/>
            <w:vAlign w:val="center"/>
          </w:tcPr>
          <w:p w:rsidR="008272BE" w:rsidRPr="00412DDB" w:rsidRDefault="008272BE" w:rsidP="00FD1409">
            <w:pPr>
              <w:pStyle w:val="em-4"/>
              <w:ind w:firstLine="0"/>
              <w:jc w:val="center"/>
            </w:pPr>
            <w:r w:rsidRPr="00412DDB">
              <w:t>0%</w:t>
            </w:r>
          </w:p>
        </w:tc>
      </w:tr>
      <w:tr w:rsidR="008272BE" w:rsidRPr="00412DDB" w:rsidTr="002C3DF7">
        <w:tc>
          <w:tcPr>
            <w:tcW w:w="6660" w:type="dxa"/>
            <w:gridSpan w:val="2"/>
          </w:tcPr>
          <w:p w:rsidR="008272BE" w:rsidRPr="00412DDB" w:rsidRDefault="008272BE" w:rsidP="00FD1409">
            <w:pPr>
              <w:pStyle w:val="em-4"/>
              <w:ind w:firstLine="0"/>
            </w:pPr>
            <w:r w:rsidRPr="00412DDB">
              <w:t>доля принадлежащих обыкновенных акций кредитной организации – эмитента:</w:t>
            </w:r>
          </w:p>
        </w:tc>
        <w:tc>
          <w:tcPr>
            <w:tcW w:w="3121" w:type="dxa"/>
            <w:vAlign w:val="center"/>
          </w:tcPr>
          <w:p w:rsidR="008272BE" w:rsidRPr="00412DDB" w:rsidRDefault="008272BE" w:rsidP="00FD1409">
            <w:pPr>
              <w:pStyle w:val="em-4"/>
              <w:ind w:firstLine="0"/>
              <w:jc w:val="center"/>
            </w:pPr>
            <w:r w:rsidRPr="00412DDB">
              <w:t>0%</w:t>
            </w:r>
          </w:p>
        </w:tc>
      </w:tr>
      <w:tr w:rsidR="008272BE" w:rsidRPr="00412DDB" w:rsidTr="002C3DF7">
        <w:tc>
          <w:tcPr>
            <w:tcW w:w="1620" w:type="dxa"/>
          </w:tcPr>
          <w:p w:rsidR="008272BE" w:rsidRPr="00412DDB" w:rsidRDefault="008272BE" w:rsidP="00FD1409">
            <w:pPr>
              <w:pStyle w:val="em-4"/>
              <w:ind w:firstLine="0"/>
            </w:pPr>
            <w:r w:rsidRPr="00412DDB">
              <w:t>иные сведения</w:t>
            </w:r>
          </w:p>
        </w:tc>
        <w:tc>
          <w:tcPr>
            <w:tcW w:w="8161" w:type="dxa"/>
            <w:gridSpan w:val="2"/>
          </w:tcPr>
          <w:p w:rsidR="008272BE" w:rsidRPr="00412DDB" w:rsidRDefault="00B140EC" w:rsidP="00FD1409">
            <w:pPr>
              <w:pStyle w:val="em-4"/>
              <w:ind w:firstLine="0"/>
            </w:pPr>
            <w:r>
              <w:t>–</w:t>
            </w:r>
          </w:p>
        </w:tc>
      </w:tr>
    </w:tbl>
    <w:p w:rsidR="008272BE" w:rsidRPr="00412DDB" w:rsidRDefault="008272BE" w:rsidP="00FD2DEC">
      <w:pPr>
        <w:pStyle w:val="em-4"/>
      </w:pPr>
    </w:p>
    <w:p w:rsidR="008272BE" w:rsidRPr="00412DDB" w:rsidRDefault="008272BE" w:rsidP="008272BE">
      <w:pPr>
        <w:pStyle w:val="em-4"/>
      </w:pPr>
    </w:p>
    <w:p w:rsidR="00BE61B1" w:rsidRPr="00412DDB" w:rsidRDefault="00BE61B1" w:rsidP="00BE61B1">
      <w:pPr>
        <w:pStyle w:val="em-4"/>
        <w:rPr>
          <w:b/>
        </w:rPr>
      </w:pPr>
      <w:r w:rsidRPr="00412DDB">
        <w:rPr>
          <w:b/>
        </w:rPr>
        <w:t>Информация о номинальных держателях, на имя которых в реестре акционеров зарегистрир</w:t>
      </w:r>
      <w:r w:rsidRPr="00412DDB">
        <w:rPr>
          <w:b/>
        </w:rPr>
        <w:t>о</w:t>
      </w:r>
      <w:r w:rsidRPr="00412DDB">
        <w:rPr>
          <w:b/>
        </w:rPr>
        <w:t>ваны акции кредитной организации – эмитента, составляющие не менее чем 5 процентов уставного капитала или не менее чем 5 процентов обыкновенных акций</w:t>
      </w:r>
      <w:r w:rsidRPr="00412DDB">
        <w:rPr>
          <w:rStyle w:val="af0"/>
          <w:b/>
          <w:vanish/>
        </w:rPr>
        <w:footnoteReference w:id="77"/>
      </w:r>
      <w:r w:rsidRPr="00412DDB">
        <w:rPr>
          <w:b/>
        </w:rPr>
        <w:t>:</w:t>
      </w:r>
    </w:p>
    <w:p w:rsidR="00BE61B1" w:rsidRPr="00412DDB" w:rsidRDefault="00BE61B1" w:rsidP="00BE61B1">
      <w:pPr>
        <w:pStyle w:val="em-4"/>
      </w:pPr>
    </w:p>
    <w:p w:rsidR="00BE61B1" w:rsidRPr="00412DDB" w:rsidRDefault="002C3DF7" w:rsidP="00BE61B1">
      <w:pPr>
        <w:pStyle w:val="em-4"/>
      </w:pPr>
      <w:r>
        <w:t>о</w:t>
      </w:r>
      <w:r w:rsidR="00BE61B1" w:rsidRPr="00412DDB">
        <w:t>тсутствуют</w:t>
      </w:r>
      <w:r>
        <w:t>.</w:t>
      </w:r>
    </w:p>
    <w:p w:rsidR="00BE61B1" w:rsidRPr="00412DDB" w:rsidRDefault="00BE61B1" w:rsidP="00BE61B1">
      <w:pPr>
        <w:pStyle w:val="em-4"/>
      </w:pPr>
    </w:p>
    <w:p w:rsidR="00FD2DEC" w:rsidRPr="00412DDB" w:rsidRDefault="00FD2DEC" w:rsidP="00FD2DEC">
      <w:pPr>
        <w:pStyle w:val="em-4"/>
      </w:pPr>
    </w:p>
    <w:p w:rsidR="00E36F06" w:rsidRPr="00412DDB" w:rsidRDefault="00E36F06" w:rsidP="008272BE">
      <w:pPr>
        <w:pStyle w:val="em-4"/>
        <w:ind w:firstLine="0"/>
      </w:pPr>
    </w:p>
    <w:p w:rsidR="00B37CA9" w:rsidRPr="00412DDB" w:rsidRDefault="00B37CA9" w:rsidP="0025387A">
      <w:pPr>
        <w:pStyle w:val="em-1"/>
      </w:pPr>
      <w:bookmarkStart w:id="424" w:name="_Toc482611743"/>
      <w:r w:rsidRPr="00412DDB">
        <w:t>6.3. Сведения о доле участия государства или муниципального образования в уставном капит</w:t>
      </w:r>
      <w:r w:rsidRPr="00412DDB">
        <w:t>а</w:t>
      </w:r>
      <w:r w:rsidRPr="00412DDB">
        <w:t xml:space="preserve">ле кредитной организации </w:t>
      </w:r>
      <w:r w:rsidR="00B140EC">
        <w:t>–</w:t>
      </w:r>
      <w:r w:rsidRPr="00412DDB">
        <w:t xml:space="preserve"> эмитента</w:t>
      </w:r>
      <w:bookmarkEnd w:id="424"/>
    </w:p>
    <w:p w:rsidR="0025387A" w:rsidRPr="00412DDB" w:rsidRDefault="0025387A" w:rsidP="0025387A">
      <w:pPr>
        <w:pStyle w:val="em-4"/>
      </w:pPr>
    </w:p>
    <w:p w:rsidR="007B563B" w:rsidRPr="00412DDB" w:rsidRDefault="00B37CA9" w:rsidP="0025387A">
      <w:pPr>
        <w:pStyle w:val="em-4"/>
      </w:pPr>
      <w:r w:rsidRPr="00412DDB">
        <w:rPr>
          <w:b/>
          <w:i/>
        </w:rPr>
        <w:t xml:space="preserve">Доля уставного  капитала  кредитной организации </w:t>
      </w:r>
      <w:r w:rsidR="00B140EC">
        <w:rPr>
          <w:b/>
          <w:i/>
        </w:rPr>
        <w:t>–</w:t>
      </w:r>
      <w:r w:rsidRPr="00412DDB">
        <w:rPr>
          <w:b/>
          <w:i/>
        </w:rPr>
        <w:t xml:space="preserve"> эмитента, находящаяся в государственной (федеральной, субъектов Российской Федерации), муниципальной собственности</w:t>
      </w:r>
      <w:r w:rsidRPr="00412DDB">
        <w:t>:</w:t>
      </w:r>
    </w:p>
    <w:p w:rsidR="007B563B" w:rsidRPr="00412DDB" w:rsidRDefault="007B563B" w:rsidP="0025387A">
      <w:pPr>
        <w:pStyle w:val="em-4"/>
      </w:pPr>
    </w:p>
    <w:tbl>
      <w:tblPr>
        <w:tblW w:w="0" w:type="auto"/>
        <w:tblLook w:val="01E0" w:firstRow="1" w:lastRow="1" w:firstColumn="1" w:lastColumn="1" w:noHBand="0" w:noVBand="0"/>
      </w:tblPr>
      <w:tblGrid>
        <w:gridCol w:w="10314"/>
      </w:tblGrid>
      <w:tr w:rsidR="007B563B" w:rsidRPr="00412DDB" w:rsidTr="006F74E8">
        <w:tc>
          <w:tcPr>
            <w:tcW w:w="10314" w:type="dxa"/>
          </w:tcPr>
          <w:p w:rsidR="007B563B" w:rsidRPr="00412DDB" w:rsidRDefault="00C873AC" w:rsidP="006F74E8">
            <w:pPr>
              <w:pStyle w:val="em-4"/>
            </w:pPr>
            <w:r w:rsidRPr="00412DDB">
              <w:t>Д</w:t>
            </w:r>
            <w:r w:rsidR="00335FF0" w:rsidRPr="00412DDB">
              <w:t>ол</w:t>
            </w:r>
            <w:r w:rsidRPr="00412DDB">
              <w:t>и</w:t>
            </w:r>
            <w:r w:rsidR="00335FF0" w:rsidRPr="00412DDB">
              <w:t xml:space="preserve"> уставного капитала кредитной организации – эмитента</w:t>
            </w:r>
            <w:r w:rsidRPr="00412DDB">
              <w:t>, находящиеся</w:t>
            </w:r>
            <w:r w:rsidR="00335FF0" w:rsidRPr="00412DDB">
              <w:t xml:space="preserve"> </w:t>
            </w:r>
            <w:r w:rsidRPr="00412DDB">
              <w:t>в государственной (ф</w:t>
            </w:r>
            <w:r w:rsidRPr="00412DDB">
              <w:t>е</w:t>
            </w:r>
            <w:r w:rsidRPr="00412DDB">
              <w:t>деральной, субъектов Российской Федерации), муниципальной собственности, отсутствуют.</w:t>
            </w:r>
          </w:p>
        </w:tc>
      </w:tr>
    </w:tbl>
    <w:p w:rsidR="007B563B" w:rsidRPr="00412DDB" w:rsidRDefault="007B563B" w:rsidP="0025387A">
      <w:pPr>
        <w:pStyle w:val="em-4"/>
      </w:pPr>
    </w:p>
    <w:p w:rsidR="00B37CA9" w:rsidRPr="00412DDB" w:rsidRDefault="00B37CA9" w:rsidP="00196DC7">
      <w:pPr>
        <w:pStyle w:val="em-4"/>
        <w:rPr>
          <w:b/>
          <w:i/>
        </w:rPr>
      </w:pPr>
      <w:r w:rsidRPr="00412DDB">
        <w:rPr>
          <w:b/>
          <w:i/>
        </w:rPr>
        <w:t>Сведения об управляющем государственным, муниципальным пакетом акций от имени Росси</w:t>
      </w:r>
      <w:r w:rsidRPr="00412DDB">
        <w:rPr>
          <w:b/>
          <w:i/>
        </w:rPr>
        <w:t>й</w:t>
      </w:r>
      <w:r w:rsidRPr="00412DDB">
        <w:rPr>
          <w:b/>
          <w:i/>
        </w:rPr>
        <w:t xml:space="preserve">ской Федерации, субъекта Российской Федерации или муниципального образования </w:t>
      </w:r>
    </w:p>
    <w:p w:rsidR="00196DC7" w:rsidRPr="00412DDB" w:rsidRDefault="00196DC7" w:rsidP="00196DC7">
      <w:pPr>
        <w:pStyle w:val="em-4"/>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5529"/>
      </w:tblGrid>
      <w:tr w:rsidR="00196DC7" w:rsidRPr="00412DDB" w:rsidTr="006F74E8">
        <w:tc>
          <w:tcPr>
            <w:tcW w:w="4497" w:type="dxa"/>
          </w:tcPr>
          <w:p w:rsidR="00196DC7" w:rsidRPr="00412DDB" w:rsidRDefault="00196DC7" w:rsidP="006F74E8">
            <w:pPr>
              <w:pStyle w:val="em-4"/>
              <w:ind w:left="-4" w:firstLine="4"/>
            </w:pPr>
            <w:r w:rsidRPr="00412DDB">
              <w:t>Полное фирменное наименование (для юр</w:t>
            </w:r>
            <w:r w:rsidRPr="00412DDB">
              <w:t>и</w:t>
            </w:r>
            <w:r w:rsidRPr="00412DDB">
              <w:t xml:space="preserve">дического лица </w:t>
            </w:r>
            <w:r w:rsidR="00B140EC">
              <w:t>–</w:t>
            </w:r>
            <w:r w:rsidRPr="00412DDB">
              <w:t xml:space="preserve"> коммерческой организ</w:t>
            </w:r>
            <w:r w:rsidRPr="00412DDB">
              <w:t>а</w:t>
            </w:r>
            <w:r w:rsidRPr="00412DDB">
              <w:t xml:space="preserve">ции) или наименование (для юридического лица </w:t>
            </w:r>
            <w:r w:rsidR="00B140EC">
              <w:t>–</w:t>
            </w:r>
            <w:r w:rsidRPr="00412DDB">
              <w:t xml:space="preserve"> некоммерческой организации):</w:t>
            </w:r>
          </w:p>
        </w:tc>
        <w:tc>
          <w:tcPr>
            <w:tcW w:w="5529" w:type="dxa"/>
          </w:tcPr>
          <w:p w:rsidR="00196DC7" w:rsidRPr="00412DDB" w:rsidRDefault="00B140EC" w:rsidP="00C873AC">
            <w:pPr>
              <w:pStyle w:val="em-4"/>
              <w:ind w:firstLine="0"/>
              <w:jc w:val="center"/>
            </w:pPr>
            <w:r>
              <w:t>–</w:t>
            </w:r>
          </w:p>
        </w:tc>
      </w:tr>
      <w:tr w:rsidR="00196DC7" w:rsidRPr="00412DDB" w:rsidTr="006F74E8">
        <w:tc>
          <w:tcPr>
            <w:tcW w:w="4497" w:type="dxa"/>
          </w:tcPr>
          <w:p w:rsidR="00196DC7" w:rsidRPr="00412DDB" w:rsidRDefault="00196DC7" w:rsidP="00F237F6">
            <w:pPr>
              <w:pStyle w:val="em-4"/>
              <w:ind w:firstLine="0"/>
            </w:pPr>
            <w:r w:rsidRPr="00412DDB">
              <w:rPr>
                <w:szCs w:val="20"/>
              </w:rPr>
              <w:t>Место нахождения</w:t>
            </w:r>
          </w:p>
        </w:tc>
        <w:tc>
          <w:tcPr>
            <w:tcW w:w="5529" w:type="dxa"/>
          </w:tcPr>
          <w:p w:rsidR="00196DC7" w:rsidRPr="00412DDB" w:rsidRDefault="00B140EC" w:rsidP="00C873AC">
            <w:pPr>
              <w:pStyle w:val="em-4"/>
              <w:ind w:firstLine="0"/>
              <w:jc w:val="center"/>
            </w:pPr>
            <w:r>
              <w:t>–</w:t>
            </w:r>
          </w:p>
        </w:tc>
      </w:tr>
      <w:tr w:rsidR="00196DC7" w:rsidRPr="00412DDB" w:rsidTr="006F74E8">
        <w:tc>
          <w:tcPr>
            <w:tcW w:w="4497" w:type="dxa"/>
          </w:tcPr>
          <w:p w:rsidR="00196DC7" w:rsidRPr="00412DDB" w:rsidRDefault="00196DC7" w:rsidP="008E6033">
            <w:pPr>
              <w:pStyle w:val="em-4"/>
              <w:ind w:firstLine="0"/>
            </w:pPr>
            <w:r w:rsidRPr="00412DDB">
              <w:rPr>
                <w:szCs w:val="20"/>
              </w:rPr>
              <w:t>Фамилия, имя, отчество (для физического лица)</w:t>
            </w:r>
          </w:p>
        </w:tc>
        <w:tc>
          <w:tcPr>
            <w:tcW w:w="5529" w:type="dxa"/>
          </w:tcPr>
          <w:p w:rsidR="00196DC7" w:rsidRPr="00412DDB" w:rsidRDefault="00B140EC" w:rsidP="00C873AC">
            <w:pPr>
              <w:pStyle w:val="em-4"/>
              <w:ind w:firstLine="0"/>
              <w:jc w:val="center"/>
            </w:pPr>
            <w:r>
              <w:t>–</w:t>
            </w:r>
          </w:p>
        </w:tc>
      </w:tr>
    </w:tbl>
    <w:p w:rsidR="00196DC7" w:rsidRPr="00412DDB" w:rsidRDefault="00196DC7" w:rsidP="00196DC7">
      <w:pPr>
        <w:pStyle w:val="em-4"/>
      </w:pPr>
    </w:p>
    <w:p w:rsidR="00B37CA9" w:rsidRPr="00412DDB" w:rsidRDefault="00B37CA9" w:rsidP="00196DC7">
      <w:pPr>
        <w:pStyle w:val="em-4"/>
      </w:pPr>
      <w:r w:rsidRPr="00412DDB">
        <w:t>Сведения лица, которое от имени Российской Федерации, субъекта Российской Федерации или м</w:t>
      </w:r>
      <w:r w:rsidRPr="00412DDB">
        <w:t>у</w:t>
      </w:r>
      <w:r w:rsidRPr="00412DDB">
        <w:t xml:space="preserve">ниципального образования осуществляет функции участника (акционера) кредитной организации </w:t>
      </w:r>
      <w:r w:rsidR="00B140EC">
        <w:t>–</w:t>
      </w:r>
      <w:r w:rsidRPr="00412DDB">
        <w:t xml:space="preserve"> эм</w:t>
      </w:r>
      <w:r w:rsidRPr="00412DDB">
        <w:t>и</w:t>
      </w:r>
      <w:r w:rsidRPr="00412DDB">
        <w:t xml:space="preserve">тента: </w:t>
      </w:r>
    </w:p>
    <w:p w:rsidR="00B37CA9" w:rsidRPr="00412DDB" w:rsidRDefault="00B37CA9" w:rsidP="00B37CA9">
      <w:pPr>
        <w:ind w:firstLine="720"/>
        <w:jc w:val="both"/>
        <w:rPr>
          <w:szCs w:val="2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5529"/>
      </w:tblGrid>
      <w:tr w:rsidR="00196DC7" w:rsidRPr="00412DDB" w:rsidTr="006F74E8">
        <w:tc>
          <w:tcPr>
            <w:tcW w:w="4497" w:type="dxa"/>
          </w:tcPr>
          <w:p w:rsidR="00196DC7" w:rsidRPr="00412DDB" w:rsidRDefault="00196DC7" w:rsidP="00F237F6">
            <w:pPr>
              <w:pStyle w:val="em-4"/>
              <w:ind w:firstLine="0"/>
            </w:pPr>
            <w:r w:rsidRPr="00412DDB">
              <w:t>Полное фирменное наименование (для юр</w:t>
            </w:r>
            <w:r w:rsidRPr="00412DDB">
              <w:t>и</w:t>
            </w:r>
            <w:r w:rsidRPr="00412DDB">
              <w:t xml:space="preserve">дического лица </w:t>
            </w:r>
            <w:r w:rsidR="00B140EC">
              <w:t>–</w:t>
            </w:r>
            <w:r w:rsidRPr="00412DDB">
              <w:t xml:space="preserve"> коммерческой организ</w:t>
            </w:r>
            <w:r w:rsidRPr="00412DDB">
              <w:t>а</w:t>
            </w:r>
            <w:r w:rsidRPr="00412DDB">
              <w:t xml:space="preserve">ции) или наименование (для юридического лица </w:t>
            </w:r>
            <w:r w:rsidR="00B140EC">
              <w:t>–</w:t>
            </w:r>
            <w:r w:rsidRPr="00412DDB">
              <w:t xml:space="preserve"> некоммерческой организации):</w:t>
            </w:r>
          </w:p>
        </w:tc>
        <w:tc>
          <w:tcPr>
            <w:tcW w:w="5529" w:type="dxa"/>
          </w:tcPr>
          <w:p w:rsidR="00196DC7" w:rsidRPr="00412DDB" w:rsidRDefault="00B140EC" w:rsidP="00C873AC">
            <w:pPr>
              <w:pStyle w:val="em-4"/>
              <w:ind w:firstLine="0"/>
              <w:jc w:val="center"/>
            </w:pPr>
            <w:r>
              <w:t>–</w:t>
            </w:r>
          </w:p>
        </w:tc>
      </w:tr>
      <w:tr w:rsidR="00196DC7" w:rsidRPr="00412DDB" w:rsidTr="006F74E8">
        <w:tc>
          <w:tcPr>
            <w:tcW w:w="4497" w:type="dxa"/>
          </w:tcPr>
          <w:p w:rsidR="00196DC7" w:rsidRPr="00412DDB" w:rsidRDefault="00196DC7" w:rsidP="00F237F6">
            <w:pPr>
              <w:pStyle w:val="em-4"/>
              <w:ind w:firstLine="0"/>
            </w:pPr>
            <w:r w:rsidRPr="00412DDB">
              <w:rPr>
                <w:szCs w:val="20"/>
              </w:rPr>
              <w:t>Место нахождения</w:t>
            </w:r>
          </w:p>
        </w:tc>
        <w:tc>
          <w:tcPr>
            <w:tcW w:w="5529" w:type="dxa"/>
          </w:tcPr>
          <w:p w:rsidR="00196DC7" w:rsidRPr="00412DDB" w:rsidRDefault="00B140EC" w:rsidP="00C873AC">
            <w:pPr>
              <w:pStyle w:val="em-4"/>
              <w:ind w:firstLine="0"/>
              <w:jc w:val="center"/>
            </w:pPr>
            <w:r>
              <w:t>–</w:t>
            </w:r>
          </w:p>
        </w:tc>
      </w:tr>
      <w:tr w:rsidR="00196DC7" w:rsidRPr="00412DDB" w:rsidTr="006F74E8">
        <w:tc>
          <w:tcPr>
            <w:tcW w:w="4497" w:type="dxa"/>
          </w:tcPr>
          <w:p w:rsidR="00196DC7" w:rsidRPr="00412DDB" w:rsidRDefault="00196DC7" w:rsidP="008E6033">
            <w:pPr>
              <w:pStyle w:val="em-4"/>
              <w:ind w:firstLine="0"/>
            </w:pPr>
            <w:r w:rsidRPr="00412DDB">
              <w:rPr>
                <w:szCs w:val="20"/>
              </w:rPr>
              <w:t>Фамилия, имя, отчество (для физического лица)</w:t>
            </w:r>
          </w:p>
        </w:tc>
        <w:tc>
          <w:tcPr>
            <w:tcW w:w="5529" w:type="dxa"/>
          </w:tcPr>
          <w:p w:rsidR="00196DC7" w:rsidRPr="00412DDB" w:rsidRDefault="00B140EC" w:rsidP="00C873AC">
            <w:pPr>
              <w:pStyle w:val="em-4"/>
              <w:ind w:firstLine="0"/>
              <w:jc w:val="center"/>
            </w:pPr>
            <w:r>
              <w:t>–</w:t>
            </w:r>
          </w:p>
        </w:tc>
      </w:tr>
    </w:tbl>
    <w:p w:rsidR="00196DC7" w:rsidRPr="00412DDB" w:rsidRDefault="00196DC7" w:rsidP="00196DC7">
      <w:pPr>
        <w:pStyle w:val="em-4"/>
      </w:pPr>
    </w:p>
    <w:p w:rsidR="00B37CA9" w:rsidRPr="00412DDB" w:rsidRDefault="00B37CA9" w:rsidP="00196DC7">
      <w:pPr>
        <w:pStyle w:val="em-1"/>
      </w:pPr>
      <w:bookmarkStart w:id="425" w:name="_Toc482611744"/>
      <w:r w:rsidRPr="00412DDB">
        <w:t xml:space="preserve">6.4. Сведения об ограничениях на участие в уставном  капитале кредитной организации </w:t>
      </w:r>
      <w:r w:rsidR="00B140EC">
        <w:t>–</w:t>
      </w:r>
      <w:r w:rsidRPr="00412DDB">
        <w:t xml:space="preserve"> эм</w:t>
      </w:r>
      <w:r w:rsidRPr="00412DDB">
        <w:t>и</w:t>
      </w:r>
      <w:r w:rsidRPr="00412DDB">
        <w:t>тента</w:t>
      </w:r>
      <w:bookmarkEnd w:id="425"/>
    </w:p>
    <w:p w:rsidR="00B37CA9" w:rsidRPr="00412DDB" w:rsidRDefault="00B37CA9" w:rsidP="00196DC7">
      <w:pPr>
        <w:pStyle w:val="em-4"/>
      </w:pPr>
    </w:p>
    <w:p w:rsidR="00196DC7" w:rsidRPr="00412DDB" w:rsidRDefault="00B37CA9" w:rsidP="00196DC7">
      <w:pPr>
        <w:pStyle w:val="em-4"/>
        <w:rPr>
          <w:b/>
          <w:i/>
        </w:rPr>
      </w:pPr>
      <w:r w:rsidRPr="00412DDB">
        <w:rPr>
          <w:b/>
          <w:i/>
        </w:rPr>
        <w:t>В соответствии с уставом кредитной организации – эмитента одному акционеру может пр</w:t>
      </w:r>
      <w:r w:rsidRPr="00412DDB">
        <w:rPr>
          <w:b/>
          <w:i/>
        </w:rPr>
        <w:t>и</w:t>
      </w:r>
      <w:r w:rsidRPr="00412DDB">
        <w:rPr>
          <w:b/>
          <w:i/>
        </w:rPr>
        <w:t>надлежать:</w:t>
      </w:r>
    </w:p>
    <w:tbl>
      <w:tblPr>
        <w:tblW w:w="0" w:type="auto"/>
        <w:tblLook w:val="01E0" w:firstRow="1" w:lastRow="1" w:firstColumn="1" w:lastColumn="1" w:noHBand="0" w:noVBand="0"/>
      </w:tblPr>
      <w:tblGrid>
        <w:gridCol w:w="9570"/>
      </w:tblGrid>
      <w:tr w:rsidR="00196DC7" w:rsidRPr="00412DDB" w:rsidTr="00F237F6">
        <w:tc>
          <w:tcPr>
            <w:tcW w:w="9570" w:type="dxa"/>
          </w:tcPr>
          <w:p w:rsidR="00196DC7" w:rsidRPr="00412DDB" w:rsidRDefault="00394142" w:rsidP="00196DC7">
            <w:pPr>
              <w:pStyle w:val="em-4"/>
            </w:pPr>
            <w:r w:rsidRPr="00412DDB">
              <w:t>Ограничения отсутствуют</w:t>
            </w:r>
            <w:r w:rsidR="006F74E8">
              <w:t>.</w:t>
            </w:r>
          </w:p>
        </w:tc>
      </w:tr>
      <w:tr w:rsidR="00196DC7" w:rsidRPr="00412DDB" w:rsidTr="00F237F6">
        <w:tc>
          <w:tcPr>
            <w:tcW w:w="9570" w:type="dxa"/>
          </w:tcPr>
          <w:p w:rsidR="00196DC7" w:rsidRPr="00412DDB" w:rsidRDefault="00196DC7" w:rsidP="00F237F6">
            <w:pPr>
              <w:pStyle w:val="em-6"/>
              <w:jc w:val="center"/>
            </w:pPr>
            <w:r w:rsidRPr="00412DDB">
              <w:t>(Указывается ограничение количества акций, принадлежащих одному акционеру или слова «ограничения отсутствуют»)</w:t>
            </w:r>
          </w:p>
        </w:tc>
      </w:tr>
    </w:tbl>
    <w:p w:rsidR="00196DC7" w:rsidRPr="00412DDB" w:rsidRDefault="00196DC7" w:rsidP="00196DC7">
      <w:pPr>
        <w:pStyle w:val="em-4"/>
      </w:pPr>
    </w:p>
    <w:p w:rsidR="00E36A23" w:rsidRPr="00412DDB" w:rsidRDefault="00B37CA9" w:rsidP="00E36A23">
      <w:pPr>
        <w:pStyle w:val="em-4"/>
        <w:rPr>
          <w:b/>
          <w:i/>
        </w:rPr>
      </w:pPr>
      <w:r w:rsidRPr="00412DDB">
        <w:rPr>
          <w:b/>
          <w:i/>
        </w:rPr>
        <w:t>Суммарная номинальная стоимость акций, которые могут принадлежать одному акционеру в соответствии с уставом кредитной организации – эмитента:</w:t>
      </w:r>
    </w:p>
    <w:tbl>
      <w:tblPr>
        <w:tblW w:w="0" w:type="auto"/>
        <w:tblLook w:val="01E0" w:firstRow="1" w:lastRow="1" w:firstColumn="1" w:lastColumn="1" w:noHBand="0" w:noVBand="0"/>
      </w:tblPr>
      <w:tblGrid>
        <w:gridCol w:w="9570"/>
      </w:tblGrid>
      <w:tr w:rsidR="00E36A23" w:rsidRPr="00412DDB" w:rsidTr="00F237F6">
        <w:tc>
          <w:tcPr>
            <w:tcW w:w="9570" w:type="dxa"/>
          </w:tcPr>
          <w:p w:rsidR="00E36A23" w:rsidRPr="00412DDB" w:rsidRDefault="00394142" w:rsidP="00746BE4">
            <w:pPr>
              <w:pStyle w:val="em-4"/>
            </w:pPr>
            <w:r w:rsidRPr="00412DDB">
              <w:t>Ограничения отсутствуют</w:t>
            </w:r>
            <w:r w:rsidR="006F74E8">
              <w:t>.</w:t>
            </w:r>
          </w:p>
        </w:tc>
      </w:tr>
      <w:tr w:rsidR="00E36A23" w:rsidRPr="00412DDB" w:rsidTr="00F237F6">
        <w:tc>
          <w:tcPr>
            <w:tcW w:w="9570" w:type="dxa"/>
          </w:tcPr>
          <w:p w:rsidR="00E36A23" w:rsidRPr="00412DDB" w:rsidRDefault="00E36A23" w:rsidP="00F237F6">
            <w:pPr>
              <w:pStyle w:val="em-6"/>
              <w:jc w:val="center"/>
            </w:pPr>
            <w:r w:rsidRPr="00412DDB">
              <w:t>(указывается стоимость акций  или слова «ограничения отсутствуют»)</w:t>
            </w:r>
          </w:p>
        </w:tc>
      </w:tr>
    </w:tbl>
    <w:p w:rsidR="00B37CA9" w:rsidRPr="00412DDB" w:rsidRDefault="00B37CA9" w:rsidP="00E36A23">
      <w:pPr>
        <w:pStyle w:val="em-4"/>
      </w:pPr>
    </w:p>
    <w:p w:rsidR="00E36A23" w:rsidRPr="00412DDB" w:rsidRDefault="00B37CA9" w:rsidP="00E36A23">
      <w:pPr>
        <w:pStyle w:val="em-4"/>
        <w:rPr>
          <w:b/>
          <w:i/>
        </w:rPr>
      </w:pPr>
      <w:r w:rsidRPr="00412DDB">
        <w:rPr>
          <w:b/>
          <w:i/>
        </w:rPr>
        <w:t>Максимальное число голосов, предоставляемых одному акционеру в соответствии с уставом кредитной организации – эмитента:</w:t>
      </w:r>
    </w:p>
    <w:tbl>
      <w:tblPr>
        <w:tblW w:w="0" w:type="auto"/>
        <w:tblLook w:val="01E0" w:firstRow="1" w:lastRow="1" w:firstColumn="1" w:lastColumn="1" w:noHBand="0" w:noVBand="0"/>
      </w:tblPr>
      <w:tblGrid>
        <w:gridCol w:w="10314"/>
      </w:tblGrid>
      <w:tr w:rsidR="00E36A23" w:rsidRPr="00412DDB" w:rsidTr="006F74E8">
        <w:tc>
          <w:tcPr>
            <w:tcW w:w="10314" w:type="dxa"/>
          </w:tcPr>
          <w:p w:rsidR="00E36A23" w:rsidRPr="00412DDB" w:rsidRDefault="00394142" w:rsidP="00746BE4">
            <w:pPr>
              <w:pStyle w:val="em-4"/>
            </w:pPr>
            <w:r w:rsidRPr="00412DDB">
              <w:t>Ограничения отсутствуют.</w:t>
            </w:r>
          </w:p>
          <w:p w:rsidR="006F74E8" w:rsidRDefault="006F74E8" w:rsidP="00394142">
            <w:pPr>
              <w:ind w:firstLine="567"/>
              <w:jc w:val="both"/>
              <w:rPr>
                <w:sz w:val="20"/>
                <w:szCs w:val="20"/>
              </w:rPr>
            </w:pPr>
          </w:p>
          <w:p w:rsidR="006F74E8" w:rsidRDefault="006F74E8" w:rsidP="00394142">
            <w:pPr>
              <w:ind w:firstLine="567"/>
              <w:jc w:val="both"/>
              <w:rPr>
                <w:sz w:val="20"/>
                <w:szCs w:val="20"/>
              </w:rPr>
            </w:pPr>
          </w:p>
          <w:p w:rsidR="00394142" w:rsidRPr="006F74E8" w:rsidRDefault="00394142" w:rsidP="00394142">
            <w:pPr>
              <w:ind w:firstLine="567"/>
              <w:jc w:val="both"/>
              <w:rPr>
                <w:sz w:val="22"/>
                <w:szCs w:val="20"/>
              </w:rPr>
            </w:pPr>
            <w:proofErr w:type="gramStart"/>
            <w:r w:rsidRPr="006F74E8">
              <w:rPr>
                <w:sz w:val="22"/>
                <w:szCs w:val="20"/>
              </w:rPr>
              <w:t>В соответствии с Инструкцией Банка России от 02.04.2010 №135</w:t>
            </w:r>
            <w:r w:rsidR="00B140EC" w:rsidRPr="006F74E8">
              <w:rPr>
                <w:sz w:val="22"/>
                <w:szCs w:val="20"/>
              </w:rPr>
              <w:t>–</w:t>
            </w:r>
            <w:r w:rsidRPr="006F74E8">
              <w:rPr>
                <w:sz w:val="22"/>
                <w:szCs w:val="20"/>
              </w:rPr>
              <w:t>И «О порядке принятия Банком России решения о государственной регистрации кредитных организаций и выдаче лицензий на осущест</w:t>
            </w:r>
            <w:r w:rsidRPr="006F74E8">
              <w:rPr>
                <w:sz w:val="22"/>
                <w:szCs w:val="20"/>
              </w:rPr>
              <w:t>в</w:t>
            </w:r>
            <w:r w:rsidRPr="006F74E8">
              <w:rPr>
                <w:sz w:val="22"/>
                <w:szCs w:val="20"/>
              </w:rPr>
              <w:t>ление банковских операций» приобретение и (или) получение в доверительное управление в результате одной или нескольких сделок одним юридическим или физическим лицом либо группой юридических и (или) физических лиц, связанных между собой соглашением, либо группой юридических лиц</w:t>
            </w:r>
            <w:proofErr w:type="gramEnd"/>
            <w:r w:rsidRPr="006F74E8">
              <w:rPr>
                <w:sz w:val="22"/>
                <w:szCs w:val="20"/>
              </w:rPr>
              <w:t>, являющи</w:t>
            </w:r>
            <w:r w:rsidRPr="006F74E8">
              <w:rPr>
                <w:sz w:val="22"/>
                <w:szCs w:val="20"/>
              </w:rPr>
              <w:t>х</w:t>
            </w:r>
            <w:r w:rsidRPr="006F74E8">
              <w:rPr>
                <w:sz w:val="22"/>
                <w:szCs w:val="20"/>
              </w:rPr>
              <w:t>ся дочерними или зависимыми по отношению друг к другу, свыше 1% акций (долей) Банка требуют ув</w:t>
            </w:r>
            <w:r w:rsidRPr="006F74E8">
              <w:rPr>
                <w:sz w:val="22"/>
                <w:szCs w:val="20"/>
              </w:rPr>
              <w:t>е</w:t>
            </w:r>
            <w:r w:rsidRPr="006F74E8">
              <w:rPr>
                <w:sz w:val="22"/>
                <w:szCs w:val="20"/>
              </w:rPr>
              <w:t>домления Банка России.</w:t>
            </w:r>
          </w:p>
          <w:p w:rsidR="00394142" w:rsidRPr="00412DDB" w:rsidRDefault="00394142" w:rsidP="005D01FD">
            <w:pPr>
              <w:pStyle w:val="em-4"/>
            </w:pPr>
            <w:proofErr w:type="gramStart"/>
            <w:r w:rsidRPr="006F74E8">
              <w:rPr>
                <w:szCs w:val="20"/>
              </w:rPr>
              <w:t xml:space="preserve">В соответствии с Инструкцией Банка России от </w:t>
            </w:r>
            <w:r w:rsidR="005D01FD">
              <w:rPr>
                <w:szCs w:val="20"/>
              </w:rPr>
              <w:t>25.10.2013</w:t>
            </w:r>
            <w:r w:rsidRPr="006F74E8">
              <w:rPr>
                <w:szCs w:val="20"/>
              </w:rPr>
              <w:t xml:space="preserve"> №</w:t>
            </w:r>
            <w:r w:rsidR="005D01FD">
              <w:rPr>
                <w:szCs w:val="20"/>
              </w:rPr>
              <w:t>146</w:t>
            </w:r>
            <w:r w:rsidR="00B140EC" w:rsidRPr="006F74E8">
              <w:rPr>
                <w:szCs w:val="20"/>
              </w:rPr>
              <w:t>–</w:t>
            </w:r>
            <w:r w:rsidRPr="006F74E8">
              <w:rPr>
                <w:szCs w:val="20"/>
              </w:rPr>
              <w:t xml:space="preserve">И «О порядке получения согласия Банка России на </w:t>
            </w:r>
            <w:r w:rsidR="005D01FD">
              <w:rPr>
                <w:szCs w:val="20"/>
              </w:rPr>
              <w:t xml:space="preserve">приобретение </w:t>
            </w:r>
            <w:r w:rsidRPr="006F74E8">
              <w:rPr>
                <w:szCs w:val="20"/>
              </w:rPr>
              <w:t>акций (долей) кредитной организации»  приобретение, в том числе на вт</w:t>
            </w:r>
            <w:r w:rsidRPr="006F74E8">
              <w:rPr>
                <w:szCs w:val="20"/>
              </w:rPr>
              <w:t>о</w:t>
            </w:r>
            <w:r w:rsidRPr="006F74E8">
              <w:rPr>
                <w:szCs w:val="20"/>
              </w:rPr>
              <w:t xml:space="preserve">ричном рынке, и (или) получение в доверительное управление свыше </w:t>
            </w:r>
            <w:r w:rsidR="005D01FD">
              <w:rPr>
                <w:szCs w:val="20"/>
              </w:rPr>
              <w:t>1</w:t>
            </w:r>
            <w:r w:rsidRPr="006F74E8">
              <w:rPr>
                <w:szCs w:val="20"/>
              </w:rPr>
              <w:t>0% акций Банка в результате одной или нескольких сделок, юридическим или физическим лицом либо группой лиц требуют получения пре</w:t>
            </w:r>
            <w:r w:rsidRPr="006F74E8">
              <w:rPr>
                <w:szCs w:val="20"/>
              </w:rPr>
              <w:t>д</w:t>
            </w:r>
            <w:r w:rsidRPr="006F74E8">
              <w:rPr>
                <w:szCs w:val="20"/>
              </w:rPr>
              <w:t>варительного согласия Банка России</w:t>
            </w:r>
            <w:r w:rsidR="006F74E8">
              <w:rPr>
                <w:szCs w:val="20"/>
              </w:rPr>
              <w:t>.</w:t>
            </w:r>
            <w:proofErr w:type="gramEnd"/>
          </w:p>
        </w:tc>
      </w:tr>
      <w:tr w:rsidR="00E36A23" w:rsidRPr="00412DDB" w:rsidTr="006F74E8">
        <w:tc>
          <w:tcPr>
            <w:tcW w:w="10314" w:type="dxa"/>
          </w:tcPr>
          <w:p w:rsidR="00E36A23" w:rsidRPr="00412DDB" w:rsidRDefault="00E36A23" w:rsidP="00F237F6">
            <w:pPr>
              <w:pStyle w:val="em-6"/>
              <w:jc w:val="center"/>
            </w:pPr>
            <w:r w:rsidRPr="00412DDB">
              <w:t>(указываются ограничени</w:t>
            </w:r>
            <w:r w:rsidR="00C91DD4" w:rsidRPr="00412DDB">
              <w:t>я</w:t>
            </w:r>
            <w:r w:rsidRPr="00412DDB">
              <w:t xml:space="preserve"> или слова «ограничения отсутствуют»)</w:t>
            </w:r>
          </w:p>
        </w:tc>
      </w:tr>
    </w:tbl>
    <w:p w:rsidR="00E36A23" w:rsidRPr="00412DDB" w:rsidRDefault="00E36A23" w:rsidP="00E36A23">
      <w:pPr>
        <w:pStyle w:val="em-4"/>
      </w:pPr>
    </w:p>
    <w:p w:rsidR="00B37CA9" w:rsidRPr="00412DDB" w:rsidRDefault="00B37CA9" w:rsidP="00E36A23">
      <w:pPr>
        <w:pStyle w:val="em-4"/>
        <w:rPr>
          <w:b/>
          <w:i/>
        </w:rPr>
      </w:pPr>
      <w:r w:rsidRPr="00412DDB">
        <w:rPr>
          <w:b/>
          <w:i/>
        </w:rPr>
        <w:t xml:space="preserve">Ограничения на долю участия иностранных лиц в уставном капитале кредитной организации </w:t>
      </w:r>
      <w:r w:rsidR="00B140EC">
        <w:rPr>
          <w:b/>
          <w:i/>
        </w:rPr>
        <w:t>–</w:t>
      </w:r>
      <w:r w:rsidRPr="00412DDB">
        <w:rPr>
          <w:b/>
          <w:i/>
        </w:rPr>
        <w:t xml:space="preserve"> эмитенте, установленные законодательством Российской Федерации или иными нормативными правовыми актами Российской Федерации:</w:t>
      </w:r>
    </w:p>
    <w:tbl>
      <w:tblPr>
        <w:tblW w:w="0" w:type="auto"/>
        <w:tblLook w:val="01E0" w:firstRow="1" w:lastRow="1" w:firstColumn="1" w:lastColumn="1" w:noHBand="0" w:noVBand="0"/>
      </w:tblPr>
      <w:tblGrid>
        <w:gridCol w:w="10314"/>
      </w:tblGrid>
      <w:tr w:rsidR="00E36A23" w:rsidRPr="00412DDB" w:rsidTr="006F74E8">
        <w:tc>
          <w:tcPr>
            <w:tcW w:w="10314" w:type="dxa"/>
          </w:tcPr>
          <w:p w:rsidR="006F74E8" w:rsidRPr="006F74E8" w:rsidRDefault="006F74E8" w:rsidP="00746BE4">
            <w:pPr>
              <w:pStyle w:val="em-4"/>
              <w:rPr>
                <w:szCs w:val="20"/>
              </w:rPr>
            </w:pPr>
          </w:p>
          <w:p w:rsidR="00E36A23" w:rsidRPr="00412DDB" w:rsidRDefault="00394142" w:rsidP="00AA41AA">
            <w:pPr>
              <w:pStyle w:val="em-4"/>
            </w:pPr>
            <w:r w:rsidRPr="006F74E8">
              <w:rPr>
                <w:szCs w:val="20"/>
              </w:rPr>
              <w:t>Приобретение акций (долей) Банка нерезидентами регулируется Федеральным законом (Федерал</w:t>
            </w:r>
            <w:r w:rsidRPr="006F74E8">
              <w:rPr>
                <w:szCs w:val="20"/>
              </w:rPr>
              <w:t>ь</w:t>
            </w:r>
            <w:r w:rsidRPr="006F74E8">
              <w:rPr>
                <w:szCs w:val="20"/>
              </w:rPr>
              <w:t>ный закон от 02.12.1990 №395</w:t>
            </w:r>
            <w:r w:rsidR="00B140EC" w:rsidRPr="006F74E8">
              <w:rPr>
                <w:szCs w:val="20"/>
              </w:rPr>
              <w:t>–</w:t>
            </w:r>
            <w:r w:rsidRPr="006F74E8">
              <w:rPr>
                <w:szCs w:val="20"/>
              </w:rPr>
              <w:t>1 «О банках и банковской деятельности» и Положением  Банка России от 23.04.1997 N 437 «Об особенностях регистрации кредитных организаций с иностранными инвестициями»)</w:t>
            </w:r>
          </w:p>
        </w:tc>
      </w:tr>
      <w:tr w:rsidR="00E36A23" w:rsidRPr="00412DDB" w:rsidTr="006F74E8">
        <w:tc>
          <w:tcPr>
            <w:tcW w:w="10314" w:type="dxa"/>
          </w:tcPr>
          <w:p w:rsidR="00E36A23" w:rsidRPr="00412DDB" w:rsidRDefault="00E36A23" w:rsidP="00F237F6">
            <w:pPr>
              <w:pStyle w:val="em-6"/>
              <w:jc w:val="center"/>
            </w:pPr>
            <w:r w:rsidRPr="00412DDB">
              <w:t>(указываются ограничени</w:t>
            </w:r>
            <w:r w:rsidR="00C91DD4" w:rsidRPr="00412DDB">
              <w:t>я</w:t>
            </w:r>
            <w:r w:rsidRPr="00412DDB">
              <w:t xml:space="preserve"> или слова «ограничения отсутствуют»)</w:t>
            </w:r>
          </w:p>
        </w:tc>
      </w:tr>
    </w:tbl>
    <w:p w:rsidR="00E36A23" w:rsidRPr="00412DDB" w:rsidRDefault="00B37CA9" w:rsidP="00E36A23">
      <w:pPr>
        <w:pStyle w:val="em-4"/>
        <w:rPr>
          <w:b/>
          <w:i/>
        </w:rPr>
      </w:pPr>
      <w:r w:rsidRPr="00412DDB">
        <w:rPr>
          <w:b/>
          <w:i/>
        </w:rPr>
        <w:t>Иные ограничения, связанные с участием в уставном капитале кредитной организации – эм</w:t>
      </w:r>
      <w:r w:rsidRPr="00412DDB">
        <w:rPr>
          <w:b/>
          <w:i/>
        </w:rPr>
        <w:t>и</w:t>
      </w:r>
      <w:r w:rsidRPr="00412DDB">
        <w:rPr>
          <w:b/>
          <w:i/>
        </w:rPr>
        <w:t>тенте:</w:t>
      </w:r>
    </w:p>
    <w:tbl>
      <w:tblPr>
        <w:tblW w:w="0" w:type="auto"/>
        <w:tblLook w:val="01E0" w:firstRow="1" w:lastRow="1" w:firstColumn="1" w:lastColumn="1" w:noHBand="0" w:noVBand="0"/>
      </w:tblPr>
      <w:tblGrid>
        <w:gridCol w:w="10173"/>
      </w:tblGrid>
      <w:tr w:rsidR="00E36A23" w:rsidRPr="00412DDB" w:rsidTr="006F74E8">
        <w:tc>
          <w:tcPr>
            <w:tcW w:w="10173" w:type="dxa"/>
          </w:tcPr>
          <w:p w:rsidR="006F74E8" w:rsidRDefault="006F74E8" w:rsidP="00394142">
            <w:pPr>
              <w:ind w:firstLine="567"/>
              <w:jc w:val="both"/>
              <w:rPr>
                <w:sz w:val="20"/>
                <w:szCs w:val="20"/>
              </w:rPr>
            </w:pPr>
          </w:p>
          <w:p w:rsidR="00394142" w:rsidRPr="006F74E8" w:rsidRDefault="00394142" w:rsidP="00394142">
            <w:pPr>
              <w:ind w:firstLine="567"/>
              <w:jc w:val="both"/>
              <w:rPr>
                <w:sz w:val="22"/>
                <w:szCs w:val="20"/>
              </w:rPr>
            </w:pPr>
            <w:proofErr w:type="gramStart"/>
            <w:r w:rsidRPr="006F74E8">
              <w:rPr>
                <w:sz w:val="22"/>
                <w:szCs w:val="20"/>
              </w:rPr>
              <w:t>В соответствии с Федеральным законом от 02 декабря 1990 г. № 395</w:t>
            </w:r>
            <w:r w:rsidR="00B140EC" w:rsidRPr="006F74E8">
              <w:rPr>
                <w:sz w:val="22"/>
                <w:szCs w:val="20"/>
              </w:rPr>
              <w:t>–</w:t>
            </w:r>
            <w:r w:rsidRPr="006F74E8">
              <w:rPr>
                <w:sz w:val="22"/>
                <w:szCs w:val="20"/>
              </w:rPr>
              <w:t>1 «О банках и банковской д</w:t>
            </w:r>
            <w:r w:rsidRPr="006F74E8">
              <w:rPr>
                <w:sz w:val="22"/>
                <w:szCs w:val="20"/>
              </w:rPr>
              <w:t>е</w:t>
            </w:r>
            <w:r w:rsidRPr="006F74E8">
              <w:rPr>
                <w:sz w:val="22"/>
                <w:szCs w:val="20"/>
              </w:rPr>
              <w:t>ятельности» для формирования уставного капитала Банка не могут быть использованы привлеченные денежные средства, средства федерального бюджета и государственных внебюджетных фондов, свобо</w:t>
            </w:r>
            <w:r w:rsidRPr="006F74E8">
              <w:rPr>
                <w:sz w:val="22"/>
                <w:szCs w:val="20"/>
              </w:rPr>
              <w:t>д</w:t>
            </w:r>
            <w:r w:rsidRPr="006F74E8">
              <w:rPr>
                <w:sz w:val="22"/>
                <w:szCs w:val="20"/>
              </w:rPr>
              <w:t>ные денежные средства и иные объекты собственности, находящиеся в ведении федеральных органов государственной власти, за исключением случаев, предусмотренных законодательством Российской Ф</w:t>
            </w:r>
            <w:r w:rsidRPr="006F74E8">
              <w:rPr>
                <w:sz w:val="22"/>
                <w:szCs w:val="20"/>
              </w:rPr>
              <w:t>е</w:t>
            </w:r>
            <w:r w:rsidRPr="006F74E8">
              <w:rPr>
                <w:sz w:val="22"/>
                <w:szCs w:val="20"/>
              </w:rPr>
              <w:t>дерации (средства бюджетов Российской Федерации</w:t>
            </w:r>
            <w:proofErr w:type="gramEnd"/>
            <w:r w:rsidRPr="006F74E8">
              <w:rPr>
                <w:sz w:val="22"/>
                <w:szCs w:val="20"/>
              </w:rPr>
              <w:t xml:space="preserve">, </w:t>
            </w:r>
            <w:proofErr w:type="gramStart"/>
            <w:r w:rsidRPr="006F74E8">
              <w:rPr>
                <w:sz w:val="22"/>
                <w:szCs w:val="20"/>
              </w:rPr>
              <w:t>субъектов Российской Федерации, местных бю</w:t>
            </w:r>
            <w:r w:rsidRPr="006F74E8">
              <w:rPr>
                <w:sz w:val="22"/>
                <w:szCs w:val="20"/>
              </w:rPr>
              <w:t>д</w:t>
            </w:r>
            <w:r w:rsidRPr="006F74E8">
              <w:rPr>
                <w:sz w:val="22"/>
                <w:szCs w:val="20"/>
              </w:rPr>
              <w:t>жетов, свободные денежные средства и иные объекты собственности, находящиеся в ведении органов государственной власти Российской Федерации, субъектов Российской Федерации и органов местного самоуправления, могут быть использованы для формирования уставного капитала кредитной организ</w:t>
            </w:r>
            <w:r w:rsidRPr="006F74E8">
              <w:rPr>
                <w:sz w:val="22"/>
                <w:szCs w:val="20"/>
              </w:rPr>
              <w:t>а</w:t>
            </w:r>
            <w:r w:rsidRPr="006F74E8">
              <w:rPr>
                <w:sz w:val="22"/>
                <w:szCs w:val="20"/>
              </w:rPr>
              <w:t>ции на основании соответственно законодательного акта Российской Федерации, субъекта Российской Федерации или нормативного правового акта органа местного самоуправления).</w:t>
            </w:r>
            <w:proofErr w:type="gramEnd"/>
          </w:p>
          <w:p w:rsidR="00394142" w:rsidRPr="006F74E8" w:rsidRDefault="00394142" w:rsidP="00394142">
            <w:pPr>
              <w:ind w:firstLine="567"/>
              <w:jc w:val="both"/>
              <w:rPr>
                <w:sz w:val="22"/>
                <w:szCs w:val="20"/>
              </w:rPr>
            </w:pPr>
            <w:r w:rsidRPr="006F74E8">
              <w:rPr>
                <w:sz w:val="22"/>
                <w:szCs w:val="20"/>
              </w:rPr>
              <w:t>Также предусмотрен запрет на право унитарных предприятий выступать учредителями (участн</w:t>
            </w:r>
            <w:r w:rsidRPr="006F74E8">
              <w:rPr>
                <w:sz w:val="22"/>
                <w:szCs w:val="20"/>
              </w:rPr>
              <w:t>и</w:t>
            </w:r>
            <w:r w:rsidRPr="006F74E8">
              <w:rPr>
                <w:sz w:val="22"/>
                <w:szCs w:val="20"/>
              </w:rPr>
              <w:t>ками) кредитных организаций.</w:t>
            </w:r>
          </w:p>
          <w:p w:rsidR="00394142" w:rsidRPr="006F74E8" w:rsidRDefault="00394142" w:rsidP="00394142">
            <w:pPr>
              <w:ind w:firstLine="567"/>
              <w:jc w:val="both"/>
              <w:rPr>
                <w:sz w:val="22"/>
                <w:szCs w:val="20"/>
              </w:rPr>
            </w:pPr>
            <w:proofErr w:type="gramStart"/>
            <w:r w:rsidRPr="006F74E8">
              <w:rPr>
                <w:sz w:val="22"/>
                <w:szCs w:val="20"/>
              </w:rPr>
              <w:t>В случае если для приобретателя – юридического лица сделка по приобретению размещаемых ценных бумаг является крупной сделкой и (или) сделкой, в совершении которой имеется заинтересова</w:t>
            </w:r>
            <w:r w:rsidRPr="006F74E8">
              <w:rPr>
                <w:sz w:val="22"/>
                <w:szCs w:val="20"/>
              </w:rPr>
              <w:t>н</w:t>
            </w:r>
            <w:r w:rsidRPr="006F74E8">
              <w:rPr>
                <w:sz w:val="22"/>
                <w:szCs w:val="20"/>
              </w:rPr>
              <w:t>ность, такая сделка должна быть одобрена в порядке, установленном действующим законодательством Российской Федерации (Федеральные законы от 26 декабря 1995 г. № 208</w:t>
            </w:r>
            <w:r w:rsidR="00B140EC" w:rsidRPr="006F74E8">
              <w:rPr>
                <w:sz w:val="22"/>
                <w:szCs w:val="20"/>
              </w:rPr>
              <w:t>–</w:t>
            </w:r>
            <w:r w:rsidRPr="006F74E8">
              <w:rPr>
                <w:sz w:val="22"/>
                <w:szCs w:val="20"/>
              </w:rPr>
              <w:t>ФЗ «Об акционерных общ</w:t>
            </w:r>
            <w:r w:rsidRPr="006F74E8">
              <w:rPr>
                <w:sz w:val="22"/>
                <w:szCs w:val="20"/>
              </w:rPr>
              <w:t>е</w:t>
            </w:r>
            <w:r w:rsidRPr="006F74E8">
              <w:rPr>
                <w:sz w:val="22"/>
                <w:szCs w:val="20"/>
              </w:rPr>
              <w:t>ствах» и от 08 февраля 1998 г. № 14</w:t>
            </w:r>
            <w:r w:rsidR="00B140EC" w:rsidRPr="006F74E8">
              <w:rPr>
                <w:sz w:val="22"/>
                <w:szCs w:val="20"/>
              </w:rPr>
              <w:t>–</w:t>
            </w:r>
            <w:r w:rsidRPr="006F74E8">
              <w:rPr>
                <w:sz w:val="22"/>
                <w:szCs w:val="20"/>
              </w:rPr>
              <w:t xml:space="preserve">ФЗ «Об обществах с ограниченной ответственностью»). </w:t>
            </w:r>
            <w:proofErr w:type="gramEnd"/>
          </w:p>
          <w:p w:rsidR="00394142" w:rsidRPr="006F74E8" w:rsidRDefault="00394142" w:rsidP="00394142">
            <w:pPr>
              <w:ind w:firstLine="567"/>
              <w:jc w:val="both"/>
              <w:rPr>
                <w:sz w:val="22"/>
                <w:szCs w:val="20"/>
              </w:rPr>
            </w:pPr>
            <w:proofErr w:type="gramStart"/>
            <w:r w:rsidRPr="006F74E8">
              <w:rPr>
                <w:sz w:val="22"/>
                <w:szCs w:val="20"/>
              </w:rPr>
              <w:t>В случае если для Банка сделка, связанная с размещением (реализацией) ценных бумаг является сделкой, в совершении которой имеется заинтересованность, такая сделка должна быть одобрена в п</w:t>
            </w:r>
            <w:r w:rsidRPr="006F74E8">
              <w:rPr>
                <w:sz w:val="22"/>
                <w:szCs w:val="20"/>
              </w:rPr>
              <w:t>о</w:t>
            </w:r>
            <w:r w:rsidRPr="006F74E8">
              <w:rPr>
                <w:sz w:val="22"/>
                <w:szCs w:val="20"/>
              </w:rPr>
              <w:t>рядке, установленном действующим законодательством Российской Федерации (Федеральные законы от 26 декабря 1995 г. № 208</w:t>
            </w:r>
            <w:r w:rsidR="00B140EC" w:rsidRPr="006F74E8">
              <w:rPr>
                <w:sz w:val="22"/>
                <w:szCs w:val="20"/>
              </w:rPr>
              <w:t>–</w:t>
            </w:r>
            <w:r w:rsidRPr="006F74E8">
              <w:rPr>
                <w:sz w:val="22"/>
                <w:szCs w:val="20"/>
              </w:rPr>
              <w:t>ФЗ «Об акционерных обществах» и от 08 февраля 1998 г. № 14</w:t>
            </w:r>
            <w:r w:rsidR="00B140EC" w:rsidRPr="006F74E8">
              <w:rPr>
                <w:sz w:val="22"/>
                <w:szCs w:val="20"/>
              </w:rPr>
              <w:t>–</w:t>
            </w:r>
            <w:r w:rsidRPr="006F74E8">
              <w:rPr>
                <w:sz w:val="22"/>
                <w:szCs w:val="20"/>
              </w:rPr>
              <w:t>ФЗ «Об общ</w:t>
            </w:r>
            <w:r w:rsidRPr="006F74E8">
              <w:rPr>
                <w:sz w:val="22"/>
                <w:szCs w:val="20"/>
              </w:rPr>
              <w:t>е</w:t>
            </w:r>
            <w:r w:rsidRPr="006F74E8">
              <w:rPr>
                <w:sz w:val="22"/>
                <w:szCs w:val="20"/>
              </w:rPr>
              <w:t xml:space="preserve">ствах с ограниченной ответственностью»). </w:t>
            </w:r>
            <w:proofErr w:type="gramEnd"/>
          </w:p>
          <w:p w:rsidR="00E36A23" w:rsidRPr="00412DDB" w:rsidRDefault="00394142" w:rsidP="00394142">
            <w:pPr>
              <w:pStyle w:val="em-4"/>
            </w:pPr>
            <w:r w:rsidRPr="006F74E8">
              <w:rPr>
                <w:szCs w:val="20"/>
              </w:rPr>
              <w:t>Иных ограничений, закрепленных Уставом Банка, нет.</w:t>
            </w:r>
          </w:p>
        </w:tc>
      </w:tr>
    </w:tbl>
    <w:p w:rsidR="00E36A23" w:rsidRPr="00412DDB" w:rsidRDefault="00E36A23" w:rsidP="00E36A23">
      <w:pPr>
        <w:pStyle w:val="em-4"/>
      </w:pPr>
    </w:p>
    <w:p w:rsidR="00B37CA9" w:rsidRPr="00412DDB" w:rsidRDefault="00B37CA9" w:rsidP="00E36A23">
      <w:pPr>
        <w:pStyle w:val="em-1"/>
      </w:pPr>
      <w:bookmarkStart w:id="426" w:name="_Toc482611745"/>
      <w:r w:rsidRPr="00412DDB">
        <w:t xml:space="preserve">6.5. Сведения об изменениях в составе и размере участия акционеров (участников) кредитной организации </w:t>
      </w:r>
      <w:r w:rsidR="00B140EC">
        <w:t>–</w:t>
      </w:r>
      <w:r w:rsidRPr="00412DDB">
        <w:t xml:space="preserve"> эмитента, владеющих не менее чем 5 процентами ее уставного  капитала  или не менее чем 5 процентами ее обыкновенных акций</w:t>
      </w:r>
      <w:bookmarkEnd w:id="426"/>
    </w:p>
    <w:p w:rsidR="00B37CA9" w:rsidRPr="00412DDB" w:rsidRDefault="00B37CA9" w:rsidP="00E36A23">
      <w:pPr>
        <w:pStyle w:val="em-4"/>
      </w:pPr>
    </w:p>
    <w:p w:rsidR="00B37CA9" w:rsidRPr="00412DDB" w:rsidRDefault="00B37CA9" w:rsidP="00E36A23">
      <w:pPr>
        <w:pStyle w:val="em-4"/>
      </w:pPr>
      <w:r w:rsidRPr="00412DDB">
        <w:t xml:space="preserve">Составы акционеров (участников) кредитной организации </w:t>
      </w:r>
      <w:r w:rsidR="00B140EC">
        <w:t>–</w:t>
      </w:r>
      <w:r w:rsidRPr="00412DDB">
        <w:t xml:space="preserve"> эмитента, владевших не менее чем 5 процентами уставного (складочного) капитала кредитной организации </w:t>
      </w:r>
      <w:proofErr w:type="gramStart"/>
      <w:r w:rsidR="00B140EC">
        <w:t>–</w:t>
      </w:r>
      <w:r w:rsidRPr="00412DDB">
        <w:t>э</w:t>
      </w:r>
      <w:proofErr w:type="gramEnd"/>
      <w:r w:rsidRPr="00412DDB">
        <w:t>митента, а для кредитных орган</w:t>
      </w:r>
      <w:r w:rsidRPr="00412DDB">
        <w:t>и</w:t>
      </w:r>
      <w:r w:rsidRPr="00412DDB">
        <w:t xml:space="preserve">заций </w:t>
      </w:r>
      <w:r w:rsidR="00B140EC">
        <w:t>–</w:t>
      </w:r>
      <w:r w:rsidRPr="00412DDB">
        <w:t xml:space="preserve"> эмитентов, являющихся акционерными обществами, </w:t>
      </w:r>
      <w:r w:rsidR="00B140EC">
        <w:t>–</w:t>
      </w:r>
      <w:r w:rsidRPr="00412DDB">
        <w:t xml:space="preserve"> также не менее 5 процентами обыкновенных акций кредитной организации </w:t>
      </w:r>
      <w:r w:rsidR="00B140EC">
        <w:t>–</w:t>
      </w:r>
      <w:r w:rsidRPr="00412DDB">
        <w:t xml:space="preserve"> эмитента, определенные на дату составления списка лиц, имевших право на участие в каждом общем собрании акционеров (участников) кредитной организации </w:t>
      </w:r>
      <w:r w:rsidR="00B140EC">
        <w:t>–</w:t>
      </w:r>
      <w:r w:rsidRPr="00412DDB">
        <w:t xml:space="preserve"> эмитента, пров</w:t>
      </w:r>
      <w:r w:rsidRPr="00412DDB">
        <w:t>е</w:t>
      </w:r>
      <w:r w:rsidRPr="00412DDB">
        <w:t xml:space="preserve">денном за последний завершенный финансовый год, предшествующих дате окончания отчетного квартала, а также за период </w:t>
      </w:r>
      <w:proofErr w:type="gramStart"/>
      <w:r w:rsidRPr="00412DDB">
        <w:t>с даты начала</w:t>
      </w:r>
      <w:proofErr w:type="gramEnd"/>
      <w:r w:rsidRPr="00412DDB">
        <w:t xml:space="preserve"> текущего года и до даты окончания отчетного квартала по данным списка лиц, имевших право на участие в каждом из таких собраний:</w:t>
      </w:r>
    </w:p>
    <w:p w:rsidR="00A116F9" w:rsidRPr="00412DDB" w:rsidRDefault="00A116F9" w:rsidP="00E36A23">
      <w:pPr>
        <w:pStyle w:val="em-4"/>
      </w:pPr>
    </w:p>
    <w:p w:rsidR="00B37CA9" w:rsidRPr="00412DDB" w:rsidRDefault="00B37CA9" w:rsidP="00E36A23">
      <w:pPr>
        <w:pStyle w:val="em-4"/>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4"/>
        <w:gridCol w:w="2611"/>
        <w:gridCol w:w="1418"/>
        <w:gridCol w:w="1559"/>
        <w:gridCol w:w="71"/>
        <w:gridCol w:w="1205"/>
        <w:gridCol w:w="70"/>
        <w:gridCol w:w="922"/>
        <w:gridCol w:w="71"/>
        <w:gridCol w:w="850"/>
        <w:gridCol w:w="71"/>
        <w:gridCol w:w="992"/>
      </w:tblGrid>
      <w:tr w:rsidR="00A116F9" w:rsidRPr="00412DDB" w:rsidTr="00CF58C4">
        <w:tc>
          <w:tcPr>
            <w:tcW w:w="474" w:type="dxa"/>
            <w:vAlign w:val="center"/>
          </w:tcPr>
          <w:p w:rsidR="00A116F9" w:rsidRPr="00412DDB" w:rsidRDefault="00A116F9" w:rsidP="00A116F9">
            <w:pPr>
              <w:pStyle w:val="prilozhenie"/>
              <w:ind w:firstLine="0"/>
              <w:jc w:val="center"/>
              <w:rPr>
                <w:sz w:val="22"/>
                <w:szCs w:val="22"/>
              </w:rPr>
            </w:pPr>
            <w:r w:rsidRPr="00412DDB">
              <w:rPr>
                <w:sz w:val="22"/>
                <w:szCs w:val="22"/>
              </w:rPr>
              <w:t xml:space="preserve">№ </w:t>
            </w:r>
            <w:proofErr w:type="spellStart"/>
            <w:r w:rsidRPr="00412DDB">
              <w:rPr>
                <w:sz w:val="22"/>
                <w:szCs w:val="22"/>
              </w:rPr>
              <w:t>пп</w:t>
            </w:r>
            <w:proofErr w:type="spellEnd"/>
          </w:p>
        </w:tc>
        <w:tc>
          <w:tcPr>
            <w:tcW w:w="2611" w:type="dxa"/>
            <w:vAlign w:val="center"/>
          </w:tcPr>
          <w:p w:rsidR="00A116F9" w:rsidRPr="00412DDB" w:rsidRDefault="00A116F9" w:rsidP="00A116F9">
            <w:pPr>
              <w:pStyle w:val="prilozhenie"/>
              <w:ind w:firstLine="0"/>
              <w:jc w:val="center"/>
              <w:rPr>
                <w:sz w:val="22"/>
                <w:szCs w:val="22"/>
              </w:rPr>
            </w:pPr>
            <w:r w:rsidRPr="00412DDB">
              <w:rPr>
                <w:sz w:val="22"/>
                <w:szCs w:val="22"/>
              </w:rPr>
              <w:t>Полное фирменное наименование</w:t>
            </w:r>
            <w:r w:rsidRPr="00412DDB">
              <w:rPr>
                <w:sz w:val="22"/>
                <w:szCs w:val="22"/>
              </w:rPr>
              <w:br/>
              <w:t>акционера (участника) (наименование) или Ф</w:t>
            </w:r>
            <w:r w:rsidRPr="00412DDB">
              <w:rPr>
                <w:sz w:val="22"/>
                <w:szCs w:val="22"/>
              </w:rPr>
              <w:t>а</w:t>
            </w:r>
            <w:r w:rsidRPr="00412DDB">
              <w:rPr>
                <w:sz w:val="22"/>
                <w:szCs w:val="22"/>
              </w:rPr>
              <w:t>милия, имя, отчество</w:t>
            </w:r>
          </w:p>
        </w:tc>
        <w:tc>
          <w:tcPr>
            <w:tcW w:w="1418" w:type="dxa"/>
            <w:vAlign w:val="center"/>
          </w:tcPr>
          <w:p w:rsidR="00A116F9" w:rsidRPr="00412DDB" w:rsidRDefault="00A116F9" w:rsidP="00A116F9">
            <w:pPr>
              <w:pStyle w:val="prilozhenie"/>
              <w:ind w:firstLine="36"/>
              <w:jc w:val="center"/>
              <w:rPr>
                <w:sz w:val="22"/>
                <w:szCs w:val="22"/>
              </w:rPr>
            </w:pPr>
            <w:proofErr w:type="gramStart"/>
            <w:r w:rsidRPr="00412DDB">
              <w:rPr>
                <w:sz w:val="22"/>
                <w:szCs w:val="22"/>
              </w:rPr>
              <w:t>Сокращен</w:t>
            </w:r>
            <w:r w:rsidR="00B140EC">
              <w:rPr>
                <w:sz w:val="22"/>
                <w:szCs w:val="22"/>
              </w:rPr>
              <w:t>–</w:t>
            </w:r>
            <w:proofErr w:type="spellStart"/>
            <w:r w:rsidRPr="00412DDB">
              <w:rPr>
                <w:sz w:val="22"/>
                <w:szCs w:val="22"/>
              </w:rPr>
              <w:t>ное</w:t>
            </w:r>
            <w:proofErr w:type="spellEnd"/>
            <w:proofErr w:type="gramEnd"/>
            <w:r w:rsidRPr="00412DDB">
              <w:rPr>
                <w:sz w:val="22"/>
                <w:szCs w:val="22"/>
              </w:rPr>
              <w:t xml:space="preserve"> </w:t>
            </w:r>
            <w:proofErr w:type="spellStart"/>
            <w:r w:rsidRPr="00412DDB">
              <w:rPr>
                <w:sz w:val="22"/>
                <w:szCs w:val="22"/>
              </w:rPr>
              <w:t>наим</w:t>
            </w:r>
            <w:r w:rsidRPr="00412DDB">
              <w:rPr>
                <w:sz w:val="22"/>
                <w:szCs w:val="22"/>
              </w:rPr>
              <w:t>е</w:t>
            </w:r>
            <w:r w:rsidRPr="00412DDB">
              <w:rPr>
                <w:sz w:val="22"/>
                <w:szCs w:val="22"/>
              </w:rPr>
              <w:t>нова</w:t>
            </w:r>
            <w:proofErr w:type="spellEnd"/>
            <w:r w:rsidR="00B140EC">
              <w:rPr>
                <w:sz w:val="22"/>
                <w:szCs w:val="22"/>
              </w:rPr>
              <w:t>–</w:t>
            </w:r>
            <w:proofErr w:type="spellStart"/>
            <w:r w:rsidRPr="00412DDB">
              <w:rPr>
                <w:sz w:val="22"/>
                <w:szCs w:val="22"/>
              </w:rPr>
              <w:t>ние</w:t>
            </w:r>
            <w:proofErr w:type="spellEnd"/>
            <w:r w:rsidRPr="00412DDB">
              <w:rPr>
                <w:sz w:val="22"/>
                <w:szCs w:val="22"/>
              </w:rPr>
              <w:br/>
              <w:t>акционера (участника)</w:t>
            </w:r>
          </w:p>
        </w:tc>
        <w:tc>
          <w:tcPr>
            <w:tcW w:w="1559" w:type="dxa"/>
            <w:vAlign w:val="center"/>
          </w:tcPr>
          <w:p w:rsidR="00A116F9" w:rsidRPr="00412DDB" w:rsidRDefault="00A116F9" w:rsidP="00A116F9">
            <w:pPr>
              <w:pStyle w:val="prilozhenie"/>
              <w:ind w:firstLine="0"/>
              <w:jc w:val="center"/>
              <w:rPr>
                <w:sz w:val="22"/>
                <w:szCs w:val="22"/>
              </w:rPr>
            </w:pPr>
            <w:r w:rsidRPr="00412DDB">
              <w:rPr>
                <w:sz w:val="22"/>
                <w:szCs w:val="22"/>
              </w:rPr>
              <w:t>место нахо</w:t>
            </w:r>
            <w:r w:rsidRPr="00412DDB">
              <w:rPr>
                <w:sz w:val="22"/>
                <w:szCs w:val="22"/>
              </w:rPr>
              <w:t>ж</w:t>
            </w:r>
            <w:r w:rsidRPr="00412DDB">
              <w:rPr>
                <w:sz w:val="22"/>
                <w:szCs w:val="22"/>
              </w:rPr>
              <w:t>дения</w:t>
            </w:r>
          </w:p>
        </w:tc>
        <w:tc>
          <w:tcPr>
            <w:tcW w:w="1276" w:type="dxa"/>
            <w:gridSpan w:val="2"/>
            <w:vAlign w:val="center"/>
          </w:tcPr>
          <w:p w:rsidR="00A116F9" w:rsidRPr="00412DDB" w:rsidRDefault="00A116F9" w:rsidP="00A116F9">
            <w:pPr>
              <w:pStyle w:val="prilozhenie"/>
              <w:ind w:firstLine="0"/>
              <w:jc w:val="center"/>
              <w:rPr>
                <w:sz w:val="22"/>
                <w:szCs w:val="22"/>
              </w:rPr>
            </w:pPr>
            <w:r w:rsidRPr="00412DDB">
              <w:rPr>
                <w:sz w:val="22"/>
                <w:szCs w:val="22"/>
              </w:rPr>
              <w:t>ОГРН (е</w:t>
            </w:r>
            <w:r w:rsidRPr="00412DDB">
              <w:rPr>
                <w:sz w:val="22"/>
                <w:szCs w:val="22"/>
              </w:rPr>
              <w:t>с</w:t>
            </w:r>
            <w:r w:rsidRPr="00412DDB">
              <w:rPr>
                <w:sz w:val="22"/>
                <w:szCs w:val="22"/>
              </w:rPr>
              <w:t>ли прим</w:t>
            </w:r>
            <w:r w:rsidRPr="00412DDB">
              <w:rPr>
                <w:sz w:val="22"/>
                <w:szCs w:val="22"/>
              </w:rPr>
              <w:t>е</w:t>
            </w:r>
            <w:r w:rsidRPr="00412DDB">
              <w:rPr>
                <w:sz w:val="22"/>
                <w:szCs w:val="22"/>
              </w:rPr>
              <w:t>нимо)</w:t>
            </w:r>
            <w:r w:rsidRPr="00412DDB">
              <w:rPr>
                <w:sz w:val="22"/>
                <w:szCs w:val="22"/>
              </w:rPr>
              <w:br/>
              <w:t>или</w:t>
            </w:r>
            <w:r w:rsidRPr="00412DDB">
              <w:rPr>
                <w:sz w:val="22"/>
                <w:szCs w:val="22"/>
              </w:rPr>
              <w:br/>
              <w:t>ФИО</w:t>
            </w:r>
          </w:p>
        </w:tc>
        <w:tc>
          <w:tcPr>
            <w:tcW w:w="992" w:type="dxa"/>
            <w:gridSpan w:val="2"/>
            <w:vAlign w:val="center"/>
          </w:tcPr>
          <w:p w:rsidR="00A116F9" w:rsidRPr="00412DDB" w:rsidRDefault="00A116F9" w:rsidP="00A116F9">
            <w:pPr>
              <w:pStyle w:val="prilozhenie"/>
              <w:ind w:firstLine="0"/>
              <w:jc w:val="center"/>
              <w:rPr>
                <w:sz w:val="22"/>
                <w:szCs w:val="22"/>
              </w:rPr>
            </w:pPr>
            <w:r w:rsidRPr="00412DDB">
              <w:rPr>
                <w:sz w:val="22"/>
                <w:szCs w:val="22"/>
              </w:rPr>
              <w:t>ИНН (если прим</w:t>
            </w:r>
            <w:r w:rsidRPr="00412DDB">
              <w:rPr>
                <w:sz w:val="22"/>
                <w:szCs w:val="22"/>
              </w:rPr>
              <w:t>е</w:t>
            </w:r>
            <w:r w:rsidRPr="00412DDB">
              <w:rPr>
                <w:sz w:val="22"/>
                <w:szCs w:val="22"/>
              </w:rPr>
              <w:t>нимо)</w:t>
            </w:r>
          </w:p>
        </w:tc>
        <w:tc>
          <w:tcPr>
            <w:tcW w:w="992" w:type="dxa"/>
            <w:gridSpan w:val="3"/>
            <w:vAlign w:val="center"/>
          </w:tcPr>
          <w:p w:rsidR="00A116F9" w:rsidRPr="00412DDB" w:rsidRDefault="00A116F9" w:rsidP="00A116F9">
            <w:pPr>
              <w:pStyle w:val="prilozhenie"/>
              <w:ind w:firstLine="0"/>
              <w:jc w:val="center"/>
              <w:rPr>
                <w:sz w:val="22"/>
                <w:szCs w:val="22"/>
              </w:rPr>
            </w:pPr>
            <w:r w:rsidRPr="00412DDB">
              <w:rPr>
                <w:sz w:val="22"/>
                <w:szCs w:val="22"/>
              </w:rPr>
              <w:t>Доля в уста</w:t>
            </w:r>
            <w:r w:rsidRPr="00412DDB">
              <w:rPr>
                <w:sz w:val="22"/>
                <w:szCs w:val="22"/>
              </w:rPr>
              <w:t>в</w:t>
            </w:r>
            <w:r w:rsidRPr="00412DDB">
              <w:rPr>
                <w:sz w:val="22"/>
                <w:szCs w:val="22"/>
              </w:rPr>
              <w:t>ном капит</w:t>
            </w:r>
            <w:r w:rsidRPr="00412DDB">
              <w:rPr>
                <w:sz w:val="22"/>
                <w:szCs w:val="22"/>
              </w:rPr>
              <w:t>а</w:t>
            </w:r>
            <w:r w:rsidRPr="00412DDB">
              <w:rPr>
                <w:sz w:val="22"/>
                <w:szCs w:val="22"/>
              </w:rPr>
              <w:t>ле кр</w:t>
            </w:r>
            <w:r w:rsidRPr="00412DDB">
              <w:rPr>
                <w:sz w:val="22"/>
                <w:szCs w:val="22"/>
              </w:rPr>
              <w:t>е</w:t>
            </w:r>
            <w:r w:rsidRPr="00412DDB">
              <w:rPr>
                <w:sz w:val="22"/>
                <w:szCs w:val="22"/>
              </w:rPr>
              <w:t>дитной орган</w:t>
            </w:r>
            <w:r w:rsidRPr="00412DDB">
              <w:rPr>
                <w:sz w:val="22"/>
                <w:szCs w:val="22"/>
              </w:rPr>
              <w:t>и</w:t>
            </w:r>
            <w:r w:rsidRPr="00412DDB">
              <w:rPr>
                <w:sz w:val="22"/>
                <w:szCs w:val="22"/>
              </w:rPr>
              <w:t xml:space="preserve">зации </w:t>
            </w:r>
            <w:proofErr w:type="gramStart"/>
            <w:r w:rsidRPr="00412DDB">
              <w:rPr>
                <w:sz w:val="22"/>
                <w:szCs w:val="22"/>
              </w:rPr>
              <w:t>–э</w:t>
            </w:r>
            <w:proofErr w:type="gramEnd"/>
            <w:r w:rsidRPr="00412DDB">
              <w:rPr>
                <w:sz w:val="22"/>
                <w:szCs w:val="22"/>
              </w:rPr>
              <w:t>мите</w:t>
            </w:r>
            <w:r w:rsidRPr="00412DDB">
              <w:rPr>
                <w:sz w:val="22"/>
                <w:szCs w:val="22"/>
              </w:rPr>
              <w:t>н</w:t>
            </w:r>
            <w:r w:rsidRPr="00412DDB">
              <w:rPr>
                <w:sz w:val="22"/>
                <w:szCs w:val="22"/>
              </w:rPr>
              <w:t>та, %</w:t>
            </w:r>
          </w:p>
        </w:tc>
        <w:tc>
          <w:tcPr>
            <w:tcW w:w="992" w:type="dxa"/>
            <w:vAlign w:val="center"/>
          </w:tcPr>
          <w:p w:rsidR="00A116F9" w:rsidRPr="00412DDB" w:rsidRDefault="00A116F9" w:rsidP="00A116F9">
            <w:pPr>
              <w:pStyle w:val="prilozhenie"/>
              <w:ind w:firstLine="0"/>
              <w:jc w:val="center"/>
              <w:rPr>
                <w:sz w:val="22"/>
                <w:szCs w:val="22"/>
              </w:rPr>
            </w:pPr>
            <w:r w:rsidRPr="00412DDB">
              <w:rPr>
                <w:sz w:val="22"/>
                <w:szCs w:val="22"/>
              </w:rPr>
              <w:t>Доля пр</w:t>
            </w:r>
            <w:r w:rsidRPr="00412DDB">
              <w:rPr>
                <w:sz w:val="22"/>
                <w:szCs w:val="22"/>
              </w:rPr>
              <w:t>и</w:t>
            </w:r>
            <w:r w:rsidRPr="00412DDB">
              <w:rPr>
                <w:sz w:val="22"/>
                <w:szCs w:val="22"/>
              </w:rPr>
              <w:t>надл</w:t>
            </w:r>
            <w:r w:rsidRPr="00412DDB">
              <w:rPr>
                <w:sz w:val="22"/>
                <w:szCs w:val="22"/>
              </w:rPr>
              <w:t>е</w:t>
            </w:r>
            <w:r w:rsidRPr="00412DDB">
              <w:rPr>
                <w:sz w:val="22"/>
                <w:szCs w:val="22"/>
              </w:rPr>
              <w:t>жавших обы</w:t>
            </w:r>
            <w:r w:rsidRPr="00412DDB">
              <w:rPr>
                <w:sz w:val="22"/>
                <w:szCs w:val="22"/>
              </w:rPr>
              <w:t>к</w:t>
            </w:r>
            <w:r w:rsidRPr="00412DDB">
              <w:rPr>
                <w:sz w:val="22"/>
                <w:szCs w:val="22"/>
              </w:rPr>
              <w:t>нове</w:t>
            </w:r>
            <w:r w:rsidRPr="00412DDB">
              <w:rPr>
                <w:sz w:val="22"/>
                <w:szCs w:val="22"/>
              </w:rPr>
              <w:t>н</w:t>
            </w:r>
            <w:r w:rsidRPr="00412DDB">
              <w:rPr>
                <w:sz w:val="22"/>
                <w:szCs w:val="22"/>
              </w:rPr>
              <w:t>ных акций креди</w:t>
            </w:r>
            <w:r w:rsidRPr="00412DDB">
              <w:rPr>
                <w:sz w:val="22"/>
                <w:szCs w:val="22"/>
              </w:rPr>
              <w:t>т</w:t>
            </w:r>
            <w:r w:rsidRPr="00412DDB">
              <w:rPr>
                <w:sz w:val="22"/>
                <w:szCs w:val="22"/>
              </w:rPr>
              <w:t>ной о</w:t>
            </w:r>
            <w:r w:rsidRPr="00412DDB">
              <w:rPr>
                <w:sz w:val="22"/>
                <w:szCs w:val="22"/>
              </w:rPr>
              <w:t>р</w:t>
            </w:r>
            <w:r w:rsidRPr="00412DDB">
              <w:rPr>
                <w:sz w:val="22"/>
                <w:szCs w:val="22"/>
              </w:rPr>
              <w:t>ганиз</w:t>
            </w:r>
            <w:r w:rsidRPr="00412DDB">
              <w:rPr>
                <w:sz w:val="22"/>
                <w:szCs w:val="22"/>
              </w:rPr>
              <w:t>а</w:t>
            </w:r>
            <w:r w:rsidRPr="00412DDB">
              <w:rPr>
                <w:sz w:val="22"/>
                <w:szCs w:val="22"/>
              </w:rPr>
              <w:t xml:space="preserve">ции </w:t>
            </w:r>
            <w:proofErr w:type="gramStart"/>
            <w:r w:rsidRPr="00412DDB">
              <w:rPr>
                <w:sz w:val="22"/>
                <w:szCs w:val="22"/>
              </w:rPr>
              <w:t>–э</w:t>
            </w:r>
            <w:proofErr w:type="gramEnd"/>
            <w:r w:rsidRPr="00412DDB">
              <w:rPr>
                <w:sz w:val="22"/>
                <w:szCs w:val="22"/>
              </w:rPr>
              <w:t>мите</w:t>
            </w:r>
            <w:r w:rsidRPr="00412DDB">
              <w:rPr>
                <w:sz w:val="22"/>
                <w:szCs w:val="22"/>
              </w:rPr>
              <w:t>н</w:t>
            </w:r>
            <w:r w:rsidRPr="00412DDB">
              <w:rPr>
                <w:sz w:val="22"/>
                <w:szCs w:val="22"/>
              </w:rPr>
              <w:t>та, %</w:t>
            </w:r>
          </w:p>
        </w:tc>
      </w:tr>
      <w:tr w:rsidR="00A116F9" w:rsidRPr="00412DDB" w:rsidTr="00CF58C4">
        <w:tc>
          <w:tcPr>
            <w:tcW w:w="474" w:type="dxa"/>
          </w:tcPr>
          <w:p w:rsidR="00A116F9" w:rsidRPr="00412DDB" w:rsidRDefault="00A116F9" w:rsidP="00A116F9">
            <w:pPr>
              <w:pStyle w:val="prilozhenie"/>
              <w:ind w:firstLine="0"/>
              <w:jc w:val="center"/>
              <w:rPr>
                <w:sz w:val="22"/>
                <w:szCs w:val="22"/>
              </w:rPr>
            </w:pPr>
            <w:r w:rsidRPr="00412DDB">
              <w:rPr>
                <w:sz w:val="22"/>
                <w:szCs w:val="22"/>
              </w:rPr>
              <w:t>1</w:t>
            </w:r>
          </w:p>
        </w:tc>
        <w:tc>
          <w:tcPr>
            <w:tcW w:w="2611" w:type="dxa"/>
          </w:tcPr>
          <w:p w:rsidR="00A116F9" w:rsidRPr="00412DDB" w:rsidRDefault="00A116F9" w:rsidP="00A116F9">
            <w:pPr>
              <w:pStyle w:val="prilozhenie"/>
              <w:ind w:firstLine="0"/>
              <w:jc w:val="center"/>
              <w:rPr>
                <w:sz w:val="22"/>
                <w:szCs w:val="22"/>
              </w:rPr>
            </w:pPr>
            <w:r w:rsidRPr="00412DDB">
              <w:rPr>
                <w:sz w:val="22"/>
                <w:szCs w:val="22"/>
              </w:rPr>
              <w:t>2</w:t>
            </w:r>
          </w:p>
        </w:tc>
        <w:tc>
          <w:tcPr>
            <w:tcW w:w="1418" w:type="dxa"/>
          </w:tcPr>
          <w:p w:rsidR="00A116F9" w:rsidRPr="00412DDB" w:rsidRDefault="00A116F9" w:rsidP="00A116F9">
            <w:pPr>
              <w:pStyle w:val="prilozhenie"/>
              <w:ind w:firstLine="0"/>
              <w:jc w:val="center"/>
              <w:rPr>
                <w:sz w:val="22"/>
                <w:szCs w:val="22"/>
              </w:rPr>
            </w:pPr>
            <w:r w:rsidRPr="00412DDB">
              <w:rPr>
                <w:sz w:val="22"/>
                <w:szCs w:val="22"/>
              </w:rPr>
              <w:t>3</w:t>
            </w:r>
          </w:p>
        </w:tc>
        <w:tc>
          <w:tcPr>
            <w:tcW w:w="1559" w:type="dxa"/>
          </w:tcPr>
          <w:p w:rsidR="00A116F9" w:rsidRPr="00412DDB" w:rsidRDefault="00A116F9" w:rsidP="00A116F9">
            <w:pPr>
              <w:pStyle w:val="prilozhenie"/>
              <w:ind w:firstLine="0"/>
              <w:jc w:val="center"/>
              <w:rPr>
                <w:sz w:val="22"/>
                <w:szCs w:val="22"/>
              </w:rPr>
            </w:pPr>
            <w:r w:rsidRPr="00412DDB">
              <w:rPr>
                <w:sz w:val="22"/>
                <w:szCs w:val="22"/>
              </w:rPr>
              <w:t>4</w:t>
            </w:r>
          </w:p>
        </w:tc>
        <w:tc>
          <w:tcPr>
            <w:tcW w:w="1276" w:type="dxa"/>
            <w:gridSpan w:val="2"/>
          </w:tcPr>
          <w:p w:rsidR="00A116F9" w:rsidRPr="00412DDB" w:rsidRDefault="00A116F9" w:rsidP="00A116F9">
            <w:pPr>
              <w:pStyle w:val="prilozhenie"/>
              <w:ind w:firstLine="0"/>
              <w:jc w:val="center"/>
              <w:rPr>
                <w:sz w:val="22"/>
                <w:szCs w:val="22"/>
              </w:rPr>
            </w:pPr>
            <w:r w:rsidRPr="00412DDB">
              <w:rPr>
                <w:sz w:val="22"/>
                <w:szCs w:val="22"/>
              </w:rPr>
              <w:t>5</w:t>
            </w:r>
          </w:p>
        </w:tc>
        <w:tc>
          <w:tcPr>
            <w:tcW w:w="992" w:type="dxa"/>
            <w:gridSpan w:val="2"/>
          </w:tcPr>
          <w:p w:rsidR="00A116F9" w:rsidRPr="00412DDB" w:rsidRDefault="00A116F9" w:rsidP="00A116F9">
            <w:pPr>
              <w:pStyle w:val="prilozhenie"/>
              <w:ind w:firstLine="0"/>
              <w:jc w:val="center"/>
              <w:rPr>
                <w:sz w:val="22"/>
                <w:szCs w:val="22"/>
              </w:rPr>
            </w:pPr>
            <w:r w:rsidRPr="00412DDB">
              <w:rPr>
                <w:sz w:val="22"/>
                <w:szCs w:val="22"/>
              </w:rPr>
              <w:t>6</w:t>
            </w:r>
          </w:p>
        </w:tc>
        <w:tc>
          <w:tcPr>
            <w:tcW w:w="992" w:type="dxa"/>
            <w:gridSpan w:val="3"/>
          </w:tcPr>
          <w:p w:rsidR="00A116F9" w:rsidRPr="00412DDB" w:rsidRDefault="00A116F9" w:rsidP="00A116F9">
            <w:pPr>
              <w:pStyle w:val="prilozhenie"/>
              <w:ind w:firstLine="0"/>
              <w:jc w:val="center"/>
              <w:rPr>
                <w:sz w:val="22"/>
                <w:szCs w:val="22"/>
              </w:rPr>
            </w:pPr>
            <w:r w:rsidRPr="00412DDB">
              <w:rPr>
                <w:sz w:val="22"/>
                <w:szCs w:val="22"/>
              </w:rPr>
              <w:t>7</w:t>
            </w:r>
          </w:p>
        </w:tc>
        <w:tc>
          <w:tcPr>
            <w:tcW w:w="992" w:type="dxa"/>
          </w:tcPr>
          <w:p w:rsidR="00A116F9" w:rsidRPr="00412DDB" w:rsidRDefault="00A116F9" w:rsidP="00A116F9">
            <w:pPr>
              <w:pStyle w:val="prilozhenie"/>
              <w:ind w:firstLine="0"/>
              <w:jc w:val="center"/>
              <w:rPr>
                <w:sz w:val="22"/>
                <w:szCs w:val="22"/>
              </w:rPr>
            </w:pPr>
            <w:r w:rsidRPr="00412DDB">
              <w:rPr>
                <w:sz w:val="22"/>
                <w:szCs w:val="22"/>
              </w:rPr>
              <w:t>8</w:t>
            </w:r>
          </w:p>
        </w:tc>
      </w:tr>
      <w:tr w:rsidR="00752384" w:rsidRPr="00347EBD" w:rsidTr="00DB1369">
        <w:tc>
          <w:tcPr>
            <w:tcW w:w="474" w:type="dxa"/>
          </w:tcPr>
          <w:p w:rsidR="00752384" w:rsidRPr="00347EBD" w:rsidRDefault="00752384" w:rsidP="00DB1369">
            <w:pPr>
              <w:pStyle w:val="prilozhenie"/>
              <w:ind w:firstLine="0"/>
              <w:rPr>
                <w:sz w:val="22"/>
                <w:szCs w:val="22"/>
              </w:rPr>
            </w:pPr>
          </w:p>
        </w:tc>
        <w:tc>
          <w:tcPr>
            <w:tcW w:w="2611" w:type="dxa"/>
            <w:vAlign w:val="center"/>
          </w:tcPr>
          <w:p w:rsidR="00752384" w:rsidRPr="00347EBD" w:rsidRDefault="00752384" w:rsidP="00DB1369">
            <w:pPr>
              <w:rPr>
                <w:sz w:val="20"/>
                <w:szCs w:val="20"/>
              </w:rPr>
            </w:pPr>
          </w:p>
        </w:tc>
        <w:tc>
          <w:tcPr>
            <w:tcW w:w="1418" w:type="dxa"/>
            <w:vAlign w:val="center"/>
          </w:tcPr>
          <w:p w:rsidR="00752384" w:rsidRPr="00347EBD" w:rsidRDefault="00752384" w:rsidP="00DB1369">
            <w:pPr>
              <w:rPr>
                <w:sz w:val="20"/>
                <w:szCs w:val="20"/>
              </w:rPr>
            </w:pPr>
          </w:p>
        </w:tc>
        <w:tc>
          <w:tcPr>
            <w:tcW w:w="1630" w:type="dxa"/>
            <w:gridSpan w:val="2"/>
          </w:tcPr>
          <w:p w:rsidR="00752384" w:rsidRPr="00347EBD" w:rsidRDefault="00752384" w:rsidP="00DB1369">
            <w:pPr>
              <w:pStyle w:val="prilozhenie"/>
              <w:ind w:firstLine="0"/>
              <w:rPr>
                <w:sz w:val="20"/>
              </w:rPr>
            </w:pPr>
          </w:p>
        </w:tc>
        <w:tc>
          <w:tcPr>
            <w:tcW w:w="1275" w:type="dxa"/>
            <w:gridSpan w:val="2"/>
          </w:tcPr>
          <w:p w:rsidR="00752384" w:rsidRPr="00347EBD" w:rsidRDefault="00752384" w:rsidP="00DB1369">
            <w:pPr>
              <w:pStyle w:val="prilozhenie"/>
              <w:ind w:firstLine="0"/>
              <w:rPr>
                <w:sz w:val="20"/>
              </w:rPr>
            </w:pPr>
          </w:p>
        </w:tc>
        <w:tc>
          <w:tcPr>
            <w:tcW w:w="993" w:type="dxa"/>
            <w:gridSpan w:val="2"/>
          </w:tcPr>
          <w:p w:rsidR="00752384" w:rsidRPr="00347EBD" w:rsidRDefault="00752384" w:rsidP="00DB1369">
            <w:pPr>
              <w:pStyle w:val="prilozhenie"/>
              <w:ind w:firstLine="0"/>
              <w:rPr>
                <w:sz w:val="20"/>
              </w:rPr>
            </w:pPr>
          </w:p>
        </w:tc>
        <w:tc>
          <w:tcPr>
            <w:tcW w:w="850" w:type="dxa"/>
          </w:tcPr>
          <w:p w:rsidR="00752384" w:rsidRPr="00347EBD" w:rsidRDefault="00752384" w:rsidP="00DB1369">
            <w:pPr>
              <w:pStyle w:val="prilozhenie"/>
              <w:ind w:firstLine="0"/>
              <w:rPr>
                <w:sz w:val="22"/>
                <w:szCs w:val="22"/>
              </w:rPr>
            </w:pPr>
          </w:p>
        </w:tc>
        <w:tc>
          <w:tcPr>
            <w:tcW w:w="1063" w:type="dxa"/>
            <w:gridSpan w:val="2"/>
          </w:tcPr>
          <w:p w:rsidR="00752384" w:rsidRPr="00347EBD" w:rsidRDefault="00752384" w:rsidP="00DB1369">
            <w:pPr>
              <w:pStyle w:val="prilozhenie"/>
              <w:ind w:firstLine="0"/>
              <w:rPr>
                <w:sz w:val="22"/>
                <w:szCs w:val="22"/>
              </w:rPr>
            </w:pPr>
          </w:p>
        </w:tc>
      </w:tr>
      <w:tr w:rsidR="0007416A" w:rsidRPr="00347EBD" w:rsidTr="0045121A">
        <w:tc>
          <w:tcPr>
            <w:tcW w:w="10314" w:type="dxa"/>
            <w:gridSpan w:val="12"/>
          </w:tcPr>
          <w:p w:rsidR="0007416A" w:rsidRPr="00347EBD" w:rsidRDefault="0007416A" w:rsidP="0045121A">
            <w:pPr>
              <w:pStyle w:val="prilozhenie"/>
              <w:ind w:firstLine="0"/>
              <w:rPr>
                <w:sz w:val="22"/>
                <w:szCs w:val="22"/>
              </w:rPr>
            </w:pPr>
            <w:r w:rsidRPr="00347EBD">
              <w:rPr>
                <w:sz w:val="22"/>
                <w:szCs w:val="22"/>
              </w:rPr>
              <w:t>Дата составления списка лиц, имеющих право на участие в общем собрании акционеров (участников) кр</w:t>
            </w:r>
            <w:r w:rsidRPr="00347EBD">
              <w:rPr>
                <w:sz w:val="22"/>
                <w:szCs w:val="22"/>
              </w:rPr>
              <w:t>е</w:t>
            </w:r>
            <w:r w:rsidRPr="00347EBD">
              <w:rPr>
                <w:sz w:val="22"/>
                <w:szCs w:val="22"/>
              </w:rPr>
              <w:t xml:space="preserve">дитной организации – эмитента: </w:t>
            </w:r>
            <w:r w:rsidRPr="00347EBD">
              <w:rPr>
                <w:b/>
                <w:sz w:val="22"/>
                <w:szCs w:val="22"/>
              </w:rPr>
              <w:t>«</w:t>
            </w:r>
            <w:r>
              <w:rPr>
                <w:b/>
                <w:sz w:val="22"/>
                <w:szCs w:val="22"/>
              </w:rPr>
              <w:t>05</w:t>
            </w:r>
            <w:r w:rsidRPr="00347EBD">
              <w:rPr>
                <w:b/>
                <w:sz w:val="22"/>
                <w:szCs w:val="22"/>
              </w:rPr>
              <w:t xml:space="preserve">» </w:t>
            </w:r>
            <w:r>
              <w:rPr>
                <w:b/>
                <w:sz w:val="22"/>
                <w:szCs w:val="22"/>
              </w:rPr>
              <w:t>июня</w:t>
            </w:r>
            <w:r w:rsidRPr="00347EBD">
              <w:rPr>
                <w:b/>
                <w:sz w:val="22"/>
                <w:szCs w:val="22"/>
              </w:rPr>
              <w:t xml:space="preserve"> 201</w:t>
            </w:r>
            <w:r>
              <w:rPr>
                <w:b/>
                <w:sz w:val="22"/>
                <w:szCs w:val="22"/>
              </w:rPr>
              <w:t>7</w:t>
            </w:r>
            <w:r w:rsidRPr="00347EBD">
              <w:rPr>
                <w:b/>
                <w:sz w:val="22"/>
                <w:szCs w:val="22"/>
              </w:rPr>
              <w:t xml:space="preserve"> года</w:t>
            </w:r>
          </w:p>
        </w:tc>
      </w:tr>
      <w:tr w:rsidR="0007416A" w:rsidRPr="00347EBD" w:rsidTr="0045121A">
        <w:tc>
          <w:tcPr>
            <w:tcW w:w="474" w:type="dxa"/>
          </w:tcPr>
          <w:p w:rsidR="0007416A" w:rsidRPr="00347EBD" w:rsidRDefault="0007416A" w:rsidP="0045121A">
            <w:pPr>
              <w:pStyle w:val="prilozhenie"/>
              <w:ind w:firstLine="0"/>
              <w:rPr>
                <w:sz w:val="22"/>
                <w:szCs w:val="22"/>
              </w:rPr>
            </w:pPr>
            <w:r w:rsidRPr="00347EBD">
              <w:rPr>
                <w:sz w:val="22"/>
                <w:szCs w:val="22"/>
              </w:rPr>
              <w:t>1</w:t>
            </w:r>
          </w:p>
        </w:tc>
        <w:tc>
          <w:tcPr>
            <w:tcW w:w="2611" w:type="dxa"/>
            <w:vAlign w:val="center"/>
          </w:tcPr>
          <w:p w:rsidR="0007416A" w:rsidRPr="00347EBD" w:rsidRDefault="0007416A" w:rsidP="0045121A">
            <w:pPr>
              <w:rPr>
                <w:sz w:val="22"/>
                <w:szCs w:val="22"/>
              </w:rPr>
            </w:pPr>
            <w:r>
              <w:rPr>
                <w:sz w:val="22"/>
                <w:szCs w:val="22"/>
              </w:rPr>
              <w:t>Публичное акционерное общество «Акционерная финансовая корпорация «Система»</w:t>
            </w:r>
          </w:p>
        </w:tc>
        <w:tc>
          <w:tcPr>
            <w:tcW w:w="1418" w:type="dxa"/>
            <w:vAlign w:val="center"/>
          </w:tcPr>
          <w:p w:rsidR="0007416A" w:rsidRPr="00347EBD" w:rsidRDefault="0007416A" w:rsidP="0045121A">
            <w:pPr>
              <w:rPr>
                <w:sz w:val="22"/>
                <w:szCs w:val="22"/>
              </w:rPr>
            </w:pPr>
            <w:r>
              <w:rPr>
                <w:sz w:val="22"/>
                <w:szCs w:val="22"/>
              </w:rPr>
              <w:t>ПАО АФК «Система»</w:t>
            </w:r>
          </w:p>
          <w:p w:rsidR="0007416A" w:rsidRPr="00347EBD" w:rsidRDefault="0007416A" w:rsidP="0045121A">
            <w:pPr>
              <w:rPr>
                <w:sz w:val="22"/>
                <w:szCs w:val="22"/>
              </w:rPr>
            </w:pPr>
          </w:p>
        </w:tc>
        <w:tc>
          <w:tcPr>
            <w:tcW w:w="1630" w:type="dxa"/>
            <w:gridSpan w:val="2"/>
          </w:tcPr>
          <w:p w:rsidR="0007416A" w:rsidRPr="00347EBD" w:rsidRDefault="0007416A" w:rsidP="0045121A">
            <w:pPr>
              <w:pStyle w:val="prilozhenie"/>
              <w:ind w:firstLine="0"/>
              <w:rPr>
                <w:sz w:val="22"/>
                <w:szCs w:val="22"/>
              </w:rPr>
            </w:pPr>
            <w:r w:rsidRPr="00347EBD">
              <w:rPr>
                <w:sz w:val="20"/>
              </w:rPr>
              <w:t>125009, г. Москва, ул. Моховая, д.13 стр.1</w:t>
            </w:r>
          </w:p>
        </w:tc>
        <w:tc>
          <w:tcPr>
            <w:tcW w:w="1275" w:type="dxa"/>
            <w:gridSpan w:val="2"/>
          </w:tcPr>
          <w:p w:rsidR="0007416A" w:rsidRPr="00347EBD" w:rsidRDefault="0007416A" w:rsidP="0045121A">
            <w:pPr>
              <w:pStyle w:val="prilozhenie"/>
              <w:ind w:firstLine="0"/>
              <w:rPr>
                <w:sz w:val="22"/>
                <w:szCs w:val="22"/>
              </w:rPr>
            </w:pPr>
            <w:r w:rsidRPr="00347EBD">
              <w:rPr>
                <w:bCs/>
                <w:sz w:val="22"/>
                <w:szCs w:val="22"/>
              </w:rPr>
              <w:t>1027700003891</w:t>
            </w:r>
          </w:p>
        </w:tc>
        <w:tc>
          <w:tcPr>
            <w:tcW w:w="993" w:type="dxa"/>
            <w:gridSpan w:val="2"/>
          </w:tcPr>
          <w:p w:rsidR="0007416A" w:rsidRPr="00347EBD" w:rsidRDefault="0007416A" w:rsidP="0045121A">
            <w:pPr>
              <w:pStyle w:val="prilozhenie"/>
              <w:ind w:firstLine="0"/>
              <w:rPr>
                <w:sz w:val="22"/>
                <w:szCs w:val="22"/>
              </w:rPr>
            </w:pPr>
            <w:r w:rsidRPr="00347EBD">
              <w:rPr>
                <w:sz w:val="20"/>
              </w:rPr>
              <w:t>7703104630 </w:t>
            </w:r>
          </w:p>
        </w:tc>
        <w:tc>
          <w:tcPr>
            <w:tcW w:w="850" w:type="dxa"/>
          </w:tcPr>
          <w:p w:rsidR="0007416A" w:rsidRPr="00752384" w:rsidRDefault="0007416A" w:rsidP="0045121A">
            <w:pPr>
              <w:pStyle w:val="prilozhenie"/>
              <w:ind w:firstLine="0"/>
              <w:rPr>
                <w:sz w:val="20"/>
              </w:rPr>
            </w:pPr>
            <w:r>
              <w:rPr>
                <w:sz w:val="20"/>
              </w:rPr>
              <w:t>71,87</w:t>
            </w:r>
          </w:p>
        </w:tc>
        <w:tc>
          <w:tcPr>
            <w:tcW w:w="1063" w:type="dxa"/>
            <w:gridSpan w:val="2"/>
          </w:tcPr>
          <w:p w:rsidR="0007416A" w:rsidRPr="00752384" w:rsidRDefault="0007416A" w:rsidP="0045121A">
            <w:pPr>
              <w:pStyle w:val="prilozhenie"/>
              <w:ind w:firstLine="0"/>
              <w:rPr>
                <w:sz w:val="20"/>
              </w:rPr>
            </w:pPr>
            <w:r>
              <w:rPr>
                <w:sz w:val="20"/>
              </w:rPr>
              <w:t>82.29571,87</w:t>
            </w:r>
          </w:p>
        </w:tc>
      </w:tr>
      <w:tr w:rsidR="0007416A" w:rsidRPr="00347EBD" w:rsidTr="0045121A">
        <w:tc>
          <w:tcPr>
            <w:tcW w:w="474" w:type="dxa"/>
          </w:tcPr>
          <w:p w:rsidR="0007416A" w:rsidRPr="00347EBD" w:rsidRDefault="0007416A" w:rsidP="0045121A">
            <w:pPr>
              <w:pStyle w:val="prilozhenie"/>
              <w:ind w:firstLine="0"/>
              <w:rPr>
                <w:sz w:val="22"/>
                <w:szCs w:val="22"/>
              </w:rPr>
            </w:pPr>
            <w:r w:rsidRPr="00347EBD">
              <w:rPr>
                <w:sz w:val="22"/>
                <w:szCs w:val="22"/>
              </w:rPr>
              <w:t>2</w:t>
            </w:r>
          </w:p>
        </w:tc>
        <w:tc>
          <w:tcPr>
            <w:tcW w:w="2611" w:type="dxa"/>
            <w:vAlign w:val="center"/>
          </w:tcPr>
          <w:p w:rsidR="0007416A" w:rsidRPr="00347EBD" w:rsidRDefault="0007416A" w:rsidP="0045121A">
            <w:pPr>
              <w:ind w:left="170"/>
              <w:rPr>
                <w:bCs/>
                <w:sz w:val="22"/>
                <w:szCs w:val="22"/>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
          <w:p w:rsidR="0007416A" w:rsidRPr="00347EBD" w:rsidRDefault="0007416A" w:rsidP="0045121A">
            <w:pPr>
              <w:ind w:left="170"/>
              <w:rPr>
                <w:sz w:val="20"/>
                <w:szCs w:val="20"/>
              </w:rPr>
            </w:pPr>
            <w:r w:rsidRPr="00347EBD">
              <w:rPr>
                <w:bCs/>
                <w:sz w:val="22"/>
                <w:szCs w:val="22"/>
              </w:rPr>
              <w:t>Частная компания с ограниченной отве</w:t>
            </w:r>
            <w:r w:rsidRPr="00347EBD">
              <w:rPr>
                <w:bCs/>
                <w:sz w:val="22"/>
                <w:szCs w:val="22"/>
              </w:rPr>
              <w:t>т</w:t>
            </w:r>
            <w:r w:rsidRPr="00347EBD">
              <w:rPr>
                <w:bCs/>
                <w:sz w:val="22"/>
                <w:szCs w:val="22"/>
              </w:rPr>
              <w:t>ственностью (Закрытое акционерное общ</w:t>
            </w:r>
            <w:r w:rsidRPr="00347EBD">
              <w:rPr>
                <w:bCs/>
                <w:sz w:val="22"/>
                <w:szCs w:val="22"/>
              </w:rPr>
              <w:t>е</w:t>
            </w:r>
            <w:r w:rsidRPr="00347EBD">
              <w:rPr>
                <w:bCs/>
                <w:sz w:val="22"/>
                <w:szCs w:val="22"/>
              </w:rPr>
              <w:t xml:space="preserve">ство) </w:t>
            </w:r>
            <w:proofErr w:type="spellStart"/>
            <w:r w:rsidRPr="00347EBD">
              <w:rPr>
                <w:bCs/>
                <w:sz w:val="22"/>
                <w:szCs w:val="22"/>
              </w:rPr>
              <w:t>Мобайл</w:t>
            </w:r>
            <w:proofErr w:type="spellEnd"/>
            <w:r w:rsidRPr="00347EBD">
              <w:rPr>
                <w:bCs/>
                <w:sz w:val="22"/>
                <w:szCs w:val="22"/>
              </w:rPr>
              <w:t xml:space="preserve"> </w:t>
            </w:r>
            <w:proofErr w:type="spellStart"/>
            <w:r w:rsidRPr="00347EBD">
              <w:rPr>
                <w:bCs/>
                <w:sz w:val="22"/>
                <w:szCs w:val="22"/>
              </w:rPr>
              <w:t>ТелеС</w:t>
            </w:r>
            <w:r w:rsidRPr="00347EBD">
              <w:rPr>
                <w:bCs/>
                <w:sz w:val="22"/>
                <w:szCs w:val="22"/>
              </w:rPr>
              <w:t>и</w:t>
            </w:r>
            <w:r w:rsidRPr="00347EBD">
              <w:rPr>
                <w:bCs/>
                <w:sz w:val="22"/>
                <w:szCs w:val="22"/>
              </w:rPr>
              <w:t>стемс</w:t>
            </w:r>
            <w:proofErr w:type="spellEnd"/>
            <w:r w:rsidRPr="00347EBD">
              <w:rPr>
                <w:bCs/>
                <w:sz w:val="22"/>
                <w:szCs w:val="22"/>
              </w:rPr>
              <w:t xml:space="preserve"> Б.В.</w:t>
            </w:r>
          </w:p>
        </w:tc>
        <w:tc>
          <w:tcPr>
            <w:tcW w:w="1418" w:type="dxa"/>
            <w:vAlign w:val="center"/>
          </w:tcPr>
          <w:p w:rsidR="0007416A" w:rsidRPr="00347EBD" w:rsidRDefault="0007416A" w:rsidP="0045121A">
            <w:pPr>
              <w:rPr>
                <w:sz w:val="20"/>
                <w:szCs w:val="20"/>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roofErr w:type="spellStart"/>
            <w:r w:rsidRPr="00347EBD">
              <w:rPr>
                <w:bCs/>
                <w:sz w:val="22"/>
                <w:szCs w:val="22"/>
              </w:rPr>
              <w:t>Мобайл</w:t>
            </w:r>
            <w:proofErr w:type="spellEnd"/>
            <w:r w:rsidRPr="00347EBD">
              <w:rPr>
                <w:bCs/>
                <w:sz w:val="22"/>
                <w:szCs w:val="22"/>
              </w:rPr>
              <w:t xml:space="preserve"> </w:t>
            </w:r>
            <w:proofErr w:type="spellStart"/>
            <w:r w:rsidRPr="00347EBD">
              <w:rPr>
                <w:bCs/>
                <w:sz w:val="22"/>
                <w:szCs w:val="22"/>
              </w:rPr>
              <w:t>Т</w:t>
            </w:r>
            <w:r w:rsidRPr="00347EBD">
              <w:rPr>
                <w:bCs/>
                <w:sz w:val="22"/>
                <w:szCs w:val="22"/>
              </w:rPr>
              <w:t>е</w:t>
            </w:r>
            <w:r w:rsidRPr="00347EBD">
              <w:rPr>
                <w:bCs/>
                <w:sz w:val="22"/>
                <w:szCs w:val="22"/>
              </w:rPr>
              <w:t>леСистемс</w:t>
            </w:r>
            <w:proofErr w:type="spellEnd"/>
            <w:r w:rsidRPr="00347EBD">
              <w:rPr>
                <w:bCs/>
                <w:sz w:val="22"/>
                <w:szCs w:val="22"/>
              </w:rPr>
              <w:t xml:space="preserve"> Б.В.</w:t>
            </w:r>
          </w:p>
        </w:tc>
        <w:tc>
          <w:tcPr>
            <w:tcW w:w="1630" w:type="dxa"/>
            <w:gridSpan w:val="2"/>
            <w:vAlign w:val="center"/>
          </w:tcPr>
          <w:p w:rsidR="0007416A" w:rsidRPr="00347EBD" w:rsidRDefault="0007416A" w:rsidP="0045121A">
            <w:pPr>
              <w:pStyle w:val="prilozhenie"/>
              <w:rPr>
                <w:sz w:val="20"/>
                <w:lang w:val="en-US"/>
              </w:rPr>
            </w:pPr>
            <w:proofErr w:type="spellStart"/>
            <w:r w:rsidRPr="00347EBD">
              <w:rPr>
                <w:sz w:val="20"/>
                <w:lang w:val="en-US"/>
              </w:rPr>
              <w:t>Prins</w:t>
            </w:r>
            <w:proofErr w:type="spellEnd"/>
            <w:r w:rsidRPr="00347EBD">
              <w:rPr>
                <w:sz w:val="20"/>
                <w:lang w:val="en-US"/>
              </w:rPr>
              <w:t xml:space="preserve"> </w:t>
            </w:r>
            <w:proofErr w:type="spellStart"/>
            <w:r w:rsidRPr="00347EBD">
              <w:rPr>
                <w:sz w:val="20"/>
                <w:lang w:val="en-US"/>
              </w:rPr>
              <w:t>Bernhardplein</w:t>
            </w:r>
            <w:proofErr w:type="spellEnd"/>
            <w:r w:rsidRPr="00347EBD">
              <w:rPr>
                <w:sz w:val="20"/>
                <w:lang w:val="en-US"/>
              </w:rPr>
              <w:t xml:space="preserve"> 200, 1097 JB, Amsterdam, the Netherlands</w:t>
            </w:r>
          </w:p>
          <w:p w:rsidR="0007416A" w:rsidRPr="00347EBD" w:rsidRDefault="0007416A" w:rsidP="0045121A">
            <w:pPr>
              <w:pStyle w:val="prilozhenie"/>
              <w:ind w:firstLine="0"/>
              <w:rPr>
                <w:sz w:val="22"/>
                <w:szCs w:val="22"/>
              </w:rPr>
            </w:pPr>
            <w:r w:rsidRPr="00347EBD">
              <w:rPr>
                <w:sz w:val="20"/>
              </w:rPr>
              <w:t>(</w:t>
            </w:r>
            <w:proofErr w:type="spellStart"/>
            <w:r w:rsidRPr="00347EBD">
              <w:rPr>
                <w:sz w:val="20"/>
              </w:rPr>
              <w:t>Принс</w:t>
            </w:r>
            <w:proofErr w:type="spellEnd"/>
            <w:r w:rsidRPr="00347EBD">
              <w:rPr>
                <w:sz w:val="20"/>
              </w:rPr>
              <w:t xml:space="preserve"> </w:t>
            </w:r>
            <w:proofErr w:type="spellStart"/>
            <w:r w:rsidRPr="00347EBD">
              <w:rPr>
                <w:sz w:val="20"/>
              </w:rPr>
              <w:t>Бер</w:t>
            </w:r>
            <w:r w:rsidRPr="00347EBD">
              <w:rPr>
                <w:sz w:val="20"/>
              </w:rPr>
              <w:t>н</w:t>
            </w:r>
            <w:r w:rsidRPr="00347EBD">
              <w:rPr>
                <w:sz w:val="20"/>
              </w:rPr>
              <w:t>хардплейн</w:t>
            </w:r>
            <w:proofErr w:type="spellEnd"/>
            <w:r w:rsidRPr="00347EBD">
              <w:rPr>
                <w:sz w:val="20"/>
              </w:rPr>
              <w:t xml:space="preserve"> 200, 1097 JB, А</w:t>
            </w:r>
            <w:r w:rsidRPr="00347EBD">
              <w:rPr>
                <w:sz w:val="20"/>
              </w:rPr>
              <w:t>м</w:t>
            </w:r>
            <w:r w:rsidRPr="00347EBD">
              <w:rPr>
                <w:sz w:val="20"/>
              </w:rPr>
              <w:t>стердам, Н</w:t>
            </w:r>
            <w:r w:rsidRPr="00347EBD">
              <w:rPr>
                <w:sz w:val="20"/>
              </w:rPr>
              <w:t>и</w:t>
            </w:r>
            <w:r w:rsidRPr="00347EBD">
              <w:rPr>
                <w:sz w:val="20"/>
              </w:rPr>
              <w:t>дерланды).</w:t>
            </w:r>
          </w:p>
        </w:tc>
        <w:tc>
          <w:tcPr>
            <w:tcW w:w="1275" w:type="dxa"/>
            <w:gridSpan w:val="2"/>
          </w:tcPr>
          <w:p w:rsidR="0007416A" w:rsidRPr="00347EBD" w:rsidRDefault="0007416A" w:rsidP="0045121A">
            <w:pPr>
              <w:pStyle w:val="prilozhenie"/>
              <w:ind w:firstLine="0"/>
              <w:rPr>
                <w:sz w:val="22"/>
                <w:szCs w:val="22"/>
              </w:rPr>
            </w:pPr>
            <w:r w:rsidRPr="00347EBD">
              <w:rPr>
                <w:sz w:val="20"/>
              </w:rPr>
              <w:t>не прим</w:t>
            </w:r>
            <w:r w:rsidRPr="00347EBD">
              <w:rPr>
                <w:sz w:val="20"/>
              </w:rPr>
              <w:t>е</w:t>
            </w:r>
            <w:r w:rsidRPr="00347EBD">
              <w:rPr>
                <w:sz w:val="20"/>
              </w:rPr>
              <w:t>нимо</w:t>
            </w:r>
          </w:p>
        </w:tc>
        <w:tc>
          <w:tcPr>
            <w:tcW w:w="993" w:type="dxa"/>
            <w:gridSpan w:val="2"/>
          </w:tcPr>
          <w:p w:rsidR="0007416A" w:rsidRPr="00347EBD" w:rsidRDefault="0007416A" w:rsidP="0045121A">
            <w:pPr>
              <w:pStyle w:val="prilozhenie"/>
              <w:ind w:firstLine="0"/>
              <w:rPr>
                <w:sz w:val="22"/>
                <w:szCs w:val="22"/>
              </w:rPr>
            </w:pPr>
            <w:r w:rsidRPr="00347EBD">
              <w:rPr>
                <w:sz w:val="20"/>
              </w:rPr>
              <w:t>не пр</w:t>
            </w:r>
            <w:r w:rsidRPr="00347EBD">
              <w:rPr>
                <w:sz w:val="20"/>
              </w:rPr>
              <w:t>и</w:t>
            </w:r>
            <w:r w:rsidRPr="00347EBD">
              <w:rPr>
                <w:sz w:val="20"/>
              </w:rPr>
              <w:t>менимо</w:t>
            </w:r>
          </w:p>
        </w:tc>
        <w:tc>
          <w:tcPr>
            <w:tcW w:w="850" w:type="dxa"/>
          </w:tcPr>
          <w:p w:rsidR="0007416A" w:rsidRPr="00752384" w:rsidRDefault="0007416A" w:rsidP="0045121A">
            <w:pPr>
              <w:pStyle w:val="prilozhenie"/>
              <w:ind w:firstLine="0"/>
              <w:rPr>
                <w:sz w:val="20"/>
              </w:rPr>
            </w:pPr>
            <w:r>
              <w:rPr>
                <w:sz w:val="20"/>
              </w:rPr>
              <w:t>26,37</w:t>
            </w:r>
          </w:p>
        </w:tc>
        <w:tc>
          <w:tcPr>
            <w:tcW w:w="1063" w:type="dxa"/>
            <w:gridSpan w:val="2"/>
          </w:tcPr>
          <w:p w:rsidR="0007416A" w:rsidRPr="00752384" w:rsidRDefault="0007416A" w:rsidP="0045121A">
            <w:pPr>
              <w:pStyle w:val="prilozhenie"/>
              <w:ind w:firstLine="0"/>
              <w:rPr>
                <w:sz w:val="20"/>
              </w:rPr>
            </w:pPr>
            <w:r>
              <w:rPr>
                <w:sz w:val="20"/>
              </w:rPr>
              <w:t>26,37</w:t>
            </w:r>
          </w:p>
        </w:tc>
      </w:tr>
      <w:tr w:rsidR="0007416A" w:rsidRPr="00347EBD" w:rsidTr="0045121A">
        <w:tc>
          <w:tcPr>
            <w:tcW w:w="474" w:type="dxa"/>
          </w:tcPr>
          <w:p w:rsidR="0007416A" w:rsidRPr="00347EBD" w:rsidRDefault="0007416A" w:rsidP="0045121A">
            <w:pPr>
              <w:pStyle w:val="prilozhenie"/>
              <w:ind w:firstLine="0"/>
              <w:rPr>
                <w:sz w:val="22"/>
                <w:szCs w:val="22"/>
              </w:rPr>
            </w:pPr>
          </w:p>
        </w:tc>
        <w:tc>
          <w:tcPr>
            <w:tcW w:w="2611" w:type="dxa"/>
            <w:vAlign w:val="center"/>
          </w:tcPr>
          <w:p w:rsidR="0007416A" w:rsidRPr="00347EBD" w:rsidRDefault="0007416A" w:rsidP="0045121A">
            <w:pPr>
              <w:rPr>
                <w:sz w:val="20"/>
                <w:szCs w:val="20"/>
              </w:rPr>
            </w:pPr>
          </w:p>
        </w:tc>
        <w:tc>
          <w:tcPr>
            <w:tcW w:w="1418" w:type="dxa"/>
            <w:vAlign w:val="center"/>
          </w:tcPr>
          <w:p w:rsidR="0007416A" w:rsidRPr="00347EBD" w:rsidRDefault="0007416A" w:rsidP="0045121A">
            <w:pPr>
              <w:rPr>
                <w:sz w:val="20"/>
                <w:szCs w:val="20"/>
              </w:rPr>
            </w:pPr>
          </w:p>
        </w:tc>
        <w:tc>
          <w:tcPr>
            <w:tcW w:w="1630" w:type="dxa"/>
            <w:gridSpan w:val="2"/>
          </w:tcPr>
          <w:p w:rsidR="0007416A" w:rsidRPr="00347EBD" w:rsidRDefault="0007416A" w:rsidP="0045121A">
            <w:pPr>
              <w:pStyle w:val="prilozhenie"/>
              <w:ind w:firstLine="0"/>
              <w:rPr>
                <w:sz w:val="20"/>
              </w:rPr>
            </w:pPr>
          </w:p>
        </w:tc>
        <w:tc>
          <w:tcPr>
            <w:tcW w:w="1275" w:type="dxa"/>
            <w:gridSpan w:val="2"/>
          </w:tcPr>
          <w:p w:rsidR="0007416A" w:rsidRPr="00347EBD" w:rsidRDefault="0007416A" w:rsidP="0045121A">
            <w:pPr>
              <w:pStyle w:val="prilozhenie"/>
              <w:ind w:firstLine="0"/>
              <w:rPr>
                <w:sz w:val="20"/>
              </w:rPr>
            </w:pPr>
          </w:p>
        </w:tc>
        <w:tc>
          <w:tcPr>
            <w:tcW w:w="993" w:type="dxa"/>
            <w:gridSpan w:val="2"/>
          </w:tcPr>
          <w:p w:rsidR="0007416A" w:rsidRPr="00347EBD" w:rsidRDefault="0007416A" w:rsidP="0045121A">
            <w:pPr>
              <w:pStyle w:val="prilozhenie"/>
              <w:ind w:firstLine="0"/>
              <w:rPr>
                <w:sz w:val="20"/>
              </w:rPr>
            </w:pPr>
          </w:p>
        </w:tc>
        <w:tc>
          <w:tcPr>
            <w:tcW w:w="850" w:type="dxa"/>
          </w:tcPr>
          <w:p w:rsidR="0007416A" w:rsidRPr="00347EBD" w:rsidRDefault="0007416A" w:rsidP="0045121A">
            <w:pPr>
              <w:pStyle w:val="prilozhenie"/>
              <w:ind w:firstLine="0"/>
              <w:rPr>
                <w:sz w:val="22"/>
                <w:szCs w:val="22"/>
              </w:rPr>
            </w:pPr>
          </w:p>
        </w:tc>
        <w:tc>
          <w:tcPr>
            <w:tcW w:w="1063" w:type="dxa"/>
            <w:gridSpan w:val="2"/>
          </w:tcPr>
          <w:p w:rsidR="0007416A" w:rsidRPr="00347EBD" w:rsidRDefault="0007416A" w:rsidP="0045121A">
            <w:pPr>
              <w:pStyle w:val="prilozhenie"/>
              <w:ind w:firstLine="0"/>
              <w:rPr>
                <w:sz w:val="22"/>
                <w:szCs w:val="22"/>
              </w:rPr>
            </w:pPr>
          </w:p>
        </w:tc>
      </w:tr>
      <w:tr w:rsidR="0007416A" w:rsidRPr="00347EBD" w:rsidTr="0045121A">
        <w:tc>
          <w:tcPr>
            <w:tcW w:w="10314" w:type="dxa"/>
            <w:gridSpan w:val="12"/>
          </w:tcPr>
          <w:p w:rsidR="0007416A" w:rsidRPr="00347EBD" w:rsidRDefault="0007416A" w:rsidP="0045121A">
            <w:pPr>
              <w:pStyle w:val="prilozhenie"/>
              <w:ind w:firstLine="0"/>
              <w:rPr>
                <w:sz w:val="22"/>
                <w:szCs w:val="22"/>
              </w:rPr>
            </w:pPr>
            <w:r w:rsidRPr="00347EBD">
              <w:rPr>
                <w:sz w:val="22"/>
                <w:szCs w:val="22"/>
              </w:rPr>
              <w:t>Дата составления списка лиц, имеющих право на участие в общем собрании акционеров (участников) кр</w:t>
            </w:r>
            <w:r w:rsidRPr="00347EBD">
              <w:rPr>
                <w:sz w:val="22"/>
                <w:szCs w:val="22"/>
              </w:rPr>
              <w:t>е</w:t>
            </w:r>
            <w:r w:rsidRPr="00347EBD">
              <w:rPr>
                <w:sz w:val="22"/>
                <w:szCs w:val="22"/>
              </w:rPr>
              <w:t xml:space="preserve">дитной организации – эмитента: </w:t>
            </w:r>
            <w:r w:rsidRPr="00347EBD">
              <w:rPr>
                <w:b/>
                <w:sz w:val="22"/>
                <w:szCs w:val="22"/>
              </w:rPr>
              <w:t>«</w:t>
            </w:r>
            <w:r>
              <w:rPr>
                <w:b/>
                <w:sz w:val="22"/>
                <w:szCs w:val="22"/>
              </w:rPr>
              <w:t>06</w:t>
            </w:r>
            <w:r w:rsidRPr="00347EBD">
              <w:rPr>
                <w:b/>
                <w:sz w:val="22"/>
                <w:szCs w:val="22"/>
              </w:rPr>
              <w:t xml:space="preserve">» </w:t>
            </w:r>
            <w:r>
              <w:rPr>
                <w:b/>
                <w:sz w:val="22"/>
                <w:szCs w:val="22"/>
              </w:rPr>
              <w:t>ноября</w:t>
            </w:r>
            <w:r w:rsidRPr="00347EBD">
              <w:rPr>
                <w:b/>
                <w:sz w:val="22"/>
                <w:szCs w:val="22"/>
              </w:rPr>
              <w:t xml:space="preserve"> 201</w:t>
            </w:r>
            <w:r>
              <w:rPr>
                <w:b/>
                <w:sz w:val="22"/>
                <w:szCs w:val="22"/>
              </w:rPr>
              <w:t>7</w:t>
            </w:r>
            <w:r w:rsidRPr="00347EBD">
              <w:rPr>
                <w:b/>
                <w:sz w:val="22"/>
                <w:szCs w:val="22"/>
              </w:rPr>
              <w:t xml:space="preserve"> года</w:t>
            </w:r>
          </w:p>
        </w:tc>
      </w:tr>
      <w:tr w:rsidR="0007416A" w:rsidRPr="00347EBD" w:rsidTr="0045121A">
        <w:tc>
          <w:tcPr>
            <w:tcW w:w="474" w:type="dxa"/>
          </w:tcPr>
          <w:p w:rsidR="0007416A" w:rsidRPr="00347EBD" w:rsidRDefault="0007416A" w:rsidP="0045121A">
            <w:pPr>
              <w:pStyle w:val="prilozhenie"/>
              <w:ind w:firstLine="0"/>
              <w:rPr>
                <w:sz w:val="22"/>
                <w:szCs w:val="22"/>
              </w:rPr>
            </w:pPr>
            <w:r w:rsidRPr="00347EBD">
              <w:rPr>
                <w:sz w:val="22"/>
                <w:szCs w:val="22"/>
              </w:rPr>
              <w:t>1</w:t>
            </w:r>
          </w:p>
        </w:tc>
        <w:tc>
          <w:tcPr>
            <w:tcW w:w="2611" w:type="dxa"/>
            <w:vAlign w:val="center"/>
          </w:tcPr>
          <w:p w:rsidR="0007416A" w:rsidRPr="00347EBD" w:rsidRDefault="0007416A" w:rsidP="0045121A">
            <w:pPr>
              <w:rPr>
                <w:sz w:val="22"/>
                <w:szCs w:val="22"/>
              </w:rPr>
            </w:pPr>
            <w:r>
              <w:rPr>
                <w:sz w:val="22"/>
                <w:szCs w:val="22"/>
              </w:rPr>
              <w:t>Публичное акционерное общество «Акционерная финансовая корпорация «Система»</w:t>
            </w:r>
          </w:p>
        </w:tc>
        <w:tc>
          <w:tcPr>
            <w:tcW w:w="1418" w:type="dxa"/>
            <w:vAlign w:val="center"/>
          </w:tcPr>
          <w:p w:rsidR="0007416A" w:rsidRPr="00347EBD" w:rsidRDefault="0007416A" w:rsidP="0045121A">
            <w:pPr>
              <w:rPr>
                <w:sz w:val="22"/>
                <w:szCs w:val="22"/>
              </w:rPr>
            </w:pPr>
            <w:r>
              <w:rPr>
                <w:sz w:val="22"/>
                <w:szCs w:val="22"/>
              </w:rPr>
              <w:t>ПАО АФК «Система»</w:t>
            </w:r>
          </w:p>
          <w:p w:rsidR="0007416A" w:rsidRPr="00347EBD" w:rsidRDefault="0007416A" w:rsidP="0045121A">
            <w:pPr>
              <w:rPr>
                <w:sz w:val="22"/>
                <w:szCs w:val="22"/>
              </w:rPr>
            </w:pPr>
          </w:p>
        </w:tc>
        <w:tc>
          <w:tcPr>
            <w:tcW w:w="1630" w:type="dxa"/>
            <w:gridSpan w:val="2"/>
          </w:tcPr>
          <w:p w:rsidR="0007416A" w:rsidRPr="00347EBD" w:rsidRDefault="0007416A" w:rsidP="0045121A">
            <w:pPr>
              <w:pStyle w:val="prilozhenie"/>
              <w:ind w:firstLine="0"/>
              <w:rPr>
                <w:sz w:val="22"/>
                <w:szCs w:val="22"/>
              </w:rPr>
            </w:pPr>
            <w:r w:rsidRPr="00347EBD">
              <w:rPr>
                <w:sz w:val="20"/>
              </w:rPr>
              <w:t>125009, г. Москва, ул. Моховая, д.13 стр.1</w:t>
            </w:r>
          </w:p>
        </w:tc>
        <w:tc>
          <w:tcPr>
            <w:tcW w:w="1275" w:type="dxa"/>
            <w:gridSpan w:val="2"/>
          </w:tcPr>
          <w:p w:rsidR="0007416A" w:rsidRPr="00347EBD" w:rsidRDefault="0007416A" w:rsidP="0045121A">
            <w:pPr>
              <w:pStyle w:val="prilozhenie"/>
              <w:ind w:firstLine="0"/>
              <w:rPr>
                <w:sz w:val="22"/>
                <w:szCs w:val="22"/>
              </w:rPr>
            </w:pPr>
            <w:r w:rsidRPr="00347EBD">
              <w:rPr>
                <w:bCs/>
                <w:sz w:val="22"/>
                <w:szCs w:val="22"/>
              </w:rPr>
              <w:t>1027700003891</w:t>
            </w:r>
          </w:p>
        </w:tc>
        <w:tc>
          <w:tcPr>
            <w:tcW w:w="993" w:type="dxa"/>
            <w:gridSpan w:val="2"/>
          </w:tcPr>
          <w:p w:rsidR="0007416A" w:rsidRPr="00347EBD" w:rsidRDefault="0007416A" w:rsidP="0045121A">
            <w:pPr>
              <w:pStyle w:val="prilozhenie"/>
              <w:ind w:firstLine="0"/>
              <w:rPr>
                <w:sz w:val="22"/>
                <w:szCs w:val="22"/>
              </w:rPr>
            </w:pPr>
            <w:r w:rsidRPr="00347EBD">
              <w:rPr>
                <w:sz w:val="20"/>
              </w:rPr>
              <w:t>7703104630 </w:t>
            </w:r>
          </w:p>
        </w:tc>
        <w:tc>
          <w:tcPr>
            <w:tcW w:w="850" w:type="dxa"/>
          </w:tcPr>
          <w:p w:rsidR="0007416A" w:rsidRPr="00752384" w:rsidRDefault="0007416A" w:rsidP="0045121A">
            <w:pPr>
              <w:pStyle w:val="prilozhenie"/>
              <w:ind w:firstLine="0"/>
              <w:rPr>
                <w:sz w:val="20"/>
              </w:rPr>
            </w:pPr>
            <w:r>
              <w:rPr>
                <w:sz w:val="20"/>
              </w:rPr>
              <w:t>71,87</w:t>
            </w:r>
          </w:p>
        </w:tc>
        <w:tc>
          <w:tcPr>
            <w:tcW w:w="1063" w:type="dxa"/>
            <w:gridSpan w:val="2"/>
          </w:tcPr>
          <w:p w:rsidR="0007416A" w:rsidRPr="00752384" w:rsidRDefault="0007416A" w:rsidP="0045121A">
            <w:pPr>
              <w:pStyle w:val="prilozhenie"/>
              <w:ind w:firstLine="0"/>
              <w:rPr>
                <w:sz w:val="20"/>
              </w:rPr>
            </w:pPr>
            <w:r>
              <w:rPr>
                <w:sz w:val="20"/>
              </w:rPr>
              <w:t>82.29571,87</w:t>
            </w:r>
          </w:p>
        </w:tc>
      </w:tr>
      <w:tr w:rsidR="0007416A" w:rsidRPr="00347EBD" w:rsidTr="0045121A">
        <w:tc>
          <w:tcPr>
            <w:tcW w:w="474" w:type="dxa"/>
          </w:tcPr>
          <w:p w:rsidR="0007416A" w:rsidRPr="00347EBD" w:rsidRDefault="0007416A" w:rsidP="0045121A">
            <w:pPr>
              <w:pStyle w:val="prilozhenie"/>
              <w:ind w:firstLine="0"/>
              <w:rPr>
                <w:sz w:val="22"/>
                <w:szCs w:val="22"/>
              </w:rPr>
            </w:pPr>
            <w:r w:rsidRPr="00347EBD">
              <w:rPr>
                <w:sz w:val="22"/>
                <w:szCs w:val="22"/>
              </w:rPr>
              <w:t>2</w:t>
            </w:r>
          </w:p>
        </w:tc>
        <w:tc>
          <w:tcPr>
            <w:tcW w:w="2611" w:type="dxa"/>
            <w:vAlign w:val="center"/>
          </w:tcPr>
          <w:p w:rsidR="0007416A" w:rsidRPr="00347EBD" w:rsidRDefault="0007416A" w:rsidP="0045121A">
            <w:pPr>
              <w:ind w:left="170"/>
              <w:rPr>
                <w:bCs/>
                <w:sz w:val="22"/>
                <w:szCs w:val="22"/>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
          <w:p w:rsidR="0007416A" w:rsidRPr="00347EBD" w:rsidRDefault="0007416A" w:rsidP="0045121A">
            <w:pPr>
              <w:ind w:left="170"/>
              <w:rPr>
                <w:sz w:val="20"/>
                <w:szCs w:val="20"/>
              </w:rPr>
            </w:pPr>
            <w:r w:rsidRPr="00347EBD">
              <w:rPr>
                <w:bCs/>
                <w:sz w:val="22"/>
                <w:szCs w:val="22"/>
              </w:rPr>
              <w:t>Частная компания с ограниченной отве</w:t>
            </w:r>
            <w:r w:rsidRPr="00347EBD">
              <w:rPr>
                <w:bCs/>
                <w:sz w:val="22"/>
                <w:szCs w:val="22"/>
              </w:rPr>
              <w:t>т</w:t>
            </w:r>
            <w:r w:rsidRPr="00347EBD">
              <w:rPr>
                <w:bCs/>
                <w:sz w:val="22"/>
                <w:szCs w:val="22"/>
              </w:rPr>
              <w:t>ственностью (Закрытое акционерное общ</w:t>
            </w:r>
            <w:r w:rsidRPr="00347EBD">
              <w:rPr>
                <w:bCs/>
                <w:sz w:val="22"/>
                <w:szCs w:val="22"/>
              </w:rPr>
              <w:t>е</w:t>
            </w:r>
            <w:r w:rsidRPr="00347EBD">
              <w:rPr>
                <w:bCs/>
                <w:sz w:val="22"/>
                <w:szCs w:val="22"/>
              </w:rPr>
              <w:t xml:space="preserve">ство) </w:t>
            </w:r>
            <w:proofErr w:type="spellStart"/>
            <w:r w:rsidRPr="00347EBD">
              <w:rPr>
                <w:bCs/>
                <w:sz w:val="22"/>
                <w:szCs w:val="22"/>
              </w:rPr>
              <w:t>Мобайл</w:t>
            </w:r>
            <w:proofErr w:type="spellEnd"/>
            <w:r w:rsidRPr="00347EBD">
              <w:rPr>
                <w:bCs/>
                <w:sz w:val="22"/>
                <w:szCs w:val="22"/>
              </w:rPr>
              <w:t xml:space="preserve"> </w:t>
            </w:r>
            <w:proofErr w:type="spellStart"/>
            <w:r w:rsidRPr="00347EBD">
              <w:rPr>
                <w:bCs/>
                <w:sz w:val="22"/>
                <w:szCs w:val="22"/>
              </w:rPr>
              <w:t>ТелеС</w:t>
            </w:r>
            <w:r w:rsidRPr="00347EBD">
              <w:rPr>
                <w:bCs/>
                <w:sz w:val="22"/>
                <w:szCs w:val="22"/>
              </w:rPr>
              <w:t>и</w:t>
            </w:r>
            <w:r w:rsidRPr="00347EBD">
              <w:rPr>
                <w:bCs/>
                <w:sz w:val="22"/>
                <w:szCs w:val="22"/>
              </w:rPr>
              <w:t>стемс</w:t>
            </w:r>
            <w:proofErr w:type="spellEnd"/>
            <w:r w:rsidRPr="00347EBD">
              <w:rPr>
                <w:bCs/>
                <w:sz w:val="22"/>
                <w:szCs w:val="22"/>
              </w:rPr>
              <w:t xml:space="preserve"> Б.В.</w:t>
            </w:r>
          </w:p>
        </w:tc>
        <w:tc>
          <w:tcPr>
            <w:tcW w:w="1418" w:type="dxa"/>
            <w:vAlign w:val="center"/>
          </w:tcPr>
          <w:p w:rsidR="0007416A" w:rsidRPr="00347EBD" w:rsidRDefault="0007416A" w:rsidP="0045121A">
            <w:pPr>
              <w:rPr>
                <w:sz w:val="20"/>
                <w:szCs w:val="20"/>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roofErr w:type="spellStart"/>
            <w:r w:rsidRPr="00347EBD">
              <w:rPr>
                <w:bCs/>
                <w:sz w:val="22"/>
                <w:szCs w:val="22"/>
              </w:rPr>
              <w:t>Мобайл</w:t>
            </w:r>
            <w:proofErr w:type="spellEnd"/>
            <w:r w:rsidRPr="00347EBD">
              <w:rPr>
                <w:bCs/>
                <w:sz w:val="22"/>
                <w:szCs w:val="22"/>
              </w:rPr>
              <w:t xml:space="preserve"> </w:t>
            </w:r>
            <w:proofErr w:type="spellStart"/>
            <w:r w:rsidRPr="00347EBD">
              <w:rPr>
                <w:bCs/>
                <w:sz w:val="22"/>
                <w:szCs w:val="22"/>
              </w:rPr>
              <w:t>Т</w:t>
            </w:r>
            <w:r w:rsidRPr="00347EBD">
              <w:rPr>
                <w:bCs/>
                <w:sz w:val="22"/>
                <w:szCs w:val="22"/>
              </w:rPr>
              <w:t>е</w:t>
            </w:r>
            <w:r w:rsidRPr="00347EBD">
              <w:rPr>
                <w:bCs/>
                <w:sz w:val="22"/>
                <w:szCs w:val="22"/>
              </w:rPr>
              <w:t>леСистемс</w:t>
            </w:r>
            <w:proofErr w:type="spellEnd"/>
            <w:r w:rsidRPr="00347EBD">
              <w:rPr>
                <w:bCs/>
                <w:sz w:val="22"/>
                <w:szCs w:val="22"/>
              </w:rPr>
              <w:t xml:space="preserve"> Б.В.</w:t>
            </w:r>
          </w:p>
        </w:tc>
        <w:tc>
          <w:tcPr>
            <w:tcW w:w="1630" w:type="dxa"/>
            <w:gridSpan w:val="2"/>
            <w:vAlign w:val="center"/>
          </w:tcPr>
          <w:p w:rsidR="0007416A" w:rsidRPr="00347EBD" w:rsidRDefault="0007416A" w:rsidP="0045121A">
            <w:pPr>
              <w:pStyle w:val="prilozhenie"/>
              <w:rPr>
                <w:sz w:val="20"/>
                <w:lang w:val="en-US"/>
              </w:rPr>
            </w:pPr>
            <w:proofErr w:type="spellStart"/>
            <w:r w:rsidRPr="00347EBD">
              <w:rPr>
                <w:sz w:val="20"/>
                <w:lang w:val="en-US"/>
              </w:rPr>
              <w:t>Prins</w:t>
            </w:r>
            <w:proofErr w:type="spellEnd"/>
            <w:r w:rsidRPr="00347EBD">
              <w:rPr>
                <w:sz w:val="20"/>
                <w:lang w:val="en-US"/>
              </w:rPr>
              <w:t xml:space="preserve"> </w:t>
            </w:r>
            <w:proofErr w:type="spellStart"/>
            <w:r w:rsidRPr="00347EBD">
              <w:rPr>
                <w:sz w:val="20"/>
                <w:lang w:val="en-US"/>
              </w:rPr>
              <w:t>Bernhardplein</w:t>
            </w:r>
            <w:proofErr w:type="spellEnd"/>
            <w:r w:rsidRPr="00347EBD">
              <w:rPr>
                <w:sz w:val="20"/>
                <w:lang w:val="en-US"/>
              </w:rPr>
              <w:t xml:space="preserve"> 200, 1097 JB, Amsterdam, the Netherlands</w:t>
            </w:r>
          </w:p>
          <w:p w:rsidR="0007416A" w:rsidRPr="00347EBD" w:rsidRDefault="0007416A" w:rsidP="0045121A">
            <w:pPr>
              <w:pStyle w:val="prilozhenie"/>
              <w:ind w:firstLine="0"/>
              <w:rPr>
                <w:sz w:val="22"/>
                <w:szCs w:val="22"/>
              </w:rPr>
            </w:pPr>
            <w:r w:rsidRPr="00347EBD">
              <w:rPr>
                <w:sz w:val="20"/>
              </w:rPr>
              <w:t>(</w:t>
            </w:r>
            <w:proofErr w:type="spellStart"/>
            <w:r w:rsidRPr="00347EBD">
              <w:rPr>
                <w:sz w:val="20"/>
              </w:rPr>
              <w:t>Принс</w:t>
            </w:r>
            <w:proofErr w:type="spellEnd"/>
            <w:r w:rsidRPr="00347EBD">
              <w:rPr>
                <w:sz w:val="20"/>
              </w:rPr>
              <w:t xml:space="preserve"> </w:t>
            </w:r>
            <w:proofErr w:type="spellStart"/>
            <w:r w:rsidRPr="00347EBD">
              <w:rPr>
                <w:sz w:val="20"/>
              </w:rPr>
              <w:t>Бер</w:t>
            </w:r>
            <w:r w:rsidRPr="00347EBD">
              <w:rPr>
                <w:sz w:val="20"/>
              </w:rPr>
              <w:t>н</w:t>
            </w:r>
            <w:r w:rsidRPr="00347EBD">
              <w:rPr>
                <w:sz w:val="20"/>
              </w:rPr>
              <w:t>хардплейн</w:t>
            </w:r>
            <w:proofErr w:type="spellEnd"/>
            <w:r w:rsidRPr="00347EBD">
              <w:rPr>
                <w:sz w:val="20"/>
              </w:rPr>
              <w:t xml:space="preserve"> 200, 1097 JB, А</w:t>
            </w:r>
            <w:r w:rsidRPr="00347EBD">
              <w:rPr>
                <w:sz w:val="20"/>
              </w:rPr>
              <w:t>м</w:t>
            </w:r>
            <w:r w:rsidRPr="00347EBD">
              <w:rPr>
                <w:sz w:val="20"/>
              </w:rPr>
              <w:t>стердам, Н</w:t>
            </w:r>
            <w:r w:rsidRPr="00347EBD">
              <w:rPr>
                <w:sz w:val="20"/>
              </w:rPr>
              <w:t>и</w:t>
            </w:r>
            <w:r w:rsidRPr="00347EBD">
              <w:rPr>
                <w:sz w:val="20"/>
              </w:rPr>
              <w:t>дерланды).</w:t>
            </w:r>
          </w:p>
        </w:tc>
        <w:tc>
          <w:tcPr>
            <w:tcW w:w="1275" w:type="dxa"/>
            <w:gridSpan w:val="2"/>
          </w:tcPr>
          <w:p w:rsidR="0007416A" w:rsidRPr="00347EBD" w:rsidRDefault="0007416A" w:rsidP="0045121A">
            <w:pPr>
              <w:pStyle w:val="prilozhenie"/>
              <w:ind w:firstLine="0"/>
              <w:rPr>
                <w:sz w:val="22"/>
                <w:szCs w:val="22"/>
              </w:rPr>
            </w:pPr>
            <w:r w:rsidRPr="00347EBD">
              <w:rPr>
                <w:sz w:val="20"/>
              </w:rPr>
              <w:t>не прим</w:t>
            </w:r>
            <w:r w:rsidRPr="00347EBD">
              <w:rPr>
                <w:sz w:val="20"/>
              </w:rPr>
              <w:t>е</w:t>
            </w:r>
            <w:r w:rsidRPr="00347EBD">
              <w:rPr>
                <w:sz w:val="20"/>
              </w:rPr>
              <w:t>нимо</w:t>
            </w:r>
          </w:p>
        </w:tc>
        <w:tc>
          <w:tcPr>
            <w:tcW w:w="993" w:type="dxa"/>
            <w:gridSpan w:val="2"/>
          </w:tcPr>
          <w:p w:rsidR="0007416A" w:rsidRPr="00347EBD" w:rsidRDefault="0007416A" w:rsidP="0045121A">
            <w:pPr>
              <w:pStyle w:val="prilozhenie"/>
              <w:ind w:firstLine="0"/>
              <w:rPr>
                <w:sz w:val="22"/>
                <w:szCs w:val="22"/>
              </w:rPr>
            </w:pPr>
            <w:r w:rsidRPr="00347EBD">
              <w:rPr>
                <w:sz w:val="20"/>
              </w:rPr>
              <w:t>не пр</w:t>
            </w:r>
            <w:r w:rsidRPr="00347EBD">
              <w:rPr>
                <w:sz w:val="20"/>
              </w:rPr>
              <w:t>и</w:t>
            </w:r>
            <w:r w:rsidRPr="00347EBD">
              <w:rPr>
                <w:sz w:val="20"/>
              </w:rPr>
              <w:t>менимо</w:t>
            </w:r>
          </w:p>
        </w:tc>
        <w:tc>
          <w:tcPr>
            <w:tcW w:w="850" w:type="dxa"/>
          </w:tcPr>
          <w:p w:rsidR="0007416A" w:rsidRPr="00752384" w:rsidRDefault="0007416A" w:rsidP="0045121A">
            <w:pPr>
              <w:pStyle w:val="prilozhenie"/>
              <w:ind w:firstLine="0"/>
              <w:rPr>
                <w:sz w:val="20"/>
              </w:rPr>
            </w:pPr>
            <w:r>
              <w:rPr>
                <w:sz w:val="20"/>
              </w:rPr>
              <w:t>26,37</w:t>
            </w:r>
          </w:p>
        </w:tc>
        <w:tc>
          <w:tcPr>
            <w:tcW w:w="1063" w:type="dxa"/>
            <w:gridSpan w:val="2"/>
          </w:tcPr>
          <w:p w:rsidR="0007416A" w:rsidRPr="00752384" w:rsidRDefault="0007416A" w:rsidP="0045121A">
            <w:pPr>
              <w:pStyle w:val="prilozhenie"/>
              <w:ind w:firstLine="0"/>
              <w:rPr>
                <w:sz w:val="20"/>
              </w:rPr>
            </w:pPr>
            <w:r>
              <w:rPr>
                <w:sz w:val="20"/>
              </w:rPr>
              <w:t>26,37</w:t>
            </w:r>
          </w:p>
        </w:tc>
      </w:tr>
      <w:tr w:rsidR="006A48DB" w:rsidRPr="00347EBD" w:rsidTr="00F20E23">
        <w:tc>
          <w:tcPr>
            <w:tcW w:w="474" w:type="dxa"/>
          </w:tcPr>
          <w:p w:rsidR="006A48DB" w:rsidRPr="00347EBD" w:rsidRDefault="006A48DB" w:rsidP="00F20E23">
            <w:pPr>
              <w:pStyle w:val="prilozhenie"/>
              <w:ind w:firstLine="0"/>
              <w:rPr>
                <w:sz w:val="22"/>
                <w:szCs w:val="22"/>
              </w:rPr>
            </w:pPr>
          </w:p>
        </w:tc>
        <w:tc>
          <w:tcPr>
            <w:tcW w:w="2611" w:type="dxa"/>
            <w:vAlign w:val="center"/>
          </w:tcPr>
          <w:p w:rsidR="006A48DB" w:rsidRPr="00347EBD" w:rsidRDefault="006A48DB" w:rsidP="00F20E23">
            <w:pPr>
              <w:rPr>
                <w:sz w:val="20"/>
                <w:szCs w:val="20"/>
              </w:rPr>
            </w:pPr>
          </w:p>
        </w:tc>
        <w:tc>
          <w:tcPr>
            <w:tcW w:w="1418" w:type="dxa"/>
            <w:vAlign w:val="center"/>
          </w:tcPr>
          <w:p w:rsidR="006A48DB" w:rsidRPr="00347EBD" w:rsidRDefault="006A48DB" w:rsidP="00F20E23">
            <w:pPr>
              <w:rPr>
                <w:sz w:val="20"/>
                <w:szCs w:val="20"/>
              </w:rPr>
            </w:pPr>
          </w:p>
        </w:tc>
        <w:tc>
          <w:tcPr>
            <w:tcW w:w="1630" w:type="dxa"/>
            <w:gridSpan w:val="2"/>
          </w:tcPr>
          <w:p w:rsidR="006A48DB" w:rsidRPr="00347EBD" w:rsidRDefault="006A48DB" w:rsidP="00F20E23">
            <w:pPr>
              <w:pStyle w:val="prilozhenie"/>
              <w:ind w:firstLine="0"/>
              <w:rPr>
                <w:sz w:val="20"/>
              </w:rPr>
            </w:pPr>
          </w:p>
        </w:tc>
        <w:tc>
          <w:tcPr>
            <w:tcW w:w="1275" w:type="dxa"/>
            <w:gridSpan w:val="2"/>
          </w:tcPr>
          <w:p w:rsidR="006A48DB" w:rsidRPr="00347EBD" w:rsidRDefault="006A48DB" w:rsidP="00F20E23">
            <w:pPr>
              <w:pStyle w:val="prilozhenie"/>
              <w:ind w:firstLine="0"/>
              <w:rPr>
                <w:sz w:val="20"/>
              </w:rPr>
            </w:pPr>
          </w:p>
        </w:tc>
        <w:tc>
          <w:tcPr>
            <w:tcW w:w="993" w:type="dxa"/>
            <w:gridSpan w:val="2"/>
          </w:tcPr>
          <w:p w:rsidR="006A48DB" w:rsidRPr="00347EBD" w:rsidRDefault="006A48DB" w:rsidP="00F20E23">
            <w:pPr>
              <w:pStyle w:val="prilozhenie"/>
              <w:ind w:firstLine="0"/>
              <w:rPr>
                <w:sz w:val="20"/>
              </w:rPr>
            </w:pPr>
          </w:p>
        </w:tc>
        <w:tc>
          <w:tcPr>
            <w:tcW w:w="850" w:type="dxa"/>
          </w:tcPr>
          <w:p w:rsidR="006A48DB" w:rsidRPr="00347EBD" w:rsidRDefault="006A48DB" w:rsidP="00F20E23">
            <w:pPr>
              <w:pStyle w:val="prilozhenie"/>
              <w:ind w:firstLine="0"/>
              <w:rPr>
                <w:sz w:val="22"/>
                <w:szCs w:val="22"/>
              </w:rPr>
            </w:pPr>
          </w:p>
        </w:tc>
        <w:tc>
          <w:tcPr>
            <w:tcW w:w="1063" w:type="dxa"/>
            <w:gridSpan w:val="2"/>
          </w:tcPr>
          <w:p w:rsidR="006A48DB" w:rsidRPr="00347EBD" w:rsidRDefault="006A48DB" w:rsidP="00F20E23">
            <w:pPr>
              <w:pStyle w:val="prilozhenie"/>
              <w:ind w:firstLine="0"/>
              <w:rPr>
                <w:sz w:val="22"/>
                <w:szCs w:val="22"/>
              </w:rPr>
            </w:pPr>
          </w:p>
        </w:tc>
      </w:tr>
      <w:tr w:rsidR="006A48DB" w:rsidRPr="00347EBD" w:rsidTr="00F20E23">
        <w:tc>
          <w:tcPr>
            <w:tcW w:w="10314" w:type="dxa"/>
            <w:gridSpan w:val="12"/>
          </w:tcPr>
          <w:p w:rsidR="006A48DB" w:rsidRPr="00347EBD" w:rsidRDefault="006A48DB" w:rsidP="006A48DB">
            <w:pPr>
              <w:pStyle w:val="prilozhenie"/>
              <w:ind w:firstLine="0"/>
              <w:rPr>
                <w:sz w:val="22"/>
                <w:szCs w:val="22"/>
              </w:rPr>
            </w:pPr>
            <w:r w:rsidRPr="00347EBD">
              <w:rPr>
                <w:sz w:val="22"/>
                <w:szCs w:val="22"/>
              </w:rPr>
              <w:t>Дата составления списка лиц, имеющих право на участие в общем собрании акционеров (участников) кр</w:t>
            </w:r>
            <w:r w:rsidRPr="00347EBD">
              <w:rPr>
                <w:sz w:val="22"/>
                <w:szCs w:val="22"/>
              </w:rPr>
              <w:t>е</w:t>
            </w:r>
            <w:r w:rsidRPr="00347EBD">
              <w:rPr>
                <w:sz w:val="22"/>
                <w:szCs w:val="22"/>
              </w:rPr>
              <w:t xml:space="preserve">дитной организации – эмитента: </w:t>
            </w:r>
            <w:r w:rsidRPr="00347EBD">
              <w:rPr>
                <w:b/>
                <w:sz w:val="22"/>
                <w:szCs w:val="22"/>
              </w:rPr>
              <w:t>«</w:t>
            </w:r>
            <w:r>
              <w:rPr>
                <w:b/>
                <w:sz w:val="22"/>
                <w:szCs w:val="22"/>
              </w:rPr>
              <w:t>05</w:t>
            </w:r>
            <w:r w:rsidRPr="00347EBD">
              <w:rPr>
                <w:b/>
                <w:sz w:val="22"/>
                <w:szCs w:val="22"/>
              </w:rPr>
              <w:t xml:space="preserve">» </w:t>
            </w:r>
            <w:r>
              <w:rPr>
                <w:b/>
                <w:sz w:val="22"/>
                <w:szCs w:val="22"/>
              </w:rPr>
              <w:t>июня</w:t>
            </w:r>
            <w:r w:rsidRPr="00347EBD">
              <w:rPr>
                <w:b/>
                <w:sz w:val="22"/>
                <w:szCs w:val="22"/>
              </w:rPr>
              <w:t xml:space="preserve"> 201</w:t>
            </w:r>
            <w:r>
              <w:rPr>
                <w:b/>
                <w:sz w:val="22"/>
                <w:szCs w:val="22"/>
              </w:rPr>
              <w:t>8</w:t>
            </w:r>
            <w:r w:rsidRPr="00347EBD">
              <w:rPr>
                <w:b/>
                <w:sz w:val="22"/>
                <w:szCs w:val="22"/>
              </w:rPr>
              <w:t xml:space="preserve"> года</w:t>
            </w:r>
          </w:p>
        </w:tc>
      </w:tr>
      <w:tr w:rsidR="006A48DB" w:rsidRPr="00347EBD" w:rsidTr="00F20E23">
        <w:tc>
          <w:tcPr>
            <w:tcW w:w="474" w:type="dxa"/>
          </w:tcPr>
          <w:p w:rsidR="006A48DB" w:rsidRPr="00347EBD" w:rsidRDefault="006A48DB" w:rsidP="00F20E23">
            <w:pPr>
              <w:pStyle w:val="prilozhenie"/>
              <w:ind w:firstLine="0"/>
              <w:rPr>
                <w:sz w:val="22"/>
                <w:szCs w:val="22"/>
              </w:rPr>
            </w:pPr>
            <w:r w:rsidRPr="00347EBD">
              <w:rPr>
                <w:sz w:val="22"/>
                <w:szCs w:val="22"/>
              </w:rPr>
              <w:t>1</w:t>
            </w:r>
          </w:p>
        </w:tc>
        <w:tc>
          <w:tcPr>
            <w:tcW w:w="2611" w:type="dxa"/>
            <w:vAlign w:val="center"/>
          </w:tcPr>
          <w:p w:rsidR="006A48DB" w:rsidRPr="00347EBD" w:rsidRDefault="006A48DB" w:rsidP="00F20E23">
            <w:pPr>
              <w:rPr>
                <w:sz w:val="22"/>
                <w:szCs w:val="22"/>
              </w:rPr>
            </w:pPr>
            <w:r>
              <w:rPr>
                <w:sz w:val="22"/>
                <w:szCs w:val="22"/>
              </w:rPr>
              <w:t>Публичное акционерное общество «Акционерная финансовая корпорация «Система»</w:t>
            </w:r>
          </w:p>
        </w:tc>
        <w:tc>
          <w:tcPr>
            <w:tcW w:w="1418" w:type="dxa"/>
            <w:vAlign w:val="center"/>
          </w:tcPr>
          <w:p w:rsidR="006A48DB" w:rsidRPr="00347EBD" w:rsidRDefault="006A48DB" w:rsidP="00F20E23">
            <w:pPr>
              <w:rPr>
                <w:sz w:val="22"/>
                <w:szCs w:val="22"/>
              </w:rPr>
            </w:pPr>
            <w:r>
              <w:rPr>
                <w:sz w:val="22"/>
                <w:szCs w:val="22"/>
              </w:rPr>
              <w:t>ПАО АФК «Система»</w:t>
            </w:r>
          </w:p>
          <w:p w:rsidR="006A48DB" w:rsidRPr="00347EBD" w:rsidRDefault="006A48DB" w:rsidP="00F20E23">
            <w:pPr>
              <w:rPr>
                <w:sz w:val="22"/>
                <w:szCs w:val="22"/>
              </w:rPr>
            </w:pPr>
          </w:p>
        </w:tc>
        <w:tc>
          <w:tcPr>
            <w:tcW w:w="1630" w:type="dxa"/>
            <w:gridSpan w:val="2"/>
          </w:tcPr>
          <w:p w:rsidR="006A48DB" w:rsidRPr="00347EBD" w:rsidRDefault="006A48DB" w:rsidP="00F20E23">
            <w:pPr>
              <w:pStyle w:val="prilozhenie"/>
              <w:ind w:firstLine="0"/>
              <w:rPr>
                <w:sz w:val="22"/>
                <w:szCs w:val="22"/>
              </w:rPr>
            </w:pPr>
            <w:r w:rsidRPr="00347EBD">
              <w:rPr>
                <w:sz w:val="20"/>
              </w:rPr>
              <w:t>125009, г. Москва, ул. Моховая, д.13 стр.1</w:t>
            </w:r>
          </w:p>
        </w:tc>
        <w:tc>
          <w:tcPr>
            <w:tcW w:w="1275" w:type="dxa"/>
            <w:gridSpan w:val="2"/>
          </w:tcPr>
          <w:p w:rsidR="006A48DB" w:rsidRPr="00347EBD" w:rsidRDefault="006A48DB" w:rsidP="00F20E23">
            <w:pPr>
              <w:pStyle w:val="prilozhenie"/>
              <w:ind w:firstLine="0"/>
              <w:rPr>
                <w:sz w:val="22"/>
                <w:szCs w:val="22"/>
              </w:rPr>
            </w:pPr>
            <w:r w:rsidRPr="00347EBD">
              <w:rPr>
                <w:bCs/>
                <w:sz w:val="22"/>
                <w:szCs w:val="22"/>
              </w:rPr>
              <w:t>1027700003891</w:t>
            </w:r>
          </w:p>
        </w:tc>
        <w:tc>
          <w:tcPr>
            <w:tcW w:w="993" w:type="dxa"/>
            <w:gridSpan w:val="2"/>
          </w:tcPr>
          <w:p w:rsidR="006A48DB" w:rsidRPr="00347EBD" w:rsidRDefault="006A48DB" w:rsidP="00F20E23">
            <w:pPr>
              <w:pStyle w:val="prilozhenie"/>
              <w:ind w:firstLine="0"/>
              <w:rPr>
                <w:sz w:val="22"/>
                <w:szCs w:val="22"/>
              </w:rPr>
            </w:pPr>
            <w:r w:rsidRPr="00347EBD">
              <w:rPr>
                <w:sz w:val="20"/>
              </w:rPr>
              <w:t>7703104630 </w:t>
            </w:r>
          </w:p>
        </w:tc>
        <w:tc>
          <w:tcPr>
            <w:tcW w:w="850" w:type="dxa"/>
          </w:tcPr>
          <w:p w:rsidR="006A48DB" w:rsidRPr="00752384" w:rsidRDefault="006A48DB" w:rsidP="00F20E23">
            <w:pPr>
              <w:pStyle w:val="prilozhenie"/>
              <w:ind w:firstLine="0"/>
              <w:rPr>
                <w:sz w:val="20"/>
              </w:rPr>
            </w:pPr>
            <w:r>
              <w:rPr>
                <w:sz w:val="20"/>
              </w:rPr>
              <w:t>71,87</w:t>
            </w:r>
          </w:p>
        </w:tc>
        <w:tc>
          <w:tcPr>
            <w:tcW w:w="1063" w:type="dxa"/>
            <w:gridSpan w:val="2"/>
          </w:tcPr>
          <w:p w:rsidR="006A48DB" w:rsidRPr="00752384" w:rsidRDefault="006A48DB" w:rsidP="00F20E23">
            <w:pPr>
              <w:pStyle w:val="prilozhenie"/>
              <w:ind w:firstLine="0"/>
              <w:rPr>
                <w:sz w:val="20"/>
              </w:rPr>
            </w:pPr>
            <w:r>
              <w:rPr>
                <w:sz w:val="20"/>
              </w:rPr>
              <w:t>82.29571,87</w:t>
            </w:r>
          </w:p>
        </w:tc>
      </w:tr>
      <w:tr w:rsidR="006A48DB" w:rsidRPr="00347EBD" w:rsidTr="00F20E23">
        <w:tc>
          <w:tcPr>
            <w:tcW w:w="474" w:type="dxa"/>
          </w:tcPr>
          <w:p w:rsidR="006A48DB" w:rsidRPr="00347EBD" w:rsidRDefault="006A48DB" w:rsidP="00F20E23">
            <w:pPr>
              <w:pStyle w:val="prilozhenie"/>
              <w:ind w:firstLine="0"/>
              <w:rPr>
                <w:sz w:val="22"/>
                <w:szCs w:val="22"/>
              </w:rPr>
            </w:pPr>
            <w:r w:rsidRPr="00347EBD">
              <w:rPr>
                <w:sz w:val="22"/>
                <w:szCs w:val="22"/>
              </w:rPr>
              <w:t>2</w:t>
            </w:r>
          </w:p>
        </w:tc>
        <w:tc>
          <w:tcPr>
            <w:tcW w:w="2611" w:type="dxa"/>
            <w:vAlign w:val="center"/>
          </w:tcPr>
          <w:p w:rsidR="006A48DB" w:rsidRPr="00347EBD" w:rsidRDefault="006A48DB" w:rsidP="00F20E23">
            <w:pPr>
              <w:ind w:left="170"/>
              <w:rPr>
                <w:bCs/>
                <w:sz w:val="22"/>
                <w:szCs w:val="22"/>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
          <w:p w:rsidR="006A48DB" w:rsidRPr="00347EBD" w:rsidRDefault="006A48DB" w:rsidP="00F20E23">
            <w:pPr>
              <w:ind w:left="170"/>
              <w:rPr>
                <w:sz w:val="20"/>
                <w:szCs w:val="20"/>
              </w:rPr>
            </w:pPr>
            <w:r w:rsidRPr="00347EBD">
              <w:rPr>
                <w:bCs/>
                <w:sz w:val="22"/>
                <w:szCs w:val="22"/>
              </w:rPr>
              <w:t>Частная компания с ограниченной отве</w:t>
            </w:r>
            <w:r w:rsidRPr="00347EBD">
              <w:rPr>
                <w:bCs/>
                <w:sz w:val="22"/>
                <w:szCs w:val="22"/>
              </w:rPr>
              <w:t>т</w:t>
            </w:r>
            <w:r w:rsidRPr="00347EBD">
              <w:rPr>
                <w:bCs/>
                <w:sz w:val="22"/>
                <w:szCs w:val="22"/>
              </w:rPr>
              <w:t>ственностью (Закрытое акционерное общ</w:t>
            </w:r>
            <w:r w:rsidRPr="00347EBD">
              <w:rPr>
                <w:bCs/>
                <w:sz w:val="22"/>
                <w:szCs w:val="22"/>
              </w:rPr>
              <w:t>е</w:t>
            </w:r>
            <w:r w:rsidRPr="00347EBD">
              <w:rPr>
                <w:bCs/>
                <w:sz w:val="22"/>
                <w:szCs w:val="22"/>
              </w:rPr>
              <w:t xml:space="preserve">ство) </w:t>
            </w:r>
            <w:proofErr w:type="spellStart"/>
            <w:r w:rsidRPr="00347EBD">
              <w:rPr>
                <w:bCs/>
                <w:sz w:val="22"/>
                <w:szCs w:val="22"/>
              </w:rPr>
              <w:t>Мобайл</w:t>
            </w:r>
            <w:proofErr w:type="spellEnd"/>
            <w:r w:rsidRPr="00347EBD">
              <w:rPr>
                <w:bCs/>
                <w:sz w:val="22"/>
                <w:szCs w:val="22"/>
              </w:rPr>
              <w:t xml:space="preserve"> </w:t>
            </w:r>
            <w:proofErr w:type="spellStart"/>
            <w:r w:rsidRPr="00347EBD">
              <w:rPr>
                <w:bCs/>
                <w:sz w:val="22"/>
                <w:szCs w:val="22"/>
              </w:rPr>
              <w:t>ТелеС</w:t>
            </w:r>
            <w:r w:rsidRPr="00347EBD">
              <w:rPr>
                <w:bCs/>
                <w:sz w:val="22"/>
                <w:szCs w:val="22"/>
              </w:rPr>
              <w:t>и</w:t>
            </w:r>
            <w:r w:rsidRPr="00347EBD">
              <w:rPr>
                <w:bCs/>
                <w:sz w:val="22"/>
                <w:szCs w:val="22"/>
              </w:rPr>
              <w:t>стемс</w:t>
            </w:r>
            <w:proofErr w:type="spellEnd"/>
            <w:r w:rsidRPr="00347EBD">
              <w:rPr>
                <w:bCs/>
                <w:sz w:val="22"/>
                <w:szCs w:val="22"/>
              </w:rPr>
              <w:t xml:space="preserve"> Б.В.</w:t>
            </w:r>
          </w:p>
        </w:tc>
        <w:tc>
          <w:tcPr>
            <w:tcW w:w="1418" w:type="dxa"/>
            <w:vAlign w:val="center"/>
          </w:tcPr>
          <w:p w:rsidR="006A48DB" w:rsidRPr="00347EBD" w:rsidRDefault="006A48DB" w:rsidP="00F20E23">
            <w:pPr>
              <w:rPr>
                <w:sz w:val="20"/>
                <w:szCs w:val="20"/>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roofErr w:type="spellStart"/>
            <w:r w:rsidRPr="00347EBD">
              <w:rPr>
                <w:bCs/>
                <w:sz w:val="22"/>
                <w:szCs w:val="22"/>
              </w:rPr>
              <w:t>Мобайл</w:t>
            </w:r>
            <w:proofErr w:type="spellEnd"/>
            <w:r w:rsidRPr="00347EBD">
              <w:rPr>
                <w:bCs/>
                <w:sz w:val="22"/>
                <w:szCs w:val="22"/>
              </w:rPr>
              <w:t xml:space="preserve"> </w:t>
            </w:r>
            <w:proofErr w:type="spellStart"/>
            <w:r w:rsidRPr="00347EBD">
              <w:rPr>
                <w:bCs/>
                <w:sz w:val="22"/>
                <w:szCs w:val="22"/>
              </w:rPr>
              <w:t>Т</w:t>
            </w:r>
            <w:r w:rsidRPr="00347EBD">
              <w:rPr>
                <w:bCs/>
                <w:sz w:val="22"/>
                <w:szCs w:val="22"/>
              </w:rPr>
              <w:t>е</w:t>
            </w:r>
            <w:r w:rsidRPr="00347EBD">
              <w:rPr>
                <w:bCs/>
                <w:sz w:val="22"/>
                <w:szCs w:val="22"/>
              </w:rPr>
              <w:t>леСистемс</w:t>
            </w:r>
            <w:proofErr w:type="spellEnd"/>
            <w:r w:rsidRPr="00347EBD">
              <w:rPr>
                <w:bCs/>
                <w:sz w:val="22"/>
                <w:szCs w:val="22"/>
              </w:rPr>
              <w:t xml:space="preserve"> Б.В.</w:t>
            </w:r>
          </w:p>
        </w:tc>
        <w:tc>
          <w:tcPr>
            <w:tcW w:w="1630" w:type="dxa"/>
            <w:gridSpan w:val="2"/>
            <w:vAlign w:val="center"/>
          </w:tcPr>
          <w:p w:rsidR="006A48DB" w:rsidRPr="00347EBD" w:rsidRDefault="006A48DB" w:rsidP="00F20E23">
            <w:pPr>
              <w:pStyle w:val="prilozhenie"/>
              <w:rPr>
                <w:sz w:val="20"/>
                <w:lang w:val="en-US"/>
              </w:rPr>
            </w:pPr>
            <w:proofErr w:type="spellStart"/>
            <w:r w:rsidRPr="00347EBD">
              <w:rPr>
                <w:sz w:val="20"/>
                <w:lang w:val="en-US"/>
              </w:rPr>
              <w:t>Prins</w:t>
            </w:r>
            <w:proofErr w:type="spellEnd"/>
            <w:r w:rsidRPr="00347EBD">
              <w:rPr>
                <w:sz w:val="20"/>
                <w:lang w:val="en-US"/>
              </w:rPr>
              <w:t xml:space="preserve"> </w:t>
            </w:r>
            <w:proofErr w:type="spellStart"/>
            <w:r w:rsidRPr="00347EBD">
              <w:rPr>
                <w:sz w:val="20"/>
                <w:lang w:val="en-US"/>
              </w:rPr>
              <w:t>Bernhardplein</w:t>
            </w:r>
            <w:proofErr w:type="spellEnd"/>
            <w:r w:rsidRPr="00347EBD">
              <w:rPr>
                <w:sz w:val="20"/>
                <w:lang w:val="en-US"/>
              </w:rPr>
              <w:t xml:space="preserve"> 200, 1097 JB, Amsterdam, the Netherlands</w:t>
            </w:r>
          </w:p>
          <w:p w:rsidR="006A48DB" w:rsidRPr="00347EBD" w:rsidRDefault="006A48DB" w:rsidP="00F20E23">
            <w:pPr>
              <w:pStyle w:val="prilozhenie"/>
              <w:ind w:firstLine="0"/>
              <w:rPr>
                <w:sz w:val="22"/>
                <w:szCs w:val="22"/>
              </w:rPr>
            </w:pPr>
            <w:r w:rsidRPr="00347EBD">
              <w:rPr>
                <w:sz w:val="20"/>
              </w:rPr>
              <w:t>(</w:t>
            </w:r>
            <w:proofErr w:type="spellStart"/>
            <w:r w:rsidRPr="00347EBD">
              <w:rPr>
                <w:sz w:val="20"/>
              </w:rPr>
              <w:t>Принс</w:t>
            </w:r>
            <w:proofErr w:type="spellEnd"/>
            <w:r w:rsidRPr="00347EBD">
              <w:rPr>
                <w:sz w:val="20"/>
              </w:rPr>
              <w:t xml:space="preserve"> </w:t>
            </w:r>
            <w:proofErr w:type="spellStart"/>
            <w:r w:rsidRPr="00347EBD">
              <w:rPr>
                <w:sz w:val="20"/>
              </w:rPr>
              <w:t>Бер</w:t>
            </w:r>
            <w:r w:rsidRPr="00347EBD">
              <w:rPr>
                <w:sz w:val="20"/>
              </w:rPr>
              <w:t>н</w:t>
            </w:r>
            <w:r w:rsidRPr="00347EBD">
              <w:rPr>
                <w:sz w:val="20"/>
              </w:rPr>
              <w:t>хардплейн</w:t>
            </w:r>
            <w:proofErr w:type="spellEnd"/>
            <w:r w:rsidRPr="00347EBD">
              <w:rPr>
                <w:sz w:val="20"/>
              </w:rPr>
              <w:t xml:space="preserve"> 200, 1097 JB, А</w:t>
            </w:r>
            <w:r w:rsidRPr="00347EBD">
              <w:rPr>
                <w:sz w:val="20"/>
              </w:rPr>
              <w:t>м</w:t>
            </w:r>
            <w:r w:rsidRPr="00347EBD">
              <w:rPr>
                <w:sz w:val="20"/>
              </w:rPr>
              <w:t>стердам, Н</w:t>
            </w:r>
            <w:r w:rsidRPr="00347EBD">
              <w:rPr>
                <w:sz w:val="20"/>
              </w:rPr>
              <w:t>и</w:t>
            </w:r>
            <w:r w:rsidRPr="00347EBD">
              <w:rPr>
                <w:sz w:val="20"/>
              </w:rPr>
              <w:t>дерланды).</w:t>
            </w:r>
          </w:p>
        </w:tc>
        <w:tc>
          <w:tcPr>
            <w:tcW w:w="1275" w:type="dxa"/>
            <w:gridSpan w:val="2"/>
          </w:tcPr>
          <w:p w:rsidR="006A48DB" w:rsidRPr="00347EBD" w:rsidRDefault="006A48DB" w:rsidP="00F20E23">
            <w:pPr>
              <w:pStyle w:val="prilozhenie"/>
              <w:ind w:firstLine="0"/>
              <w:rPr>
                <w:sz w:val="22"/>
                <w:szCs w:val="22"/>
              </w:rPr>
            </w:pPr>
            <w:r w:rsidRPr="00347EBD">
              <w:rPr>
                <w:sz w:val="20"/>
              </w:rPr>
              <w:t>не прим</w:t>
            </w:r>
            <w:r w:rsidRPr="00347EBD">
              <w:rPr>
                <w:sz w:val="20"/>
              </w:rPr>
              <w:t>е</w:t>
            </w:r>
            <w:r w:rsidRPr="00347EBD">
              <w:rPr>
                <w:sz w:val="20"/>
              </w:rPr>
              <w:t>нимо</w:t>
            </w:r>
          </w:p>
        </w:tc>
        <w:tc>
          <w:tcPr>
            <w:tcW w:w="993" w:type="dxa"/>
            <w:gridSpan w:val="2"/>
          </w:tcPr>
          <w:p w:rsidR="006A48DB" w:rsidRPr="00347EBD" w:rsidRDefault="006A48DB" w:rsidP="00F20E23">
            <w:pPr>
              <w:pStyle w:val="prilozhenie"/>
              <w:ind w:firstLine="0"/>
              <w:rPr>
                <w:sz w:val="22"/>
                <w:szCs w:val="22"/>
              </w:rPr>
            </w:pPr>
            <w:r w:rsidRPr="00347EBD">
              <w:rPr>
                <w:sz w:val="20"/>
              </w:rPr>
              <w:t>не пр</w:t>
            </w:r>
            <w:r w:rsidRPr="00347EBD">
              <w:rPr>
                <w:sz w:val="20"/>
              </w:rPr>
              <w:t>и</w:t>
            </w:r>
            <w:r w:rsidRPr="00347EBD">
              <w:rPr>
                <w:sz w:val="20"/>
              </w:rPr>
              <w:t>менимо</w:t>
            </w:r>
          </w:p>
        </w:tc>
        <w:tc>
          <w:tcPr>
            <w:tcW w:w="850" w:type="dxa"/>
          </w:tcPr>
          <w:p w:rsidR="006A48DB" w:rsidRPr="00752384" w:rsidRDefault="006A48DB" w:rsidP="00F20E23">
            <w:pPr>
              <w:pStyle w:val="prilozhenie"/>
              <w:ind w:firstLine="0"/>
              <w:rPr>
                <w:sz w:val="20"/>
              </w:rPr>
            </w:pPr>
            <w:r>
              <w:rPr>
                <w:sz w:val="20"/>
              </w:rPr>
              <w:t>26,37</w:t>
            </w:r>
          </w:p>
        </w:tc>
        <w:tc>
          <w:tcPr>
            <w:tcW w:w="1063" w:type="dxa"/>
            <w:gridSpan w:val="2"/>
          </w:tcPr>
          <w:p w:rsidR="006A48DB" w:rsidRPr="00752384" w:rsidRDefault="006A48DB" w:rsidP="00F20E23">
            <w:pPr>
              <w:pStyle w:val="prilozhenie"/>
              <w:ind w:firstLine="0"/>
              <w:rPr>
                <w:sz w:val="20"/>
              </w:rPr>
            </w:pPr>
            <w:r>
              <w:rPr>
                <w:sz w:val="20"/>
              </w:rPr>
              <w:t>26,37</w:t>
            </w:r>
          </w:p>
        </w:tc>
      </w:tr>
      <w:tr w:rsidR="0007416A" w:rsidRPr="00347EBD" w:rsidTr="0045121A">
        <w:tc>
          <w:tcPr>
            <w:tcW w:w="474" w:type="dxa"/>
          </w:tcPr>
          <w:p w:rsidR="0007416A" w:rsidRPr="00347EBD" w:rsidRDefault="0007416A" w:rsidP="0045121A">
            <w:pPr>
              <w:pStyle w:val="prilozhenie"/>
              <w:ind w:firstLine="0"/>
              <w:rPr>
                <w:sz w:val="22"/>
                <w:szCs w:val="22"/>
              </w:rPr>
            </w:pPr>
          </w:p>
        </w:tc>
        <w:tc>
          <w:tcPr>
            <w:tcW w:w="2611" w:type="dxa"/>
            <w:vAlign w:val="center"/>
          </w:tcPr>
          <w:p w:rsidR="0007416A" w:rsidRPr="00347EBD" w:rsidRDefault="0007416A" w:rsidP="0045121A">
            <w:pPr>
              <w:rPr>
                <w:sz w:val="20"/>
                <w:szCs w:val="20"/>
              </w:rPr>
            </w:pPr>
          </w:p>
        </w:tc>
        <w:tc>
          <w:tcPr>
            <w:tcW w:w="1418" w:type="dxa"/>
            <w:vAlign w:val="center"/>
          </w:tcPr>
          <w:p w:rsidR="0007416A" w:rsidRPr="00347EBD" w:rsidRDefault="0007416A" w:rsidP="0045121A">
            <w:pPr>
              <w:rPr>
                <w:sz w:val="20"/>
                <w:szCs w:val="20"/>
              </w:rPr>
            </w:pPr>
          </w:p>
        </w:tc>
        <w:tc>
          <w:tcPr>
            <w:tcW w:w="1630" w:type="dxa"/>
            <w:gridSpan w:val="2"/>
          </w:tcPr>
          <w:p w:rsidR="0007416A" w:rsidRPr="00347EBD" w:rsidRDefault="0007416A" w:rsidP="0045121A">
            <w:pPr>
              <w:pStyle w:val="prilozhenie"/>
              <w:ind w:firstLine="0"/>
              <w:rPr>
                <w:sz w:val="20"/>
              </w:rPr>
            </w:pPr>
          </w:p>
        </w:tc>
        <w:tc>
          <w:tcPr>
            <w:tcW w:w="1275" w:type="dxa"/>
            <w:gridSpan w:val="2"/>
          </w:tcPr>
          <w:p w:rsidR="0007416A" w:rsidRPr="00347EBD" w:rsidRDefault="0007416A" w:rsidP="0045121A">
            <w:pPr>
              <w:pStyle w:val="prilozhenie"/>
              <w:ind w:firstLine="0"/>
              <w:rPr>
                <w:sz w:val="20"/>
              </w:rPr>
            </w:pPr>
          </w:p>
        </w:tc>
        <w:tc>
          <w:tcPr>
            <w:tcW w:w="993" w:type="dxa"/>
            <w:gridSpan w:val="2"/>
          </w:tcPr>
          <w:p w:rsidR="0007416A" w:rsidRPr="00347EBD" w:rsidRDefault="0007416A" w:rsidP="0045121A">
            <w:pPr>
              <w:pStyle w:val="prilozhenie"/>
              <w:ind w:firstLine="0"/>
              <w:rPr>
                <w:sz w:val="20"/>
              </w:rPr>
            </w:pPr>
          </w:p>
        </w:tc>
        <w:tc>
          <w:tcPr>
            <w:tcW w:w="850" w:type="dxa"/>
          </w:tcPr>
          <w:p w:rsidR="0007416A" w:rsidRPr="00347EBD" w:rsidRDefault="0007416A" w:rsidP="0045121A">
            <w:pPr>
              <w:pStyle w:val="prilozhenie"/>
              <w:ind w:firstLine="0"/>
              <w:rPr>
                <w:sz w:val="22"/>
                <w:szCs w:val="22"/>
              </w:rPr>
            </w:pPr>
          </w:p>
        </w:tc>
        <w:tc>
          <w:tcPr>
            <w:tcW w:w="1063" w:type="dxa"/>
            <w:gridSpan w:val="2"/>
          </w:tcPr>
          <w:p w:rsidR="0007416A" w:rsidRPr="00347EBD" w:rsidRDefault="0007416A" w:rsidP="0045121A">
            <w:pPr>
              <w:pStyle w:val="prilozhenie"/>
              <w:ind w:firstLine="0"/>
              <w:rPr>
                <w:sz w:val="22"/>
                <w:szCs w:val="22"/>
              </w:rPr>
            </w:pPr>
          </w:p>
        </w:tc>
      </w:tr>
    </w:tbl>
    <w:p w:rsidR="00B37CA9" w:rsidRPr="00412DDB" w:rsidRDefault="00B37CA9" w:rsidP="00E36A23">
      <w:pPr>
        <w:pStyle w:val="em-4"/>
      </w:pPr>
    </w:p>
    <w:p w:rsidR="00B37CA9" w:rsidRPr="00864008" w:rsidRDefault="00B37CA9" w:rsidP="00E36A23">
      <w:pPr>
        <w:pStyle w:val="em-1"/>
      </w:pPr>
      <w:bookmarkStart w:id="427" w:name="_Toc482611746"/>
      <w:r w:rsidRPr="00864008">
        <w:t xml:space="preserve">6.6. Сведения о совершенных кредитной организацией </w:t>
      </w:r>
      <w:r w:rsidR="00B140EC" w:rsidRPr="00864008">
        <w:t>–</w:t>
      </w:r>
      <w:r w:rsidRPr="00864008">
        <w:t xml:space="preserve"> эмитентом сделках, в совершении к</w:t>
      </w:r>
      <w:r w:rsidRPr="00864008">
        <w:t>о</w:t>
      </w:r>
      <w:r w:rsidRPr="00864008">
        <w:t>торых имелась заинтересованность</w:t>
      </w:r>
      <w:bookmarkEnd w:id="427"/>
    </w:p>
    <w:p w:rsidR="00B37CA9" w:rsidRPr="00864008" w:rsidRDefault="00B37CA9" w:rsidP="00E36A23">
      <w:pPr>
        <w:pStyle w:val="em-4"/>
      </w:pPr>
    </w:p>
    <w:p w:rsidR="00B37CA9" w:rsidRPr="00412DDB" w:rsidRDefault="00B37CA9" w:rsidP="00E36A23">
      <w:pPr>
        <w:pStyle w:val="em-4"/>
      </w:pPr>
      <w:r w:rsidRPr="00864008">
        <w:t xml:space="preserve">Сведения о количестве и объеме в денежном выражении совершенных кредитной организацией </w:t>
      </w:r>
      <w:r w:rsidR="00B140EC" w:rsidRPr="00864008">
        <w:t>–</w:t>
      </w:r>
      <w:r w:rsidRPr="00864008">
        <w:t xml:space="preserve"> эмитентом сделок, признаваемых в соответствии с законодательством Российской Федерации сделками, в совершении которых имелась заинтересованность, требовавших одобрения уполномоченным органом управления кредитной организации </w:t>
      </w:r>
      <w:r w:rsidR="00B140EC" w:rsidRPr="00864008">
        <w:t>–</w:t>
      </w:r>
      <w:r w:rsidRPr="00864008">
        <w:t xml:space="preserve"> эмитента, по итогам последнего отчетного квартала:</w:t>
      </w:r>
    </w:p>
    <w:p w:rsidR="00B37CA9" w:rsidRPr="00412DDB" w:rsidRDefault="00B37CA9" w:rsidP="00B37CA9">
      <w:pPr>
        <w:pStyle w:val="prilozhenie"/>
      </w:pPr>
    </w:p>
    <w:tbl>
      <w:tblPr>
        <w:tblW w:w="10206" w:type="dxa"/>
        <w:tblInd w:w="70" w:type="dxa"/>
        <w:tblLayout w:type="fixed"/>
        <w:tblCellMar>
          <w:left w:w="70" w:type="dxa"/>
          <w:right w:w="70" w:type="dxa"/>
        </w:tblCellMar>
        <w:tblLook w:val="0000" w:firstRow="0" w:lastRow="0" w:firstColumn="0" w:lastColumn="0" w:noHBand="0" w:noVBand="0"/>
      </w:tblPr>
      <w:tblGrid>
        <w:gridCol w:w="5220"/>
        <w:gridCol w:w="1980"/>
        <w:gridCol w:w="3006"/>
      </w:tblGrid>
      <w:tr w:rsidR="00B37CA9" w:rsidRPr="00412DDB" w:rsidTr="006F74E8">
        <w:trPr>
          <w:cantSplit/>
          <w:trHeight w:val="240"/>
        </w:trPr>
        <w:tc>
          <w:tcPr>
            <w:tcW w:w="5220" w:type="dxa"/>
            <w:vMerge w:val="restart"/>
            <w:tcBorders>
              <w:top w:val="single" w:sz="4" w:space="0" w:color="000000"/>
              <w:left w:val="single" w:sz="4" w:space="0" w:color="000000"/>
            </w:tcBorders>
            <w:shd w:val="clear" w:color="auto" w:fill="auto"/>
            <w:vAlign w:val="center"/>
          </w:tcPr>
          <w:p w:rsidR="00B37CA9" w:rsidRPr="00412DDB" w:rsidRDefault="00B37CA9" w:rsidP="00B37CA9">
            <w:pPr>
              <w:pStyle w:val="ConsPlusCell"/>
              <w:snapToGrid w:val="0"/>
              <w:jc w:val="center"/>
              <w:rPr>
                <w:rFonts w:ascii="Times New Roman" w:hAnsi="Times New Roman" w:cs="Times New Roman"/>
                <w:b/>
                <w:sz w:val="22"/>
                <w:szCs w:val="22"/>
              </w:rPr>
            </w:pPr>
            <w:r w:rsidRPr="00412DDB">
              <w:rPr>
                <w:rFonts w:ascii="Times New Roman" w:hAnsi="Times New Roman" w:cs="Times New Roman"/>
                <w:b/>
                <w:sz w:val="22"/>
                <w:szCs w:val="22"/>
              </w:rPr>
              <w:t>Наименование показателя</w:t>
            </w:r>
          </w:p>
        </w:tc>
        <w:tc>
          <w:tcPr>
            <w:tcW w:w="4986" w:type="dxa"/>
            <w:gridSpan w:val="2"/>
            <w:tcBorders>
              <w:top w:val="single" w:sz="4" w:space="0" w:color="000000"/>
              <w:left w:val="single" w:sz="4" w:space="0" w:color="000000"/>
              <w:bottom w:val="single" w:sz="4" w:space="0" w:color="000000"/>
              <w:right w:val="single" w:sz="4" w:space="0" w:color="000000"/>
            </w:tcBorders>
          </w:tcPr>
          <w:p w:rsidR="00B37CA9" w:rsidRPr="00412DDB" w:rsidRDefault="00B37CA9">
            <w:pPr>
              <w:pStyle w:val="ConsPlusCell"/>
              <w:snapToGrid w:val="0"/>
              <w:jc w:val="center"/>
              <w:rPr>
                <w:rFonts w:ascii="Times New Roman" w:hAnsi="Times New Roman" w:cs="Times New Roman"/>
                <w:b/>
                <w:sz w:val="22"/>
                <w:szCs w:val="22"/>
                <w:lang w:val="en-US"/>
              </w:rPr>
            </w:pPr>
            <w:r w:rsidRPr="00412DDB">
              <w:rPr>
                <w:rFonts w:ascii="Times New Roman" w:hAnsi="Times New Roman" w:cs="Times New Roman"/>
                <w:b/>
                <w:sz w:val="22"/>
                <w:szCs w:val="22"/>
              </w:rPr>
              <w:t>Отчетный период</w:t>
            </w:r>
            <w:r w:rsidR="00C03A25" w:rsidRPr="00412DDB">
              <w:rPr>
                <w:rFonts w:ascii="Times New Roman" w:hAnsi="Times New Roman" w:cs="Times New Roman"/>
                <w:b/>
                <w:sz w:val="22"/>
                <w:szCs w:val="22"/>
              </w:rPr>
              <w:t xml:space="preserve">  </w:t>
            </w:r>
            <w:r w:rsidR="00C75EE0">
              <w:rPr>
                <w:rFonts w:ascii="Times New Roman" w:hAnsi="Times New Roman" w:cs="Times New Roman"/>
                <w:b/>
                <w:sz w:val="22"/>
                <w:szCs w:val="22"/>
              </w:rPr>
              <w:t>2</w:t>
            </w:r>
            <w:r w:rsidR="00C75EE0" w:rsidRPr="00412DDB">
              <w:rPr>
                <w:rFonts w:ascii="Times New Roman" w:hAnsi="Times New Roman" w:cs="Times New Roman"/>
                <w:b/>
                <w:sz w:val="22"/>
                <w:szCs w:val="22"/>
              </w:rPr>
              <w:t xml:space="preserve"> </w:t>
            </w:r>
            <w:r w:rsidR="00C03A25" w:rsidRPr="00412DDB">
              <w:rPr>
                <w:rFonts w:ascii="Times New Roman" w:hAnsi="Times New Roman" w:cs="Times New Roman"/>
                <w:b/>
                <w:sz w:val="22"/>
                <w:szCs w:val="22"/>
              </w:rPr>
              <w:t xml:space="preserve">квартал </w:t>
            </w:r>
            <w:r w:rsidR="0045121A" w:rsidRPr="00412DDB">
              <w:rPr>
                <w:rFonts w:ascii="Times New Roman" w:hAnsi="Times New Roman" w:cs="Times New Roman"/>
                <w:b/>
                <w:sz w:val="22"/>
                <w:szCs w:val="22"/>
              </w:rPr>
              <w:t>201</w:t>
            </w:r>
            <w:r w:rsidR="0045121A">
              <w:rPr>
                <w:rFonts w:ascii="Times New Roman" w:hAnsi="Times New Roman" w:cs="Times New Roman"/>
                <w:b/>
                <w:sz w:val="22"/>
                <w:szCs w:val="22"/>
              </w:rPr>
              <w:t xml:space="preserve">8 </w:t>
            </w:r>
            <w:r w:rsidR="00C03A25" w:rsidRPr="00412DDB">
              <w:rPr>
                <w:rFonts w:ascii="Times New Roman" w:hAnsi="Times New Roman" w:cs="Times New Roman"/>
                <w:b/>
                <w:sz w:val="22"/>
                <w:szCs w:val="22"/>
              </w:rPr>
              <w:t>г</w:t>
            </w:r>
            <w:r w:rsidR="00284CD6">
              <w:rPr>
                <w:rFonts w:ascii="Times New Roman" w:hAnsi="Times New Roman" w:cs="Times New Roman"/>
                <w:b/>
                <w:sz w:val="22"/>
                <w:szCs w:val="22"/>
              </w:rPr>
              <w:t>ода</w:t>
            </w:r>
          </w:p>
        </w:tc>
      </w:tr>
      <w:tr w:rsidR="00B37CA9" w:rsidRPr="00412DDB" w:rsidTr="006F74E8">
        <w:trPr>
          <w:cantSplit/>
          <w:trHeight w:val="1080"/>
        </w:trPr>
        <w:tc>
          <w:tcPr>
            <w:tcW w:w="5220" w:type="dxa"/>
            <w:vMerge/>
            <w:tcBorders>
              <w:left w:val="single" w:sz="4" w:space="0" w:color="000000"/>
              <w:bottom w:val="single" w:sz="4" w:space="0" w:color="000000"/>
            </w:tcBorders>
            <w:shd w:val="clear" w:color="auto" w:fill="auto"/>
          </w:tcPr>
          <w:p w:rsidR="00B37CA9" w:rsidRPr="00412DDB" w:rsidRDefault="00B37CA9" w:rsidP="00B37CA9">
            <w:pPr>
              <w:pStyle w:val="ConsPlusCell"/>
              <w:snapToGrid w:val="0"/>
              <w:jc w:val="both"/>
              <w:rPr>
                <w:rFonts w:ascii="Times New Roman" w:hAnsi="Times New Roman" w:cs="Times New Roman"/>
                <w:sz w:val="22"/>
                <w:szCs w:val="22"/>
              </w:rPr>
            </w:pPr>
          </w:p>
        </w:tc>
        <w:tc>
          <w:tcPr>
            <w:tcW w:w="1980" w:type="dxa"/>
            <w:tcBorders>
              <w:top w:val="single" w:sz="4" w:space="0" w:color="000000"/>
              <w:left w:val="single" w:sz="4" w:space="0" w:color="000000"/>
              <w:bottom w:val="single" w:sz="4" w:space="0" w:color="000000"/>
            </w:tcBorders>
            <w:vAlign w:val="center"/>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Общее количество,</w:t>
            </w:r>
            <w:r w:rsidR="00E82577" w:rsidRPr="00412DDB">
              <w:rPr>
                <w:rFonts w:ascii="Times New Roman" w:hAnsi="Times New Roman" w:cs="Times New Roman"/>
                <w:sz w:val="22"/>
                <w:szCs w:val="22"/>
              </w:rPr>
              <w:br/>
            </w:r>
            <w:r w:rsidRPr="00412DDB">
              <w:rPr>
                <w:rFonts w:ascii="Times New Roman" w:hAnsi="Times New Roman" w:cs="Times New Roman"/>
                <w:sz w:val="22"/>
                <w:szCs w:val="22"/>
              </w:rPr>
              <w:t>штук</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Общий объем в денежном выражении,</w:t>
            </w:r>
            <w:r w:rsidR="002D44CC" w:rsidRPr="00412DDB">
              <w:rPr>
                <w:rFonts w:ascii="Times New Roman" w:hAnsi="Times New Roman" w:cs="Times New Roman"/>
                <w:sz w:val="22"/>
                <w:szCs w:val="22"/>
              </w:rPr>
              <w:t xml:space="preserve"> </w:t>
            </w:r>
            <w:r w:rsidR="00F74C4C" w:rsidRPr="00412DDB">
              <w:rPr>
                <w:rFonts w:ascii="Times New Roman" w:hAnsi="Times New Roman" w:cs="Times New Roman"/>
                <w:sz w:val="22"/>
                <w:szCs w:val="22"/>
              </w:rPr>
              <w:t>тыс.</w:t>
            </w:r>
            <w:r w:rsidRPr="00412DDB">
              <w:rPr>
                <w:rFonts w:ascii="Times New Roman" w:hAnsi="Times New Roman" w:cs="Times New Roman"/>
                <w:sz w:val="22"/>
                <w:szCs w:val="22"/>
              </w:rPr>
              <w:t xml:space="preserve"> руб.</w:t>
            </w:r>
          </w:p>
        </w:tc>
      </w:tr>
      <w:tr w:rsidR="00B37CA9" w:rsidRPr="00412DDB" w:rsidTr="006F74E8">
        <w:trPr>
          <w:cantSplit/>
          <w:trHeight w:val="354"/>
        </w:trPr>
        <w:tc>
          <w:tcPr>
            <w:tcW w:w="5220" w:type="dxa"/>
            <w:tcBorders>
              <w:top w:val="single" w:sz="4" w:space="0" w:color="000000"/>
              <w:left w:val="single" w:sz="4" w:space="0" w:color="000000"/>
              <w:bottom w:val="single" w:sz="4" w:space="0" w:color="000000"/>
            </w:tcBorders>
            <w:shd w:val="clear" w:color="auto" w:fill="auto"/>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1</w:t>
            </w:r>
          </w:p>
        </w:tc>
        <w:tc>
          <w:tcPr>
            <w:tcW w:w="1980" w:type="dxa"/>
            <w:tcBorders>
              <w:top w:val="single" w:sz="4" w:space="0" w:color="000000"/>
              <w:left w:val="single" w:sz="4" w:space="0" w:color="000000"/>
              <w:bottom w:val="single" w:sz="4" w:space="0" w:color="000000"/>
            </w:tcBorders>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2</w:t>
            </w:r>
          </w:p>
        </w:tc>
        <w:tc>
          <w:tcPr>
            <w:tcW w:w="3006" w:type="dxa"/>
            <w:tcBorders>
              <w:top w:val="single" w:sz="4" w:space="0" w:color="000000"/>
              <w:left w:val="single" w:sz="4" w:space="0" w:color="000000"/>
              <w:bottom w:val="single" w:sz="4" w:space="0" w:color="000000"/>
              <w:right w:val="single" w:sz="4" w:space="0" w:color="000000"/>
            </w:tcBorders>
            <w:shd w:val="clear" w:color="auto" w:fill="auto"/>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3</w:t>
            </w:r>
          </w:p>
        </w:tc>
      </w:tr>
      <w:tr w:rsidR="00B37CA9" w:rsidRPr="00412DDB" w:rsidTr="008A0B1D">
        <w:trPr>
          <w:cantSplit/>
          <w:trHeight w:val="1080"/>
        </w:trPr>
        <w:tc>
          <w:tcPr>
            <w:tcW w:w="5220" w:type="dxa"/>
            <w:tcBorders>
              <w:top w:val="single" w:sz="4" w:space="0" w:color="000000"/>
              <w:left w:val="single" w:sz="4" w:space="0" w:color="000000"/>
              <w:bottom w:val="single" w:sz="4" w:space="0" w:color="000000"/>
            </w:tcBorders>
            <w:shd w:val="clear" w:color="auto" w:fill="auto"/>
          </w:tcPr>
          <w:p w:rsidR="00B37CA9" w:rsidRPr="00412DDB" w:rsidRDefault="00B37CA9" w:rsidP="00B37CA9">
            <w:pPr>
              <w:pStyle w:val="ConsPlusCell"/>
              <w:snapToGrid w:val="0"/>
              <w:jc w:val="both"/>
              <w:rPr>
                <w:rFonts w:ascii="Times New Roman" w:hAnsi="Times New Roman" w:cs="Times New Roman"/>
                <w:sz w:val="22"/>
                <w:szCs w:val="22"/>
              </w:rPr>
            </w:pPr>
            <w:r w:rsidRPr="00412DDB">
              <w:rPr>
                <w:rFonts w:ascii="Times New Roman" w:hAnsi="Times New Roman" w:cs="Times New Roman"/>
                <w:sz w:val="22"/>
                <w:szCs w:val="22"/>
              </w:rPr>
              <w:t xml:space="preserve">Совершенные кредитной организацией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эмитентом за отчетный период сделки, в совершении которых </w:t>
            </w:r>
            <w:proofErr w:type="gramStart"/>
            <w:r w:rsidRPr="00412DDB">
              <w:rPr>
                <w:rFonts w:ascii="Times New Roman" w:hAnsi="Times New Roman" w:cs="Times New Roman"/>
                <w:sz w:val="22"/>
                <w:szCs w:val="22"/>
              </w:rPr>
              <w:t>имелась заинтересованность и которые требовали</w:t>
            </w:r>
            <w:proofErr w:type="gramEnd"/>
            <w:r w:rsidRPr="00412DDB">
              <w:rPr>
                <w:rFonts w:ascii="Times New Roman" w:hAnsi="Times New Roman" w:cs="Times New Roman"/>
                <w:sz w:val="22"/>
                <w:szCs w:val="22"/>
              </w:rPr>
              <w:t xml:space="preserve"> одобрения уполномоченным органом управления кредитной организации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эмитента</w:t>
            </w:r>
          </w:p>
        </w:tc>
        <w:tc>
          <w:tcPr>
            <w:tcW w:w="1980" w:type="dxa"/>
            <w:tcBorders>
              <w:top w:val="single" w:sz="4" w:space="0" w:color="000000"/>
              <w:left w:val="single" w:sz="4" w:space="0" w:color="000000"/>
              <w:bottom w:val="single" w:sz="4" w:space="0" w:color="000000"/>
            </w:tcBorders>
            <w:vAlign w:val="center"/>
          </w:tcPr>
          <w:p w:rsidR="00B37CA9" w:rsidRPr="009D6AA8" w:rsidRDefault="00C75EE0" w:rsidP="008A0B1D">
            <w:pPr>
              <w:pStyle w:val="ConsPlusCell"/>
              <w:snapToGrid w:val="0"/>
              <w:jc w:val="center"/>
              <w:rPr>
                <w:rFonts w:ascii="Times New Roman" w:hAnsi="Times New Roman" w:cs="Times New Roman"/>
                <w:sz w:val="22"/>
                <w:szCs w:val="22"/>
                <w:lang w:val="en-US"/>
              </w:rPr>
            </w:pPr>
            <w:r>
              <w:rPr>
                <w:rFonts w:ascii="Times New Roman" w:hAnsi="Times New Roman" w:cs="Times New Roman"/>
                <w:sz w:val="22"/>
                <w:szCs w:val="22"/>
              </w:rPr>
              <w:t>0</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7CA9" w:rsidRPr="009D6AA8" w:rsidRDefault="00C75EE0" w:rsidP="008A0B1D">
            <w:pPr>
              <w:pStyle w:val="ConsPlusCell"/>
              <w:snapToGrid w:val="0"/>
              <w:jc w:val="center"/>
              <w:rPr>
                <w:rFonts w:ascii="Times New Roman" w:hAnsi="Times New Roman" w:cs="Times New Roman"/>
                <w:sz w:val="22"/>
                <w:szCs w:val="22"/>
                <w:lang w:val="en-US"/>
              </w:rPr>
            </w:pPr>
            <w:r>
              <w:rPr>
                <w:rFonts w:ascii="Times New Roman" w:hAnsi="Times New Roman" w:cs="Times New Roman"/>
                <w:sz w:val="22"/>
                <w:szCs w:val="22"/>
              </w:rPr>
              <w:t>0</w:t>
            </w:r>
          </w:p>
        </w:tc>
      </w:tr>
      <w:tr w:rsidR="00FE5F4F" w:rsidRPr="00412DDB" w:rsidTr="008A0B1D">
        <w:trPr>
          <w:cantSplit/>
          <w:trHeight w:val="960"/>
        </w:trPr>
        <w:tc>
          <w:tcPr>
            <w:tcW w:w="5220" w:type="dxa"/>
            <w:tcBorders>
              <w:top w:val="single" w:sz="4" w:space="0" w:color="000000"/>
              <w:left w:val="single" w:sz="4" w:space="0" w:color="000000"/>
              <w:bottom w:val="single" w:sz="4" w:space="0" w:color="000000"/>
            </w:tcBorders>
            <w:shd w:val="clear" w:color="auto" w:fill="auto"/>
          </w:tcPr>
          <w:p w:rsidR="00FE5F4F" w:rsidRPr="00412DDB" w:rsidRDefault="00FE5F4F" w:rsidP="00B37CA9">
            <w:pPr>
              <w:pStyle w:val="ConsPlusCell"/>
              <w:snapToGrid w:val="0"/>
              <w:jc w:val="both"/>
              <w:rPr>
                <w:rFonts w:ascii="Times New Roman" w:hAnsi="Times New Roman" w:cs="Times New Roman"/>
                <w:sz w:val="22"/>
                <w:szCs w:val="22"/>
              </w:rPr>
            </w:pPr>
            <w:r w:rsidRPr="00412DDB">
              <w:rPr>
                <w:rFonts w:ascii="Times New Roman" w:hAnsi="Times New Roman" w:cs="Times New Roman"/>
                <w:sz w:val="22"/>
                <w:szCs w:val="22"/>
              </w:rPr>
              <w:t xml:space="preserve">Совершенные кредитной организацией </w:t>
            </w:r>
            <w:r>
              <w:rPr>
                <w:rFonts w:ascii="Times New Roman" w:hAnsi="Times New Roman" w:cs="Times New Roman"/>
                <w:sz w:val="22"/>
                <w:szCs w:val="22"/>
              </w:rPr>
              <w:t>–</w:t>
            </w:r>
            <w:r w:rsidRPr="00412DDB">
              <w:rPr>
                <w:rFonts w:ascii="Times New Roman" w:hAnsi="Times New Roman" w:cs="Times New Roman"/>
                <w:sz w:val="22"/>
                <w:szCs w:val="22"/>
              </w:rPr>
              <w:t xml:space="preserve"> эмитентом за отчетный период сделки, в совершении которых </w:t>
            </w:r>
            <w:proofErr w:type="gramStart"/>
            <w:r w:rsidRPr="00412DDB">
              <w:rPr>
                <w:rFonts w:ascii="Times New Roman" w:hAnsi="Times New Roman" w:cs="Times New Roman"/>
                <w:sz w:val="22"/>
                <w:szCs w:val="22"/>
              </w:rPr>
              <w:t>имелась заинтересованность и которые были</w:t>
            </w:r>
            <w:proofErr w:type="gramEnd"/>
            <w:r w:rsidRPr="00412DDB">
              <w:rPr>
                <w:rFonts w:ascii="Times New Roman" w:hAnsi="Times New Roman" w:cs="Times New Roman"/>
                <w:sz w:val="22"/>
                <w:szCs w:val="22"/>
              </w:rPr>
              <w:t xml:space="preserve"> одобр</w:t>
            </w:r>
            <w:r w:rsidRPr="00412DDB">
              <w:rPr>
                <w:rFonts w:ascii="Times New Roman" w:hAnsi="Times New Roman" w:cs="Times New Roman"/>
                <w:sz w:val="22"/>
                <w:szCs w:val="22"/>
              </w:rPr>
              <w:t>е</w:t>
            </w:r>
            <w:r w:rsidRPr="00412DDB">
              <w:rPr>
                <w:rFonts w:ascii="Times New Roman" w:hAnsi="Times New Roman" w:cs="Times New Roman"/>
                <w:sz w:val="22"/>
                <w:szCs w:val="22"/>
              </w:rPr>
              <w:t>ны общим собранием участников (акционеров) кр</w:t>
            </w:r>
            <w:r w:rsidRPr="00412DDB">
              <w:rPr>
                <w:rFonts w:ascii="Times New Roman" w:hAnsi="Times New Roman" w:cs="Times New Roman"/>
                <w:sz w:val="22"/>
                <w:szCs w:val="22"/>
              </w:rPr>
              <w:t>е</w:t>
            </w:r>
            <w:r w:rsidRPr="00412DDB">
              <w:rPr>
                <w:rFonts w:ascii="Times New Roman" w:hAnsi="Times New Roman" w:cs="Times New Roman"/>
                <w:sz w:val="22"/>
                <w:szCs w:val="22"/>
              </w:rPr>
              <w:t xml:space="preserve">дитной организации </w:t>
            </w:r>
            <w:r>
              <w:rPr>
                <w:rFonts w:ascii="Times New Roman" w:hAnsi="Times New Roman" w:cs="Times New Roman"/>
                <w:sz w:val="22"/>
                <w:szCs w:val="22"/>
              </w:rPr>
              <w:t>–</w:t>
            </w:r>
            <w:r w:rsidRPr="00412DDB">
              <w:rPr>
                <w:rFonts w:ascii="Times New Roman" w:hAnsi="Times New Roman" w:cs="Times New Roman"/>
                <w:sz w:val="22"/>
                <w:szCs w:val="22"/>
              </w:rPr>
              <w:t xml:space="preserve"> эмитента</w:t>
            </w:r>
          </w:p>
        </w:tc>
        <w:tc>
          <w:tcPr>
            <w:tcW w:w="1980" w:type="dxa"/>
            <w:tcBorders>
              <w:top w:val="single" w:sz="4" w:space="0" w:color="000000"/>
              <w:left w:val="single" w:sz="4" w:space="0" w:color="000000"/>
              <w:bottom w:val="single" w:sz="4" w:space="0" w:color="000000"/>
            </w:tcBorders>
            <w:vAlign w:val="center"/>
          </w:tcPr>
          <w:p w:rsidR="00FE5F4F" w:rsidRPr="009D6AA8" w:rsidRDefault="00C75EE0" w:rsidP="008A0B1D">
            <w:pPr>
              <w:pStyle w:val="ConsPlusCell"/>
              <w:snapToGrid w:val="0"/>
              <w:jc w:val="center"/>
              <w:rPr>
                <w:rFonts w:ascii="Times New Roman" w:hAnsi="Times New Roman" w:cs="Times New Roman"/>
                <w:sz w:val="22"/>
                <w:szCs w:val="22"/>
                <w:lang w:val="en-US"/>
              </w:rPr>
            </w:pPr>
            <w:r>
              <w:rPr>
                <w:rFonts w:ascii="Times New Roman" w:hAnsi="Times New Roman" w:cs="Times New Roman"/>
                <w:sz w:val="22"/>
                <w:szCs w:val="22"/>
              </w:rPr>
              <w:t>0</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5F4F" w:rsidRPr="009D6AA8" w:rsidRDefault="00C75EE0" w:rsidP="008A0B1D">
            <w:pPr>
              <w:pStyle w:val="ConsPlusCell"/>
              <w:snapToGrid w:val="0"/>
              <w:jc w:val="center"/>
              <w:rPr>
                <w:rFonts w:ascii="Times New Roman" w:hAnsi="Times New Roman" w:cs="Times New Roman"/>
                <w:sz w:val="22"/>
                <w:szCs w:val="22"/>
                <w:lang w:val="en-US"/>
              </w:rPr>
            </w:pPr>
            <w:r>
              <w:rPr>
                <w:rFonts w:ascii="Times New Roman" w:hAnsi="Times New Roman" w:cs="Times New Roman"/>
                <w:sz w:val="22"/>
                <w:szCs w:val="22"/>
              </w:rPr>
              <w:t>0</w:t>
            </w:r>
          </w:p>
        </w:tc>
      </w:tr>
      <w:tr w:rsidR="00B37CA9" w:rsidRPr="00412DDB" w:rsidTr="008A0B1D">
        <w:trPr>
          <w:cantSplit/>
          <w:trHeight w:val="960"/>
        </w:trPr>
        <w:tc>
          <w:tcPr>
            <w:tcW w:w="5220" w:type="dxa"/>
            <w:tcBorders>
              <w:top w:val="single" w:sz="4" w:space="0" w:color="000000"/>
              <w:left w:val="single" w:sz="4" w:space="0" w:color="000000"/>
              <w:bottom w:val="single" w:sz="4" w:space="0" w:color="000000"/>
            </w:tcBorders>
            <w:shd w:val="clear" w:color="auto" w:fill="auto"/>
          </w:tcPr>
          <w:p w:rsidR="00B37CA9" w:rsidRPr="00412DDB" w:rsidRDefault="00B37CA9" w:rsidP="00B37CA9">
            <w:pPr>
              <w:pStyle w:val="ConsPlusCell"/>
              <w:snapToGrid w:val="0"/>
              <w:jc w:val="both"/>
              <w:rPr>
                <w:rFonts w:ascii="Times New Roman" w:hAnsi="Times New Roman" w:cs="Times New Roman"/>
                <w:sz w:val="22"/>
                <w:szCs w:val="22"/>
              </w:rPr>
            </w:pPr>
            <w:r w:rsidRPr="00412DDB">
              <w:rPr>
                <w:rFonts w:ascii="Times New Roman" w:hAnsi="Times New Roman" w:cs="Times New Roman"/>
                <w:sz w:val="22"/>
                <w:szCs w:val="22"/>
              </w:rPr>
              <w:t xml:space="preserve">Совершенные кредитной организацией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эмитентом за отчетный период сделки, в совершении которых </w:t>
            </w:r>
            <w:proofErr w:type="gramStart"/>
            <w:r w:rsidRPr="00412DDB">
              <w:rPr>
                <w:rFonts w:ascii="Times New Roman" w:hAnsi="Times New Roman" w:cs="Times New Roman"/>
                <w:sz w:val="22"/>
                <w:szCs w:val="22"/>
              </w:rPr>
              <w:t>имелась заинтересованность и которые были</w:t>
            </w:r>
            <w:proofErr w:type="gramEnd"/>
            <w:r w:rsidRPr="00412DDB">
              <w:rPr>
                <w:rFonts w:ascii="Times New Roman" w:hAnsi="Times New Roman" w:cs="Times New Roman"/>
                <w:sz w:val="22"/>
                <w:szCs w:val="22"/>
              </w:rPr>
              <w:t xml:space="preserve"> одобр</w:t>
            </w:r>
            <w:r w:rsidRPr="00412DDB">
              <w:rPr>
                <w:rFonts w:ascii="Times New Roman" w:hAnsi="Times New Roman" w:cs="Times New Roman"/>
                <w:sz w:val="22"/>
                <w:szCs w:val="22"/>
              </w:rPr>
              <w:t>е</w:t>
            </w:r>
            <w:r w:rsidRPr="00412DDB">
              <w:rPr>
                <w:rFonts w:ascii="Times New Roman" w:hAnsi="Times New Roman" w:cs="Times New Roman"/>
                <w:sz w:val="22"/>
                <w:szCs w:val="22"/>
              </w:rPr>
              <w:t xml:space="preserve">ны советом директоров (наблюдательным советом) кредитной организации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эмитента</w:t>
            </w:r>
          </w:p>
        </w:tc>
        <w:tc>
          <w:tcPr>
            <w:tcW w:w="1980" w:type="dxa"/>
            <w:tcBorders>
              <w:top w:val="single" w:sz="4" w:space="0" w:color="000000"/>
              <w:left w:val="single" w:sz="4" w:space="0" w:color="000000"/>
              <w:bottom w:val="single" w:sz="4" w:space="0" w:color="000000"/>
            </w:tcBorders>
            <w:vAlign w:val="center"/>
          </w:tcPr>
          <w:p w:rsidR="00B37CA9" w:rsidRPr="00412DDB" w:rsidRDefault="00F74C4C" w:rsidP="008A0B1D">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0</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7CA9" w:rsidRPr="00412DDB" w:rsidRDefault="00F74C4C" w:rsidP="008A0B1D">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0</w:t>
            </w:r>
          </w:p>
        </w:tc>
      </w:tr>
      <w:tr w:rsidR="00B37CA9" w:rsidRPr="00412DDB" w:rsidTr="008A0B1D">
        <w:trPr>
          <w:cantSplit/>
          <w:trHeight w:val="960"/>
        </w:trPr>
        <w:tc>
          <w:tcPr>
            <w:tcW w:w="5220" w:type="dxa"/>
            <w:tcBorders>
              <w:top w:val="single" w:sz="4" w:space="0" w:color="000000"/>
              <w:left w:val="single" w:sz="4" w:space="0" w:color="000000"/>
              <w:bottom w:val="single" w:sz="4" w:space="0" w:color="000000"/>
            </w:tcBorders>
            <w:shd w:val="clear" w:color="auto" w:fill="auto"/>
          </w:tcPr>
          <w:p w:rsidR="00B37CA9" w:rsidRPr="00412DDB" w:rsidRDefault="00B37CA9" w:rsidP="00B37CA9">
            <w:pPr>
              <w:pStyle w:val="ConsPlusCell"/>
              <w:snapToGrid w:val="0"/>
              <w:jc w:val="both"/>
              <w:rPr>
                <w:rFonts w:ascii="Times New Roman" w:hAnsi="Times New Roman" w:cs="Times New Roman"/>
                <w:sz w:val="22"/>
                <w:szCs w:val="22"/>
              </w:rPr>
            </w:pPr>
            <w:r w:rsidRPr="00412DDB">
              <w:rPr>
                <w:rFonts w:ascii="Times New Roman" w:hAnsi="Times New Roman" w:cs="Times New Roman"/>
                <w:sz w:val="22"/>
                <w:szCs w:val="22"/>
              </w:rPr>
              <w:t xml:space="preserve">Совершенные кредитной организацией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эмитентом за отчетный период сделки, в совершении которых </w:t>
            </w:r>
            <w:proofErr w:type="gramStart"/>
            <w:r w:rsidRPr="00412DDB">
              <w:rPr>
                <w:rFonts w:ascii="Times New Roman" w:hAnsi="Times New Roman" w:cs="Times New Roman"/>
                <w:sz w:val="22"/>
                <w:szCs w:val="22"/>
              </w:rPr>
              <w:t>имелась заинтересованность и которые требовали</w:t>
            </w:r>
            <w:proofErr w:type="gramEnd"/>
            <w:r w:rsidRPr="00412DDB">
              <w:rPr>
                <w:rFonts w:ascii="Times New Roman" w:hAnsi="Times New Roman" w:cs="Times New Roman"/>
                <w:sz w:val="22"/>
                <w:szCs w:val="22"/>
              </w:rPr>
              <w:t xml:space="preserve"> одобрения, но не были одобрены уполномоченным органом управления кредитной организации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w:t>
            </w:r>
            <w:r w:rsidRPr="00412DDB">
              <w:rPr>
                <w:rFonts w:ascii="Times New Roman" w:hAnsi="Times New Roman" w:cs="Times New Roman"/>
                <w:sz w:val="22"/>
                <w:szCs w:val="22"/>
              </w:rPr>
              <w:t>и</w:t>
            </w:r>
            <w:r w:rsidRPr="00412DDB">
              <w:rPr>
                <w:rFonts w:ascii="Times New Roman" w:hAnsi="Times New Roman" w:cs="Times New Roman"/>
                <w:sz w:val="22"/>
                <w:szCs w:val="22"/>
              </w:rPr>
              <w:t>тента</w:t>
            </w:r>
          </w:p>
        </w:tc>
        <w:tc>
          <w:tcPr>
            <w:tcW w:w="1980" w:type="dxa"/>
            <w:tcBorders>
              <w:top w:val="single" w:sz="4" w:space="0" w:color="000000"/>
              <w:left w:val="single" w:sz="4" w:space="0" w:color="000000"/>
              <w:bottom w:val="single" w:sz="4" w:space="0" w:color="000000"/>
            </w:tcBorders>
            <w:vAlign w:val="center"/>
          </w:tcPr>
          <w:p w:rsidR="00B37CA9" w:rsidRPr="00412DDB" w:rsidRDefault="00F74C4C" w:rsidP="008A0B1D">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0</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7CA9" w:rsidRPr="00412DDB" w:rsidRDefault="00F74C4C" w:rsidP="008A0B1D">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0</w:t>
            </w:r>
          </w:p>
        </w:tc>
      </w:tr>
    </w:tbl>
    <w:p w:rsidR="00B37CA9" w:rsidRPr="00412DDB" w:rsidRDefault="00B37CA9" w:rsidP="00E82577">
      <w:pPr>
        <w:pStyle w:val="em-4"/>
      </w:pPr>
    </w:p>
    <w:p w:rsidR="00B37CA9" w:rsidRPr="00412DDB" w:rsidRDefault="00B37CA9" w:rsidP="00E82577">
      <w:pPr>
        <w:pStyle w:val="em-4"/>
        <w:rPr>
          <w:b/>
        </w:rPr>
      </w:pPr>
      <w:r w:rsidRPr="00412DDB">
        <w:rPr>
          <w:b/>
        </w:rPr>
        <w:t xml:space="preserve">Информация по сделке (группе взаимосвязанных сделок), цена которой составляет 5 и более процентов балансовой стоимости активов кредитной организации </w:t>
      </w:r>
      <w:r w:rsidR="00B140EC">
        <w:rPr>
          <w:b/>
        </w:rPr>
        <w:t>–</w:t>
      </w:r>
      <w:r w:rsidRPr="00412DDB">
        <w:rPr>
          <w:b/>
        </w:rPr>
        <w:t xml:space="preserve"> эмитента, определенной по да</w:t>
      </w:r>
      <w:r w:rsidRPr="00412DDB">
        <w:rPr>
          <w:b/>
        </w:rPr>
        <w:t>н</w:t>
      </w:r>
      <w:r w:rsidRPr="00412DDB">
        <w:rPr>
          <w:b/>
        </w:rPr>
        <w:t>ным ее бухгалтерской отчетности на последнюю отчетную дату перед совершением сделки, сове</w:t>
      </w:r>
      <w:r w:rsidRPr="00412DDB">
        <w:rPr>
          <w:b/>
        </w:rPr>
        <w:t>р</w:t>
      </w:r>
      <w:r w:rsidRPr="00412DDB">
        <w:rPr>
          <w:b/>
        </w:rPr>
        <w:t xml:space="preserve">шенной кредитной организацией </w:t>
      </w:r>
      <w:r w:rsidR="00B140EC">
        <w:rPr>
          <w:b/>
        </w:rPr>
        <w:t>–</w:t>
      </w:r>
      <w:r w:rsidRPr="00412DDB">
        <w:rPr>
          <w:b/>
        </w:rPr>
        <w:t xml:space="preserve"> эмитентом за последний отчетный квартал:</w:t>
      </w:r>
    </w:p>
    <w:p w:rsidR="00B37CA9" w:rsidRPr="00412DDB" w:rsidRDefault="00B37CA9" w:rsidP="00E82577">
      <w:pPr>
        <w:pStyle w:val="em-4"/>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5709"/>
      </w:tblGrid>
      <w:tr w:rsidR="00E82577" w:rsidRPr="00412DDB" w:rsidTr="006F74E8">
        <w:tc>
          <w:tcPr>
            <w:tcW w:w="4497" w:type="dxa"/>
          </w:tcPr>
          <w:p w:rsidR="00E82577" w:rsidRPr="00412DDB" w:rsidRDefault="00E82577" w:rsidP="00F237F6">
            <w:pPr>
              <w:pStyle w:val="em-4"/>
              <w:ind w:firstLine="0"/>
            </w:pPr>
            <w:r w:rsidRPr="00412DDB">
              <w:t>дата совершения сделки:</w:t>
            </w:r>
          </w:p>
        </w:tc>
        <w:tc>
          <w:tcPr>
            <w:tcW w:w="5709" w:type="dxa"/>
          </w:tcPr>
          <w:p w:rsidR="00E82577" w:rsidRPr="00412DDB" w:rsidRDefault="00F74C4C">
            <w:pPr>
              <w:pStyle w:val="em-4"/>
              <w:ind w:firstLine="0"/>
            </w:pPr>
            <w:r w:rsidRPr="00412DDB">
              <w:rPr>
                <w:sz w:val="20"/>
                <w:szCs w:val="20"/>
              </w:rPr>
              <w:t>Сделок, цена которых составляет 5 и более процентов баланс</w:t>
            </w:r>
            <w:r w:rsidRPr="00412DDB">
              <w:rPr>
                <w:sz w:val="20"/>
                <w:szCs w:val="20"/>
              </w:rPr>
              <w:t>о</w:t>
            </w:r>
            <w:r w:rsidRPr="00412DDB">
              <w:rPr>
                <w:sz w:val="20"/>
                <w:szCs w:val="20"/>
              </w:rPr>
              <w:t>вой стоимости активов, определенной по данным бухгалте</w:t>
            </w:r>
            <w:r w:rsidRPr="00412DDB">
              <w:rPr>
                <w:sz w:val="20"/>
                <w:szCs w:val="20"/>
              </w:rPr>
              <w:t>р</w:t>
            </w:r>
            <w:r w:rsidRPr="00412DDB">
              <w:rPr>
                <w:sz w:val="20"/>
                <w:szCs w:val="20"/>
              </w:rPr>
              <w:t>ской отчетности кредитной организации на последнюю отче</w:t>
            </w:r>
            <w:r w:rsidRPr="00412DDB">
              <w:rPr>
                <w:sz w:val="20"/>
                <w:szCs w:val="20"/>
              </w:rPr>
              <w:t>т</w:t>
            </w:r>
            <w:r w:rsidRPr="00412DDB">
              <w:rPr>
                <w:sz w:val="20"/>
                <w:szCs w:val="20"/>
              </w:rPr>
              <w:t xml:space="preserve">ную дату перед совершением сделки, совершенной кредитной организацией – эмитентом, за </w:t>
            </w:r>
            <w:r w:rsidR="00C75EE0">
              <w:rPr>
                <w:sz w:val="20"/>
                <w:szCs w:val="20"/>
              </w:rPr>
              <w:t>2</w:t>
            </w:r>
            <w:r w:rsidR="00B140EC">
              <w:rPr>
                <w:sz w:val="20"/>
                <w:szCs w:val="20"/>
              </w:rPr>
              <w:t>–</w:t>
            </w:r>
            <w:r w:rsidR="00C75EE0">
              <w:rPr>
                <w:sz w:val="20"/>
                <w:szCs w:val="20"/>
              </w:rPr>
              <w:t>о</w:t>
            </w:r>
            <w:r w:rsidR="00CC3C39" w:rsidRPr="00412DDB">
              <w:rPr>
                <w:sz w:val="20"/>
                <w:szCs w:val="20"/>
              </w:rPr>
              <w:t>й</w:t>
            </w:r>
            <w:r w:rsidRPr="00412DDB">
              <w:rPr>
                <w:sz w:val="20"/>
                <w:szCs w:val="20"/>
              </w:rPr>
              <w:t xml:space="preserve"> квартал </w:t>
            </w:r>
            <w:r w:rsidR="0045121A" w:rsidRPr="00412DDB">
              <w:rPr>
                <w:sz w:val="20"/>
                <w:szCs w:val="20"/>
              </w:rPr>
              <w:t>201</w:t>
            </w:r>
            <w:r w:rsidR="0045121A">
              <w:rPr>
                <w:sz w:val="20"/>
                <w:szCs w:val="20"/>
              </w:rPr>
              <w:t>8</w:t>
            </w:r>
            <w:r w:rsidR="0045121A" w:rsidRPr="00412DDB">
              <w:rPr>
                <w:sz w:val="20"/>
                <w:szCs w:val="20"/>
              </w:rPr>
              <w:t>г</w:t>
            </w:r>
            <w:r w:rsidRPr="00412DDB">
              <w:rPr>
                <w:sz w:val="20"/>
                <w:szCs w:val="20"/>
              </w:rPr>
              <w:t>. не соверш</w:t>
            </w:r>
            <w:r w:rsidRPr="00412DDB">
              <w:rPr>
                <w:sz w:val="20"/>
                <w:szCs w:val="20"/>
              </w:rPr>
              <w:t>а</w:t>
            </w:r>
            <w:r w:rsidRPr="00412DDB">
              <w:rPr>
                <w:sz w:val="20"/>
                <w:szCs w:val="20"/>
              </w:rPr>
              <w:t>лось</w:t>
            </w:r>
          </w:p>
        </w:tc>
      </w:tr>
      <w:tr w:rsidR="00E82577" w:rsidRPr="00412DDB" w:rsidTr="006F74E8">
        <w:tc>
          <w:tcPr>
            <w:tcW w:w="4497" w:type="dxa"/>
          </w:tcPr>
          <w:p w:rsidR="00E82577" w:rsidRPr="00412DDB" w:rsidRDefault="00E82577" w:rsidP="00F237F6">
            <w:pPr>
              <w:pStyle w:val="em-4"/>
              <w:ind w:firstLine="0"/>
            </w:pPr>
            <w:r w:rsidRPr="00412DDB">
              <w:t>предмет сделки и иные существенные усл</w:t>
            </w:r>
            <w:r w:rsidRPr="00412DDB">
              <w:t>о</w:t>
            </w:r>
            <w:r w:rsidRPr="00412DDB">
              <w:t>вия сделки:</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82577" w:rsidP="00F237F6">
            <w:pPr>
              <w:pStyle w:val="em-4"/>
              <w:ind w:firstLine="0"/>
            </w:pPr>
            <w:r w:rsidRPr="00412DDB">
              <w:t>стороны сделки:</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82577" w:rsidP="00F237F6">
            <w:pPr>
              <w:pStyle w:val="em-4"/>
              <w:ind w:firstLine="0"/>
            </w:pPr>
            <w:r w:rsidRPr="00412DDB">
              <w:t>полное и сокращенное фирменные наимен</w:t>
            </w:r>
            <w:r w:rsidRPr="00412DDB">
              <w:t>о</w:t>
            </w:r>
            <w:r w:rsidRPr="00412DDB">
              <w:t xml:space="preserve">вания (для некоммерческой организации </w:t>
            </w:r>
            <w:r w:rsidR="00B140EC">
              <w:t>–</w:t>
            </w:r>
            <w:r w:rsidRPr="00412DDB">
              <w:t xml:space="preserve"> наименование) юридического лица или ф</w:t>
            </w:r>
            <w:r w:rsidRPr="00412DDB">
              <w:t>а</w:t>
            </w:r>
            <w:r w:rsidRPr="00412DDB">
              <w:t>милия, имя, отчество физического лица, пр</w:t>
            </w:r>
            <w:r w:rsidRPr="00412DDB">
              <w:t>и</w:t>
            </w:r>
            <w:r w:rsidRPr="00412DDB">
              <w:t>знанного в соответствии с законодател</w:t>
            </w:r>
            <w:r w:rsidRPr="00412DDB">
              <w:t>ь</w:t>
            </w:r>
            <w:r w:rsidRPr="00412DDB">
              <w:t>ством Российской Федерации лицом, заинт</w:t>
            </w:r>
            <w:r w:rsidRPr="00412DDB">
              <w:t>е</w:t>
            </w:r>
            <w:r w:rsidRPr="00412DDB">
              <w:t>ресованным в совершении сделки:</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82577" w:rsidP="00F237F6">
            <w:pPr>
              <w:pStyle w:val="em-4"/>
              <w:ind w:firstLine="0"/>
            </w:pPr>
            <w:r w:rsidRPr="00412DDB">
              <w:t>основание (основания), по которому лицо признано заинтересованным в совершении указанной сделки:</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82577" w:rsidP="00F237F6">
            <w:pPr>
              <w:pStyle w:val="em-4"/>
              <w:ind w:firstLine="0"/>
            </w:pPr>
            <w:r w:rsidRPr="00412DDB">
              <w:t>размер сделки:</w:t>
            </w:r>
          </w:p>
        </w:tc>
        <w:tc>
          <w:tcPr>
            <w:tcW w:w="5709" w:type="dxa"/>
          </w:tcPr>
          <w:p w:rsidR="00E82577" w:rsidRPr="00412DDB" w:rsidRDefault="00B140EC" w:rsidP="00F237F6">
            <w:pPr>
              <w:pStyle w:val="em-4"/>
              <w:ind w:firstLine="0"/>
            </w:pPr>
            <w:r>
              <w:t>–</w:t>
            </w:r>
          </w:p>
          <w:p w:rsidR="00E9161E" w:rsidRPr="00412DDB" w:rsidRDefault="00E9161E" w:rsidP="00F237F6">
            <w:pPr>
              <w:pStyle w:val="em-4"/>
              <w:ind w:firstLine="0"/>
              <w:rPr>
                <w:vanish/>
                <w:sz w:val="16"/>
                <w:szCs w:val="16"/>
              </w:rPr>
            </w:pPr>
            <w:proofErr w:type="gramStart"/>
            <w:r w:rsidRPr="00412DDB">
              <w:rPr>
                <w:vanish/>
                <w:sz w:val="16"/>
                <w:szCs w:val="16"/>
              </w:rPr>
              <w:t xml:space="preserve">(указывается в денежном выражении и в процентах от балансовой стоимости активов кредитной организации </w:t>
            </w:r>
            <w:r w:rsidR="00B140EC">
              <w:rPr>
                <w:vanish/>
                <w:sz w:val="16"/>
                <w:szCs w:val="16"/>
              </w:rPr>
              <w:t>–</w:t>
            </w:r>
            <w:r w:rsidRPr="00412DDB">
              <w:rPr>
                <w:vanish/>
                <w:sz w:val="16"/>
                <w:szCs w:val="16"/>
              </w:rPr>
              <w:t xml:space="preserve">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w:t>
            </w:r>
            <w:r w:rsidR="00B140EC">
              <w:rPr>
                <w:vanish/>
                <w:sz w:val="16"/>
                <w:szCs w:val="16"/>
              </w:rPr>
              <w:t>–</w:t>
            </w:r>
            <w:r w:rsidRPr="00412DDB">
              <w:rPr>
                <w:vanish/>
                <w:sz w:val="16"/>
                <w:szCs w:val="16"/>
              </w:rPr>
              <w:t xml:space="preserve"> в процентах от обыкновенных акций, размещенных до даты совершения сделки, и обыкновенных акций, в которые могут быть конвертированы размещенные до даты</w:t>
            </w:r>
            <w:proofErr w:type="gramEnd"/>
            <w:r w:rsidRPr="00412DDB">
              <w:rPr>
                <w:vanish/>
                <w:sz w:val="16"/>
                <w:szCs w:val="16"/>
              </w:rPr>
              <w:t xml:space="preserve"> совершения сделки ценные бумаги, конвертируемые в акции)</w:t>
            </w:r>
          </w:p>
        </w:tc>
      </w:tr>
      <w:tr w:rsidR="00E82577" w:rsidRPr="00412DDB" w:rsidTr="006F74E8">
        <w:tc>
          <w:tcPr>
            <w:tcW w:w="4497" w:type="dxa"/>
          </w:tcPr>
          <w:p w:rsidR="00E82577" w:rsidRPr="00412DDB" w:rsidRDefault="00E9161E" w:rsidP="00F237F6">
            <w:pPr>
              <w:pStyle w:val="em-4"/>
              <w:ind w:firstLine="0"/>
            </w:pPr>
            <w:r w:rsidRPr="00412DDB">
              <w:t>срок исполнения обязательств по сделке, а также сведения об исполнении указанных обязательств:</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9161E" w:rsidP="00F237F6">
            <w:pPr>
              <w:pStyle w:val="em-4"/>
              <w:ind w:firstLine="0"/>
            </w:pPr>
            <w:r w:rsidRPr="00412DDB">
              <w:t xml:space="preserve">орган управления кредитной организации </w:t>
            </w:r>
            <w:r w:rsidR="00B140EC">
              <w:t>–</w:t>
            </w:r>
            <w:r w:rsidRPr="00412DDB">
              <w:t xml:space="preserve"> эмитента, принявший решение об одобрении сделки:</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9161E" w:rsidP="00F237F6">
            <w:pPr>
              <w:pStyle w:val="em-4"/>
              <w:ind w:firstLine="0"/>
            </w:pPr>
            <w:r w:rsidRPr="00412DDB">
              <w:t>дата принятия решения</w:t>
            </w:r>
          </w:p>
        </w:tc>
        <w:tc>
          <w:tcPr>
            <w:tcW w:w="5709" w:type="dxa"/>
          </w:tcPr>
          <w:p w:rsidR="00E82577" w:rsidRPr="00412DDB" w:rsidRDefault="00E9161E" w:rsidP="00F237F6">
            <w:pPr>
              <w:pStyle w:val="em-4"/>
              <w:ind w:firstLine="0"/>
            </w:pPr>
            <w:r w:rsidRPr="00412DDB">
              <w:t>«    » _____________ года</w:t>
            </w:r>
          </w:p>
        </w:tc>
      </w:tr>
      <w:tr w:rsidR="00E82577" w:rsidRPr="00412DDB" w:rsidTr="006F74E8">
        <w:tc>
          <w:tcPr>
            <w:tcW w:w="4497" w:type="dxa"/>
          </w:tcPr>
          <w:p w:rsidR="00E82577" w:rsidRPr="00412DDB" w:rsidRDefault="00E9161E" w:rsidP="00F237F6">
            <w:pPr>
              <w:pStyle w:val="em-4"/>
              <w:ind w:firstLine="0"/>
            </w:pPr>
            <w:r w:rsidRPr="00412DDB">
              <w:t>дата составления протокола</w:t>
            </w:r>
          </w:p>
        </w:tc>
        <w:tc>
          <w:tcPr>
            <w:tcW w:w="5709" w:type="dxa"/>
          </w:tcPr>
          <w:p w:rsidR="00E82577" w:rsidRPr="00412DDB" w:rsidRDefault="00E9161E" w:rsidP="00F237F6">
            <w:pPr>
              <w:pStyle w:val="em-4"/>
              <w:ind w:firstLine="0"/>
            </w:pPr>
            <w:r w:rsidRPr="00412DDB">
              <w:t>«    » _____________ года</w:t>
            </w:r>
          </w:p>
        </w:tc>
      </w:tr>
      <w:tr w:rsidR="00E82577" w:rsidRPr="00412DDB" w:rsidTr="006F74E8">
        <w:tc>
          <w:tcPr>
            <w:tcW w:w="4497" w:type="dxa"/>
          </w:tcPr>
          <w:p w:rsidR="00E82577" w:rsidRPr="00412DDB" w:rsidRDefault="00E9161E" w:rsidP="00F237F6">
            <w:pPr>
              <w:pStyle w:val="em-4"/>
              <w:ind w:firstLine="0"/>
            </w:pPr>
            <w:r w:rsidRPr="00412DDB">
              <w:t>номер протокола:</w:t>
            </w:r>
          </w:p>
        </w:tc>
        <w:tc>
          <w:tcPr>
            <w:tcW w:w="5709" w:type="dxa"/>
          </w:tcPr>
          <w:p w:rsidR="00E82577" w:rsidRPr="00412DDB" w:rsidRDefault="00B140EC" w:rsidP="00F237F6">
            <w:pPr>
              <w:pStyle w:val="em-4"/>
              <w:ind w:firstLine="0"/>
            </w:pPr>
            <w:r>
              <w:t>–</w:t>
            </w:r>
          </w:p>
        </w:tc>
      </w:tr>
      <w:tr w:rsidR="00E9161E" w:rsidRPr="00412DDB" w:rsidTr="006F74E8">
        <w:tc>
          <w:tcPr>
            <w:tcW w:w="10206" w:type="dxa"/>
            <w:gridSpan w:val="2"/>
          </w:tcPr>
          <w:p w:rsidR="00E9161E" w:rsidRPr="00412DDB" w:rsidRDefault="00E9161E" w:rsidP="00F237F6">
            <w:pPr>
              <w:pStyle w:val="em-4"/>
              <w:ind w:firstLine="0"/>
            </w:pPr>
            <w:r w:rsidRPr="00412DDB">
              <w:t>иные сведения о сделке:</w:t>
            </w:r>
            <w:r w:rsidR="00B140EC">
              <w:t>–</w:t>
            </w:r>
          </w:p>
        </w:tc>
      </w:tr>
    </w:tbl>
    <w:p w:rsidR="00E82577" w:rsidRPr="00412DDB" w:rsidRDefault="00E82577" w:rsidP="00E82577">
      <w:pPr>
        <w:pStyle w:val="em-4"/>
      </w:pPr>
    </w:p>
    <w:p w:rsidR="00B37CA9" w:rsidRPr="00412DDB" w:rsidRDefault="00B37CA9" w:rsidP="00E9161E">
      <w:pPr>
        <w:pStyle w:val="em-4"/>
      </w:pPr>
      <w:r w:rsidRPr="00412DDB">
        <w:t>Информация о каждой сделке (группе взаимосвязанных сделок), в совершении которой имелась з</w:t>
      </w:r>
      <w:r w:rsidRPr="00412DDB">
        <w:t>а</w:t>
      </w:r>
      <w:r w:rsidRPr="00412DDB">
        <w:t xml:space="preserve">интересованность и решение об одобрении которой советом директоров (наблюдательным советом) или общим собранием акционеров (участников) кредитной организации </w:t>
      </w:r>
      <w:r w:rsidR="00B140EC">
        <w:t>–</w:t>
      </w:r>
      <w:r w:rsidRPr="00412DDB">
        <w:t xml:space="preserve"> эмитента не принималось в случаях, когда такое одобрение является обязательным в соответствии с законодательством Российской Федерации:</w:t>
      </w:r>
    </w:p>
    <w:p w:rsidR="00E9161E" w:rsidRPr="00412DDB" w:rsidRDefault="00E9161E" w:rsidP="00E9161E">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5709"/>
      </w:tblGrid>
      <w:tr w:rsidR="00E9161E" w:rsidRPr="00412DDB" w:rsidTr="006F74E8">
        <w:tc>
          <w:tcPr>
            <w:tcW w:w="4497" w:type="dxa"/>
          </w:tcPr>
          <w:p w:rsidR="00E9161E" w:rsidRPr="00412DDB" w:rsidRDefault="00E9161E" w:rsidP="00F237F6">
            <w:pPr>
              <w:pStyle w:val="em-4"/>
              <w:ind w:firstLine="0"/>
            </w:pPr>
            <w:r w:rsidRPr="00412DDB">
              <w:t>дата совершения сделки:</w:t>
            </w:r>
          </w:p>
        </w:tc>
        <w:tc>
          <w:tcPr>
            <w:tcW w:w="5709" w:type="dxa"/>
          </w:tcPr>
          <w:p w:rsidR="00E9161E" w:rsidRPr="00412DDB" w:rsidRDefault="00F74C4C" w:rsidP="00F237F6">
            <w:pPr>
              <w:pStyle w:val="em-4"/>
              <w:ind w:firstLine="0"/>
            </w:pPr>
            <w:r w:rsidRPr="00412DDB">
              <w:rPr>
                <w:sz w:val="20"/>
                <w:szCs w:val="20"/>
              </w:rPr>
              <w:t>Сделок (группе взаимосвязанных сделок), в совершении кот</w:t>
            </w:r>
            <w:r w:rsidRPr="00412DDB">
              <w:rPr>
                <w:sz w:val="20"/>
                <w:szCs w:val="20"/>
              </w:rPr>
              <w:t>о</w:t>
            </w:r>
            <w:r w:rsidRPr="00412DDB">
              <w:rPr>
                <w:sz w:val="20"/>
                <w:szCs w:val="20"/>
              </w:rPr>
              <w:t>рых имелась заинтересованность и решение об одобрении к</w:t>
            </w:r>
            <w:r w:rsidRPr="00412DDB">
              <w:rPr>
                <w:sz w:val="20"/>
                <w:szCs w:val="20"/>
              </w:rPr>
              <w:t>о</w:t>
            </w:r>
            <w:r w:rsidRPr="00412DDB">
              <w:rPr>
                <w:sz w:val="20"/>
                <w:szCs w:val="20"/>
              </w:rPr>
              <w:t>торых Советом директоров (наблюдательным советом) или общим собранием акционеров (участников) кредитной орган</w:t>
            </w:r>
            <w:r w:rsidRPr="00412DDB">
              <w:rPr>
                <w:sz w:val="20"/>
                <w:szCs w:val="20"/>
              </w:rPr>
              <w:t>и</w:t>
            </w:r>
            <w:r w:rsidRPr="00412DDB">
              <w:rPr>
                <w:sz w:val="20"/>
                <w:szCs w:val="20"/>
              </w:rPr>
              <w:t xml:space="preserve">зации </w:t>
            </w:r>
            <w:r w:rsidR="00B140EC">
              <w:rPr>
                <w:sz w:val="20"/>
                <w:szCs w:val="20"/>
              </w:rPr>
              <w:t>–</w:t>
            </w:r>
            <w:r w:rsidRPr="00412DDB">
              <w:rPr>
                <w:sz w:val="20"/>
                <w:szCs w:val="20"/>
              </w:rPr>
              <w:t xml:space="preserve"> эмитента не принималось в случаях, когда такое одо</w:t>
            </w:r>
            <w:r w:rsidRPr="00412DDB">
              <w:rPr>
                <w:sz w:val="20"/>
                <w:szCs w:val="20"/>
              </w:rPr>
              <w:t>б</w:t>
            </w:r>
            <w:r w:rsidRPr="00412DDB">
              <w:rPr>
                <w:sz w:val="20"/>
                <w:szCs w:val="20"/>
              </w:rPr>
              <w:t>рение является обязательным в соответствии с законодател</w:t>
            </w:r>
            <w:r w:rsidRPr="00412DDB">
              <w:rPr>
                <w:sz w:val="20"/>
                <w:szCs w:val="20"/>
              </w:rPr>
              <w:t>ь</w:t>
            </w:r>
            <w:r w:rsidRPr="00412DDB">
              <w:rPr>
                <w:sz w:val="20"/>
                <w:szCs w:val="20"/>
              </w:rPr>
              <w:t xml:space="preserve">ством Российской Федерации, </w:t>
            </w:r>
            <w:r w:rsidRPr="00412DDB">
              <w:rPr>
                <w:b/>
                <w:bCs/>
                <w:sz w:val="20"/>
                <w:szCs w:val="20"/>
              </w:rPr>
              <w:t xml:space="preserve"> не совершалось.</w:t>
            </w:r>
          </w:p>
        </w:tc>
      </w:tr>
      <w:tr w:rsidR="00E9161E" w:rsidRPr="00412DDB" w:rsidTr="006F74E8">
        <w:tc>
          <w:tcPr>
            <w:tcW w:w="4497" w:type="dxa"/>
          </w:tcPr>
          <w:p w:rsidR="00E9161E" w:rsidRPr="00412DDB" w:rsidRDefault="00E9161E" w:rsidP="00F237F6">
            <w:pPr>
              <w:pStyle w:val="em-4"/>
              <w:ind w:firstLine="0"/>
            </w:pPr>
            <w:r w:rsidRPr="00412DDB">
              <w:t>предмет сделки и иные существенные усл</w:t>
            </w:r>
            <w:r w:rsidRPr="00412DDB">
              <w:t>о</w:t>
            </w:r>
            <w:r w:rsidRPr="00412DDB">
              <w:t>вия сделки:</w:t>
            </w:r>
          </w:p>
        </w:tc>
        <w:tc>
          <w:tcPr>
            <w:tcW w:w="5709" w:type="dxa"/>
          </w:tcPr>
          <w:p w:rsidR="00E9161E" w:rsidRPr="00412DDB" w:rsidRDefault="00B140EC" w:rsidP="00F237F6">
            <w:pPr>
              <w:pStyle w:val="em-4"/>
              <w:ind w:firstLine="0"/>
            </w:pPr>
            <w:r>
              <w:t>–</w:t>
            </w:r>
          </w:p>
        </w:tc>
      </w:tr>
      <w:tr w:rsidR="00E9161E" w:rsidRPr="00412DDB" w:rsidTr="006F74E8">
        <w:tc>
          <w:tcPr>
            <w:tcW w:w="4497" w:type="dxa"/>
          </w:tcPr>
          <w:p w:rsidR="00E9161E" w:rsidRPr="00412DDB" w:rsidRDefault="00E9161E" w:rsidP="00F237F6">
            <w:pPr>
              <w:pStyle w:val="em-4"/>
              <w:ind w:firstLine="0"/>
            </w:pPr>
            <w:r w:rsidRPr="00412DDB">
              <w:t>полное и сокращенное фирменные наимен</w:t>
            </w:r>
            <w:r w:rsidRPr="00412DDB">
              <w:t>о</w:t>
            </w:r>
            <w:r w:rsidRPr="00412DDB">
              <w:t xml:space="preserve">вания (для некоммерческой организации </w:t>
            </w:r>
            <w:r w:rsidR="00B140EC">
              <w:t>–</w:t>
            </w:r>
            <w:r w:rsidRPr="00412DDB">
              <w:t xml:space="preserve"> наименование) юридического лица или ф</w:t>
            </w:r>
            <w:r w:rsidRPr="00412DDB">
              <w:t>а</w:t>
            </w:r>
            <w:r w:rsidRPr="00412DDB">
              <w:t>милия, имя, отчество физического лица, пр</w:t>
            </w:r>
            <w:r w:rsidRPr="00412DDB">
              <w:t>и</w:t>
            </w:r>
            <w:r w:rsidRPr="00412DDB">
              <w:t>знанного в соответствии с законодател</w:t>
            </w:r>
            <w:r w:rsidRPr="00412DDB">
              <w:t>ь</w:t>
            </w:r>
            <w:r w:rsidRPr="00412DDB">
              <w:t>ством Российской Федерации лицом, заинт</w:t>
            </w:r>
            <w:r w:rsidRPr="00412DDB">
              <w:t>е</w:t>
            </w:r>
            <w:r w:rsidRPr="00412DDB">
              <w:t>ресованным в совершении сделки:</w:t>
            </w:r>
          </w:p>
        </w:tc>
        <w:tc>
          <w:tcPr>
            <w:tcW w:w="5709" w:type="dxa"/>
          </w:tcPr>
          <w:p w:rsidR="00E9161E" w:rsidRPr="00412DDB" w:rsidRDefault="00B140EC" w:rsidP="00F237F6">
            <w:pPr>
              <w:pStyle w:val="em-4"/>
              <w:ind w:firstLine="0"/>
            </w:pPr>
            <w:r>
              <w:t>–</w:t>
            </w:r>
          </w:p>
        </w:tc>
      </w:tr>
      <w:tr w:rsidR="00E9161E" w:rsidRPr="00412DDB" w:rsidTr="006F74E8">
        <w:tc>
          <w:tcPr>
            <w:tcW w:w="4497" w:type="dxa"/>
          </w:tcPr>
          <w:p w:rsidR="00E9161E" w:rsidRPr="00412DDB" w:rsidRDefault="00E9161E" w:rsidP="00F237F6">
            <w:pPr>
              <w:pStyle w:val="em-4"/>
              <w:ind w:firstLine="0"/>
            </w:pPr>
            <w:r w:rsidRPr="00412DDB">
              <w:t>основание (основания), по которому лицо признано заинтересованным в совершении указанной сделки:</w:t>
            </w:r>
          </w:p>
        </w:tc>
        <w:tc>
          <w:tcPr>
            <w:tcW w:w="5709" w:type="dxa"/>
          </w:tcPr>
          <w:p w:rsidR="00E9161E" w:rsidRPr="00412DDB" w:rsidRDefault="00B140EC" w:rsidP="00F237F6">
            <w:pPr>
              <w:pStyle w:val="em-4"/>
              <w:ind w:firstLine="0"/>
            </w:pPr>
            <w:r>
              <w:t>–</w:t>
            </w:r>
          </w:p>
        </w:tc>
      </w:tr>
      <w:tr w:rsidR="00E9161E" w:rsidRPr="00412DDB" w:rsidTr="006F74E8">
        <w:tc>
          <w:tcPr>
            <w:tcW w:w="4497" w:type="dxa"/>
          </w:tcPr>
          <w:p w:rsidR="00E9161E" w:rsidRPr="00412DDB" w:rsidRDefault="00E9161E" w:rsidP="00F237F6">
            <w:pPr>
              <w:pStyle w:val="em-4"/>
              <w:ind w:firstLine="0"/>
            </w:pPr>
            <w:r w:rsidRPr="00412DDB">
              <w:t>размер сделки:</w:t>
            </w:r>
          </w:p>
        </w:tc>
        <w:tc>
          <w:tcPr>
            <w:tcW w:w="5709" w:type="dxa"/>
          </w:tcPr>
          <w:p w:rsidR="00E9161E" w:rsidRPr="00412DDB" w:rsidRDefault="00B140EC" w:rsidP="00F237F6">
            <w:pPr>
              <w:pStyle w:val="em-4"/>
              <w:ind w:firstLine="0"/>
            </w:pPr>
            <w:r>
              <w:t>–</w:t>
            </w:r>
          </w:p>
          <w:p w:rsidR="00E9161E" w:rsidRPr="00412DDB" w:rsidRDefault="00E9161E" w:rsidP="00F237F6">
            <w:pPr>
              <w:pStyle w:val="em-4"/>
              <w:ind w:firstLine="0"/>
              <w:rPr>
                <w:vanish/>
                <w:sz w:val="16"/>
                <w:szCs w:val="16"/>
              </w:rPr>
            </w:pPr>
            <w:proofErr w:type="gramStart"/>
            <w:r w:rsidRPr="00412DDB">
              <w:rPr>
                <w:vanish/>
                <w:sz w:val="16"/>
                <w:szCs w:val="16"/>
              </w:rPr>
              <w:t xml:space="preserve">(указывается в денежном выражении и в процентах от балансовой стоимости активов кредитной организации </w:t>
            </w:r>
            <w:r w:rsidR="00B140EC">
              <w:rPr>
                <w:vanish/>
                <w:sz w:val="16"/>
                <w:szCs w:val="16"/>
              </w:rPr>
              <w:t>–</w:t>
            </w:r>
            <w:r w:rsidRPr="00412DDB">
              <w:rPr>
                <w:vanish/>
                <w:sz w:val="16"/>
                <w:szCs w:val="16"/>
              </w:rPr>
              <w:t xml:space="preserve">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w:t>
            </w:r>
            <w:r w:rsidR="00B140EC">
              <w:rPr>
                <w:vanish/>
                <w:sz w:val="16"/>
                <w:szCs w:val="16"/>
              </w:rPr>
              <w:t>–</w:t>
            </w:r>
            <w:r w:rsidRPr="00412DDB">
              <w:rPr>
                <w:vanish/>
                <w:sz w:val="16"/>
                <w:szCs w:val="16"/>
              </w:rPr>
              <w:t xml:space="preserve"> в процентах от обыкновенных акций, размещенных до даты совершения сделки, и обыкновенных акций, в которые могут быть конвертированы размещенные до даты</w:t>
            </w:r>
            <w:proofErr w:type="gramEnd"/>
            <w:r w:rsidRPr="00412DDB">
              <w:rPr>
                <w:vanish/>
                <w:sz w:val="16"/>
                <w:szCs w:val="16"/>
              </w:rPr>
              <w:t xml:space="preserve"> совершения сделки ценные бумаги, конвертируемые в акции)</w:t>
            </w:r>
          </w:p>
        </w:tc>
      </w:tr>
      <w:tr w:rsidR="00E9161E" w:rsidRPr="00412DDB" w:rsidTr="006F74E8">
        <w:tc>
          <w:tcPr>
            <w:tcW w:w="4497" w:type="dxa"/>
          </w:tcPr>
          <w:p w:rsidR="00E9161E" w:rsidRPr="00412DDB" w:rsidRDefault="00E9161E" w:rsidP="00F237F6">
            <w:pPr>
              <w:pStyle w:val="em-4"/>
              <w:ind w:firstLine="0"/>
            </w:pPr>
            <w:r w:rsidRPr="00412DDB">
              <w:t>срок исполнения обязательств по сделке, а также сведения об исполнении указанных обязательств:</w:t>
            </w:r>
          </w:p>
        </w:tc>
        <w:tc>
          <w:tcPr>
            <w:tcW w:w="5709" w:type="dxa"/>
          </w:tcPr>
          <w:p w:rsidR="00E9161E" w:rsidRPr="00412DDB" w:rsidRDefault="00B140EC" w:rsidP="00F237F6">
            <w:pPr>
              <w:pStyle w:val="em-4"/>
              <w:ind w:firstLine="0"/>
            </w:pPr>
            <w:r>
              <w:t>–</w:t>
            </w:r>
          </w:p>
        </w:tc>
      </w:tr>
      <w:tr w:rsidR="00E9161E" w:rsidRPr="00412DDB" w:rsidTr="006F74E8">
        <w:tc>
          <w:tcPr>
            <w:tcW w:w="4497" w:type="dxa"/>
          </w:tcPr>
          <w:p w:rsidR="00E9161E" w:rsidRPr="00412DDB" w:rsidRDefault="00E9161E" w:rsidP="00F237F6">
            <w:pPr>
              <w:pStyle w:val="em-4"/>
              <w:ind w:firstLine="0"/>
            </w:pPr>
            <w:r w:rsidRPr="00412DDB">
              <w:t xml:space="preserve">орган управления кредитной организации </w:t>
            </w:r>
            <w:r w:rsidR="00B140EC">
              <w:t>–</w:t>
            </w:r>
            <w:r w:rsidRPr="00412DDB">
              <w:t xml:space="preserve"> эмитента, принявший решение об одобрении сделки:</w:t>
            </w:r>
          </w:p>
        </w:tc>
        <w:tc>
          <w:tcPr>
            <w:tcW w:w="5709" w:type="dxa"/>
          </w:tcPr>
          <w:p w:rsidR="00E9161E" w:rsidRPr="00412DDB" w:rsidRDefault="00B140EC" w:rsidP="00F237F6">
            <w:pPr>
              <w:pStyle w:val="em-4"/>
              <w:ind w:firstLine="0"/>
            </w:pPr>
            <w:r>
              <w:t>–</w:t>
            </w:r>
          </w:p>
        </w:tc>
      </w:tr>
      <w:tr w:rsidR="00E9161E" w:rsidRPr="00412DDB" w:rsidTr="006F74E8">
        <w:tc>
          <w:tcPr>
            <w:tcW w:w="10206" w:type="dxa"/>
            <w:gridSpan w:val="2"/>
          </w:tcPr>
          <w:p w:rsidR="00E9161E" w:rsidRPr="00412DDB" w:rsidRDefault="00E9161E" w:rsidP="00F237F6">
            <w:pPr>
              <w:pStyle w:val="em-4"/>
              <w:ind w:firstLine="0"/>
            </w:pPr>
            <w:r w:rsidRPr="00412DDB">
              <w:t>иные сведения о сделке:</w:t>
            </w:r>
            <w:r w:rsidR="00B140EC">
              <w:t>–</w:t>
            </w:r>
          </w:p>
        </w:tc>
      </w:tr>
    </w:tbl>
    <w:p w:rsidR="00E9161E" w:rsidRPr="00412DDB" w:rsidRDefault="00E9161E" w:rsidP="00E9161E">
      <w:pPr>
        <w:pStyle w:val="em-4"/>
      </w:pPr>
    </w:p>
    <w:p w:rsidR="00B37CA9" w:rsidRPr="00412DDB" w:rsidRDefault="00B37CA9" w:rsidP="00E9161E">
      <w:pPr>
        <w:pStyle w:val="em-1"/>
      </w:pPr>
      <w:bookmarkStart w:id="428" w:name="_Toc482611747"/>
      <w:r w:rsidRPr="00412DDB">
        <w:t>6.7. Сведения о размере дебиторской задолженности</w:t>
      </w:r>
      <w:bookmarkEnd w:id="428"/>
      <w:r w:rsidRPr="00412DDB">
        <w:rPr>
          <w:rStyle w:val="af0"/>
          <w:b w:val="0"/>
          <w:bCs/>
          <w:vanish/>
        </w:rPr>
        <w:footnoteReference w:id="78"/>
      </w:r>
    </w:p>
    <w:p w:rsidR="00E9161E" w:rsidRPr="00412DDB" w:rsidRDefault="00E9161E" w:rsidP="00E9161E">
      <w:pPr>
        <w:pStyle w:val="em-4"/>
      </w:pPr>
    </w:p>
    <w:p w:rsidR="00C41AC4" w:rsidRPr="00412DDB" w:rsidRDefault="00C41AC4" w:rsidP="00C41AC4">
      <w:pPr>
        <w:pStyle w:val="em-4"/>
      </w:pPr>
      <w:r w:rsidRPr="00412DDB">
        <w:t xml:space="preserve">Структура дебиторской задолженности кредитной организации – эмитента по состоянию на  «01» </w:t>
      </w:r>
      <w:r w:rsidR="00C75EE0">
        <w:t>июля</w:t>
      </w:r>
      <w:r w:rsidR="00C75EE0" w:rsidRPr="00412DDB">
        <w:t xml:space="preserve"> </w:t>
      </w:r>
      <w:r w:rsidR="0045121A" w:rsidRPr="00412DDB">
        <w:t>201</w:t>
      </w:r>
      <w:r w:rsidR="0045121A">
        <w:t>8</w:t>
      </w:r>
      <w:r w:rsidR="0045121A" w:rsidRPr="00412DDB">
        <w:t xml:space="preserve"> </w:t>
      </w:r>
      <w:r w:rsidRPr="00412DDB">
        <w:t>года</w:t>
      </w:r>
      <w:r w:rsidRPr="00412DDB">
        <w:rPr>
          <w:rStyle w:val="af0"/>
          <w:vanish/>
        </w:rPr>
        <w:footnoteReference w:id="79"/>
      </w:r>
      <w:r w:rsidRPr="00412DDB">
        <w:t>:</w:t>
      </w:r>
    </w:p>
    <w:p w:rsidR="00C41AC4" w:rsidRPr="00412DDB" w:rsidRDefault="00C41AC4" w:rsidP="00C41AC4">
      <w:pPr>
        <w:ind w:firstLine="720"/>
        <w:jc w:val="both"/>
        <w:rPr>
          <w:b/>
          <w:bCs/>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0"/>
        <w:gridCol w:w="5917"/>
        <w:gridCol w:w="2126"/>
        <w:gridCol w:w="1560"/>
      </w:tblGrid>
      <w:tr w:rsidR="00C41AC4" w:rsidRPr="00412DDB" w:rsidTr="003E1C7E">
        <w:tc>
          <w:tcPr>
            <w:tcW w:w="570" w:type="dxa"/>
            <w:vMerge w:val="restart"/>
          </w:tcPr>
          <w:p w:rsidR="00C41AC4" w:rsidRPr="00412DDB" w:rsidRDefault="00C41AC4" w:rsidP="00066DBF">
            <w:pPr>
              <w:jc w:val="center"/>
              <w:rPr>
                <w:bCs/>
                <w:sz w:val="22"/>
                <w:szCs w:val="22"/>
              </w:rPr>
            </w:pPr>
            <w:r w:rsidRPr="00412DDB">
              <w:rPr>
                <w:bCs/>
                <w:sz w:val="22"/>
                <w:szCs w:val="22"/>
              </w:rPr>
              <w:t xml:space="preserve">№ </w:t>
            </w:r>
            <w:proofErr w:type="spellStart"/>
            <w:r w:rsidRPr="00412DDB">
              <w:rPr>
                <w:bCs/>
                <w:sz w:val="22"/>
                <w:szCs w:val="22"/>
              </w:rPr>
              <w:t>пп</w:t>
            </w:r>
            <w:proofErr w:type="spellEnd"/>
          </w:p>
        </w:tc>
        <w:tc>
          <w:tcPr>
            <w:tcW w:w="5917" w:type="dxa"/>
            <w:vMerge w:val="restart"/>
            <w:vAlign w:val="center"/>
          </w:tcPr>
          <w:p w:rsidR="00C41AC4" w:rsidRPr="00412DDB" w:rsidRDefault="00C41AC4" w:rsidP="00066DBF">
            <w:pPr>
              <w:jc w:val="center"/>
              <w:rPr>
                <w:sz w:val="22"/>
                <w:szCs w:val="22"/>
              </w:rPr>
            </w:pPr>
            <w:r w:rsidRPr="00412DDB">
              <w:rPr>
                <w:sz w:val="22"/>
                <w:szCs w:val="22"/>
              </w:rPr>
              <w:t>Наименование показателя</w:t>
            </w:r>
          </w:p>
        </w:tc>
        <w:tc>
          <w:tcPr>
            <w:tcW w:w="3686" w:type="dxa"/>
            <w:gridSpan w:val="2"/>
            <w:vAlign w:val="center"/>
          </w:tcPr>
          <w:p w:rsidR="00C41AC4" w:rsidRPr="00412DDB" w:rsidRDefault="00C41AC4" w:rsidP="00066DBF">
            <w:pPr>
              <w:jc w:val="center"/>
              <w:rPr>
                <w:sz w:val="22"/>
                <w:szCs w:val="22"/>
              </w:rPr>
            </w:pPr>
            <w:r w:rsidRPr="00412DDB">
              <w:rPr>
                <w:sz w:val="22"/>
                <w:szCs w:val="22"/>
              </w:rPr>
              <w:t>Значение показателя,</w:t>
            </w:r>
            <w:r w:rsidR="00D832C4" w:rsidRPr="00412DDB">
              <w:rPr>
                <w:sz w:val="22"/>
                <w:szCs w:val="22"/>
              </w:rPr>
              <w:t xml:space="preserve"> </w:t>
            </w:r>
            <w:r w:rsidRPr="00412DDB">
              <w:rPr>
                <w:sz w:val="22"/>
                <w:szCs w:val="22"/>
              </w:rPr>
              <w:t>тыс</w:t>
            </w:r>
            <w:r w:rsidR="00D832C4" w:rsidRPr="00412DDB">
              <w:rPr>
                <w:sz w:val="22"/>
                <w:szCs w:val="22"/>
              </w:rPr>
              <w:t>.</w:t>
            </w:r>
            <w:r w:rsidRPr="00412DDB">
              <w:rPr>
                <w:sz w:val="22"/>
                <w:szCs w:val="22"/>
              </w:rPr>
              <w:t xml:space="preserve"> руб.</w:t>
            </w:r>
          </w:p>
        </w:tc>
      </w:tr>
      <w:tr w:rsidR="00C41AC4" w:rsidRPr="00412DDB" w:rsidTr="003E1C7E">
        <w:tc>
          <w:tcPr>
            <w:tcW w:w="570" w:type="dxa"/>
            <w:vMerge/>
          </w:tcPr>
          <w:p w:rsidR="00C41AC4" w:rsidRPr="00412DDB" w:rsidRDefault="00C41AC4" w:rsidP="00066DBF">
            <w:pPr>
              <w:jc w:val="both"/>
              <w:rPr>
                <w:b/>
                <w:bCs/>
                <w:sz w:val="22"/>
                <w:szCs w:val="22"/>
              </w:rPr>
            </w:pPr>
          </w:p>
        </w:tc>
        <w:tc>
          <w:tcPr>
            <w:tcW w:w="5917" w:type="dxa"/>
            <w:vMerge/>
          </w:tcPr>
          <w:p w:rsidR="00C41AC4" w:rsidRPr="00412DDB" w:rsidRDefault="00C41AC4" w:rsidP="00066DBF">
            <w:pPr>
              <w:jc w:val="center"/>
              <w:rPr>
                <w:bCs/>
                <w:sz w:val="22"/>
                <w:szCs w:val="22"/>
              </w:rPr>
            </w:pPr>
          </w:p>
        </w:tc>
        <w:tc>
          <w:tcPr>
            <w:tcW w:w="2126" w:type="dxa"/>
          </w:tcPr>
          <w:p w:rsidR="00C41AC4" w:rsidRPr="00412DDB" w:rsidRDefault="0045121A" w:rsidP="008A0B1D">
            <w:pPr>
              <w:jc w:val="center"/>
              <w:rPr>
                <w:bCs/>
                <w:sz w:val="22"/>
                <w:szCs w:val="22"/>
              </w:rPr>
            </w:pPr>
            <w:r>
              <w:rPr>
                <w:bCs/>
                <w:sz w:val="22"/>
                <w:szCs w:val="22"/>
              </w:rPr>
              <w:t>2017</w:t>
            </w:r>
            <w:r w:rsidRPr="00412DDB">
              <w:rPr>
                <w:bCs/>
                <w:sz w:val="22"/>
                <w:szCs w:val="22"/>
              </w:rPr>
              <w:t xml:space="preserve"> </w:t>
            </w:r>
            <w:r w:rsidR="00C41AC4" w:rsidRPr="00412DDB">
              <w:rPr>
                <w:bCs/>
                <w:sz w:val="22"/>
                <w:szCs w:val="22"/>
              </w:rPr>
              <w:t>год</w:t>
            </w:r>
          </w:p>
        </w:tc>
        <w:tc>
          <w:tcPr>
            <w:tcW w:w="1560" w:type="dxa"/>
          </w:tcPr>
          <w:p w:rsidR="00C41AC4" w:rsidRPr="00412DDB" w:rsidRDefault="00C41AC4">
            <w:pPr>
              <w:jc w:val="center"/>
              <w:rPr>
                <w:bCs/>
                <w:sz w:val="22"/>
                <w:szCs w:val="22"/>
                <w:lang w:val="en-US"/>
              </w:rPr>
            </w:pPr>
            <w:r w:rsidRPr="00412DDB">
              <w:rPr>
                <w:bCs/>
                <w:sz w:val="22"/>
                <w:szCs w:val="22"/>
              </w:rPr>
              <w:t>01.</w:t>
            </w:r>
            <w:r w:rsidR="00C75EE0">
              <w:rPr>
                <w:bCs/>
                <w:sz w:val="22"/>
                <w:szCs w:val="22"/>
              </w:rPr>
              <w:t>07</w:t>
            </w:r>
            <w:r w:rsidRPr="00412DDB">
              <w:rPr>
                <w:bCs/>
                <w:sz w:val="22"/>
                <w:szCs w:val="22"/>
              </w:rPr>
              <w:t>.</w:t>
            </w:r>
            <w:r w:rsidR="0045121A" w:rsidRPr="00412DDB">
              <w:rPr>
                <w:bCs/>
                <w:sz w:val="22"/>
                <w:szCs w:val="22"/>
              </w:rPr>
              <w:t>201</w:t>
            </w:r>
            <w:r w:rsidR="0045121A">
              <w:rPr>
                <w:bCs/>
                <w:sz w:val="22"/>
                <w:szCs w:val="22"/>
              </w:rPr>
              <w:t>8</w:t>
            </w:r>
          </w:p>
        </w:tc>
      </w:tr>
      <w:tr w:rsidR="00C41AC4" w:rsidRPr="00412DDB" w:rsidTr="003E1C7E">
        <w:tc>
          <w:tcPr>
            <w:tcW w:w="570" w:type="dxa"/>
          </w:tcPr>
          <w:p w:rsidR="00C41AC4" w:rsidRPr="00412DDB" w:rsidRDefault="00C41AC4" w:rsidP="00066DBF">
            <w:pPr>
              <w:jc w:val="center"/>
              <w:rPr>
                <w:bCs/>
                <w:sz w:val="22"/>
                <w:szCs w:val="22"/>
              </w:rPr>
            </w:pPr>
            <w:r w:rsidRPr="00412DDB">
              <w:rPr>
                <w:bCs/>
                <w:sz w:val="22"/>
                <w:szCs w:val="22"/>
              </w:rPr>
              <w:t>1</w:t>
            </w:r>
          </w:p>
        </w:tc>
        <w:tc>
          <w:tcPr>
            <w:tcW w:w="5917" w:type="dxa"/>
          </w:tcPr>
          <w:p w:rsidR="00C41AC4" w:rsidRPr="00412DDB" w:rsidRDefault="00C41AC4" w:rsidP="00066DBF">
            <w:pPr>
              <w:jc w:val="center"/>
              <w:rPr>
                <w:bCs/>
                <w:sz w:val="22"/>
                <w:szCs w:val="22"/>
              </w:rPr>
            </w:pPr>
            <w:r w:rsidRPr="00412DDB">
              <w:rPr>
                <w:bCs/>
                <w:sz w:val="22"/>
                <w:szCs w:val="22"/>
              </w:rPr>
              <w:t>2</w:t>
            </w:r>
          </w:p>
        </w:tc>
        <w:tc>
          <w:tcPr>
            <w:tcW w:w="2126" w:type="dxa"/>
          </w:tcPr>
          <w:p w:rsidR="00C41AC4" w:rsidRPr="00412DDB" w:rsidRDefault="00C41AC4" w:rsidP="00066DBF">
            <w:pPr>
              <w:jc w:val="center"/>
              <w:rPr>
                <w:bCs/>
                <w:sz w:val="22"/>
                <w:szCs w:val="22"/>
              </w:rPr>
            </w:pPr>
            <w:r w:rsidRPr="00412DDB">
              <w:rPr>
                <w:bCs/>
                <w:sz w:val="22"/>
                <w:szCs w:val="22"/>
              </w:rPr>
              <w:t>3</w:t>
            </w:r>
          </w:p>
        </w:tc>
        <w:tc>
          <w:tcPr>
            <w:tcW w:w="1560" w:type="dxa"/>
          </w:tcPr>
          <w:p w:rsidR="00C41AC4" w:rsidRPr="00412DDB" w:rsidRDefault="00C41AC4" w:rsidP="00066DBF">
            <w:pPr>
              <w:jc w:val="center"/>
              <w:rPr>
                <w:bCs/>
                <w:sz w:val="22"/>
                <w:szCs w:val="22"/>
              </w:rPr>
            </w:pPr>
            <w:r w:rsidRPr="00412DDB">
              <w:rPr>
                <w:bCs/>
                <w:sz w:val="22"/>
                <w:szCs w:val="22"/>
              </w:rPr>
              <w:t>4</w:t>
            </w:r>
          </w:p>
        </w:tc>
      </w:tr>
      <w:tr w:rsidR="00C41AC4" w:rsidRPr="00412DDB" w:rsidTr="009D6AA8">
        <w:tc>
          <w:tcPr>
            <w:tcW w:w="570" w:type="dxa"/>
            <w:vAlign w:val="center"/>
          </w:tcPr>
          <w:p w:rsidR="00C41AC4" w:rsidRPr="00412DDB" w:rsidRDefault="00C41AC4" w:rsidP="009D6AA8">
            <w:pPr>
              <w:rPr>
                <w:bCs/>
                <w:sz w:val="22"/>
                <w:szCs w:val="22"/>
              </w:rPr>
            </w:pPr>
            <w:r w:rsidRPr="00412DDB">
              <w:rPr>
                <w:bCs/>
                <w:sz w:val="22"/>
                <w:szCs w:val="22"/>
              </w:rPr>
              <w:t>1</w:t>
            </w:r>
          </w:p>
        </w:tc>
        <w:tc>
          <w:tcPr>
            <w:tcW w:w="5917" w:type="dxa"/>
            <w:vAlign w:val="center"/>
          </w:tcPr>
          <w:p w:rsidR="00C41AC4" w:rsidRPr="00412DDB" w:rsidRDefault="00C41AC4">
            <w:pPr>
              <w:rPr>
                <w:bCs/>
                <w:sz w:val="22"/>
                <w:szCs w:val="22"/>
              </w:rPr>
            </w:pPr>
            <w:r w:rsidRPr="00412DDB">
              <w:rPr>
                <w:bCs/>
                <w:sz w:val="22"/>
                <w:szCs w:val="22"/>
              </w:rPr>
              <w:t xml:space="preserve">Расчеты с клиентами по </w:t>
            </w:r>
            <w:proofErr w:type="spellStart"/>
            <w:r w:rsidRPr="00412DDB">
              <w:rPr>
                <w:bCs/>
                <w:sz w:val="22"/>
                <w:szCs w:val="22"/>
              </w:rPr>
              <w:t>факторинговым</w:t>
            </w:r>
            <w:proofErr w:type="spellEnd"/>
            <w:r w:rsidRPr="00412DDB">
              <w:rPr>
                <w:bCs/>
                <w:sz w:val="22"/>
                <w:szCs w:val="22"/>
              </w:rPr>
              <w:t xml:space="preserve">, </w:t>
            </w:r>
            <w:proofErr w:type="spellStart"/>
            <w:r w:rsidRPr="00412DDB">
              <w:rPr>
                <w:bCs/>
                <w:sz w:val="22"/>
                <w:szCs w:val="22"/>
              </w:rPr>
              <w:t>форфейтинговым</w:t>
            </w:r>
            <w:proofErr w:type="spellEnd"/>
            <w:r w:rsidRPr="00412DDB">
              <w:rPr>
                <w:bCs/>
                <w:sz w:val="22"/>
                <w:szCs w:val="22"/>
              </w:rPr>
              <w:t xml:space="preserve"> операциям</w:t>
            </w:r>
          </w:p>
        </w:tc>
        <w:tc>
          <w:tcPr>
            <w:tcW w:w="2126" w:type="dxa"/>
            <w:vAlign w:val="center"/>
          </w:tcPr>
          <w:p w:rsidR="00C41AC4" w:rsidRPr="00412DDB" w:rsidRDefault="0045121A" w:rsidP="009D6AA8">
            <w:pPr>
              <w:jc w:val="right"/>
              <w:rPr>
                <w:bCs/>
                <w:sz w:val="22"/>
                <w:szCs w:val="22"/>
              </w:rPr>
            </w:pPr>
            <w:r>
              <w:rPr>
                <w:bCs/>
                <w:sz w:val="22"/>
                <w:szCs w:val="22"/>
              </w:rPr>
              <w:t>47 615</w:t>
            </w:r>
          </w:p>
        </w:tc>
        <w:tc>
          <w:tcPr>
            <w:tcW w:w="1560" w:type="dxa"/>
            <w:vAlign w:val="center"/>
          </w:tcPr>
          <w:p w:rsidR="00C41AC4" w:rsidRPr="00412DDB" w:rsidRDefault="00CA58BF" w:rsidP="009D6AA8">
            <w:pPr>
              <w:jc w:val="right"/>
              <w:rPr>
                <w:bCs/>
                <w:sz w:val="22"/>
                <w:szCs w:val="22"/>
              </w:rPr>
            </w:pPr>
            <w:r>
              <w:rPr>
                <w:bCs/>
                <w:sz w:val="22"/>
                <w:szCs w:val="22"/>
              </w:rPr>
              <w:t>57 128</w:t>
            </w:r>
          </w:p>
        </w:tc>
      </w:tr>
      <w:tr w:rsidR="00C41AC4" w:rsidRPr="00412DDB" w:rsidTr="009D6AA8">
        <w:tc>
          <w:tcPr>
            <w:tcW w:w="570" w:type="dxa"/>
            <w:vAlign w:val="center"/>
          </w:tcPr>
          <w:p w:rsidR="00C41AC4" w:rsidRPr="00412DDB" w:rsidRDefault="00C41AC4" w:rsidP="009D6AA8">
            <w:pPr>
              <w:rPr>
                <w:bCs/>
                <w:sz w:val="22"/>
                <w:szCs w:val="22"/>
              </w:rPr>
            </w:pPr>
            <w:r w:rsidRPr="00412DDB">
              <w:rPr>
                <w:bCs/>
                <w:sz w:val="22"/>
                <w:szCs w:val="22"/>
              </w:rPr>
              <w:t>2</w:t>
            </w:r>
          </w:p>
        </w:tc>
        <w:tc>
          <w:tcPr>
            <w:tcW w:w="5917" w:type="dxa"/>
            <w:vAlign w:val="center"/>
          </w:tcPr>
          <w:p w:rsidR="00C41AC4" w:rsidRPr="00412DDB" w:rsidRDefault="00C41AC4">
            <w:pPr>
              <w:rPr>
                <w:bCs/>
                <w:sz w:val="22"/>
                <w:szCs w:val="22"/>
              </w:rPr>
            </w:pPr>
            <w:r w:rsidRPr="00412DDB">
              <w:rPr>
                <w:bCs/>
                <w:sz w:val="22"/>
                <w:szCs w:val="22"/>
              </w:rPr>
              <w:t>Расчеты с валютными и фондовыми биржами</w:t>
            </w:r>
          </w:p>
        </w:tc>
        <w:tc>
          <w:tcPr>
            <w:tcW w:w="2126" w:type="dxa"/>
            <w:vAlign w:val="center"/>
          </w:tcPr>
          <w:p w:rsidR="00C41AC4" w:rsidRPr="003C43CF" w:rsidRDefault="0045121A" w:rsidP="009D6AA8">
            <w:pPr>
              <w:jc w:val="right"/>
              <w:rPr>
                <w:bCs/>
                <w:sz w:val="22"/>
                <w:szCs w:val="22"/>
              </w:rPr>
            </w:pPr>
            <w:r>
              <w:rPr>
                <w:bCs/>
                <w:sz w:val="22"/>
                <w:szCs w:val="22"/>
              </w:rPr>
              <w:t>590</w:t>
            </w:r>
          </w:p>
        </w:tc>
        <w:tc>
          <w:tcPr>
            <w:tcW w:w="1560" w:type="dxa"/>
            <w:vAlign w:val="center"/>
          </w:tcPr>
          <w:p w:rsidR="00C41AC4" w:rsidRPr="00A460C7" w:rsidRDefault="0045121A" w:rsidP="009D6AA8">
            <w:pPr>
              <w:jc w:val="right"/>
              <w:rPr>
                <w:bCs/>
                <w:sz w:val="22"/>
                <w:szCs w:val="22"/>
              </w:rPr>
            </w:pPr>
            <w:r>
              <w:rPr>
                <w:bCs/>
                <w:sz w:val="22"/>
                <w:szCs w:val="22"/>
              </w:rPr>
              <w:t>0</w:t>
            </w:r>
          </w:p>
        </w:tc>
      </w:tr>
      <w:tr w:rsidR="00C41AC4" w:rsidRPr="00412DDB" w:rsidTr="009D6AA8">
        <w:tc>
          <w:tcPr>
            <w:tcW w:w="570" w:type="dxa"/>
            <w:vAlign w:val="center"/>
          </w:tcPr>
          <w:p w:rsidR="00C41AC4" w:rsidRPr="00412DDB" w:rsidRDefault="00C41AC4" w:rsidP="009D6AA8">
            <w:pPr>
              <w:rPr>
                <w:bCs/>
                <w:sz w:val="22"/>
                <w:szCs w:val="22"/>
              </w:rPr>
            </w:pPr>
            <w:r w:rsidRPr="00412DDB">
              <w:rPr>
                <w:bCs/>
                <w:sz w:val="22"/>
                <w:szCs w:val="22"/>
              </w:rPr>
              <w:t>3</w:t>
            </w:r>
          </w:p>
        </w:tc>
        <w:tc>
          <w:tcPr>
            <w:tcW w:w="5917" w:type="dxa"/>
            <w:vAlign w:val="center"/>
          </w:tcPr>
          <w:p w:rsidR="00C41AC4" w:rsidRPr="00412DDB" w:rsidRDefault="00C41AC4">
            <w:pPr>
              <w:rPr>
                <w:bCs/>
                <w:sz w:val="22"/>
                <w:szCs w:val="22"/>
              </w:rPr>
            </w:pPr>
            <w:r w:rsidRPr="00412DDB">
              <w:rPr>
                <w:bCs/>
                <w:sz w:val="22"/>
                <w:szCs w:val="22"/>
              </w:rPr>
              <w:t>Расчеты по налогам и сборам</w:t>
            </w:r>
          </w:p>
        </w:tc>
        <w:tc>
          <w:tcPr>
            <w:tcW w:w="2126" w:type="dxa"/>
            <w:vAlign w:val="center"/>
          </w:tcPr>
          <w:p w:rsidR="00C41AC4" w:rsidRPr="003C43CF" w:rsidRDefault="0045121A" w:rsidP="009D6AA8">
            <w:pPr>
              <w:jc w:val="right"/>
              <w:rPr>
                <w:bCs/>
                <w:sz w:val="22"/>
                <w:szCs w:val="22"/>
              </w:rPr>
            </w:pPr>
            <w:r>
              <w:rPr>
                <w:bCs/>
                <w:sz w:val="22"/>
                <w:szCs w:val="22"/>
              </w:rPr>
              <w:t>423</w:t>
            </w:r>
          </w:p>
        </w:tc>
        <w:tc>
          <w:tcPr>
            <w:tcW w:w="1560" w:type="dxa"/>
            <w:vAlign w:val="center"/>
          </w:tcPr>
          <w:p w:rsidR="00C41AC4" w:rsidRPr="00A460C7" w:rsidRDefault="00CA58BF" w:rsidP="009D6AA8">
            <w:pPr>
              <w:jc w:val="right"/>
              <w:rPr>
                <w:bCs/>
                <w:sz w:val="22"/>
                <w:szCs w:val="22"/>
              </w:rPr>
            </w:pPr>
            <w:r>
              <w:rPr>
                <w:bCs/>
                <w:sz w:val="22"/>
                <w:szCs w:val="22"/>
              </w:rPr>
              <w:t>1</w:t>
            </w:r>
          </w:p>
        </w:tc>
      </w:tr>
      <w:tr w:rsidR="00C41AC4" w:rsidRPr="00412DDB" w:rsidTr="009D6AA8">
        <w:tc>
          <w:tcPr>
            <w:tcW w:w="570" w:type="dxa"/>
            <w:vAlign w:val="center"/>
          </w:tcPr>
          <w:p w:rsidR="00C41AC4" w:rsidRPr="00412DDB" w:rsidRDefault="00C41AC4" w:rsidP="009D6AA8">
            <w:pPr>
              <w:rPr>
                <w:bCs/>
                <w:sz w:val="22"/>
                <w:szCs w:val="22"/>
              </w:rPr>
            </w:pPr>
            <w:r w:rsidRPr="00412DDB">
              <w:rPr>
                <w:bCs/>
                <w:sz w:val="22"/>
                <w:szCs w:val="22"/>
              </w:rPr>
              <w:t>4</w:t>
            </w:r>
          </w:p>
        </w:tc>
        <w:tc>
          <w:tcPr>
            <w:tcW w:w="5917" w:type="dxa"/>
            <w:vAlign w:val="center"/>
          </w:tcPr>
          <w:p w:rsidR="00C41AC4" w:rsidRPr="00412DDB" w:rsidRDefault="00C41AC4">
            <w:pPr>
              <w:rPr>
                <w:bCs/>
                <w:sz w:val="22"/>
                <w:szCs w:val="22"/>
              </w:rPr>
            </w:pPr>
            <w:r w:rsidRPr="00412DDB">
              <w:rPr>
                <w:bCs/>
                <w:sz w:val="22"/>
                <w:szCs w:val="22"/>
              </w:rPr>
              <w:t>Задолженность перед персоналом, включая расчеты с р</w:t>
            </w:r>
            <w:r w:rsidRPr="00412DDB">
              <w:rPr>
                <w:bCs/>
                <w:sz w:val="22"/>
                <w:szCs w:val="22"/>
              </w:rPr>
              <w:t>а</w:t>
            </w:r>
            <w:r w:rsidRPr="00412DDB">
              <w:rPr>
                <w:bCs/>
                <w:sz w:val="22"/>
                <w:szCs w:val="22"/>
              </w:rPr>
              <w:t>ботниками по оплате труда и по подотчетным   суммам</w:t>
            </w:r>
          </w:p>
        </w:tc>
        <w:tc>
          <w:tcPr>
            <w:tcW w:w="2126" w:type="dxa"/>
            <w:vAlign w:val="center"/>
          </w:tcPr>
          <w:p w:rsidR="00C41AC4" w:rsidRPr="003C43CF" w:rsidRDefault="0045121A" w:rsidP="009D6AA8">
            <w:pPr>
              <w:jc w:val="right"/>
              <w:rPr>
                <w:bCs/>
                <w:sz w:val="22"/>
                <w:szCs w:val="22"/>
              </w:rPr>
            </w:pPr>
            <w:r>
              <w:rPr>
                <w:bCs/>
                <w:sz w:val="22"/>
                <w:szCs w:val="22"/>
              </w:rPr>
              <w:t>29 583</w:t>
            </w:r>
          </w:p>
        </w:tc>
        <w:tc>
          <w:tcPr>
            <w:tcW w:w="1560" w:type="dxa"/>
            <w:vAlign w:val="center"/>
          </w:tcPr>
          <w:p w:rsidR="00C41AC4" w:rsidRPr="00A460C7" w:rsidRDefault="00CA58BF" w:rsidP="009D6AA8">
            <w:pPr>
              <w:jc w:val="right"/>
              <w:rPr>
                <w:bCs/>
                <w:sz w:val="22"/>
                <w:szCs w:val="22"/>
              </w:rPr>
            </w:pPr>
            <w:r>
              <w:rPr>
                <w:bCs/>
                <w:sz w:val="22"/>
                <w:szCs w:val="22"/>
              </w:rPr>
              <w:t>29 135</w:t>
            </w:r>
          </w:p>
        </w:tc>
      </w:tr>
      <w:tr w:rsidR="00C41AC4" w:rsidRPr="00412DDB" w:rsidTr="009D6AA8">
        <w:tc>
          <w:tcPr>
            <w:tcW w:w="570" w:type="dxa"/>
            <w:vAlign w:val="center"/>
          </w:tcPr>
          <w:p w:rsidR="00C41AC4" w:rsidRPr="00412DDB" w:rsidRDefault="00C41AC4" w:rsidP="009D6AA8">
            <w:pPr>
              <w:rPr>
                <w:bCs/>
                <w:sz w:val="22"/>
                <w:szCs w:val="22"/>
              </w:rPr>
            </w:pPr>
            <w:r w:rsidRPr="00412DDB">
              <w:rPr>
                <w:bCs/>
                <w:sz w:val="22"/>
                <w:szCs w:val="22"/>
              </w:rPr>
              <w:t>5</w:t>
            </w:r>
          </w:p>
        </w:tc>
        <w:tc>
          <w:tcPr>
            <w:tcW w:w="5917" w:type="dxa"/>
            <w:vAlign w:val="center"/>
          </w:tcPr>
          <w:p w:rsidR="00C41AC4" w:rsidRPr="00412DDB" w:rsidRDefault="00C41AC4">
            <w:pPr>
              <w:rPr>
                <w:bCs/>
                <w:sz w:val="22"/>
                <w:szCs w:val="22"/>
              </w:rPr>
            </w:pPr>
            <w:r w:rsidRPr="00412DDB">
              <w:rPr>
                <w:bCs/>
                <w:sz w:val="22"/>
                <w:szCs w:val="22"/>
              </w:rPr>
              <w:t>Расчеты с поставщиками, подрядчиками и покупателями</w:t>
            </w:r>
          </w:p>
        </w:tc>
        <w:tc>
          <w:tcPr>
            <w:tcW w:w="2126" w:type="dxa"/>
            <w:vAlign w:val="center"/>
          </w:tcPr>
          <w:p w:rsidR="00C41AC4" w:rsidRPr="003C43CF" w:rsidRDefault="0045121A" w:rsidP="009D6AA8">
            <w:pPr>
              <w:jc w:val="right"/>
              <w:rPr>
                <w:bCs/>
                <w:sz w:val="22"/>
                <w:szCs w:val="22"/>
              </w:rPr>
            </w:pPr>
            <w:r>
              <w:rPr>
                <w:bCs/>
                <w:sz w:val="22"/>
                <w:szCs w:val="22"/>
              </w:rPr>
              <w:t>913 556</w:t>
            </w:r>
          </w:p>
        </w:tc>
        <w:tc>
          <w:tcPr>
            <w:tcW w:w="1560" w:type="dxa"/>
            <w:vAlign w:val="center"/>
          </w:tcPr>
          <w:p w:rsidR="00C41AC4" w:rsidRPr="00A460C7" w:rsidRDefault="00CA58BF" w:rsidP="009D6AA8">
            <w:pPr>
              <w:jc w:val="right"/>
              <w:rPr>
                <w:bCs/>
                <w:sz w:val="22"/>
                <w:szCs w:val="22"/>
              </w:rPr>
            </w:pPr>
            <w:r>
              <w:rPr>
                <w:bCs/>
                <w:sz w:val="22"/>
                <w:szCs w:val="22"/>
              </w:rPr>
              <w:t>889 120</w:t>
            </w:r>
          </w:p>
        </w:tc>
      </w:tr>
      <w:tr w:rsidR="00C41AC4" w:rsidRPr="00412DDB" w:rsidTr="009D6AA8">
        <w:tc>
          <w:tcPr>
            <w:tcW w:w="570" w:type="dxa"/>
            <w:vAlign w:val="center"/>
          </w:tcPr>
          <w:p w:rsidR="00C41AC4" w:rsidRPr="00412DDB" w:rsidRDefault="00C41AC4" w:rsidP="009D6AA8">
            <w:pPr>
              <w:rPr>
                <w:bCs/>
                <w:sz w:val="22"/>
                <w:szCs w:val="22"/>
              </w:rPr>
            </w:pPr>
            <w:r w:rsidRPr="00412DDB">
              <w:rPr>
                <w:bCs/>
                <w:sz w:val="22"/>
                <w:szCs w:val="22"/>
              </w:rPr>
              <w:t>6</w:t>
            </w:r>
          </w:p>
        </w:tc>
        <w:tc>
          <w:tcPr>
            <w:tcW w:w="5917" w:type="dxa"/>
            <w:vAlign w:val="center"/>
          </w:tcPr>
          <w:p w:rsidR="00C41AC4" w:rsidRPr="00412DDB" w:rsidRDefault="00C41AC4">
            <w:pPr>
              <w:rPr>
                <w:bCs/>
                <w:sz w:val="22"/>
                <w:szCs w:val="22"/>
              </w:rPr>
            </w:pPr>
            <w:r w:rsidRPr="00412DDB">
              <w:rPr>
                <w:bCs/>
                <w:sz w:val="22"/>
                <w:szCs w:val="22"/>
              </w:rPr>
              <w:t>Прочая дебиторская задолженность</w:t>
            </w:r>
          </w:p>
        </w:tc>
        <w:tc>
          <w:tcPr>
            <w:tcW w:w="2126" w:type="dxa"/>
            <w:vAlign w:val="center"/>
          </w:tcPr>
          <w:p w:rsidR="00C41AC4" w:rsidRPr="003C43CF" w:rsidRDefault="0045121A" w:rsidP="009D6AA8">
            <w:pPr>
              <w:jc w:val="right"/>
              <w:rPr>
                <w:bCs/>
                <w:sz w:val="22"/>
                <w:szCs w:val="22"/>
              </w:rPr>
            </w:pPr>
            <w:r>
              <w:rPr>
                <w:bCs/>
                <w:sz w:val="22"/>
                <w:szCs w:val="22"/>
              </w:rPr>
              <w:t>4 288 111</w:t>
            </w:r>
          </w:p>
        </w:tc>
        <w:tc>
          <w:tcPr>
            <w:tcW w:w="1560" w:type="dxa"/>
            <w:vAlign w:val="center"/>
          </w:tcPr>
          <w:p w:rsidR="00C41AC4" w:rsidRPr="00A460C7" w:rsidRDefault="00CA58BF" w:rsidP="009D6AA8">
            <w:pPr>
              <w:jc w:val="right"/>
              <w:rPr>
                <w:bCs/>
                <w:sz w:val="22"/>
                <w:szCs w:val="22"/>
              </w:rPr>
            </w:pPr>
            <w:r>
              <w:rPr>
                <w:bCs/>
                <w:sz w:val="22"/>
                <w:szCs w:val="22"/>
              </w:rPr>
              <w:t>5 161 546</w:t>
            </w:r>
          </w:p>
        </w:tc>
      </w:tr>
      <w:tr w:rsidR="00C41AC4" w:rsidRPr="00412DDB" w:rsidTr="009D6AA8">
        <w:tc>
          <w:tcPr>
            <w:tcW w:w="570" w:type="dxa"/>
            <w:vAlign w:val="center"/>
          </w:tcPr>
          <w:p w:rsidR="00C41AC4" w:rsidRPr="00412DDB" w:rsidRDefault="00C41AC4" w:rsidP="009D6AA8">
            <w:pPr>
              <w:rPr>
                <w:bCs/>
                <w:sz w:val="22"/>
                <w:szCs w:val="22"/>
              </w:rPr>
            </w:pPr>
          </w:p>
        </w:tc>
        <w:tc>
          <w:tcPr>
            <w:tcW w:w="5917" w:type="dxa"/>
            <w:vAlign w:val="center"/>
          </w:tcPr>
          <w:p w:rsidR="00C41AC4" w:rsidRPr="00412DDB" w:rsidRDefault="00C41AC4">
            <w:pPr>
              <w:rPr>
                <w:bCs/>
                <w:sz w:val="22"/>
                <w:szCs w:val="22"/>
              </w:rPr>
            </w:pPr>
            <w:r w:rsidRPr="00412DDB">
              <w:rPr>
                <w:bCs/>
                <w:sz w:val="22"/>
                <w:szCs w:val="22"/>
              </w:rPr>
              <w:t xml:space="preserve">В том числе </w:t>
            </w:r>
            <w:proofErr w:type="gramStart"/>
            <w:r w:rsidRPr="00412DDB">
              <w:rPr>
                <w:bCs/>
                <w:sz w:val="22"/>
                <w:szCs w:val="22"/>
              </w:rPr>
              <w:t>просроченная</w:t>
            </w:r>
            <w:proofErr w:type="gramEnd"/>
          </w:p>
        </w:tc>
        <w:tc>
          <w:tcPr>
            <w:tcW w:w="2126" w:type="dxa"/>
            <w:vAlign w:val="center"/>
          </w:tcPr>
          <w:p w:rsidR="00C41AC4" w:rsidRPr="00412DDB" w:rsidRDefault="0045121A" w:rsidP="009D6AA8">
            <w:pPr>
              <w:jc w:val="right"/>
              <w:rPr>
                <w:bCs/>
                <w:sz w:val="22"/>
                <w:szCs w:val="22"/>
              </w:rPr>
            </w:pPr>
            <w:r>
              <w:rPr>
                <w:bCs/>
                <w:sz w:val="22"/>
                <w:szCs w:val="22"/>
              </w:rPr>
              <w:t>232 145</w:t>
            </w:r>
          </w:p>
        </w:tc>
        <w:tc>
          <w:tcPr>
            <w:tcW w:w="1560" w:type="dxa"/>
            <w:vAlign w:val="center"/>
          </w:tcPr>
          <w:p w:rsidR="00C41AC4" w:rsidRPr="00412DDB" w:rsidRDefault="0045121A" w:rsidP="009D6AA8">
            <w:pPr>
              <w:jc w:val="right"/>
              <w:rPr>
                <w:bCs/>
                <w:sz w:val="22"/>
                <w:szCs w:val="22"/>
              </w:rPr>
            </w:pPr>
            <w:r>
              <w:rPr>
                <w:bCs/>
                <w:sz w:val="22"/>
                <w:szCs w:val="22"/>
              </w:rPr>
              <w:t>292 428</w:t>
            </w:r>
          </w:p>
        </w:tc>
      </w:tr>
      <w:tr w:rsidR="00C41AC4" w:rsidRPr="00412DDB" w:rsidTr="009D6AA8">
        <w:tc>
          <w:tcPr>
            <w:tcW w:w="570" w:type="dxa"/>
            <w:vAlign w:val="center"/>
          </w:tcPr>
          <w:p w:rsidR="00C41AC4" w:rsidRPr="00412DDB" w:rsidRDefault="00C41AC4" w:rsidP="009D6AA8">
            <w:pPr>
              <w:rPr>
                <w:bCs/>
                <w:sz w:val="22"/>
                <w:szCs w:val="22"/>
              </w:rPr>
            </w:pPr>
          </w:p>
        </w:tc>
        <w:tc>
          <w:tcPr>
            <w:tcW w:w="5917" w:type="dxa"/>
            <w:vAlign w:val="center"/>
          </w:tcPr>
          <w:p w:rsidR="00C41AC4" w:rsidRPr="00412DDB" w:rsidRDefault="00C41AC4">
            <w:pPr>
              <w:rPr>
                <w:bCs/>
                <w:sz w:val="22"/>
                <w:szCs w:val="22"/>
              </w:rPr>
            </w:pPr>
            <w:r w:rsidRPr="00412DDB">
              <w:rPr>
                <w:bCs/>
                <w:sz w:val="22"/>
                <w:szCs w:val="22"/>
              </w:rPr>
              <w:t>Всего:</w:t>
            </w:r>
          </w:p>
        </w:tc>
        <w:tc>
          <w:tcPr>
            <w:tcW w:w="2126" w:type="dxa"/>
            <w:vAlign w:val="center"/>
          </w:tcPr>
          <w:p w:rsidR="00C41AC4" w:rsidRPr="00AE6657" w:rsidRDefault="0045121A" w:rsidP="009D6AA8">
            <w:pPr>
              <w:jc w:val="right"/>
              <w:rPr>
                <w:bCs/>
                <w:sz w:val="22"/>
                <w:szCs w:val="22"/>
              </w:rPr>
            </w:pPr>
            <w:r>
              <w:rPr>
                <w:bCs/>
                <w:sz w:val="22"/>
                <w:szCs w:val="22"/>
              </w:rPr>
              <w:t>5 279 878</w:t>
            </w:r>
          </w:p>
        </w:tc>
        <w:tc>
          <w:tcPr>
            <w:tcW w:w="1560" w:type="dxa"/>
            <w:vAlign w:val="center"/>
          </w:tcPr>
          <w:p w:rsidR="00C41AC4" w:rsidRPr="00A460C7" w:rsidRDefault="00CA58BF" w:rsidP="009D6AA8">
            <w:pPr>
              <w:jc w:val="right"/>
              <w:rPr>
                <w:bCs/>
                <w:sz w:val="22"/>
                <w:szCs w:val="22"/>
              </w:rPr>
            </w:pPr>
            <w:r>
              <w:rPr>
                <w:bCs/>
                <w:sz w:val="22"/>
                <w:szCs w:val="22"/>
              </w:rPr>
              <w:t>6 136 930</w:t>
            </w:r>
          </w:p>
        </w:tc>
      </w:tr>
      <w:tr w:rsidR="00C41AC4" w:rsidRPr="00412DDB" w:rsidTr="009D6AA8">
        <w:tc>
          <w:tcPr>
            <w:tcW w:w="570" w:type="dxa"/>
            <w:vAlign w:val="center"/>
          </w:tcPr>
          <w:p w:rsidR="00C41AC4" w:rsidRPr="00412DDB" w:rsidRDefault="00C41AC4" w:rsidP="009D6AA8">
            <w:pPr>
              <w:rPr>
                <w:bCs/>
                <w:sz w:val="22"/>
                <w:szCs w:val="22"/>
              </w:rPr>
            </w:pPr>
          </w:p>
        </w:tc>
        <w:tc>
          <w:tcPr>
            <w:tcW w:w="5917" w:type="dxa"/>
            <w:vAlign w:val="center"/>
          </w:tcPr>
          <w:p w:rsidR="00C41AC4" w:rsidRPr="00412DDB" w:rsidRDefault="00C41AC4" w:rsidP="009D6AA8">
            <w:pPr>
              <w:rPr>
                <w:bCs/>
                <w:sz w:val="22"/>
                <w:szCs w:val="22"/>
              </w:rPr>
            </w:pPr>
            <w:r w:rsidRPr="00412DDB">
              <w:rPr>
                <w:bCs/>
                <w:sz w:val="22"/>
                <w:szCs w:val="22"/>
              </w:rPr>
              <w:t xml:space="preserve">В том числе </w:t>
            </w:r>
            <w:proofErr w:type="gramStart"/>
            <w:r w:rsidRPr="00412DDB">
              <w:rPr>
                <w:bCs/>
                <w:sz w:val="22"/>
                <w:szCs w:val="22"/>
              </w:rPr>
              <w:t>просроченная</w:t>
            </w:r>
            <w:proofErr w:type="gramEnd"/>
          </w:p>
        </w:tc>
        <w:tc>
          <w:tcPr>
            <w:tcW w:w="2126" w:type="dxa"/>
            <w:vAlign w:val="center"/>
          </w:tcPr>
          <w:p w:rsidR="00C41AC4" w:rsidRPr="00412DDB" w:rsidRDefault="0045121A">
            <w:pPr>
              <w:jc w:val="right"/>
              <w:rPr>
                <w:bCs/>
                <w:sz w:val="22"/>
                <w:szCs w:val="22"/>
              </w:rPr>
            </w:pPr>
            <w:r>
              <w:rPr>
                <w:bCs/>
                <w:sz w:val="22"/>
                <w:szCs w:val="22"/>
              </w:rPr>
              <w:t>232 145</w:t>
            </w:r>
          </w:p>
        </w:tc>
        <w:tc>
          <w:tcPr>
            <w:tcW w:w="1560" w:type="dxa"/>
            <w:vAlign w:val="center"/>
          </w:tcPr>
          <w:p w:rsidR="00C41AC4" w:rsidRPr="00412DDB" w:rsidRDefault="00CA58BF">
            <w:pPr>
              <w:jc w:val="right"/>
              <w:rPr>
                <w:bCs/>
                <w:sz w:val="22"/>
                <w:szCs w:val="22"/>
              </w:rPr>
            </w:pPr>
            <w:r>
              <w:rPr>
                <w:bCs/>
                <w:sz w:val="22"/>
                <w:szCs w:val="22"/>
              </w:rPr>
              <w:t>256 365</w:t>
            </w:r>
          </w:p>
        </w:tc>
      </w:tr>
    </w:tbl>
    <w:p w:rsidR="00C41AC4" w:rsidRPr="00412DDB" w:rsidRDefault="00C41AC4" w:rsidP="00C41AC4">
      <w:pPr>
        <w:pStyle w:val="em-4"/>
        <w:rPr>
          <w:bCs/>
          <w:iCs/>
        </w:rPr>
      </w:pPr>
    </w:p>
    <w:p w:rsidR="00733BC4" w:rsidRPr="00412DDB" w:rsidRDefault="00733BC4" w:rsidP="00AC0641">
      <w:pPr>
        <w:pStyle w:val="em-4"/>
      </w:pPr>
    </w:p>
    <w:p w:rsidR="00B37CA9" w:rsidRPr="00412DDB" w:rsidRDefault="00B37CA9" w:rsidP="00AC0641">
      <w:pPr>
        <w:pStyle w:val="em-4"/>
      </w:pPr>
      <w:r w:rsidRPr="00412DDB">
        <w:rPr>
          <w:bCs/>
          <w:iCs/>
        </w:rPr>
        <w:t>Информация о дебиторах, на долю которых приходится не менее 10 процентов от общей суммы д</w:t>
      </w:r>
      <w:r w:rsidRPr="00412DDB">
        <w:rPr>
          <w:bCs/>
          <w:iCs/>
        </w:rPr>
        <w:t>е</w:t>
      </w:r>
      <w:r w:rsidRPr="00412DDB">
        <w:rPr>
          <w:bCs/>
          <w:iCs/>
        </w:rPr>
        <w:t>биторской задолженности</w:t>
      </w:r>
      <w:r w:rsidRPr="00412DDB">
        <w:t xml:space="preserve"> кредитной организации – эмитента, входящих в состав дебиторской задолженн</w:t>
      </w:r>
      <w:r w:rsidRPr="00412DDB">
        <w:t>о</w:t>
      </w:r>
      <w:r w:rsidRPr="00412DDB">
        <w:t xml:space="preserve">сти кредитной организации </w:t>
      </w:r>
      <w:r w:rsidR="00B140EC">
        <w:t>–</w:t>
      </w:r>
      <w:r w:rsidRPr="00412DDB">
        <w:t xml:space="preserve"> эмитента за отчетный период</w:t>
      </w:r>
      <w:r w:rsidRPr="00412DDB">
        <w:rPr>
          <w:rStyle w:val="af0"/>
          <w:vanish/>
        </w:rPr>
        <w:footnoteReference w:id="80"/>
      </w:r>
      <w:r w:rsidRPr="00412DDB">
        <w:t>:</w:t>
      </w:r>
      <w:r w:rsidR="00F539A8" w:rsidRPr="00412DDB">
        <w:t xml:space="preserve"> отсутствует</w:t>
      </w:r>
    </w:p>
    <w:p w:rsidR="00AC0641" w:rsidRPr="00412DDB" w:rsidRDefault="00AC0641" w:rsidP="00AC0641">
      <w:pPr>
        <w:pStyle w:val="em-4"/>
      </w:pPr>
    </w:p>
    <w:p w:rsidR="00AC0641" w:rsidRPr="00412DDB" w:rsidRDefault="00AC0641" w:rsidP="00AC0641">
      <w:pPr>
        <w:pStyle w:val="em-4"/>
      </w:pPr>
      <w:r w:rsidRPr="00412DDB">
        <w:t>Для физического лица: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4320"/>
        <w:gridCol w:w="2107"/>
      </w:tblGrid>
      <w:tr w:rsidR="00AC0641" w:rsidRPr="00412DDB" w:rsidTr="006F74E8">
        <w:tc>
          <w:tcPr>
            <w:tcW w:w="3780" w:type="dxa"/>
          </w:tcPr>
          <w:p w:rsidR="00AC0641" w:rsidRPr="00412DDB" w:rsidRDefault="00AC0641" w:rsidP="00F237F6">
            <w:pPr>
              <w:pStyle w:val="em-4"/>
              <w:ind w:firstLine="0"/>
            </w:pPr>
            <w:r w:rsidRPr="00412DDB">
              <w:t>фамилия, имя, отчество:</w:t>
            </w:r>
          </w:p>
        </w:tc>
        <w:tc>
          <w:tcPr>
            <w:tcW w:w="6427" w:type="dxa"/>
            <w:gridSpan w:val="2"/>
          </w:tcPr>
          <w:p w:rsidR="00AC0641" w:rsidRPr="00412DDB" w:rsidRDefault="00B140EC" w:rsidP="00F237F6">
            <w:pPr>
              <w:pStyle w:val="em-4"/>
              <w:ind w:firstLine="0"/>
            </w:pPr>
            <w:r>
              <w:t>–</w:t>
            </w:r>
          </w:p>
        </w:tc>
      </w:tr>
      <w:tr w:rsidR="00AC0641" w:rsidRPr="00412DDB" w:rsidTr="006F74E8">
        <w:tc>
          <w:tcPr>
            <w:tcW w:w="3780" w:type="dxa"/>
            <w:tcBorders>
              <w:bottom w:val="single" w:sz="4" w:space="0" w:color="auto"/>
            </w:tcBorders>
          </w:tcPr>
          <w:p w:rsidR="00AC0641" w:rsidRPr="00412DDB" w:rsidRDefault="00AC0641" w:rsidP="00F237F6">
            <w:pPr>
              <w:pStyle w:val="em-4"/>
              <w:ind w:firstLine="0"/>
            </w:pPr>
            <w:r w:rsidRPr="00412DDB">
              <w:t>сумма задолженности</w:t>
            </w:r>
          </w:p>
        </w:tc>
        <w:tc>
          <w:tcPr>
            <w:tcW w:w="4320" w:type="dxa"/>
            <w:tcBorders>
              <w:bottom w:val="single" w:sz="4" w:space="0" w:color="auto"/>
            </w:tcBorders>
          </w:tcPr>
          <w:p w:rsidR="00AC0641" w:rsidRPr="00412DDB" w:rsidRDefault="00B140EC" w:rsidP="00F237F6">
            <w:pPr>
              <w:pStyle w:val="em-4"/>
              <w:ind w:firstLine="0"/>
            </w:pPr>
            <w:r>
              <w:t>–</w:t>
            </w:r>
          </w:p>
        </w:tc>
        <w:tc>
          <w:tcPr>
            <w:tcW w:w="2107" w:type="dxa"/>
            <w:tcBorders>
              <w:bottom w:val="single" w:sz="4" w:space="0" w:color="auto"/>
            </w:tcBorders>
          </w:tcPr>
          <w:p w:rsidR="00AC0641" w:rsidRPr="00412DDB" w:rsidRDefault="00AC0641" w:rsidP="00F237F6">
            <w:pPr>
              <w:pStyle w:val="em-4"/>
              <w:ind w:firstLine="0"/>
            </w:pPr>
            <w:r w:rsidRPr="00412DDB">
              <w:t>руб.</w:t>
            </w:r>
          </w:p>
        </w:tc>
      </w:tr>
      <w:tr w:rsidR="00A4220C" w:rsidRPr="00412DDB" w:rsidTr="006F74E8">
        <w:tc>
          <w:tcPr>
            <w:tcW w:w="3780" w:type="dxa"/>
            <w:tcBorders>
              <w:bottom w:val="nil"/>
            </w:tcBorders>
          </w:tcPr>
          <w:p w:rsidR="00A4220C" w:rsidRPr="00412DDB" w:rsidRDefault="00A4220C" w:rsidP="00F237F6">
            <w:pPr>
              <w:pStyle w:val="em-4"/>
              <w:ind w:firstLine="0"/>
            </w:pPr>
            <w:r w:rsidRPr="00412DDB">
              <w:t>размер и условия просроченной з</w:t>
            </w:r>
            <w:r w:rsidRPr="00412DDB">
              <w:t>а</w:t>
            </w:r>
            <w:r w:rsidRPr="00412DDB">
              <w:t>долженности</w:t>
            </w:r>
          </w:p>
        </w:tc>
        <w:tc>
          <w:tcPr>
            <w:tcW w:w="6427" w:type="dxa"/>
            <w:gridSpan w:val="2"/>
            <w:tcBorders>
              <w:bottom w:val="nil"/>
            </w:tcBorders>
          </w:tcPr>
          <w:p w:rsidR="00A4220C" w:rsidRPr="00412DDB" w:rsidRDefault="00B140EC" w:rsidP="00F237F6">
            <w:pPr>
              <w:pStyle w:val="em-4"/>
              <w:ind w:firstLine="0"/>
              <w:jc w:val="center"/>
              <w:rPr>
                <w:vanish/>
              </w:rPr>
            </w:pPr>
            <w:r>
              <w:rPr>
                <w:vanish/>
              </w:rPr>
              <w:t>–</w:t>
            </w:r>
          </w:p>
        </w:tc>
      </w:tr>
      <w:tr w:rsidR="00A4220C" w:rsidRPr="00412DDB" w:rsidTr="006F74E8">
        <w:trPr>
          <w:hidden/>
        </w:trPr>
        <w:tc>
          <w:tcPr>
            <w:tcW w:w="10207" w:type="dxa"/>
            <w:gridSpan w:val="3"/>
            <w:tcBorders>
              <w:top w:val="nil"/>
            </w:tcBorders>
          </w:tcPr>
          <w:p w:rsidR="00A4220C" w:rsidRPr="00412DDB" w:rsidRDefault="00A4220C" w:rsidP="00F237F6">
            <w:pPr>
              <w:pStyle w:val="em-4"/>
              <w:ind w:firstLine="0"/>
              <w:jc w:val="center"/>
              <w:rPr>
                <w:vanish/>
                <w:sz w:val="2"/>
                <w:szCs w:val="2"/>
              </w:rPr>
            </w:pPr>
          </w:p>
        </w:tc>
      </w:tr>
      <w:tr w:rsidR="00AC0641" w:rsidRPr="00412DDB" w:rsidTr="006F74E8">
        <w:trPr>
          <w:hidden/>
        </w:trPr>
        <w:tc>
          <w:tcPr>
            <w:tcW w:w="3780" w:type="dxa"/>
          </w:tcPr>
          <w:p w:rsidR="00AC0641" w:rsidRPr="00412DDB" w:rsidRDefault="00AC0641" w:rsidP="00F237F6">
            <w:pPr>
              <w:pStyle w:val="em-4"/>
              <w:ind w:firstLine="0"/>
              <w:rPr>
                <w:vanish/>
              </w:rPr>
            </w:pPr>
          </w:p>
        </w:tc>
        <w:tc>
          <w:tcPr>
            <w:tcW w:w="6427" w:type="dxa"/>
            <w:gridSpan w:val="2"/>
          </w:tcPr>
          <w:p w:rsidR="00AC0641" w:rsidRPr="00412DDB" w:rsidRDefault="000C7A1E" w:rsidP="00F237F6">
            <w:pPr>
              <w:pStyle w:val="em-4"/>
              <w:ind w:firstLine="0"/>
              <w:jc w:val="center"/>
              <w:rPr>
                <w:vanish/>
              </w:rPr>
            </w:pPr>
            <w:r w:rsidRPr="00412DDB">
              <w:rPr>
                <w:vanish/>
                <w:sz w:val="16"/>
                <w:szCs w:val="16"/>
              </w:rPr>
              <w:t>(процентная ставка, штрафные санкции, пени)</w:t>
            </w:r>
          </w:p>
        </w:tc>
      </w:tr>
    </w:tbl>
    <w:p w:rsidR="00AC0641" w:rsidRPr="00412DDB" w:rsidRDefault="00AC0641" w:rsidP="00AC0641">
      <w:pPr>
        <w:pStyle w:val="em-4"/>
      </w:pPr>
    </w:p>
    <w:tbl>
      <w:tblPr>
        <w:tblW w:w="0" w:type="auto"/>
        <w:tblInd w:w="-34" w:type="dxa"/>
        <w:tblLook w:val="01E0" w:firstRow="1" w:lastRow="1" w:firstColumn="1" w:lastColumn="1" w:noHBand="0" w:noVBand="0"/>
      </w:tblPr>
      <w:tblGrid>
        <w:gridCol w:w="1908"/>
        <w:gridCol w:w="1353"/>
        <w:gridCol w:w="1332"/>
        <w:gridCol w:w="5614"/>
      </w:tblGrid>
      <w:tr w:rsidR="000C7A1E" w:rsidRPr="00412DDB" w:rsidTr="006F74E8">
        <w:tc>
          <w:tcPr>
            <w:tcW w:w="1908" w:type="dxa"/>
          </w:tcPr>
          <w:p w:rsidR="000C7A1E" w:rsidRPr="00412DDB" w:rsidRDefault="000C7A1E" w:rsidP="00F237F6">
            <w:pPr>
              <w:pStyle w:val="em-4"/>
              <w:ind w:firstLine="0"/>
            </w:pPr>
            <w:r w:rsidRPr="00412DDB">
              <w:t>Данный дебитор</w:t>
            </w:r>
          </w:p>
        </w:tc>
        <w:tc>
          <w:tcPr>
            <w:tcW w:w="1353" w:type="dxa"/>
          </w:tcPr>
          <w:p w:rsidR="000C7A1E" w:rsidRPr="00412DDB" w:rsidRDefault="00B140EC" w:rsidP="00F237F6">
            <w:pPr>
              <w:pStyle w:val="em-4"/>
              <w:ind w:firstLine="0"/>
            </w:pPr>
            <w:r>
              <w:t>–</w:t>
            </w:r>
          </w:p>
        </w:tc>
        <w:tc>
          <w:tcPr>
            <w:tcW w:w="6946" w:type="dxa"/>
            <w:gridSpan w:val="2"/>
          </w:tcPr>
          <w:p w:rsidR="000C7A1E" w:rsidRPr="00412DDB" w:rsidRDefault="000C7A1E" w:rsidP="00F237F6">
            <w:pPr>
              <w:pStyle w:val="em-4"/>
              <w:ind w:firstLine="0"/>
            </w:pPr>
            <w:r w:rsidRPr="00412DDB">
              <w:t xml:space="preserve">аффилированным лицом кредитной  организации </w:t>
            </w:r>
            <w:proofErr w:type="gramStart"/>
            <w:r w:rsidR="006F74E8" w:rsidRPr="00412DDB">
              <w:t>–э</w:t>
            </w:r>
            <w:proofErr w:type="gramEnd"/>
            <w:r w:rsidR="006F74E8" w:rsidRPr="00412DDB">
              <w:t>митента:</w:t>
            </w:r>
          </w:p>
        </w:tc>
      </w:tr>
      <w:tr w:rsidR="000C7A1E" w:rsidRPr="00412DDB" w:rsidTr="006F74E8">
        <w:tc>
          <w:tcPr>
            <w:tcW w:w="1908" w:type="dxa"/>
          </w:tcPr>
          <w:p w:rsidR="000C7A1E" w:rsidRPr="00412DDB" w:rsidRDefault="000C7A1E" w:rsidP="000C7A1E">
            <w:pPr>
              <w:pStyle w:val="em-6"/>
            </w:pPr>
          </w:p>
        </w:tc>
        <w:tc>
          <w:tcPr>
            <w:tcW w:w="1353" w:type="dxa"/>
          </w:tcPr>
          <w:p w:rsidR="000C7A1E" w:rsidRPr="00412DDB" w:rsidRDefault="000C7A1E" w:rsidP="00F237F6">
            <w:pPr>
              <w:pStyle w:val="em-6"/>
              <w:ind w:firstLine="0"/>
              <w:jc w:val="center"/>
            </w:pPr>
            <w:r w:rsidRPr="00412DDB">
              <w:t xml:space="preserve">(указывается: является </w:t>
            </w:r>
            <w:r w:rsidRPr="00412DDB">
              <w:br/>
              <w:t>или не является)</w:t>
            </w:r>
          </w:p>
        </w:tc>
        <w:tc>
          <w:tcPr>
            <w:tcW w:w="6946" w:type="dxa"/>
            <w:gridSpan w:val="2"/>
          </w:tcPr>
          <w:p w:rsidR="000C7A1E" w:rsidRPr="00412DDB" w:rsidRDefault="000C7A1E" w:rsidP="000C7A1E">
            <w:pPr>
              <w:pStyle w:val="em-6"/>
            </w:pPr>
          </w:p>
        </w:tc>
      </w:tr>
      <w:tr w:rsidR="000C7A1E" w:rsidRPr="00412DDB" w:rsidTr="006F74E8">
        <w:tc>
          <w:tcPr>
            <w:tcW w:w="10207" w:type="dxa"/>
            <w:gridSpan w:val="4"/>
          </w:tcPr>
          <w:p w:rsidR="000C7A1E" w:rsidRPr="00412DDB" w:rsidRDefault="000C7A1E" w:rsidP="00F237F6">
            <w:pPr>
              <w:pStyle w:val="prilozhenie"/>
              <w:spacing w:line="240" w:lineRule="atLeast"/>
              <w:ind w:firstLine="0"/>
            </w:pPr>
          </w:p>
        </w:tc>
      </w:tr>
      <w:tr w:rsidR="000C7A1E" w:rsidRPr="00412DDB" w:rsidTr="006F74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93" w:type="dxa"/>
            <w:gridSpan w:val="3"/>
          </w:tcPr>
          <w:p w:rsidR="000C7A1E" w:rsidRPr="00412DDB" w:rsidRDefault="000C7A1E" w:rsidP="00F237F6">
            <w:pPr>
              <w:pStyle w:val="em-4"/>
              <w:ind w:firstLine="0"/>
            </w:pPr>
            <w:r w:rsidRPr="00412DDB">
              <w:t>доля участия аффилированного лица в уста</w:t>
            </w:r>
            <w:r w:rsidRPr="00412DDB">
              <w:t>в</w:t>
            </w:r>
            <w:r w:rsidRPr="00412DDB">
              <w:t xml:space="preserve">ном капитале кредитной организации </w:t>
            </w:r>
            <w:proofErr w:type="gramStart"/>
            <w:r w:rsidRPr="00412DDB">
              <w:t>–э</w:t>
            </w:r>
            <w:proofErr w:type="gramEnd"/>
            <w:r w:rsidRPr="00412DDB">
              <w:t>митента</w:t>
            </w:r>
          </w:p>
        </w:tc>
        <w:tc>
          <w:tcPr>
            <w:tcW w:w="5614" w:type="dxa"/>
          </w:tcPr>
          <w:p w:rsidR="000C7A1E" w:rsidRPr="00412DDB" w:rsidRDefault="00B140EC" w:rsidP="00F237F6">
            <w:pPr>
              <w:pStyle w:val="em-4"/>
              <w:ind w:firstLine="0"/>
            </w:pPr>
            <w:r>
              <w:t>–</w:t>
            </w:r>
          </w:p>
        </w:tc>
      </w:tr>
      <w:tr w:rsidR="000C7A1E" w:rsidRPr="00412DDB" w:rsidTr="006F74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93" w:type="dxa"/>
            <w:gridSpan w:val="3"/>
          </w:tcPr>
          <w:p w:rsidR="000C7A1E" w:rsidRPr="00412DDB" w:rsidRDefault="000C7A1E" w:rsidP="00F237F6">
            <w:pPr>
              <w:pStyle w:val="em-4"/>
              <w:ind w:firstLine="0"/>
            </w:pPr>
            <w:r w:rsidRPr="00412DDB">
              <w:t>доля обыкновенных акций кредитной орган</w:t>
            </w:r>
            <w:r w:rsidRPr="00412DDB">
              <w:t>и</w:t>
            </w:r>
            <w:r w:rsidRPr="00412DDB">
              <w:t xml:space="preserve">зации </w:t>
            </w:r>
            <w:r w:rsidR="00B140EC">
              <w:t>–</w:t>
            </w:r>
            <w:r w:rsidRPr="00412DDB">
              <w:t xml:space="preserve"> эмитента, принадлежащих аффилир</w:t>
            </w:r>
            <w:r w:rsidRPr="00412DDB">
              <w:t>о</w:t>
            </w:r>
            <w:r w:rsidRPr="00412DDB">
              <w:t>ванному лицу</w:t>
            </w:r>
          </w:p>
        </w:tc>
        <w:tc>
          <w:tcPr>
            <w:tcW w:w="5614" w:type="dxa"/>
          </w:tcPr>
          <w:p w:rsidR="000C7A1E" w:rsidRPr="00412DDB" w:rsidRDefault="00B140EC" w:rsidP="00F237F6">
            <w:pPr>
              <w:pStyle w:val="em-4"/>
              <w:ind w:firstLine="0"/>
            </w:pPr>
            <w:r>
              <w:t>–</w:t>
            </w:r>
          </w:p>
        </w:tc>
      </w:tr>
      <w:tr w:rsidR="008423F0" w:rsidRPr="00412DDB" w:rsidTr="006F74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7" w:type="dxa"/>
            <w:gridSpan w:val="4"/>
          </w:tcPr>
          <w:p w:rsidR="008423F0" w:rsidRPr="00412DDB" w:rsidRDefault="008423F0" w:rsidP="00F237F6">
            <w:pPr>
              <w:pStyle w:val="em-4"/>
              <w:ind w:firstLine="0"/>
            </w:pPr>
            <w:proofErr w:type="gramStart"/>
            <w:r w:rsidRPr="00412DDB">
              <w:t>должности, которые аффилированное лицо, являющееся физическим лицом, занимает в кредитной орг</w:t>
            </w:r>
            <w:r w:rsidRPr="00412DDB">
              <w:t>а</w:t>
            </w:r>
            <w:r w:rsidRPr="00412DDB">
              <w:t xml:space="preserve">низации </w:t>
            </w:r>
            <w:r w:rsidR="00B140EC">
              <w:t>–</w:t>
            </w:r>
            <w:r w:rsidRPr="00412DDB">
              <w:t xml:space="preserve"> эмитенте, его дочерних и зависимых обществах, основном (материнском) обществе, управл</w:t>
            </w:r>
            <w:r w:rsidRPr="00412DDB">
              <w:t>я</w:t>
            </w:r>
            <w:r w:rsidRPr="00412DDB">
              <w:t>ющей организации:</w:t>
            </w:r>
            <w:r w:rsidR="00037BEF" w:rsidRPr="00412DDB">
              <w:t xml:space="preserve">   </w:t>
            </w:r>
            <w:r w:rsidR="00B140EC">
              <w:t>–</w:t>
            </w:r>
            <w:proofErr w:type="gramEnd"/>
          </w:p>
        </w:tc>
      </w:tr>
      <w:tr w:rsidR="008423F0" w:rsidRPr="00412DDB" w:rsidTr="006F74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7" w:type="dxa"/>
            <w:gridSpan w:val="4"/>
          </w:tcPr>
          <w:p w:rsidR="008423F0" w:rsidRPr="00412DDB" w:rsidRDefault="008423F0" w:rsidP="00F237F6">
            <w:pPr>
              <w:pStyle w:val="em-4"/>
              <w:ind w:firstLine="0"/>
            </w:pPr>
          </w:p>
        </w:tc>
      </w:tr>
    </w:tbl>
    <w:p w:rsidR="000C7A1E" w:rsidRPr="00412DDB" w:rsidRDefault="000C7A1E" w:rsidP="000C7A1E">
      <w:pPr>
        <w:pStyle w:val="em-4"/>
      </w:pPr>
    </w:p>
    <w:p w:rsidR="00B37CA9" w:rsidRPr="00412DDB" w:rsidRDefault="00B37CA9" w:rsidP="008423F0">
      <w:pPr>
        <w:pStyle w:val="em-4"/>
      </w:pPr>
      <w:r w:rsidRPr="00412DDB">
        <w:t>Для коммерческих организаций:</w:t>
      </w:r>
    </w:p>
    <w:p w:rsidR="008423F0" w:rsidRPr="00412DDB" w:rsidRDefault="008423F0" w:rsidP="008423F0">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7"/>
        <w:gridCol w:w="4143"/>
        <w:gridCol w:w="1927"/>
      </w:tblGrid>
      <w:tr w:rsidR="008423F0" w:rsidRPr="00412DDB" w:rsidTr="006F74E8">
        <w:tc>
          <w:tcPr>
            <w:tcW w:w="4137" w:type="dxa"/>
          </w:tcPr>
          <w:p w:rsidR="008423F0" w:rsidRPr="00412DDB" w:rsidRDefault="008423F0" w:rsidP="00F237F6">
            <w:pPr>
              <w:pStyle w:val="em-4"/>
              <w:ind w:firstLine="0"/>
            </w:pPr>
            <w:r w:rsidRPr="00412DDB">
              <w:t>Полное фирменное наименование:</w:t>
            </w:r>
          </w:p>
        </w:tc>
        <w:tc>
          <w:tcPr>
            <w:tcW w:w="6070" w:type="dxa"/>
            <w:gridSpan w:val="2"/>
          </w:tcPr>
          <w:p w:rsidR="008423F0" w:rsidRPr="00412DDB" w:rsidRDefault="00B140EC" w:rsidP="00F237F6">
            <w:pPr>
              <w:pStyle w:val="em-4"/>
              <w:ind w:firstLine="0"/>
            </w:pPr>
            <w:r>
              <w:t>–</w:t>
            </w:r>
          </w:p>
        </w:tc>
      </w:tr>
      <w:tr w:rsidR="008423F0" w:rsidRPr="00412DDB" w:rsidTr="006F74E8">
        <w:tc>
          <w:tcPr>
            <w:tcW w:w="4137" w:type="dxa"/>
          </w:tcPr>
          <w:p w:rsidR="008423F0" w:rsidRPr="00412DDB" w:rsidRDefault="008423F0" w:rsidP="00F237F6">
            <w:pPr>
              <w:pStyle w:val="em-4"/>
              <w:ind w:firstLine="0"/>
            </w:pPr>
            <w:r w:rsidRPr="00412DDB">
              <w:t>Сокращенное фирменное наименование:</w:t>
            </w:r>
          </w:p>
        </w:tc>
        <w:tc>
          <w:tcPr>
            <w:tcW w:w="6070" w:type="dxa"/>
            <w:gridSpan w:val="2"/>
          </w:tcPr>
          <w:p w:rsidR="008423F0" w:rsidRPr="00412DDB" w:rsidRDefault="00B140EC" w:rsidP="00037BEF">
            <w:pPr>
              <w:pStyle w:val="em-4"/>
              <w:ind w:firstLine="0"/>
              <w:jc w:val="center"/>
            </w:pPr>
            <w:r>
              <w:t>–</w:t>
            </w:r>
          </w:p>
        </w:tc>
      </w:tr>
      <w:tr w:rsidR="008423F0" w:rsidRPr="00412DDB" w:rsidTr="006F74E8">
        <w:tc>
          <w:tcPr>
            <w:tcW w:w="4137" w:type="dxa"/>
          </w:tcPr>
          <w:p w:rsidR="008423F0" w:rsidRPr="00412DDB" w:rsidRDefault="008423F0" w:rsidP="00F237F6">
            <w:pPr>
              <w:pStyle w:val="em-4"/>
              <w:ind w:firstLine="0"/>
            </w:pPr>
            <w:r w:rsidRPr="00412DDB">
              <w:t>Место нахождения:</w:t>
            </w:r>
          </w:p>
        </w:tc>
        <w:tc>
          <w:tcPr>
            <w:tcW w:w="6070" w:type="dxa"/>
            <w:gridSpan w:val="2"/>
          </w:tcPr>
          <w:p w:rsidR="008423F0" w:rsidRPr="00412DDB" w:rsidRDefault="00B140EC" w:rsidP="00F237F6">
            <w:pPr>
              <w:pStyle w:val="em-4"/>
              <w:ind w:firstLine="0"/>
            </w:pPr>
            <w:r>
              <w:t>–</w:t>
            </w:r>
          </w:p>
        </w:tc>
      </w:tr>
      <w:tr w:rsidR="008423F0" w:rsidRPr="00412DDB" w:rsidTr="006F74E8">
        <w:tc>
          <w:tcPr>
            <w:tcW w:w="4137" w:type="dxa"/>
          </w:tcPr>
          <w:p w:rsidR="008423F0" w:rsidRPr="00412DDB" w:rsidRDefault="008423F0" w:rsidP="00F237F6">
            <w:pPr>
              <w:pStyle w:val="em-4"/>
              <w:ind w:firstLine="0"/>
            </w:pPr>
            <w:r w:rsidRPr="00412DDB">
              <w:t>ИНН (если применимо):</w:t>
            </w:r>
          </w:p>
        </w:tc>
        <w:tc>
          <w:tcPr>
            <w:tcW w:w="6070" w:type="dxa"/>
            <w:gridSpan w:val="2"/>
          </w:tcPr>
          <w:p w:rsidR="008423F0" w:rsidRPr="00412DDB" w:rsidRDefault="00B140EC" w:rsidP="00037BEF">
            <w:pPr>
              <w:pStyle w:val="em-4"/>
              <w:ind w:firstLine="0"/>
              <w:jc w:val="center"/>
            </w:pPr>
            <w:r>
              <w:t>–</w:t>
            </w:r>
          </w:p>
        </w:tc>
      </w:tr>
      <w:tr w:rsidR="008423F0" w:rsidRPr="00412DDB" w:rsidTr="006F74E8">
        <w:tc>
          <w:tcPr>
            <w:tcW w:w="4137" w:type="dxa"/>
          </w:tcPr>
          <w:p w:rsidR="008423F0" w:rsidRPr="00412DDB" w:rsidRDefault="008423F0" w:rsidP="00F237F6">
            <w:pPr>
              <w:pStyle w:val="em-4"/>
              <w:ind w:firstLine="0"/>
            </w:pPr>
            <w:r w:rsidRPr="00412DDB">
              <w:t>ОГРН (если применимо):</w:t>
            </w:r>
          </w:p>
        </w:tc>
        <w:tc>
          <w:tcPr>
            <w:tcW w:w="6070" w:type="dxa"/>
            <w:gridSpan w:val="2"/>
          </w:tcPr>
          <w:p w:rsidR="008423F0" w:rsidRPr="00412DDB" w:rsidRDefault="00B140EC" w:rsidP="00037BEF">
            <w:pPr>
              <w:pStyle w:val="em-4"/>
              <w:ind w:firstLine="0"/>
              <w:jc w:val="center"/>
            </w:pPr>
            <w:r>
              <w:t>–</w:t>
            </w:r>
          </w:p>
        </w:tc>
      </w:tr>
      <w:tr w:rsidR="008423F0" w:rsidRPr="00412DDB" w:rsidTr="006F74E8">
        <w:tc>
          <w:tcPr>
            <w:tcW w:w="4137" w:type="dxa"/>
          </w:tcPr>
          <w:p w:rsidR="008423F0" w:rsidRPr="00412DDB" w:rsidRDefault="008423F0" w:rsidP="004209C1">
            <w:pPr>
              <w:pStyle w:val="em-4"/>
              <w:ind w:firstLine="0"/>
            </w:pPr>
            <w:r w:rsidRPr="00412DDB">
              <w:t>сумма задолженности</w:t>
            </w:r>
            <w:r w:rsidR="006748DB" w:rsidRPr="00412DDB">
              <w:t xml:space="preserve"> </w:t>
            </w:r>
            <w:proofErr w:type="gramStart"/>
            <w:r w:rsidR="006748DB" w:rsidRPr="00412DDB">
              <w:t>на</w:t>
            </w:r>
            <w:proofErr w:type="gramEnd"/>
            <w:r w:rsidR="006748DB" w:rsidRPr="00412DDB">
              <w:t xml:space="preserve"> </w:t>
            </w:r>
          </w:p>
        </w:tc>
        <w:tc>
          <w:tcPr>
            <w:tcW w:w="4143" w:type="dxa"/>
          </w:tcPr>
          <w:p w:rsidR="008423F0" w:rsidRPr="00412DDB" w:rsidRDefault="00B140EC" w:rsidP="0098335C">
            <w:pPr>
              <w:pStyle w:val="em-4"/>
              <w:ind w:firstLine="0"/>
            </w:pPr>
            <w:r>
              <w:t>–</w:t>
            </w:r>
          </w:p>
        </w:tc>
        <w:tc>
          <w:tcPr>
            <w:tcW w:w="1927" w:type="dxa"/>
          </w:tcPr>
          <w:p w:rsidR="008423F0" w:rsidRPr="00412DDB" w:rsidRDefault="009B22C6" w:rsidP="00F237F6">
            <w:pPr>
              <w:pStyle w:val="em-4"/>
              <w:ind w:firstLine="0"/>
            </w:pPr>
            <w:r>
              <w:t>Тыс. руб.</w:t>
            </w:r>
          </w:p>
        </w:tc>
      </w:tr>
      <w:tr w:rsidR="00F540AF" w:rsidRPr="00412DDB" w:rsidTr="006F74E8">
        <w:tc>
          <w:tcPr>
            <w:tcW w:w="4137" w:type="dxa"/>
          </w:tcPr>
          <w:p w:rsidR="00F540AF" w:rsidRPr="00412DDB" w:rsidRDefault="00F540AF" w:rsidP="004209C1">
            <w:pPr>
              <w:pStyle w:val="em-4"/>
              <w:ind w:firstLine="0"/>
            </w:pPr>
            <w:r w:rsidRPr="00412DDB">
              <w:t>размер и условия просроченной задо</w:t>
            </w:r>
            <w:r w:rsidRPr="00412DDB">
              <w:t>л</w:t>
            </w:r>
            <w:r w:rsidRPr="00412DDB">
              <w:t>женности</w:t>
            </w:r>
          </w:p>
        </w:tc>
        <w:tc>
          <w:tcPr>
            <w:tcW w:w="6070" w:type="dxa"/>
            <w:gridSpan w:val="2"/>
          </w:tcPr>
          <w:p w:rsidR="00F540AF" w:rsidRPr="00412DDB" w:rsidRDefault="00F540AF" w:rsidP="00F237F6">
            <w:pPr>
              <w:pStyle w:val="em-4"/>
              <w:ind w:firstLine="0"/>
            </w:pPr>
          </w:p>
        </w:tc>
      </w:tr>
      <w:tr w:rsidR="008423F0" w:rsidRPr="00412DDB" w:rsidTr="006F74E8">
        <w:trPr>
          <w:hidden/>
        </w:trPr>
        <w:tc>
          <w:tcPr>
            <w:tcW w:w="10207" w:type="dxa"/>
            <w:gridSpan w:val="3"/>
          </w:tcPr>
          <w:p w:rsidR="008423F0" w:rsidRPr="00412DDB" w:rsidRDefault="008423F0" w:rsidP="00F237F6">
            <w:pPr>
              <w:pStyle w:val="em-4"/>
              <w:ind w:firstLine="0"/>
              <w:jc w:val="right"/>
              <w:rPr>
                <w:vanish/>
                <w:sz w:val="16"/>
                <w:szCs w:val="16"/>
              </w:rPr>
            </w:pPr>
            <w:r w:rsidRPr="00412DDB">
              <w:rPr>
                <w:vanish/>
                <w:sz w:val="16"/>
                <w:szCs w:val="16"/>
              </w:rPr>
              <w:t>(процентная ставка, штрафные санкции, пени)</w:t>
            </w:r>
          </w:p>
        </w:tc>
      </w:tr>
    </w:tbl>
    <w:p w:rsidR="008423F0" w:rsidRPr="00412DDB" w:rsidRDefault="008423F0" w:rsidP="008423F0">
      <w:pPr>
        <w:pStyle w:val="em-4"/>
      </w:pPr>
    </w:p>
    <w:tbl>
      <w:tblPr>
        <w:tblW w:w="10917" w:type="dxa"/>
        <w:tblLook w:val="01E0" w:firstRow="1" w:lastRow="1" w:firstColumn="1" w:lastColumn="1" w:noHBand="0" w:noVBand="0"/>
      </w:tblPr>
      <w:tblGrid>
        <w:gridCol w:w="1260"/>
        <w:gridCol w:w="1461"/>
        <w:gridCol w:w="4839"/>
        <w:gridCol w:w="2613"/>
        <w:gridCol w:w="744"/>
      </w:tblGrid>
      <w:tr w:rsidR="008423F0" w:rsidRPr="00412DDB" w:rsidTr="0089465B">
        <w:tc>
          <w:tcPr>
            <w:tcW w:w="1260" w:type="dxa"/>
          </w:tcPr>
          <w:p w:rsidR="008423F0" w:rsidRPr="00412DDB" w:rsidRDefault="008423F0" w:rsidP="00F237F6">
            <w:pPr>
              <w:pStyle w:val="em-4"/>
              <w:ind w:firstLine="0"/>
            </w:pPr>
            <w:r w:rsidRPr="00412DDB">
              <w:t>Данный дебитор</w:t>
            </w:r>
          </w:p>
        </w:tc>
        <w:tc>
          <w:tcPr>
            <w:tcW w:w="1461" w:type="dxa"/>
          </w:tcPr>
          <w:p w:rsidR="008423F0" w:rsidRPr="00412DDB" w:rsidRDefault="00B140EC" w:rsidP="00F237F6">
            <w:pPr>
              <w:pStyle w:val="em-4"/>
              <w:ind w:firstLine="0"/>
            </w:pPr>
            <w:r>
              <w:t>–</w:t>
            </w:r>
          </w:p>
        </w:tc>
        <w:tc>
          <w:tcPr>
            <w:tcW w:w="8196" w:type="dxa"/>
            <w:gridSpan w:val="3"/>
          </w:tcPr>
          <w:p w:rsidR="008423F0" w:rsidRPr="00412DDB" w:rsidRDefault="008423F0" w:rsidP="00F237F6">
            <w:pPr>
              <w:pStyle w:val="em-4"/>
              <w:ind w:firstLine="0"/>
            </w:pPr>
            <w:r w:rsidRPr="00412DDB">
              <w:t xml:space="preserve">аффилированным лицом кредитной  организации </w:t>
            </w:r>
            <w:proofErr w:type="gramStart"/>
            <w:r w:rsidR="0089465B" w:rsidRPr="00412DDB">
              <w:t>–э</w:t>
            </w:r>
            <w:proofErr w:type="gramEnd"/>
            <w:r w:rsidR="0089465B" w:rsidRPr="00412DDB">
              <w:t>митента:</w:t>
            </w:r>
          </w:p>
        </w:tc>
      </w:tr>
      <w:tr w:rsidR="008423F0" w:rsidRPr="00412DDB" w:rsidTr="0089465B">
        <w:tc>
          <w:tcPr>
            <w:tcW w:w="1260" w:type="dxa"/>
          </w:tcPr>
          <w:p w:rsidR="008423F0" w:rsidRPr="00412DDB" w:rsidRDefault="008423F0" w:rsidP="00746BE4">
            <w:pPr>
              <w:pStyle w:val="em-6"/>
            </w:pPr>
          </w:p>
        </w:tc>
        <w:tc>
          <w:tcPr>
            <w:tcW w:w="1461" w:type="dxa"/>
          </w:tcPr>
          <w:p w:rsidR="008423F0" w:rsidRPr="00412DDB" w:rsidRDefault="008423F0" w:rsidP="00F237F6">
            <w:pPr>
              <w:pStyle w:val="em-6"/>
              <w:ind w:firstLine="0"/>
              <w:jc w:val="center"/>
            </w:pPr>
            <w:r w:rsidRPr="00412DDB">
              <w:t xml:space="preserve">(указывается: является </w:t>
            </w:r>
            <w:r w:rsidRPr="00412DDB">
              <w:br/>
              <w:t>или не является)</w:t>
            </w:r>
          </w:p>
        </w:tc>
        <w:tc>
          <w:tcPr>
            <w:tcW w:w="8196" w:type="dxa"/>
            <w:gridSpan w:val="3"/>
          </w:tcPr>
          <w:p w:rsidR="008423F0" w:rsidRPr="00412DDB" w:rsidRDefault="008423F0" w:rsidP="00746BE4">
            <w:pPr>
              <w:pStyle w:val="em-6"/>
            </w:pPr>
          </w:p>
        </w:tc>
      </w:tr>
      <w:tr w:rsidR="008423F0" w:rsidRPr="00412DDB" w:rsidTr="0089465B">
        <w:tc>
          <w:tcPr>
            <w:tcW w:w="10917" w:type="dxa"/>
            <w:gridSpan w:val="5"/>
          </w:tcPr>
          <w:p w:rsidR="008423F0" w:rsidRPr="00412DDB" w:rsidRDefault="008423F0" w:rsidP="00F237F6">
            <w:pPr>
              <w:pStyle w:val="prilozhenie"/>
              <w:spacing w:line="240" w:lineRule="atLeast"/>
              <w:ind w:firstLine="0"/>
            </w:pPr>
          </w:p>
        </w:tc>
      </w:tr>
      <w:tr w:rsidR="008423F0" w:rsidRPr="00412DDB" w:rsidTr="008946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44" w:type="dxa"/>
        </w:trPr>
        <w:tc>
          <w:tcPr>
            <w:tcW w:w="7560" w:type="dxa"/>
            <w:gridSpan w:val="3"/>
          </w:tcPr>
          <w:p w:rsidR="008423F0" w:rsidRPr="00412DDB" w:rsidRDefault="008423F0" w:rsidP="00F237F6">
            <w:pPr>
              <w:pStyle w:val="em-4"/>
              <w:ind w:firstLine="0"/>
            </w:pPr>
            <w:r w:rsidRPr="00412DDB">
              <w:t xml:space="preserve">доля участия кредитной организации </w:t>
            </w:r>
            <w:r w:rsidR="00B140EC">
              <w:t>–</w:t>
            </w:r>
            <w:r w:rsidRPr="00412DDB">
              <w:t xml:space="preserve"> эмитента в уставном капитале афф</w:t>
            </w:r>
            <w:r w:rsidRPr="00412DDB">
              <w:t>и</w:t>
            </w:r>
            <w:r w:rsidRPr="00412DDB">
              <w:t>лированного лица</w:t>
            </w:r>
          </w:p>
        </w:tc>
        <w:tc>
          <w:tcPr>
            <w:tcW w:w="2613" w:type="dxa"/>
          </w:tcPr>
          <w:p w:rsidR="008423F0" w:rsidRPr="00412DDB" w:rsidRDefault="00B140EC" w:rsidP="00037BEF">
            <w:pPr>
              <w:pStyle w:val="em-4"/>
              <w:ind w:firstLine="0"/>
              <w:jc w:val="center"/>
            </w:pPr>
            <w:r>
              <w:t>–</w:t>
            </w:r>
          </w:p>
        </w:tc>
      </w:tr>
      <w:tr w:rsidR="008423F0" w:rsidRPr="00412DDB" w:rsidTr="008946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44" w:type="dxa"/>
        </w:trPr>
        <w:tc>
          <w:tcPr>
            <w:tcW w:w="7560" w:type="dxa"/>
            <w:gridSpan w:val="3"/>
          </w:tcPr>
          <w:p w:rsidR="008423F0" w:rsidRPr="00412DDB" w:rsidRDefault="008423F0" w:rsidP="00F237F6">
            <w:pPr>
              <w:pStyle w:val="em-4"/>
              <w:ind w:firstLine="0"/>
            </w:pPr>
            <w:r w:rsidRPr="00412DDB">
              <w:t>доля обыкновенных акций аффилированного лица, принадлежащих креди</w:t>
            </w:r>
            <w:r w:rsidRPr="00412DDB">
              <w:t>т</w:t>
            </w:r>
            <w:r w:rsidRPr="00412DDB">
              <w:t>ной организации – эмитенту</w:t>
            </w:r>
          </w:p>
        </w:tc>
        <w:tc>
          <w:tcPr>
            <w:tcW w:w="2613" w:type="dxa"/>
          </w:tcPr>
          <w:p w:rsidR="008423F0" w:rsidRPr="00412DDB" w:rsidRDefault="00B140EC" w:rsidP="00037BEF">
            <w:pPr>
              <w:pStyle w:val="em-4"/>
              <w:ind w:firstLine="0"/>
              <w:jc w:val="center"/>
            </w:pPr>
            <w:r>
              <w:t>–</w:t>
            </w:r>
          </w:p>
        </w:tc>
      </w:tr>
      <w:tr w:rsidR="008423F0" w:rsidRPr="00412DDB" w:rsidTr="008946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44" w:type="dxa"/>
        </w:trPr>
        <w:tc>
          <w:tcPr>
            <w:tcW w:w="7560" w:type="dxa"/>
            <w:gridSpan w:val="3"/>
          </w:tcPr>
          <w:p w:rsidR="008423F0" w:rsidRPr="00412DDB" w:rsidRDefault="008423F0" w:rsidP="00F237F6">
            <w:pPr>
              <w:pStyle w:val="em-4"/>
              <w:ind w:firstLine="0"/>
            </w:pPr>
            <w:r w:rsidRPr="00412DDB">
              <w:t>доля участия аффилированного лица в уставном капитале кредитной орган</w:t>
            </w:r>
            <w:r w:rsidRPr="00412DDB">
              <w:t>и</w:t>
            </w:r>
            <w:r w:rsidRPr="00412DDB">
              <w:t xml:space="preserve">зации </w:t>
            </w:r>
            <w:proofErr w:type="gramStart"/>
            <w:r w:rsidRPr="00412DDB">
              <w:t>–э</w:t>
            </w:r>
            <w:proofErr w:type="gramEnd"/>
            <w:r w:rsidRPr="00412DDB">
              <w:t>митента</w:t>
            </w:r>
          </w:p>
        </w:tc>
        <w:tc>
          <w:tcPr>
            <w:tcW w:w="2613" w:type="dxa"/>
          </w:tcPr>
          <w:p w:rsidR="008423F0" w:rsidRPr="00412DDB" w:rsidRDefault="00B140EC" w:rsidP="00037BEF">
            <w:pPr>
              <w:pStyle w:val="em-4"/>
              <w:ind w:firstLine="0"/>
              <w:jc w:val="center"/>
            </w:pPr>
            <w:r>
              <w:t>–</w:t>
            </w:r>
          </w:p>
        </w:tc>
      </w:tr>
      <w:tr w:rsidR="008423F0" w:rsidRPr="00412DDB" w:rsidTr="008946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44" w:type="dxa"/>
        </w:trPr>
        <w:tc>
          <w:tcPr>
            <w:tcW w:w="7560" w:type="dxa"/>
            <w:gridSpan w:val="3"/>
          </w:tcPr>
          <w:p w:rsidR="008423F0" w:rsidRPr="00412DDB" w:rsidRDefault="008423F0" w:rsidP="00F237F6">
            <w:pPr>
              <w:pStyle w:val="em-4"/>
              <w:ind w:firstLine="0"/>
            </w:pPr>
            <w:r w:rsidRPr="00412DDB">
              <w:t xml:space="preserve">доля обыкновенных акций кредитной организации </w:t>
            </w:r>
            <w:r w:rsidR="00B140EC">
              <w:t>–</w:t>
            </w:r>
            <w:r w:rsidRPr="00412DDB">
              <w:t xml:space="preserve"> эмитента, принадлеж</w:t>
            </w:r>
            <w:r w:rsidRPr="00412DDB">
              <w:t>а</w:t>
            </w:r>
            <w:r w:rsidRPr="00412DDB">
              <w:t>щих аффилированному лицу</w:t>
            </w:r>
          </w:p>
        </w:tc>
        <w:tc>
          <w:tcPr>
            <w:tcW w:w="2613" w:type="dxa"/>
          </w:tcPr>
          <w:p w:rsidR="008423F0" w:rsidRPr="00412DDB" w:rsidRDefault="00B140EC" w:rsidP="00037BEF">
            <w:pPr>
              <w:pStyle w:val="em-4"/>
              <w:ind w:firstLine="0"/>
              <w:jc w:val="center"/>
            </w:pPr>
            <w:r>
              <w:t>–</w:t>
            </w:r>
          </w:p>
        </w:tc>
      </w:tr>
    </w:tbl>
    <w:p w:rsidR="008423F0" w:rsidRPr="00412DDB" w:rsidRDefault="008423F0" w:rsidP="008423F0">
      <w:pPr>
        <w:pStyle w:val="em-4"/>
      </w:pPr>
    </w:p>
    <w:p w:rsidR="00B37CA9" w:rsidRPr="00412DDB" w:rsidRDefault="00B37CA9" w:rsidP="008423F0">
      <w:pPr>
        <w:pStyle w:val="em-4"/>
      </w:pPr>
      <w:r w:rsidRPr="00412DDB">
        <w:t>Для некоммерческих организаций:</w:t>
      </w:r>
    </w:p>
    <w:p w:rsidR="008423F0" w:rsidRPr="00412DDB" w:rsidRDefault="008423F0" w:rsidP="008423F0">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7"/>
        <w:gridCol w:w="4143"/>
        <w:gridCol w:w="1927"/>
      </w:tblGrid>
      <w:tr w:rsidR="008423F0" w:rsidRPr="00412DDB" w:rsidTr="0089465B">
        <w:tc>
          <w:tcPr>
            <w:tcW w:w="4137" w:type="dxa"/>
          </w:tcPr>
          <w:p w:rsidR="008423F0" w:rsidRPr="00412DDB" w:rsidRDefault="008423F0" w:rsidP="00F237F6">
            <w:pPr>
              <w:pStyle w:val="em-4"/>
              <w:ind w:firstLine="0"/>
            </w:pPr>
            <w:r w:rsidRPr="00412DDB">
              <w:t>Наименование:</w:t>
            </w:r>
          </w:p>
        </w:tc>
        <w:tc>
          <w:tcPr>
            <w:tcW w:w="6070" w:type="dxa"/>
            <w:gridSpan w:val="2"/>
          </w:tcPr>
          <w:p w:rsidR="008423F0" w:rsidRPr="00412DDB" w:rsidRDefault="00B140EC" w:rsidP="00037BEF">
            <w:pPr>
              <w:pStyle w:val="em-4"/>
              <w:ind w:firstLine="0"/>
              <w:jc w:val="center"/>
            </w:pPr>
            <w:r>
              <w:t>–</w:t>
            </w:r>
          </w:p>
        </w:tc>
      </w:tr>
      <w:tr w:rsidR="008423F0" w:rsidRPr="00412DDB" w:rsidTr="0089465B">
        <w:tc>
          <w:tcPr>
            <w:tcW w:w="4137" w:type="dxa"/>
          </w:tcPr>
          <w:p w:rsidR="008423F0" w:rsidRPr="00412DDB" w:rsidRDefault="008423F0" w:rsidP="00F237F6">
            <w:pPr>
              <w:pStyle w:val="em-4"/>
              <w:ind w:firstLine="0"/>
            </w:pPr>
            <w:r w:rsidRPr="00412DDB">
              <w:t>Место нахождения:</w:t>
            </w:r>
          </w:p>
        </w:tc>
        <w:tc>
          <w:tcPr>
            <w:tcW w:w="6070" w:type="dxa"/>
            <w:gridSpan w:val="2"/>
          </w:tcPr>
          <w:p w:rsidR="008423F0" w:rsidRPr="00412DDB" w:rsidRDefault="00B140EC" w:rsidP="00037BEF">
            <w:pPr>
              <w:pStyle w:val="em-4"/>
              <w:ind w:firstLine="0"/>
              <w:jc w:val="center"/>
            </w:pPr>
            <w:r>
              <w:t>–</w:t>
            </w:r>
          </w:p>
        </w:tc>
      </w:tr>
      <w:tr w:rsidR="008423F0" w:rsidRPr="00412DDB" w:rsidTr="0089465B">
        <w:tc>
          <w:tcPr>
            <w:tcW w:w="4137" w:type="dxa"/>
          </w:tcPr>
          <w:p w:rsidR="008423F0" w:rsidRPr="00412DDB" w:rsidRDefault="008423F0" w:rsidP="00F237F6">
            <w:pPr>
              <w:pStyle w:val="em-4"/>
              <w:ind w:firstLine="0"/>
            </w:pPr>
            <w:r w:rsidRPr="00412DDB">
              <w:t>ИНН (если применимо):</w:t>
            </w:r>
          </w:p>
        </w:tc>
        <w:tc>
          <w:tcPr>
            <w:tcW w:w="6070" w:type="dxa"/>
            <w:gridSpan w:val="2"/>
          </w:tcPr>
          <w:p w:rsidR="008423F0" w:rsidRPr="00412DDB" w:rsidRDefault="00B140EC" w:rsidP="00037BEF">
            <w:pPr>
              <w:pStyle w:val="em-4"/>
              <w:ind w:firstLine="0"/>
              <w:jc w:val="center"/>
            </w:pPr>
            <w:r>
              <w:t>–</w:t>
            </w:r>
          </w:p>
        </w:tc>
      </w:tr>
      <w:tr w:rsidR="008423F0" w:rsidRPr="00412DDB" w:rsidTr="0089465B">
        <w:tc>
          <w:tcPr>
            <w:tcW w:w="4137" w:type="dxa"/>
          </w:tcPr>
          <w:p w:rsidR="008423F0" w:rsidRPr="00412DDB" w:rsidRDefault="008423F0" w:rsidP="00F237F6">
            <w:pPr>
              <w:pStyle w:val="em-4"/>
              <w:ind w:firstLine="0"/>
            </w:pPr>
            <w:r w:rsidRPr="00412DDB">
              <w:t>ОГРН (если применимо):</w:t>
            </w:r>
          </w:p>
        </w:tc>
        <w:tc>
          <w:tcPr>
            <w:tcW w:w="6070" w:type="dxa"/>
            <w:gridSpan w:val="2"/>
          </w:tcPr>
          <w:p w:rsidR="008423F0" w:rsidRPr="00412DDB" w:rsidRDefault="00B140EC" w:rsidP="00037BEF">
            <w:pPr>
              <w:pStyle w:val="em-4"/>
              <w:ind w:firstLine="0"/>
              <w:jc w:val="center"/>
            </w:pPr>
            <w:r>
              <w:t>–</w:t>
            </w:r>
          </w:p>
        </w:tc>
      </w:tr>
      <w:tr w:rsidR="008423F0" w:rsidRPr="00412DDB" w:rsidTr="0089465B">
        <w:tc>
          <w:tcPr>
            <w:tcW w:w="4137" w:type="dxa"/>
          </w:tcPr>
          <w:p w:rsidR="008423F0" w:rsidRPr="00412DDB" w:rsidRDefault="008423F0" w:rsidP="00F237F6">
            <w:pPr>
              <w:pStyle w:val="em-4"/>
              <w:ind w:firstLine="0"/>
            </w:pPr>
            <w:r w:rsidRPr="00412DDB">
              <w:t>сумма задолженности</w:t>
            </w:r>
          </w:p>
        </w:tc>
        <w:tc>
          <w:tcPr>
            <w:tcW w:w="4143" w:type="dxa"/>
          </w:tcPr>
          <w:p w:rsidR="008423F0" w:rsidRPr="00412DDB" w:rsidRDefault="00B140EC" w:rsidP="00037BEF">
            <w:pPr>
              <w:pStyle w:val="em-4"/>
              <w:ind w:firstLine="0"/>
              <w:jc w:val="center"/>
            </w:pPr>
            <w:r>
              <w:t>–</w:t>
            </w:r>
          </w:p>
        </w:tc>
        <w:tc>
          <w:tcPr>
            <w:tcW w:w="1927" w:type="dxa"/>
          </w:tcPr>
          <w:p w:rsidR="008423F0" w:rsidRPr="00412DDB" w:rsidRDefault="008423F0" w:rsidP="00037BEF">
            <w:pPr>
              <w:pStyle w:val="em-4"/>
              <w:ind w:firstLine="0"/>
              <w:jc w:val="center"/>
            </w:pPr>
            <w:r w:rsidRPr="00412DDB">
              <w:t>руб.</w:t>
            </w:r>
          </w:p>
        </w:tc>
      </w:tr>
      <w:tr w:rsidR="008423F0" w:rsidRPr="00412DDB" w:rsidTr="0089465B">
        <w:tc>
          <w:tcPr>
            <w:tcW w:w="4137" w:type="dxa"/>
          </w:tcPr>
          <w:p w:rsidR="008423F0" w:rsidRPr="00412DDB" w:rsidRDefault="008423F0" w:rsidP="00F237F6">
            <w:pPr>
              <w:pStyle w:val="em-4"/>
              <w:ind w:firstLine="0"/>
            </w:pPr>
            <w:r w:rsidRPr="00412DDB">
              <w:t>размер и условия просроченной задо</w:t>
            </w:r>
            <w:r w:rsidRPr="00412DDB">
              <w:t>л</w:t>
            </w:r>
            <w:r w:rsidRPr="00412DDB">
              <w:t>женности</w:t>
            </w:r>
          </w:p>
        </w:tc>
        <w:tc>
          <w:tcPr>
            <w:tcW w:w="6070" w:type="dxa"/>
            <w:gridSpan w:val="2"/>
          </w:tcPr>
          <w:p w:rsidR="008423F0" w:rsidRPr="00412DDB" w:rsidRDefault="00B140EC" w:rsidP="00037BEF">
            <w:pPr>
              <w:pStyle w:val="em-4"/>
              <w:ind w:firstLine="0"/>
              <w:jc w:val="center"/>
            </w:pPr>
            <w:r>
              <w:t>–</w:t>
            </w:r>
          </w:p>
        </w:tc>
      </w:tr>
      <w:tr w:rsidR="008423F0" w:rsidRPr="00412DDB" w:rsidTr="0089465B">
        <w:trPr>
          <w:hidden/>
        </w:trPr>
        <w:tc>
          <w:tcPr>
            <w:tcW w:w="10207" w:type="dxa"/>
            <w:gridSpan w:val="3"/>
          </w:tcPr>
          <w:p w:rsidR="008423F0" w:rsidRPr="00412DDB" w:rsidRDefault="008423F0" w:rsidP="00F237F6">
            <w:pPr>
              <w:pStyle w:val="em-4"/>
              <w:ind w:firstLine="0"/>
              <w:jc w:val="right"/>
            </w:pPr>
            <w:r w:rsidRPr="00412DDB">
              <w:rPr>
                <w:vanish/>
                <w:sz w:val="16"/>
                <w:szCs w:val="16"/>
              </w:rPr>
              <w:t>(процентная ставка, штрафные санкции, пени)</w:t>
            </w:r>
          </w:p>
        </w:tc>
      </w:tr>
    </w:tbl>
    <w:p w:rsidR="007345C8" w:rsidRPr="00412DDB" w:rsidRDefault="007345C8" w:rsidP="007345C8">
      <w:pPr>
        <w:pStyle w:val="em-4"/>
      </w:pPr>
    </w:p>
    <w:tbl>
      <w:tblPr>
        <w:tblW w:w="10492" w:type="dxa"/>
        <w:tblLook w:val="01E0" w:firstRow="1" w:lastRow="1" w:firstColumn="1" w:lastColumn="1" w:noHBand="0" w:noVBand="0"/>
      </w:tblPr>
      <w:tblGrid>
        <w:gridCol w:w="1908"/>
        <w:gridCol w:w="1461"/>
        <w:gridCol w:w="3399"/>
        <w:gridCol w:w="3405"/>
        <w:gridCol w:w="319"/>
      </w:tblGrid>
      <w:tr w:rsidR="007345C8" w:rsidRPr="00412DDB" w:rsidTr="0089465B">
        <w:tc>
          <w:tcPr>
            <w:tcW w:w="1908" w:type="dxa"/>
          </w:tcPr>
          <w:p w:rsidR="007345C8" w:rsidRPr="00412DDB" w:rsidRDefault="007345C8" w:rsidP="00F237F6">
            <w:pPr>
              <w:pStyle w:val="em-4"/>
              <w:ind w:firstLine="0"/>
            </w:pPr>
            <w:r w:rsidRPr="00412DDB">
              <w:t>Данный дебитор</w:t>
            </w:r>
          </w:p>
        </w:tc>
        <w:tc>
          <w:tcPr>
            <w:tcW w:w="1461" w:type="dxa"/>
          </w:tcPr>
          <w:p w:rsidR="007345C8" w:rsidRPr="00412DDB" w:rsidRDefault="00B140EC" w:rsidP="00F237F6">
            <w:pPr>
              <w:pStyle w:val="em-4"/>
              <w:ind w:firstLine="0"/>
            </w:pPr>
            <w:r>
              <w:t>–</w:t>
            </w:r>
          </w:p>
        </w:tc>
        <w:tc>
          <w:tcPr>
            <w:tcW w:w="7123" w:type="dxa"/>
            <w:gridSpan w:val="3"/>
          </w:tcPr>
          <w:p w:rsidR="007345C8" w:rsidRPr="00412DDB" w:rsidRDefault="007345C8" w:rsidP="00F237F6">
            <w:pPr>
              <w:pStyle w:val="em-4"/>
              <w:ind w:firstLine="0"/>
            </w:pPr>
            <w:r w:rsidRPr="00412DDB">
              <w:t xml:space="preserve">аффилированным лицом кредитной  организации </w:t>
            </w:r>
            <w:proofErr w:type="gramStart"/>
            <w:r w:rsidR="0089465B" w:rsidRPr="00412DDB">
              <w:t>–э</w:t>
            </w:r>
            <w:proofErr w:type="gramEnd"/>
            <w:r w:rsidR="0089465B" w:rsidRPr="00412DDB">
              <w:t>митента:</w:t>
            </w:r>
          </w:p>
        </w:tc>
      </w:tr>
      <w:tr w:rsidR="007345C8" w:rsidRPr="00412DDB" w:rsidTr="0089465B">
        <w:tc>
          <w:tcPr>
            <w:tcW w:w="1908" w:type="dxa"/>
          </w:tcPr>
          <w:p w:rsidR="007345C8" w:rsidRPr="00412DDB" w:rsidRDefault="007345C8" w:rsidP="00746BE4">
            <w:pPr>
              <w:pStyle w:val="em-6"/>
            </w:pPr>
          </w:p>
        </w:tc>
        <w:tc>
          <w:tcPr>
            <w:tcW w:w="1461" w:type="dxa"/>
          </w:tcPr>
          <w:p w:rsidR="007345C8" w:rsidRPr="00412DDB" w:rsidRDefault="007345C8" w:rsidP="00F237F6">
            <w:pPr>
              <w:pStyle w:val="em-6"/>
              <w:ind w:firstLine="0"/>
              <w:jc w:val="center"/>
            </w:pPr>
            <w:r w:rsidRPr="00412DDB">
              <w:t xml:space="preserve">(указывается: является </w:t>
            </w:r>
            <w:r w:rsidRPr="00412DDB">
              <w:br/>
              <w:t>или не является)</w:t>
            </w:r>
          </w:p>
        </w:tc>
        <w:tc>
          <w:tcPr>
            <w:tcW w:w="7123" w:type="dxa"/>
            <w:gridSpan w:val="3"/>
          </w:tcPr>
          <w:p w:rsidR="007345C8" w:rsidRPr="00412DDB" w:rsidRDefault="007345C8" w:rsidP="00746BE4">
            <w:pPr>
              <w:pStyle w:val="em-6"/>
            </w:pPr>
          </w:p>
        </w:tc>
      </w:tr>
      <w:tr w:rsidR="007345C8" w:rsidRPr="00412DDB" w:rsidTr="0089465B">
        <w:tc>
          <w:tcPr>
            <w:tcW w:w="10492" w:type="dxa"/>
            <w:gridSpan w:val="5"/>
          </w:tcPr>
          <w:p w:rsidR="007345C8" w:rsidRPr="00412DDB" w:rsidRDefault="007345C8" w:rsidP="00F237F6">
            <w:pPr>
              <w:pStyle w:val="prilozhenie"/>
              <w:spacing w:line="240" w:lineRule="atLeast"/>
              <w:ind w:firstLine="0"/>
            </w:pPr>
          </w:p>
        </w:tc>
      </w:tr>
      <w:tr w:rsidR="007345C8" w:rsidRPr="00412DDB" w:rsidTr="008946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9" w:type="dxa"/>
        </w:trPr>
        <w:tc>
          <w:tcPr>
            <w:tcW w:w="6768" w:type="dxa"/>
            <w:gridSpan w:val="3"/>
          </w:tcPr>
          <w:p w:rsidR="007345C8" w:rsidRPr="00412DDB" w:rsidRDefault="007345C8" w:rsidP="00F237F6">
            <w:pPr>
              <w:pStyle w:val="em-4"/>
              <w:ind w:firstLine="0"/>
            </w:pPr>
            <w:r w:rsidRPr="00412DDB">
              <w:t xml:space="preserve">доля участия аффилированного лица в уставном капитале кредитной организации </w:t>
            </w:r>
            <w:proofErr w:type="gramStart"/>
            <w:r w:rsidRPr="00412DDB">
              <w:t>–э</w:t>
            </w:r>
            <w:proofErr w:type="gramEnd"/>
            <w:r w:rsidRPr="00412DDB">
              <w:t>митента</w:t>
            </w:r>
          </w:p>
        </w:tc>
        <w:tc>
          <w:tcPr>
            <w:tcW w:w="3405" w:type="dxa"/>
          </w:tcPr>
          <w:p w:rsidR="007345C8" w:rsidRPr="00412DDB" w:rsidRDefault="00B140EC" w:rsidP="00037BEF">
            <w:pPr>
              <w:pStyle w:val="em-4"/>
              <w:ind w:firstLine="0"/>
              <w:jc w:val="center"/>
            </w:pPr>
            <w:r>
              <w:t>–</w:t>
            </w:r>
          </w:p>
        </w:tc>
      </w:tr>
      <w:tr w:rsidR="007345C8" w:rsidRPr="00412DDB" w:rsidTr="008946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9" w:type="dxa"/>
        </w:trPr>
        <w:tc>
          <w:tcPr>
            <w:tcW w:w="6768" w:type="dxa"/>
            <w:gridSpan w:val="3"/>
          </w:tcPr>
          <w:p w:rsidR="007345C8" w:rsidRPr="00412DDB" w:rsidRDefault="007345C8" w:rsidP="00F237F6">
            <w:pPr>
              <w:pStyle w:val="em-4"/>
              <w:ind w:firstLine="0"/>
            </w:pPr>
            <w:r w:rsidRPr="00412DDB">
              <w:t xml:space="preserve">доля обыкновенных акций кредитной организации </w:t>
            </w:r>
            <w:r w:rsidR="00B140EC">
              <w:t>–</w:t>
            </w:r>
            <w:r w:rsidRPr="00412DDB">
              <w:t xml:space="preserve"> эмитента, пр</w:t>
            </w:r>
            <w:r w:rsidRPr="00412DDB">
              <w:t>и</w:t>
            </w:r>
            <w:r w:rsidRPr="00412DDB">
              <w:t>надлежащих аффилированному лицу</w:t>
            </w:r>
          </w:p>
        </w:tc>
        <w:tc>
          <w:tcPr>
            <w:tcW w:w="3405" w:type="dxa"/>
          </w:tcPr>
          <w:p w:rsidR="007345C8" w:rsidRPr="00412DDB" w:rsidRDefault="00B140EC" w:rsidP="00037BEF">
            <w:pPr>
              <w:pStyle w:val="em-4"/>
              <w:ind w:firstLine="0"/>
              <w:jc w:val="center"/>
            </w:pPr>
            <w:r>
              <w:t>–</w:t>
            </w:r>
          </w:p>
        </w:tc>
      </w:tr>
    </w:tbl>
    <w:p w:rsidR="007345C8" w:rsidRPr="00412DDB" w:rsidRDefault="007345C8" w:rsidP="008423F0">
      <w:pPr>
        <w:pStyle w:val="em-4"/>
      </w:pPr>
    </w:p>
    <w:p w:rsidR="00B37CA9" w:rsidRPr="00412DDB" w:rsidRDefault="00B37CA9" w:rsidP="00961366">
      <w:pPr>
        <w:pStyle w:val="em-"/>
      </w:pPr>
      <w:bookmarkStart w:id="429" w:name="_Toc482611748"/>
      <w:r w:rsidRPr="00412DDB">
        <w:t xml:space="preserve">VII. Бухгалтерская (финансовая) отчетность кредитной организации </w:t>
      </w:r>
      <w:r w:rsidR="00B140EC">
        <w:t>–</w:t>
      </w:r>
      <w:r w:rsidRPr="00412DDB">
        <w:t xml:space="preserve"> эмитента и иная финансовая информация</w:t>
      </w:r>
      <w:bookmarkEnd w:id="429"/>
    </w:p>
    <w:p w:rsidR="00B37CA9" w:rsidRPr="00412DDB" w:rsidRDefault="00B37CA9" w:rsidP="00B37CA9">
      <w:pPr>
        <w:ind w:firstLine="720"/>
        <w:rPr>
          <w:b/>
          <w:bCs/>
        </w:rPr>
      </w:pPr>
    </w:p>
    <w:p w:rsidR="00B37CA9" w:rsidRPr="00412DDB" w:rsidRDefault="00B37CA9" w:rsidP="00961366">
      <w:pPr>
        <w:pStyle w:val="em-1"/>
      </w:pPr>
      <w:bookmarkStart w:id="430" w:name="_Toc482611749"/>
      <w:r w:rsidRPr="00412DDB">
        <w:t xml:space="preserve">7.1. Годовая бухгалтерская (финансовая) отчетность кредитной организации </w:t>
      </w:r>
      <w:r w:rsidR="00B140EC">
        <w:t>–</w:t>
      </w:r>
      <w:r w:rsidRPr="00412DDB">
        <w:t xml:space="preserve"> эмитента</w:t>
      </w:r>
      <w:bookmarkEnd w:id="430"/>
    </w:p>
    <w:p w:rsidR="00B37CA9" w:rsidRPr="00412DDB" w:rsidRDefault="00B37CA9" w:rsidP="00961366">
      <w:pPr>
        <w:pStyle w:val="em-4"/>
      </w:pPr>
    </w:p>
    <w:p w:rsidR="00EC22F3" w:rsidRPr="00412DDB" w:rsidRDefault="00EC22F3" w:rsidP="00EC22F3">
      <w:pPr>
        <w:pStyle w:val="em-4"/>
      </w:pPr>
      <w:r w:rsidRPr="00412DDB">
        <w:t>Состав приложенной к ежеквартальному отчету годовой бухгалтерской (финансовой) отчетности кредитной организации – эмитента:</w:t>
      </w:r>
    </w:p>
    <w:p w:rsidR="00EC22F3" w:rsidRPr="00412DDB" w:rsidRDefault="00EC22F3" w:rsidP="00EC22F3">
      <w:pPr>
        <w:pStyle w:val="em-4"/>
      </w:pPr>
    </w:p>
    <w:p w:rsidR="00EC22F3" w:rsidRPr="00412DDB" w:rsidRDefault="00EC22F3" w:rsidP="00EC22F3">
      <w:pPr>
        <w:pStyle w:val="em-4"/>
      </w:pPr>
      <w:r w:rsidRPr="00412DDB">
        <w:t>а) Отчетность, составленная в соответствии с требованиями законодательства Российской Федер</w:t>
      </w:r>
      <w:r w:rsidRPr="00412DDB">
        <w:t>а</w:t>
      </w:r>
      <w:r w:rsidRPr="00412DDB">
        <w:t>ции</w:t>
      </w:r>
      <w:r w:rsidRPr="00412DDB">
        <w:rPr>
          <w:rStyle w:val="af0"/>
          <w:vanish/>
        </w:rPr>
        <w:footnoteReference w:id="81"/>
      </w:r>
      <w:r w:rsidRPr="00412DD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16"/>
        <w:gridCol w:w="4111"/>
      </w:tblGrid>
      <w:tr w:rsidR="00C41AC4" w:rsidRPr="00412DDB" w:rsidTr="0089465B">
        <w:tc>
          <w:tcPr>
            <w:tcW w:w="646" w:type="dxa"/>
          </w:tcPr>
          <w:p w:rsidR="00C41AC4" w:rsidRPr="00412DDB" w:rsidRDefault="00C41AC4" w:rsidP="00066DBF">
            <w:pPr>
              <w:pStyle w:val="af1"/>
              <w:ind w:firstLine="0"/>
              <w:rPr>
                <w:sz w:val="22"/>
                <w:szCs w:val="22"/>
              </w:rPr>
            </w:pPr>
            <w:r w:rsidRPr="00412DDB">
              <w:rPr>
                <w:sz w:val="22"/>
                <w:szCs w:val="22"/>
              </w:rPr>
              <w:t xml:space="preserve">№ </w:t>
            </w:r>
            <w:proofErr w:type="spellStart"/>
            <w:r w:rsidRPr="00412DDB">
              <w:rPr>
                <w:sz w:val="22"/>
                <w:szCs w:val="22"/>
              </w:rPr>
              <w:t>пп</w:t>
            </w:r>
            <w:proofErr w:type="spellEnd"/>
          </w:p>
        </w:tc>
        <w:tc>
          <w:tcPr>
            <w:tcW w:w="5416" w:type="dxa"/>
          </w:tcPr>
          <w:p w:rsidR="00C41AC4" w:rsidRPr="00412DDB" w:rsidRDefault="00C41AC4" w:rsidP="00066DBF">
            <w:pPr>
              <w:pStyle w:val="af1"/>
              <w:ind w:firstLine="0"/>
              <w:jc w:val="center"/>
              <w:rPr>
                <w:sz w:val="22"/>
                <w:szCs w:val="22"/>
              </w:rPr>
            </w:pPr>
            <w:r w:rsidRPr="00412DDB">
              <w:rPr>
                <w:sz w:val="22"/>
                <w:szCs w:val="22"/>
              </w:rPr>
              <w:t xml:space="preserve">Наименование формы отчетности, </w:t>
            </w:r>
            <w:r w:rsidRPr="00412DDB">
              <w:rPr>
                <w:sz w:val="22"/>
                <w:szCs w:val="22"/>
              </w:rPr>
              <w:br/>
              <w:t>иного документа</w:t>
            </w:r>
            <w:r w:rsidRPr="00412DDB">
              <w:rPr>
                <w:rStyle w:val="af0"/>
                <w:vanish/>
                <w:sz w:val="22"/>
                <w:szCs w:val="22"/>
              </w:rPr>
              <w:footnoteReference w:id="82"/>
            </w:r>
          </w:p>
        </w:tc>
        <w:tc>
          <w:tcPr>
            <w:tcW w:w="4111" w:type="dxa"/>
          </w:tcPr>
          <w:p w:rsidR="00C41AC4" w:rsidRPr="00412DDB" w:rsidRDefault="00C41AC4" w:rsidP="00066DBF">
            <w:pPr>
              <w:pStyle w:val="af1"/>
              <w:ind w:firstLine="0"/>
              <w:jc w:val="center"/>
              <w:rPr>
                <w:sz w:val="22"/>
                <w:szCs w:val="22"/>
              </w:rPr>
            </w:pPr>
            <w:r w:rsidRPr="00412DDB">
              <w:rPr>
                <w:sz w:val="22"/>
                <w:szCs w:val="22"/>
              </w:rPr>
              <w:t>Номер приложения к ежеквартальному отчету</w:t>
            </w:r>
          </w:p>
        </w:tc>
      </w:tr>
      <w:tr w:rsidR="00C41AC4" w:rsidRPr="00412DDB" w:rsidTr="0089465B">
        <w:tc>
          <w:tcPr>
            <w:tcW w:w="646" w:type="dxa"/>
          </w:tcPr>
          <w:p w:rsidR="00C41AC4" w:rsidRPr="00412DDB" w:rsidRDefault="00C41AC4" w:rsidP="00066DBF">
            <w:pPr>
              <w:pStyle w:val="af1"/>
              <w:ind w:firstLine="0"/>
              <w:jc w:val="center"/>
              <w:rPr>
                <w:sz w:val="22"/>
                <w:szCs w:val="22"/>
              </w:rPr>
            </w:pPr>
            <w:r w:rsidRPr="00412DDB">
              <w:rPr>
                <w:sz w:val="22"/>
                <w:szCs w:val="22"/>
              </w:rPr>
              <w:t>1</w:t>
            </w:r>
          </w:p>
        </w:tc>
        <w:tc>
          <w:tcPr>
            <w:tcW w:w="5416" w:type="dxa"/>
          </w:tcPr>
          <w:p w:rsidR="00C41AC4" w:rsidRPr="00412DDB" w:rsidRDefault="00C41AC4" w:rsidP="00066DBF">
            <w:pPr>
              <w:pStyle w:val="af1"/>
              <w:ind w:firstLine="0"/>
              <w:jc w:val="center"/>
              <w:rPr>
                <w:sz w:val="22"/>
                <w:szCs w:val="22"/>
              </w:rPr>
            </w:pPr>
            <w:r w:rsidRPr="00412DDB">
              <w:rPr>
                <w:sz w:val="22"/>
                <w:szCs w:val="22"/>
              </w:rPr>
              <w:t>2</w:t>
            </w:r>
          </w:p>
        </w:tc>
        <w:tc>
          <w:tcPr>
            <w:tcW w:w="4111" w:type="dxa"/>
          </w:tcPr>
          <w:p w:rsidR="00C41AC4" w:rsidRPr="00412DDB" w:rsidRDefault="00C41AC4" w:rsidP="00066DBF">
            <w:pPr>
              <w:pStyle w:val="af1"/>
              <w:ind w:firstLine="0"/>
              <w:jc w:val="center"/>
              <w:rPr>
                <w:sz w:val="22"/>
                <w:szCs w:val="22"/>
              </w:rPr>
            </w:pPr>
            <w:r w:rsidRPr="00412DDB">
              <w:rPr>
                <w:sz w:val="22"/>
                <w:szCs w:val="22"/>
              </w:rPr>
              <w:t>3</w:t>
            </w:r>
          </w:p>
        </w:tc>
      </w:tr>
      <w:tr w:rsidR="00B826BF" w:rsidRPr="00412DDB" w:rsidTr="00B826BF">
        <w:tc>
          <w:tcPr>
            <w:tcW w:w="646" w:type="dxa"/>
            <w:tcBorders>
              <w:top w:val="single" w:sz="4" w:space="0" w:color="auto"/>
              <w:left w:val="single" w:sz="4" w:space="0" w:color="auto"/>
              <w:bottom w:val="single" w:sz="4" w:space="0" w:color="auto"/>
              <w:right w:val="single" w:sz="4" w:space="0" w:color="auto"/>
            </w:tcBorders>
          </w:tcPr>
          <w:p w:rsidR="00B826BF" w:rsidRPr="00412DDB" w:rsidRDefault="00B826BF" w:rsidP="00E87BCA">
            <w:pPr>
              <w:pStyle w:val="af1"/>
              <w:ind w:firstLine="0"/>
              <w:rPr>
                <w:sz w:val="22"/>
                <w:szCs w:val="22"/>
              </w:rPr>
            </w:pPr>
            <w:r w:rsidRPr="00412DDB">
              <w:rPr>
                <w:sz w:val="22"/>
                <w:szCs w:val="22"/>
              </w:rPr>
              <w:t>1</w:t>
            </w:r>
          </w:p>
        </w:tc>
        <w:tc>
          <w:tcPr>
            <w:tcW w:w="5416" w:type="dxa"/>
            <w:tcBorders>
              <w:top w:val="single" w:sz="4" w:space="0" w:color="auto"/>
              <w:left w:val="single" w:sz="4" w:space="0" w:color="auto"/>
              <w:bottom w:val="single" w:sz="4" w:space="0" w:color="auto"/>
              <w:right w:val="single" w:sz="4" w:space="0" w:color="auto"/>
            </w:tcBorders>
          </w:tcPr>
          <w:p w:rsidR="00B826BF" w:rsidRPr="00412DDB" w:rsidRDefault="00CA58BF">
            <w:pPr>
              <w:pStyle w:val="af1"/>
              <w:ind w:firstLine="0"/>
              <w:rPr>
                <w:sz w:val="22"/>
                <w:szCs w:val="22"/>
              </w:rPr>
            </w:pPr>
            <w:r>
              <w:rPr>
                <w:sz w:val="22"/>
                <w:szCs w:val="22"/>
              </w:rPr>
              <w:t>Годовая бухгалтерская отчетность была представлена в Приложении 1 к отчету за 1-квартал 2018 года</w:t>
            </w:r>
          </w:p>
        </w:tc>
        <w:tc>
          <w:tcPr>
            <w:tcW w:w="4111" w:type="dxa"/>
            <w:tcBorders>
              <w:top w:val="single" w:sz="4" w:space="0" w:color="auto"/>
              <w:left w:val="single" w:sz="4" w:space="0" w:color="auto"/>
              <w:bottom w:val="single" w:sz="4" w:space="0" w:color="auto"/>
              <w:right w:val="single" w:sz="4" w:space="0" w:color="auto"/>
            </w:tcBorders>
          </w:tcPr>
          <w:p w:rsidR="00B826BF" w:rsidRPr="00412DDB" w:rsidRDefault="00CA58BF" w:rsidP="009D6AA8">
            <w:pPr>
              <w:pStyle w:val="af1"/>
              <w:ind w:firstLine="0"/>
              <w:jc w:val="center"/>
              <w:rPr>
                <w:sz w:val="22"/>
                <w:szCs w:val="22"/>
              </w:rPr>
            </w:pPr>
            <w:r>
              <w:rPr>
                <w:sz w:val="22"/>
                <w:szCs w:val="22"/>
              </w:rPr>
              <w:t>-</w:t>
            </w:r>
          </w:p>
        </w:tc>
      </w:tr>
    </w:tbl>
    <w:p w:rsidR="00C41AC4" w:rsidRPr="00412DDB" w:rsidRDefault="00C41AC4" w:rsidP="00C41AC4">
      <w:pPr>
        <w:pStyle w:val="af1"/>
        <w:rPr>
          <w:sz w:val="22"/>
          <w:szCs w:val="22"/>
        </w:rPr>
      </w:pPr>
    </w:p>
    <w:p w:rsidR="00EC22F3" w:rsidRPr="00412DDB" w:rsidRDefault="00EC22F3" w:rsidP="00EC22F3">
      <w:pPr>
        <w:pStyle w:val="af1"/>
        <w:rPr>
          <w:sz w:val="22"/>
          <w:szCs w:val="22"/>
        </w:rPr>
      </w:pPr>
    </w:p>
    <w:p w:rsidR="00EC22F3" w:rsidRPr="00412DDB" w:rsidRDefault="00EC22F3" w:rsidP="00EC22F3">
      <w:pPr>
        <w:pStyle w:val="em-4"/>
      </w:pPr>
      <w:r w:rsidRPr="00412DDB">
        <w:t xml:space="preserve">б) Отчетность, составленная в соответствии с </w:t>
      </w:r>
      <w:proofErr w:type="spellStart"/>
      <w:r w:rsidRPr="00412DDB">
        <w:t>международно</w:t>
      </w:r>
      <w:proofErr w:type="spellEnd"/>
      <w:r w:rsidR="004E316B" w:rsidRPr="00412DDB">
        <w:t xml:space="preserve"> </w:t>
      </w:r>
      <w:r w:rsidRPr="00412DDB">
        <w:t>признанными правилами</w:t>
      </w:r>
      <w:r w:rsidRPr="00412DDB">
        <w:rPr>
          <w:rStyle w:val="af0"/>
          <w:vanish/>
        </w:rPr>
        <w:footnoteReference w:id="83"/>
      </w:r>
      <w:r w:rsidRPr="00412DDB">
        <w:t>:</w:t>
      </w:r>
    </w:p>
    <w:p w:rsidR="00C41AC4" w:rsidRPr="00412DDB" w:rsidRDefault="00C41AC4" w:rsidP="00C41AC4">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5417"/>
        <w:gridCol w:w="4111"/>
      </w:tblGrid>
      <w:tr w:rsidR="00C41AC4" w:rsidRPr="00CF032D" w:rsidTr="0089465B">
        <w:tc>
          <w:tcPr>
            <w:tcW w:w="645" w:type="dxa"/>
          </w:tcPr>
          <w:p w:rsidR="00C41AC4" w:rsidRPr="00CF032D" w:rsidRDefault="00C41AC4" w:rsidP="00066DBF">
            <w:pPr>
              <w:pStyle w:val="af1"/>
              <w:ind w:firstLine="0"/>
              <w:rPr>
                <w:sz w:val="22"/>
                <w:szCs w:val="22"/>
              </w:rPr>
            </w:pPr>
            <w:r w:rsidRPr="00CF032D">
              <w:rPr>
                <w:sz w:val="22"/>
                <w:szCs w:val="22"/>
              </w:rPr>
              <w:t xml:space="preserve">№ </w:t>
            </w:r>
            <w:proofErr w:type="spellStart"/>
            <w:r w:rsidRPr="00CF032D">
              <w:rPr>
                <w:sz w:val="22"/>
                <w:szCs w:val="22"/>
              </w:rPr>
              <w:t>пп</w:t>
            </w:r>
            <w:proofErr w:type="spellEnd"/>
          </w:p>
        </w:tc>
        <w:tc>
          <w:tcPr>
            <w:tcW w:w="5417" w:type="dxa"/>
          </w:tcPr>
          <w:p w:rsidR="00C41AC4" w:rsidRPr="00CF032D" w:rsidRDefault="00C41AC4" w:rsidP="00066DBF">
            <w:pPr>
              <w:pStyle w:val="af1"/>
              <w:ind w:firstLine="0"/>
              <w:jc w:val="center"/>
              <w:rPr>
                <w:sz w:val="22"/>
                <w:szCs w:val="22"/>
              </w:rPr>
            </w:pPr>
            <w:r w:rsidRPr="00CF032D">
              <w:rPr>
                <w:sz w:val="22"/>
                <w:szCs w:val="22"/>
              </w:rPr>
              <w:t xml:space="preserve">Наименование формы отчетности, </w:t>
            </w:r>
          </w:p>
          <w:p w:rsidR="00C41AC4" w:rsidRPr="00CF032D" w:rsidRDefault="00C41AC4" w:rsidP="00066DBF">
            <w:pPr>
              <w:pStyle w:val="af1"/>
              <w:ind w:firstLine="0"/>
              <w:jc w:val="center"/>
              <w:rPr>
                <w:sz w:val="22"/>
                <w:szCs w:val="22"/>
              </w:rPr>
            </w:pPr>
            <w:r w:rsidRPr="00CF032D">
              <w:rPr>
                <w:sz w:val="22"/>
                <w:szCs w:val="22"/>
              </w:rPr>
              <w:t>иного документа</w:t>
            </w:r>
            <w:r w:rsidRPr="00CF032D">
              <w:rPr>
                <w:rStyle w:val="af0"/>
                <w:vanish/>
                <w:sz w:val="22"/>
                <w:szCs w:val="22"/>
              </w:rPr>
              <w:footnoteReference w:id="84"/>
            </w:r>
          </w:p>
        </w:tc>
        <w:tc>
          <w:tcPr>
            <w:tcW w:w="4111" w:type="dxa"/>
          </w:tcPr>
          <w:p w:rsidR="00C41AC4" w:rsidRPr="00CF032D" w:rsidRDefault="00C41AC4" w:rsidP="00066DBF">
            <w:pPr>
              <w:pStyle w:val="af1"/>
              <w:ind w:firstLine="0"/>
              <w:jc w:val="center"/>
              <w:rPr>
                <w:sz w:val="22"/>
                <w:szCs w:val="22"/>
              </w:rPr>
            </w:pPr>
            <w:r w:rsidRPr="00CF032D">
              <w:rPr>
                <w:sz w:val="22"/>
                <w:szCs w:val="22"/>
              </w:rPr>
              <w:t>Номер приложения к ежеквартальному отчету</w:t>
            </w:r>
          </w:p>
        </w:tc>
      </w:tr>
      <w:tr w:rsidR="00C41AC4" w:rsidRPr="00CF032D" w:rsidTr="0089465B">
        <w:tc>
          <w:tcPr>
            <w:tcW w:w="645" w:type="dxa"/>
          </w:tcPr>
          <w:p w:rsidR="00C41AC4" w:rsidRPr="00CF032D" w:rsidRDefault="00C41AC4" w:rsidP="00066DBF">
            <w:pPr>
              <w:pStyle w:val="af1"/>
              <w:ind w:firstLine="0"/>
              <w:jc w:val="center"/>
              <w:rPr>
                <w:sz w:val="22"/>
                <w:szCs w:val="22"/>
              </w:rPr>
            </w:pPr>
            <w:r w:rsidRPr="00CF032D">
              <w:rPr>
                <w:sz w:val="22"/>
                <w:szCs w:val="22"/>
              </w:rPr>
              <w:t>1</w:t>
            </w:r>
          </w:p>
        </w:tc>
        <w:tc>
          <w:tcPr>
            <w:tcW w:w="5417" w:type="dxa"/>
          </w:tcPr>
          <w:p w:rsidR="00C41AC4" w:rsidRPr="00CF032D" w:rsidRDefault="00C41AC4" w:rsidP="00066DBF">
            <w:pPr>
              <w:pStyle w:val="af1"/>
              <w:ind w:firstLine="0"/>
              <w:jc w:val="center"/>
              <w:rPr>
                <w:sz w:val="22"/>
                <w:szCs w:val="22"/>
              </w:rPr>
            </w:pPr>
            <w:r w:rsidRPr="00CF032D">
              <w:rPr>
                <w:sz w:val="22"/>
                <w:szCs w:val="22"/>
              </w:rPr>
              <w:t>2</w:t>
            </w:r>
          </w:p>
        </w:tc>
        <w:tc>
          <w:tcPr>
            <w:tcW w:w="4111" w:type="dxa"/>
          </w:tcPr>
          <w:p w:rsidR="00C41AC4" w:rsidRPr="00CF032D" w:rsidRDefault="00C41AC4" w:rsidP="00066DBF">
            <w:pPr>
              <w:pStyle w:val="af1"/>
              <w:ind w:firstLine="0"/>
              <w:jc w:val="center"/>
              <w:rPr>
                <w:sz w:val="22"/>
                <w:szCs w:val="22"/>
              </w:rPr>
            </w:pPr>
            <w:r w:rsidRPr="00CF032D">
              <w:rPr>
                <w:sz w:val="22"/>
                <w:szCs w:val="22"/>
              </w:rPr>
              <w:t>3</w:t>
            </w:r>
          </w:p>
        </w:tc>
      </w:tr>
      <w:tr w:rsidR="00CF032D" w:rsidRPr="00CF032D" w:rsidTr="0089465B">
        <w:tc>
          <w:tcPr>
            <w:tcW w:w="645" w:type="dxa"/>
          </w:tcPr>
          <w:p w:rsidR="00C41AC4" w:rsidRPr="00CF032D" w:rsidRDefault="00C41AC4" w:rsidP="00066DBF">
            <w:pPr>
              <w:pStyle w:val="af1"/>
              <w:ind w:firstLine="0"/>
              <w:rPr>
                <w:sz w:val="22"/>
                <w:szCs w:val="22"/>
              </w:rPr>
            </w:pPr>
          </w:p>
        </w:tc>
        <w:tc>
          <w:tcPr>
            <w:tcW w:w="5417" w:type="dxa"/>
          </w:tcPr>
          <w:p w:rsidR="00C41AC4" w:rsidRPr="00CF032D" w:rsidRDefault="00231266" w:rsidP="00231266">
            <w:pPr>
              <w:pStyle w:val="af1"/>
              <w:ind w:firstLine="0"/>
              <w:rPr>
                <w:sz w:val="22"/>
                <w:szCs w:val="22"/>
              </w:rPr>
            </w:pPr>
            <w:r w:rsidRPr="00231266">
              <w:rPr>
                <w:sz w:val="22"/>
                <w:szCs w:val="22"/>
              </w:rPr>
              <w:t xml:space="preserve">Годовая </w:t>
            </w:r>
            <w:r>
              <w:rPr>
                <w:sz w:val="22"/>
                <w:szCs w:val="22"/>
              </w:rPr>
              <w:t xml:space="preserve">консолидированная </w:t>
            </w:r>
            <w:r w:rsidRPr="00231266">
              <w:rPr>
                <w:sz w:val="22"/>
                <w:szCs w:val="22"/>
              </w:rPr>
              <w:t xml:space="preserve"> </w:t>
            </w:r>
            <w:r>
              <w:rPr>
                <w:sz w:val="22"/>
                <w:szCs w:val="22"/>
              </w:rPr>
              <w:t xml:space="preserve">финансовая </w:t>
            </w:r>
            <w:r w:rsidRPr="00231266">
              <w:rPr>
                <w:sz w:val="22"/>
                <w:szCs w:val="22"/>
              </w:rPr>
              <w:t xml:space="preserve">отчетность была представлена в Приложении </w:t>
            </w:r>
            <w:r>
              <w:rPr>
                <w:sz w:val="22"/>
                <w:szCs w:val="22"/>
              </w:rPr>
              <w:t>2</w:t>
            </w:r>
            <w:r w:rsidRPr="00231266">
              <w:rPr>
                <w:sz w:val="22"/>
                <w:szCs w:val="22"/>
              </w:rPr>
              <w:t xml:space="preserve"> к отчету за 1-квартал 2018 года</w:t>
            </w:r>
          </w:p>
        </w:tc>
        <w:tc>
          <w:tcPr>
            <w:tcW w:w="4111" w:type="dxa"/>
          </w:tcPr>
          <w:p w:rsidR="00C41AC4" w:rsidRPr="00CF032D" w:rsidRDefault="00571C7E" w:rsidP="00CF032D">
            <w:pPr>
              <w:pStyle w:val="af1"/>
              <w:ind w:firstLine="0"/>
              <w:jc w:val="center"/>
              <w:rPr>
                <w:sz w:val="22"/>
                <w:szCs w:val="22"/>
              </w:rPr>
            </w:pPr>
            <w:r>
              <w:rPr>
                <w:sz w:val="22"/>
                <w:szCs w:val="22"/>
              </w:rPr>
              <w:t>-</w:t>
            </w:r>
          </w:p>
        </w:tc>
      </w:tr>
    </w:tbl>
    <w:p w:rsidR="00961366" w:rsidRPr="006C3428" w:rsidRDefault="00961366" w:rsidP="00961366">
      <w:pPr>
        <w:pStyle w:val="em-4"/>
      </w:pPr>
    </w:p>
    <w:p w:rsidR="00C41AC4" w:rsidRPr="00412DDB" w:rsidRDefault="00C41AC4" w:rsidP="00C41AC4">
      <w:pPr>
        <w:pStyle w:val="em-4"/>
        <w:rPr>
          <w:b/>
          <w:i/>
        </w:rPr>
      </w:pPr>
      <w:r w:rsidRPr="00412DDB">
        <w:rPr>
          <w:b/>
          <w:i/>
        </w:rPr>
        <w:t>Стандарты (</w:t>
      </w:r>
      <w:proofErr w:type="spellStart"/>
      <w:r w:rsidRPr="00412DDB">
        <w:rPr>
          <w:b/>
          <w:i/>
        </w:rPr>
        <w:t>международно</w:t>
      </w:r>
      <w:proofErr w:type="spellEnd"/>
      <w:r w:rsidRPr="00412DDB">
        <w:rPr>
          <w:b/>
          <w:i/>
        </w:rPr>
        <w:t xml:space="preserve"> признанные правила), в соответствии с которыми составлена бу</w:t>
      </w:r>
      <w:r w:rsidRPr="00412DDB">
        <w:rPr>
          <w:b/>
          <w:i/>
        </w:rPr>
        <w:t>х</w:t>
      </w:r>
      <w:r w:rsidRPr="00412DDB">
        <w:rPr>
          <w:b/>
          <w:i/>
        </w:rPr>
        <w:t>галтерская (финансовая) отчетность:</w:t>
      </w:r>
    </w:p>
    <w:p w:rsidR="00C41AC4" w:rsidRPr="00412DDB" w:rsidRDefault="00C41AC4" w:rsidP="00C41AC4">
      <w:pPr>
        <w:pStyle w:val="em-4"/>
      </w:pPr>
    </w:p>
    <w:tbl>
      <w:tblPr>
        <w:tblW w:w="0" w:type="auto"/>
        <w:tblLook w:val="01E0" w:firstRow="1" w:lastRow="1" w:firstColumn="1" w:lastColumn="1" w:noHBand="0" w:noVBand="0"/>
      </w:tblPr>
      <w:tblGrid>
        <w:gridCol w:w="9570"/>
      </w:tblGrid>
      <w:tr w:rsidR="00C41AC4" w:rsidRPr="00412DDB" w:rsidTr="00066DBF">
        <w:tc>
          <w:tcPr>
            <w:tcW w:w="9570" w:type="dxa"/>
          </w:tcPr>
          <w:p w:rsidR="00C41AC4" w:rsidRPr="00412DDB" w:rsidRDefault="00231266" w:rsidP="00066DBF">
            <w:pPr>
              <w:pStyle w:val="em-4"/>
            </w:pPr>
            <w:r>
              <w:t>МСФО</w:t>
            </w:r>
          </w:p>
        </w:tc>
      </w:tr>
    </w:tbl>
    <w:p w:rsidR="00C41AC4" w:rsidRPr="00412DDB" w:rsidRDefault="00C41AC4" w:rsidP="00961366">
      <w:pPr>
        <w:pStyle w:val="em-4"/>
      </w:pPr>
    </w:p>
    <w:p w:rsidR="00B37CA9" w:rsidRPr="00412DDB" w:rsidRDefault="00B37CA9" w:rsidP="00961366">
      <w:pPr>
        <w:pStyle w:val="em-1"/>
      </w:pPr>
      <w:bookmarkStart w:id="431" w:name="_Toc482611750"/>
      <w:r w:rsidRPr="00412DDB">
        <w:t xml:space="preserve">7.2. </w:t>
      </w:r>
      <w:r w:rsidR="009306A1">
        <w:t>Промежуточная</w:t>
      </w:r>
      <w:r w:rsidRPr="00412DDB">
        <w:t xml:space="preserve"> бухгалтерская </w:t>
      </w:r>
      <w:r w:rsidR="009306A1">
        <w:t xml:space="preserve">(финансовая) </w:t>
      </w:r>
      <w:r w:rsidRPr="00412DDB">
        <w:t xml:space="preserve">отчетность кредитной организации </w:t>
      </w:r>
      <w:r w:rsidR="00B140EC">
        <w:t>–</w:t>
      </w:r>
      <w:r w:rsidRPr="00412DDB">
        <w:t xml:space="preserve"> эмите</w:t>
      </w:r>
      <w:r w:rsidRPr="00412DDB">
        <w:t>н</w:t>
      </w:r>
      <w:r w:rsidRPr="00412DDB">
        <w:t>та</w:t>
      </w:r>
      <w:bookmarkEnd w:id="431"/>
      <w:r w:rsidRPr="00412DDB">
        <w:t xml:space="preserve"> </w:t>
      </w:r>
    </w:p>
    <w:p w:rsidR="00B37CA9" w:rsidRPr="00412DDB" w:rsidRDefault="00B37CA9" w:rsidP="00961366">
      <w:pPr>
        <w:pStyle w:val="em-4"/>
      </w:pPr>
    </w:p>
    <w:p w:rsidR="0098335C" w:rsidRPr="00412DDB" w:rsidRDefault="00B37CA9" w:rsidP="0098335C">
      <w:pPr>
        <w:pStyle w:val="em-4"/>
      </w:pPr>
      <w:r w:rsidRPr="00412DDB">
        <w:t xml:space="preserve">Состав приложенной к </w:t>
      </w:r>
      <w:r w:rsidR="003C4D02" w:rsidRPr="00412DDB">
        <w:t>ежеквартальному отчету</w:t>
      </w:r>
      <w:r w:rsidRPr="00412DDB">
        <w:t xml:space="preserve"> квартальной бухгалтерской (финансовой) отчетности кредитной организации – эмитента:</w:t>
      </w:r>
    </w:p>
    <w:p w:rsidR="0098335C" w:rsidRPr="00412DDB" w:rsidRDefault="0098335C" w:rsidP="0098335C">
      <w:pPr>
        <w:pStyle w:val="em-4"/>
      </w:pPr>
    </w:p>
    <w:p w:rsidR="0098335C" w:rsidRPr="00412DDB" w:rsidRDefault="0098335C" w:rsidP="0098335C">
      <w:pPr>
        <w:pStyle w:val="em-4"/>
        <w:rPr>
          <w:sz w:val="24"/>
        </w:rPr>
      </w:pPr>
      <w:r w:rsidRPr="00412DDB">
        <w:rPr>
          <w:rFonts w:ascii="Courier New" w:hAnsi="Courier New" w:cs="Courier New"/>
          <w:sz w:val="14"/>
          <w:szCs w:val="14"/>
        </w:rPr>
        <w:t xml:space="preserve"> </w:t>
      </w:r>
      <w:r w:rsidRPr="00412DDB">
        <w:rPr>
          <w:sz w:val="24"/>
        </w:rPr>
        <w:t>а) Отчетность, составленная в соответствии с требованиями законодательства Российской Федерации</w:t>
      </w:r>
      <w:r w:rsidRPr="00412DDB">
        <w:rPr>
          <w:rStyle w:val="af0"/>
          <w:vanish/>
          <w:sz w:val="24"/>
        </w:rPr>
        <w:footnoteReference w:id="85"/>
      </w:r>
      <w:r w:rsidRPr="00412DDB">
        <w:rPr>
          <w:sz w:val="24"/>
        </w:rPr>
        <w:t>:</w:t>
      </w:r>
    </w:p>
    <w:p w:rsidR="00C41AC4" w:rsidRPr="00412DDB" w:rsidRDefault="00C41AC4" w:rsidP="00C41AC4">
      <w:pPr>
        <w:pStyle w:val="af1"/>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5417"/>
        <w:gridCol w:w="4111"/>
      </w:tblGrid>
      <w:tr w:rsidR="00C41AC4" w:rsidRPr="00412DDB" w:rsidTr="0089465B">
        <w:tc>
          <w:tcPr>
            <w:tcW w:w="645" w:type="dxa"/>
          </w:tcPr>
          <w:p w:rsidR="00C41AC4" w:rsidRPr="00412DDB" w:rsidRDefault="00C41AC4" w:rsidP="00066DBF">
            <w:pPr>
              <w:pStyle w:val="af1"/>
              <w:ind w:firstLine="0"/>
              <w:rPr>
                <w:sz w:val="22"/>
                <w:szCs w:val="22"/>
              </w:rPr>
            </w:pPr>
            <w:r w:rsidRPr="00412DDB">
              <w:rPr>
                <w:sz w:val="22"/>
                <w:szCs w:val="22"/>
              </w:rPr>
              <w:t xml:space="preserve">№ </w:t>
            </w:r>
            <w:proofErr w:type="spellStart"/>
            <w:r w:rsidRPr="00412DDB">
              <w:rPr>
                <w:sz w:val="22"/>
                <w:szCs w:val="22"/>
              </w:rPr>
              <w:t>пп</w:t>
            </w:r>
            <w:proofErr w:type="spellEnd"/>
          </w:p>
        </w:tc>
        <w:tc>
          <w:tcPr>
            <w:tcW w:w="5417" w:type="dxa"/>
          </w:tcPr>
          <w:p w:rsidR="00C41AC4" w:rsidRPr="00412DDB" w:rsidRDefault="00C41AC4" w:rsidP="00066DBF">
            <w:pPr>
              <w:pStyle w:val="af1"/>
              <w:ind w:firstLine="0"/>
              <w:jc w:val="center"/>
              <w:rPr>
                <w:sz w:val="22"/>
                <w:szCs w:val="22"/>
              </w:rPr>
            </w:pPr>
            <w:r w:rsidRPr="00412DDB">
              <w:rPr>
                <w:sz w:val="22"/>
                <w:szCs w:val="22"/>
              </w:rPr>
              <w:t xml:space="preserve">Наименование формы отчетности, </w:t>
            </w:r>
          </w:p>
          <w:p w:rsidR="00C41AC4" w:rsidRPr="00412DDB" w:rsidRDefault="00C41AC4" w:rsidP="009458E0">
            <w:pPr>
              <w:pStyle w:val="af1"/>
              <w:ind w:firstLine="0"/>
              <w:jc w:val="center"/>
              <w:rPr>
                <w:sz w:val="22"/>
                <w:szCs w:val="22"/>
              </w:rPr>
            </w:pPr>
            <w:r w:rsidRPr="00412DDB">
              <w:rPr>
                <w:sz w:val="22"/>
                <w:szCs w:val="22"/>
              </w:rPr>
              <w:t>иного документа</w:t>
            </w:r>
          </w:p>
        </w:tc>
        <w:tc>
          <w:tcPr>
            <w:tcW w:w="4111" w:type="dxa"/>
          </w:tcPr>
          <w:p w:rsidR="00C41AC4" w:rsidRPr="00412DDB" w:rsidRDefault="00C41AC4" w:rsidP="00066DBF">
            <w:pPr>
              <w:pStyle w:val="af1"/>
              <w:ind w:firstLine="0"/>
              <w:jc w:val="center"/>
              <w:rPr>
                <w:sz w:val="22"/>
                <w:szCs w:val="22"/>
              </w:rPr>
            </w:pPr>
            <w:r w:rsidRPr="00412DDB">
              <w:rPr>
                <w:sz w:val="22"/>
                <w:szCs w:val="22"/>
              </w:rPr>
              <w:t>Номер приложения к ежеквартальному отчету</w:t>
            </w:r>
          </w:p>
        </w:tc>
      </w:tr>
      <w:tr w:rsidR="00C41AC4" w:rsidRPr="00412DDB" w:rsidTr="0089465B">
        <w:tc>
          <w:tcPr>
            <w:tcW w:w="645" w:type="dxa"/>
          </w:tcPr>
          <w:p w:rsidR="00C41AC4" w:rsidRPr="00412DDB" w:rsidRDefault="00C41AC4" w:rsidP="00066DBF">
            <w:pPr>
              <w:pStyle w:val="af1"/>
              <w:ind w:firstLine="0"/>
              <w:jc w:val="center"/>
              <w:rPr>
                <w:sz w:val="22"/>
                <w:szCs w:val="22"/>
              </w:rPr>
            </w:pPr>
            <w:r w:rsidRPr="00412DDB">
              <w:rPr>
                <w:sz w:val="22"/>
                <w:szCs w:val="22"/>
              </w:rPr>
              <w:t>1</w:t>
            </w:r>
          </w:p>
        </w:tc>
        <w:tc>
          <w:tcPr>
            <w:tcW w:w="5417" w:type="dxa"/>
          </w:tcPr>
          <w:p w:rsidR="00C41AC4" w:rsidRPr="00412DDB" w:rsidRDefault="00C41AC4" w:rsidP="00066DBF">
            <w:pPr>
              <w:pStyle w:val="af1"/>
              <w:ind w:firstLine="0"/>
              <w:jc w:val="center"/>
              <w:rPr>
                <w:sz w:val="22"/>
                <w:szCs w:val="22"/>
              </w:rPr>
            </w:pPr>
            <w:r w:rsidRPr="00412DDB">
              <w:rPr>
                <w:sz w:val="22"/>
                <w:szCs w:val="22"/>
              </w:rPr>
              <w:t>2</w:t>
            </w:r>
          </w:p>
        </w:tc>
        <w:tc>
          <w:tcPr>
            <w:tcW w:w="4111" w:type="dxa"/>
          </w:tcPr>
          <w:p w:rsidR="00C41AC4" w:rsidRPr="00412DDB" w:rsidRDefault="00C41AC4" w:rsidP="00066DBF">
            <w:pPr>
              <w:pStyle w:val="af1"/>
              <w:ind w:firstLine="0"/>
              <w:jc w:val="center"/>
              <w:rPr>
                <w:sz w:val="22"/>
                <w:szCs w:val="22"/>
              </w:rPr>
            </w:pPr>
            <w:r w:rsidRPr="00412DDB">
              <w:rPr>
                <w:sz w:val="22"/>
                <w:szCs w:val="22"/>
              </w:rPr>
              <w:t>3</w:t>
            </w:r>
          </w:p>
        </w:tc>
      </w:tr>
      <w:tr w:rsidR="00FD031A" w:rsidRPr="00412DDB" w:rsidTr="0089465B">
        <w:tc>
          <w:tcPr>
            <w:tcW w:w="645" w:type="dxa"/>
          </w:tcPr>
          <w:p w:rsidR="00FD031A" w:rsidRPr="00412DDB" w:rsidRDefault="00FD031A" w:rsidP="00066DBF">
            <w:pPr>
              <w:pStyle w:val="af1"/>
              <w:ind w:firstLine="0"/>
              <w:rPr>
                <w:sz w:val="22"/>
                <w:szCs w:val="22"/>
              </w:rPr>
            </w:pPr>
            <w:r w:rsidRPr="00412DDB">
              <w:rPr>
                <w:sz w:val="22"/>
                <w:szCs w:val="22"/>
              </w:rPr>
              <w:t>1</w:t>
            </w:r>
          </w:p>
        </w:tc>
        <w:tc>
          <w:tcPr>
            <w:tcW w:w="5417" w:type="dxa"/>
          </w:tcPr>
          <w:p w:rsidR="00FD031A" w:rsidRPr="00412DDB" w:rsidRDefault="00FD031A">
            <w:pPr>
              <w:pStyle w:val="af1"/>
              <w:ind w:firstLine="0"/>
              <w:rPr>
                <w:sz w:val="22"/>
                <w:szCs w:val="22"/>
              </w:rPr>
            </w:pPr>
            <w:r w:rsidRPr="00412DDB">
              <w:rPr>
                <w:sz w:val="22"/>
                <w:szCs w:val="22"/>
              </w:rPr>
              <w:t xml:space="preserve">Бухгалтерский баланс (публикуемая форма) на  01 </w:t>
            </w:r>
            <w:r w:rsidR="00CA58BF">
              <w:rPr>
                <w:sz w:val="22"/>
                <w:szCs w:val="22"/>
              </w:rPr>
              <w:t>июля</w:t>
            </w:r>
            <w:r w:rsidR="00CA58BF" w:rsidRPr="00412DDB">
              <w:rPr>
                <w:sz w:val="22"/>
                <w:szCs w:val="22"/>
              </w:rPr>
              <w:t xml:space="preserve"> </w:t>
            </w:r>
            <w:r w:rsidR="0045121A" w:rsidRPr="00412DDB">
              <w:rPr>
                <w:sz w:val="22"/>
                <w:szCs w:val="22"/>
              </w:rPr>
              <w:t>201</w:t>
            </w:r>
            <w:r w:rsidR="0045121A">
              <w:rPr>
                <w:sz w:val="22"/>
                <w:szCs w:val="22"/>
              </w:rPr>
              <w:t>8</w:t>
            </w:r>
            <w:r w:rsidR="0045121A" w:rsidRPr="00412DDB">
              <w:rPr>
                <w:sz w:val="22"/>
                <w:szCs w:val="22"/>
              </w:rPr>
              <w:t xml:space="preserve"> </w:t>
            </w:r>
            <w:r w:rsidRPr="00412DDB">
              <w:rPr>
                <w:sz w:val="22"/>
                <w:szCs w:val="22"/>
              </w:rPr>
              <w:t>года</w:t>
            </w:r>
          </w:p>
        </w:tc>
        <w:tc>
          <w:tcPr>
            <w:tcW w:w="4111" w:type="dxa"/>
          </w:tcPr>
          <w:p w:rsidR="00FD031A" w:rsidRPr="009458E0" w:rsidRDefault="00CA58BF">
            <w:pPr>
              <w:pStyle w:val="af1"/>
              <w:ind w:firstLine="0"/>
              <w:jc w:val="left"/>
              <w:rPr>
                <w:sz w:val="22"/>
              </w:rPr>
            </w:pPr>
            <w:r>
              <w:rPr>
                <w:sz w:val="22"/>
              </w:rPr>
              <w:t>Приложение 1</w:t>
            </w:r>
          </w:p>
        </w:tc>
      </w:tr>
      <w:tr w:rsidR="00B60192" w:rsidRPr="00412DDB" w:rsidTr="0089465B">
        <w:tc>
          <w:tcPr>
            <w:tcW w:w="645" w:type="dxa"/>
          </w:tcPr>
          <w:p w:rsidR="00B60192" w:rsidRPr="00412DDB" w:rsidRDefault="00B60192" w:rsidP="00066DBF">
            <w:pPr>
              <w:pStyle w:val="af1"/>
              <w:ind w:firstLine="0"/>
              <w:rPr>
                <w:sz w:val="22"/>
                <w:szCs w:val="22"/>
              </w:rPr>
            </w:pPr>
            <w:r w:rsidRPr="00412DDB">
              <w:rPr>
                <w:sz w:val="22"/>
                <w:szCs w:val="22"/>
              </w:rPr>
              <w:t>2</w:t>
            </w:r>
          </w:p>
        </w:tc>
        <w:tc>
          <w:tcPr>
            <w:tcW w:w="5417" w:type="dxa"/>
          </w:tcPr>
          <w:p w:rsidR="00B60192" w:rsidRPr="00412DDB" w:rsidRDefault="00B60192">
            <w:pPr>
              <w:pStyle w:val="af1"/>
              <w:ind w:firstLine="0"/>
              <w:rPr>
                <w:sz w:val="22"/>
                <w:szCs w:val="22"/>
              </w:rPr>
            </w:pPr>
            <w:r w:rsidRPr="00412DDB">
              <w:rPr>
                <w:sz w:val="22"/>
                <w:szCs w:val="22"/>
              </w:rPr>
              <w:t xml:space="preserve">Отчет о </w:t>
            </w:r>
            <w:r>
              <w:rPr>
                <w:sz w:val="22"/>
                <w:szCs w:val="22"/>
              </w:rPr>
              <w:t xml:space="preserve">финансовых результатах (публикуемая форма) за </w:t>
            </w:r>
            <w:r w:rsidR="00CA58BF">
              <w:rPr>
                <w:sz w:val="22"/>
                <w:szCs w:val="22"/>
              </w:rPr>
              <w:t>6 месяцев</w:t>
            </w:r>
            <w:r w:rsidRPr="00412DDB">
              <w:rPr>
                <w:sz w:val="22"/>
                <w:szCs w:val="22"/>
              </w:rPr>
              <w:t xml:space="preserve"> </w:t>
            </w:r>
            <w:r w:rsidR="0045121A" w:rsidRPr="00412DDB">
              <w:rPr>
                <w:sz w:val="22"/>
                <w:szCs w:val="22"/>
              </w:rPr>
              <w:t>201</w:t>
            </w:r>
            <w:r w:rsidR="0045121A">
              <w:rPr>
                <w:sz w:val="22"/>
                <w:szCs w:val="22"/>
              </w:rPr>
              <w:t>8</w:t>
            </w:r>
            <w:r w:rsidR="0045121A" w:rsidRPr="00412DDB">
              <w:rPr>
                <w:sz w:val="22"/>
                <w:szCs w:val="22"/>
              </w:rPr>
              <w:t xml:space="preserve"> </w:t>
            </w:r>
            <w:r w:rsidRPr="00412DDB">
              <w:rPr>
                <w:sz w:val="22"/>
                <w:szCs w:val="22"/>
              </w:rPr>
              <w:t>года</w:t>
            </w:r>
          </w:p>
        </w:tc>
        <w:tc>
          <w:tcPr>
            <w:tcW w:w="4111" w:type="dxa"/>
          </w:tcPr>
          <w:p w:rsidR="00B60192" w:rsidRPr="009458E0" w:rsidRDefault="00CA58BF">
            <w:pPr>
              <w:pStyle w:val="af1"/>
              <w:ind w:firstLine="0"/>
              <w:jc w:val="left"/>
              <w:rPr>
                <w:sz w:val="22"/>
              </w:rPr>
            </w:pPr>
            <w:r>
              <w:rPr>
                <w:sz w:val="22"/>
              </w:rPr>
              <w:t>Приложение 1</w:t>
            </w:r>
          </w:p>
        </w:tc>
      </w:tr>
      <w:tr w:rsidR="00CA58BF" w:rsidRPr="00412DDB" w:rsidTr="0089465B">
        <w:tc>
          <w:tcPr>
            <w:tcW w:w="645" w:type="dxa"/>
          </w:tcPr>
          <w:p w:rsidR="00CA58BF" w:rsidRPr="00412DDB" w:rsidRDefault="00CA58BF" w:rsidP="00066DBF">
            <w:pPr>
              <w:pStyle w:val="af1"/>
              <w:ind w:firstLine="0"/>
              <w:rPr>
                <w:sz w:val="22"/>
                <w:szCs w:val="22"/>
              </w:rPr>
            </w:pPr>
            <w:r>
              <w:rPr>
                <w:sz w:val="22"/>
                <w:szCs w:val="22"/>
              </w:rPr>
              <w:t>3</w:t>
            </w:r>
          </w:p>
        </w:tc>
        <w:tc>
          <w:tcPr>
            <w:tcW w:w="5417" w:type="dxa"/>
          </w:tcPr>
          <w:p w:rsidR="00CA58BF" w:rsidRPr="00412DDB" w:rsidRDefault="00CA58BF">
            <w:pPr>
              <w:pStyle w:val="af1"/>
              <w:ind w:firstLine="0"/>
              <w:rPr>
                <w:sz w:val="22"/>
                <w:szCs w:val="22"/>
              </w:rPr>
            </w:pPr>
            <w:r w:rsidRPr="00D82176">
              <w:rPr>
                <w:sz w:val="22"/>
                <w:szCs w:val="22"/>
              </w:rPr>
              <w:t>Отчет о движении денежных средств за</w:t>
            </w:r>
            <w:r>
              <w:rPr>
                <w:sz w:val="22"/>
                <w:szCs w:val="22"/>
              </w:rPr>
              <w:t xml:space="preserve"> 6 месяцев</w:t>
            </w:r>
            <w:r w:rsidRPr="00D82176">
              <w:rPr>
                <w:sz w:val="22"/>
                <w:szCs w:val="22"/>
              </w:rPr>
              <w:t xml:space="preserve"> 201</w:t>
            </w:r>
            <w:r>
              <w:rPr>
                <w:sz w:val="22"/>
                <w:szCs w:val="22"/>
              </w:rPr>
              <w:t>8</w:t>
            </w:r>
            <w:r w:rsidRPr="00D82176">
              <w:rPr>
                <w:sz w:val="22"/>
                <w:szCs w:val="22"/>
              </w:rPr>
              <w:t xml:space="preserve"> года</w:t>
            </w:r>
          </w:p>
        </w:tc>
        <w:tc>
          <w:tcPr>
            <w:tcW w:w="4111" w:type="dxa"/>
          </w:tcPr>
          <w:p w:rsidR="00CA58BF" w:rsidRDefault="00CA58BF">
            <w:pPr>
              <w:pStyle w:val="af1"/>
              <w:ind w:firstLine="0"/>
              <w:jc w:val="left"/>
              <w:rPr>
                <w:sz w:val="22"/>
              </w:rPr>
            </w:pPr>
            <w:r>
              <w:rPr>
                <w:sz w:val="22"/>
              </w:rPr>
              <w:t>Приложение 1</w:t>
            </w:r>
          </w:p>
        </w:tc>
      </w:tr>
      <w:tr w:rsidR="00CA58BF" w:rsidRPr="00412DDB" w:rsidTr="0089465B">
        <w:tc>
          <w:tcPr>
            <w:tcW w:w="645" w:type="dxa"/>
          </w:tcPr>
          <w:p w:rsidR="00CA58BF" w:rsidRPr="00412DDB" w:rsidRDefault="00CA58BF" w:rsidP="00066DBF">
            <w:pPr>
              <w:pStyle w:val="af1"/>
              <w:ind w:firstLine="0"/>
              <w:rPr>
                <w:sz w:val="22"/>
                <w:szCs w:val="22"/>
              </w:rPr>
            </w:pPr>
            <w:r>
              <w:rPr>
                <w:sz w:val="22"/>
                <w:szCs w:val="22"/>
              </w:rPr>
              <w:t>4</w:t>
            </w:r>
          </w:p>
        </w:tc>
        <w:tc>
          <w:tcPr>
            <w:tcW w:w="5417" w:type="dxa"/>
          </w:tcPr>
          <w:p w:rsidR="00CA58BF" w:rsidRPr="00D82176" w:rsidRDefault="00CA58BF">
            <w:pPr>
              <w:pStyle w:val="af1"/>
              <w:ind w:firstLine="0"/>
              <w:rPr>
                <w:sz w:val="22"/>
                <w:szCs w:val="22"/>
              </w:rPr>
            </w:pPr>
            <w:r w:rsidRPr="00D82176">
              <w:rPr>
                <w:sz w:val="22"/>
                <w:szCs w:val="22"/>
              </w:rPr>
              <w:t>Отчет об уровне достаточности капитала, величине резервов на покрытие сомнительных ссуд и иных а</w:t>
            </w:r>
            <w:r w:rsidRPr="00D82176">
              <w:rPr>
                <w:sz w:val="22"/>
                <w:szCs w:val="22"/>
              </w:rPr>
              <w:t>к</w:t>
            </w:r>
            <w:r w:rsidRPr="00D82176">
              <w:rPr>
                <w:sz w:val="22"/>
                <w:szCs w:val="22"/>
              </w:rPr>
              <w:t xml:space="preserve">тивов (публикуемая форма) на 01 </w:t>
            </w:r>
            <w:r>
              <w:rPr>
                <w:sz w:val="22"/>
                <w:szCs w:val="22"/>
              </w:rPr>
              <w:t>июля</w:t>
            </w:r>
            <w:r w:rsidRPr="00D82176">
              <w:rPr>
                <w:sz w:val="22"/>
                <w:szCs w:val="22"/>
              </w:rPr>
              <w:t xml:space="preserve"> 201</w:t>
            </w:r>
            <w:r>
              <w:rPr>
                <w:sz w:val="22"/>
                <w:szCs w:val="22"/>
              </w:rPr>
              <w:t>8</w:t>
            </w:r>
            <w:r w:rsidRPr="00D82176">
              <w:rPr>
                <w:sz w:val="22"/>
                <w:szCs w:val="22"/>
              </w:rPr>
              <w:t xml:space="preserve"> года</w:t>
            </w:r>
          </w:p>
        </w:tc>
        <w:tc>
          <w:tcPr>
            <w:tcW w:w="4111" w:type="dxa"/>
          </w:tcPr>
          <w:p w:rsidR="00CA58BF" w:rsidRDefault="00CA58BF">
            <w:pPr>
              <w:pStyle w:val="af1"/>
              <w:ind w:firstLine="0"/>
              <w:jc w:val="left"/>
              <w:rPr>
                <w:sz w:val="22"/>
              </w:rPr>
            </w:pPr>
            <w:r>
              <w:rPr>
                <w:sz w:val="22"/>
              </w:rPr>
              <w:t>Приложение 1</w:t>
            </w:r>
          </w:p>
        </w:tc>
      </w:tr>
      <w:tr w:rsidR="00CA58BF" w:rsidRPr="00412DDB" w:rsidTr="0089465B">
        <w:tc>
          <w:tcPr>
            <w:tcW w:w="645" w:type="dxa"/>
          </w:tcPr>
          <w:p w:rsidR="00CA58BF" w:rsidRPr="00412DDB" w:rsidRDefault="00CA58BF" w:rsidP="00066DBF">
            <w:pPr>
              <w:pStyle w:val="af1"/>
              <w:ind w:firstLine="0"/>
              <w:rPr>
                <w:sz w:val="22"/>
                <w:szCs w:val="22"/>
              </w:rPr>
            </w:pPr>
            <w:r>
              <w:rPr>
                <w:sz w:val="22"/>
                <w:szCs w:val="22"/>
              </w:rPr>
              <w:t>5</w:t>
            </w:r>
          </w:p>
        </w:tc>
        <w:tc>
          <w:tcPr>
            <w:tcW w:w="5417" w:type="dxa"/>
          </w:tcPr>
          <w:p w:rsidR="00CA58BF" w:rsidRPr="00D82176" w:rsidRDefault="00CA58BF">
            <w:pPr>
              <w:pStyle w:val="af1"/>
              <w:ind w:firstLine="0"/>
              <w:rPr>
                <w:sz w:val="22"/>
                <w:szCs w:val="22"/>
              </w:rPr>
            </w:pPr>
            <w:r w:rsidRPr="00D82176">
              <w:rPr>
                <w:sz w:val="22"/>
              </w:rPr>
              <w:t xml:space="preserve">Сведения об обязательных нормативах (публикуемая форма) на 01 </w:t>
            </w:r>
            <w:r>
              <w:rPr>
                <w:sz w:val="22"/>
              </w:rPr>
              <w:t>июля</w:t>
            </w:r>
            <w:r w:rsidRPr="00D82176">
              <w:rPr>
                <w:sz w:val="22"/>
              </w:rPr>
              <w:t xml:space="preserve"> 201</w:t>
            </w:r>
            <w:r>
              <w:rPr>
                <w:sz w:val="22"/>
              </w:rPr>
              <w:t>8</w:t>
            </w:r>
            <w:r w:rsidRPr="00D82176">
              <w:rPr>
                <w:sz w:val="22"/>
              </w:rPr>
              <w:t xml:space="preserve"> года</w:t>
            </w:r>
          </w:p>
        </w:tc>
        <w:tc>
          <w:tcPr>
            <w:tcW w:w="4111" w:type="dxa"/>
          </w:tcPr>
          <w:p w:rsidR="00CA58BF" w:rsidRDefault="00CA58BF">
            <w:pPr>
              <w:pStyle w:val="af1"/>
              <w:ind w:firstLine="0"/>
              <w:jc w:val="left"/>
              <w:rPr>
                <w:sz w:val="22"/>
              </w:rPr>
            </w:pPr>
            <w:r>
              <w:rPr>
                <w:sz w:val="22"/>
              </w:rPr>
              <w:t>Приложение 1</w:t>
            </w:r>
          </w:p>
        </w:tc>
      </w:tr>
      <w:tr w:rsidR="00CA58BF" w:rsidRPr="00412DDB" w:rsidTr="0089465B">
        <w:tc>
          <w:tcPr>
            <w:tcW w:w="645" w:type="dxa"/>
          </w:tcPr>
          <w:p w:rsidR="00CA58BF" w:rsidRPr="00412DDB" w:rsidRDefault="00CA58BF" w:rsidP="00066DBF">
            <w:pPr>
              <w:pStyle w:val="af1"/>
              <w:ind w:firstLine="0"/>
              <w:rPr>
                <w:sz w:val="22"/>
                <w:szCs w:val="22"/>
              </w:rPr>
            </w:pPr>
            <w:r>
              <w:rPr>
                <w:sz w:val="22"/>
                <w:szCs w:val="22"/>
              </w:rPr>
              <w:t>6</w:t>
            </w:r>
          </w:p>
        </w:tc>
        <w:tc>
          <w:tcPr>
            <w:tcW w:w="5417" w:type="dxa"/>
          </w:tcPr>
          <w:p w:rsidR="00CA58BF" w:rsidRPr="00D82176" w:rsidRDefault="00CA58BF" w:rsidP="00CA58BF">
            <w:pPr>
              <w:pStyle w:val="af1"/>
              <w:ind w:firstLine="0"/>
              <w:rPr>
                <w:sz w:val="22"/>
              </w:rPr>
            </w:pPr>
            <w:r w:rsidRPr="00D82176">
              <w:rPr>
                <w:sz w:val="22"/>
              </w:rPr>
              <w:t>Пояснительная записка</w:t>
            </w:r>
          </w:p>
        </w:tc>
        <w:tc>
          <w:tcPr>
            <w:tcW w:w="4111" w:type="dxa"/>
          </w:tcPr>
          <w:p w:rsidR="00CA58BF" w:rsidRDefault="00CA58BF">
            <w:pPr>
              <w:pStyle w:val="af1"/>
              <w:ind w:firstLine="0"/>
              <w:jc w:val="left"/>
              <w:rPr>
                <w:sz w:val="22"/>
              </w:rPr>
            </w:pPr>
            <w:r>
              <w:rPr>
                <w:sz w:val="22"/>
              </w:rPr>
              <w:t>Приложение 1</w:t>
            </w:r>
          </w:p>
        </w:tc>
      </w:tr>
    </w:tbl>
    <w:p w:rsidR="00733BC4" w:rsidRPr="00412DDB" w:rsidRDefault="00733BC4" w:rsidP="0098335C">
      <w:pPr>
        <w:pStyle w:val="em-4"/>
        <w:ind w:firstLine="0"/>
      </w:pPr>
    </w:p>
    <w:p w:rsidR="00B37CA9" w:rsidRPr="00412DDB" w:rsidRDefault="00B37CA9" w:rsidP="00B37CA9">
      <w:pPr>
        <w:pStyle w:val="af1"/>
        <w:rPr>
          <w:sz w:val="22"/>
          <w:szCs w:val="22"/>
        </w:rPr>
      </w:pPr>
    </w:p>
    <w:p w:rsidR="00B37CA9" w:rsidRPr="00412DDB" w:rsidRDefault="00B37CA9" w:rsidP="00B37CA9">
      <w:pPr>
        <w:pStyle w:val="af1"/>
      </w:pPr>
      <w:r w:rsidRPr="00412DDB">
        <w:t>б) Квартальная б</w:t>
      </w:r>
      <w:r w:rsidR="00037BEF" w:rsidRPr="00412DDB">
        <w:t>ух</w:t>
      </w:r>
      <w:r w:rsidRPr="00412DDB">
        <w:t xml:space="preserve">галтерская (финансовая) отчетность, составленная в соответствии с </w:t>
      </w:r>
      <w:proofErr w:type="spellStart"/>
      <w:r w:rsidRPr="00412DDB">
        <w:t>ме</w:t>
      </w:r>
      <w:r w:rsidRPr="00412DDB">
        <w:t>ж</w:t>
      </w:r>
      <w:r w:rsidRPr="00412DDB">
        <w:t>дународно</w:t>
      </w:r>
      <w:proofErr w:type="spellEnd"/>
      <w:r w:rsidR="004E316B" w:rsidRPr="00412DDB">
        <w:t xml:space="preserve"> </w:t>
      </w:r>
      <w:r w:rsidRPr="00412DDB">
        <w:t>признанными правилами, на русском языке:</w:t>
      </w:r>
    </w:p>
    <w:p w:rsidR="00B37CA9" w:rsidRPr="00412DDB" w:rsidRDefault="00B37CA9" w:rsidP="00B37CA9">
      <w:pPr>
        <w:pStyle w:val="af1"/>
      </w:pPr>
      <w:r w:rsidRPr="00412DD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414"/>
        <w:gridCol w:w="4111"/>
      </w:tblGrid>
      <w:tr w:rsidR="00B37CA9" w:rsidRPr="00412DDB" w:rsidTr="0089465B">
        <w:tc>
          <w:tcPr>
            <w:tcW w:w="648" w:type="dxa"/>
          </w:tcPr>
          <w:p w:rsidR="00B37CA9" w:rsidRPr="00412DDB" w:rsidRDefault="00B37CA9" w:rsidP="00F237F6">
            <w:pPr>
              <w:pStyle w:val="af1"/>
              <w:ind w:firstLine="0"/>
            </w:pPr>
            <w:r w:rsidRPr="00412DDB">
              <w:t xml:space="preserve">№ </w:t>
            </w:r>
            <w:proofErr w:type="spellStart"/>
            <w:r w:rsidRPr="00412DDB">
              <w:t>пп</w:t>
            </w:r>
            <w:proofErr w:type="spellEnd"/>
          </w:p>
        </w:tc>
        <w:tc>
          <w:tcPr>
            <w:tcW w:w="5414" w:type="dxa"/>
          </w:tcPr>
          <w:p w:rsidR="00B37CA9" w:rsidRPr="00412DDB" w:rsidRDefault="00B37CA9" w:rsidP="00F237F6">
            <w:pPr>
              <w:pStyle w:val="af1"/>
              <w:ind w:firstLine="0"/>
              <w:jc w:val="center"/>
            </w:pPr>
            <w:r w:rsidRPr="00412DDB">
              <w:t xml:space="preserve">Наименование формы отчетности, </w:t>
            </w:r>
            <w:r w:rsidR="00961366" w:rsidRPr="00412DDB">
              <w:br/>
            </w:r>
            <w:r w:rsidRPr="00412DDB">
              <w:t>иного документа</w:t>
            </w:r>
            <w:r w:rsidRPr="00412DDB">
              <w:rPr>
                <w:rStyle w:val="af0"/>
                <w:vanish/>
              </w:rPr>
              <w:footnoteReference w:id="86"/>
            </w:r>
          </w:p>
        </w:tc>
        <w:tc>
          <w:tcPr>
            <w:tcW w:w="4111" w:type="dxa"/>
          </w:tcPr>
          <w:p w:rsidR="00B37CA9" w:rsidRPr="00412DDB" w:rsidRDefault="00B37CA9" w:rsidP="00F237F6">
            <w:pPr>
              <w:pStyle w:val="af1"/>
              <w:ind w:firstLine="0"/>
              <w:jc w:val="center"/>
            </w:pPr>
            <w:r w:rsidRPr="00412DDB">
              <w:t>Номер приложения к ежеквартал</w:t>
            </w:r>
            <w:r w:rsidRPr="00412DDB">
              <w:t>ь</w:t>
            </w:r>
            <w:r w:rsidRPr="00412DDB">
              <w:t>ному отчету</w:t>
            </w:r>
          </w:p>
        </w:tc>
      </w:tr>
      <w:tr w:rsidR="00B37CA9" w:rsidRPr="00412DDB" w:rsidTr="0089465B">
        <w:tc>
          <w:tcPr>
            <w:tcW w:w="648" w:type="dxa"/>
          </w:tcPr>
          <w:p w:rsidR="00B37CA9" w:rsidRPr="00412DDB" w:rsidRDefault="00B37CA9" w:rsidP="00F237F6">
            <w:pPr>
              <w:pStyle w:val="af1"/>
              <w:ind w:firstLine="0"/>
              <w:jc w:val="center"/>
            </w:pPr>
            <w:r w:rsidRPr="00412DDB">
              <w:t>1</w:t>
            </w:r>
          </w:p>
        </w:tc>
        <w:tc>
          <w:tcPr>
            <w:tcW w:w="5414" w:type="dxa"/>
          </w:tcPr>
          <w:p w:rsidR="00B37CA9" w:rsidRPr="00412DDB" w:rsidRDefault="00B37CA9" w:rsidP="00F237F6">
            <w:pPr>
              <w:pStyle w:val="af1"/>
              <w:ind w:firstLine="0"/>
              <w:jc w:val="center"/>
            </w:pPr>
            <w:r w:rsidRPr="00412DDB">
              <w:t>2</w:t>
            </w:r>
          </w:p>
        </w:tc>
        <w:tc>
          <w:tcPr>
            <w:tcW w:w="4111" w:type="dxa"/>
          </w:tcPr>
          <w:p w:rsidR="00B37CA9" w:rsidRPr="00412DDB" w:rsidRDefault="00B37CA9" w:rsidP="00F237F6">
            <w:pPr>
              <w:pStyle w:val="af1"/>
              <w:ind w:firstLine="0"/>
              <w:jc w:val="center"/>
            </w:pPr>
            <w:r w:rsidRPr="00412DDB">
              <w:t>3</w:t>
            </w:r>
          </w:p>
        </w:tc>
      </w:tr>
      <w:tr w:rsidR="00B37CA9" w:rsidRPr="00412DDB" w:rsidTr="0089465B">
        <w:tc>
          <w:tcPr>
            <w:tcW w:w="648" w:type="dxa"/>
          </w:tcPr>
          <w:p w:rsidR="00B37CA9" w:rsidRPr="00412DDB" w:rsidRDefault="00B37CA9" w:rsidP="00F237F6">
            <w:pPr>
              <w:pStyle w:val="af1"/>
              <w:ind w:firstLine="0"/>
            </w:pPr>
          </w:p>
        </w:tc>
        <w:tc>
          <w:tcPr>
            <w:tcW w:w="5414" w:type="dxa"/>
          </w:tcPr>
          <w:p w:rsidR="00B37CA9" w:rsidRPr="00412DDB" w:rsidRDefault="00231266" w:rsidP="006A48DB">
            <w:pPr>
              <w:pStyle w:val="af1"/>
              <w:ind w:firstLine="0"/>
            </w:pPr>
            <w:r>
              <w:t>Промежуточная</w:t>
            </w:r>
            <w:r w:rsidRPr="00231266">
              <w:t xml:space="preserve">  финансовая отчетность за </w:t>
            </w:r>
            <w:r>
              <w:t>6 м</w:t>
            </w:r>
            <w:r>
              <w:t>е</w:t>
            </w:r>
            <w:r>
              <w:t>сяцев</w:t>
            </w:r>
            <w:r w:rsidRPr="00231266">
              <w:t xml:space="preserve"> 2018 года</w:t>
            </w:r>
            <w:r w:rsidR="006A48DB">
              <w:t xml:space="preserve"> </w:t>
            </w:r>
            <w:r>
              <w:t>будет представлена в Прилож</w:t>
            </w:r>
            <w:r>
              <w:t>е</w:t>
            </w:r>
            <w:r>
              <w:t>нии к ежеквартальному отчету за 3-ий квартал 2018 года.</w:t>
            </w:r>
          </w:p>
        </w:tc>
        <w:tc>
          <w:tcPr>
            <w:tcW w:w="4111" w:type="dxa"/>
          </w:tcPr>
          <w:p w:rsidR="00B37CA9" w:rsidRPr="00412DDB" w:rsidRDefault="00B37CA9" w:rsidP="00037BEF">
            <w:pPr>
              <w:pStyle w:val="af1"/>
              <w:ind w:firstLine="0"/>
              <w:jc w:val="center"/>
            </w:pPr>
          </w:p>
        </w:tc>
      </w:tr>
    </w:tbl>
    <w:p w:rsidR="00B37CA9" w:rsidRPr="00412DDB" w:rsidRDefault="00B37CA9" w:rsidP="00B37CA9">
      <w:pPr>
        <w:pStyle w:val="af1"/>
      </w:pPr>
    </w:p>
    <w:p w:rsidR="00961366" w:rsidRPr="00412DDB" w:rsidRDefault="00B37CA9" w:rsidP="00961366">
      <w:pPr>
        <w:pStyle w:val="em-4"/>
      </w:pPr>
      <w:r w:rsidRPr="00412DDB">
        <w:t>Стандарты (</w:t>
      </w:r>
      <w:proofErr w:type="spellStart"/>
      <w:r w:rsidRPr="00412DDB">
        <w:t>международно</w:t>
      </w:r>
      <w:proofErr w:type="spellEnd"/>
      <w:r w:rsidRPr="00412DDB">
        <w:t xml:space="preserve"> признанные правила), в соответствии с которыми составлена бухгалте</w:t>
      </w:r>
      <w:r w:rsidRPr="00412DDB">
        <w:t>р</w:t>
      </w:r>
      <w:r w:rsidRPr="00412DDB">
        <w:t xml:space="preserve">ская (финансовая) отчетность: </w:t>
      </w:r>
    </w:p>
    <w:p w:rsidR="00961366" w:rsidRPr="00412DDB" w:rsidRDefault="00961366" w:rsidP="00961366">
      <w:pPr>
        <w:pStyle w:val="em-4"/>
      </w:pPr>
    </w:p>
    <w:tbl>
      <w:tblPr>
        <w:tblW w:w="0" w:type="auto"/>
        <w:tblLook w:val="01E0" w:firstRow="1" w:lastRow="1" w:firstColumn="1" w:lastColumn="1" w:noHBand="0" w:noVBand="0"/>
      </w:tblPr>
      <w:tblGrid>
        <w:gridCol w:w="9570"/>
      </w:tblGrid>
      <w:tr w:rsidR="00961366" w:rsidRPr="00412DDB" w:rsidTr="00F237F6">
        <w:tc>
          <w:tcPr>
            <w:tcW w:w="9570" w:type="dxa"/>
          </w:tcPr>
          <w:p w:rsidR="00961366" w:rsidRPr="00412DDB" w:rsidRDefault="00231266" w:rsidP="00746BE4">
            <w:pPr>
              <w:pStyle w:val="em-4"/>
            </w:pPr>
            <w:r w:rsidRPr="00412DDB">
              <w:t>Международные стандарты финансовой отчетности (МСФО)</w:t>
            </w:r>
          </w:p>
        </w:tc>
      </w:tr>
    </w:tbl>
    <w:p w:rsidR="00961366" w:rsidRPr="00412DDB" w:rsidRDefault="00961366" w:rsidP="00961366">
      <w:pPr>
        <w:pStyle w:val="em-4"/>
      </w:pPr>
    </w:p>
    <w:p w:rsidR="00B37CA9" w:rsidRPr="00412DDB" w:rsidRDefault="00B37CA9" w:rsidP="00961366">
      <w:pPr>
        <w:pStyle w:val="em-1"/>
      </w:pPr>
      <w:bookmarkStart w:id="432" w:name="_Toc482611751"/>
      <w:r w:rsidRPr="00412DDB">
        <w:t xml:space="preserve">7.3. </w:t>
      </w:r>
      <w:r w:rsidR="009306A1">
        <w:t>Консолидированная</w:t>
      </w:r>
      <w:r w:rsidRPr="00412DDB">
        <w:t xml:space="preserve"> </w:t>
      </w:r>
      <w:r w:rsidR="009306A1">
        <w:t>финансовая</w:t>
      </w:r>
      <w:r w:rsidRPr="00412DDB">
        <w:t xml:space="preserve"> отчетность кредитной организации </w:t>
      </w:r>
      <w:r w:rsidR="00B140EC">
        <w:t>–</w:t>
      </w:r>
      <w:r w:rsidRPr="00412DDB">
        <w:t xml:space="preserve"> эмитента</w:t>
      </w:r>
      <w:bookmarkEnd w:id="432"/>
      <w:r w:rsidRPr="00412DDB">
        <w:rPr>
          <w:rStyle w:val="af0"/>
          <w:vanish/>
        </w:rPr>
        <w:footnoteReference w:id="87"/>
      </w:r>
    </w:p>
    <w:p w:rsidR="00961366" w:rsidRPr="00412DDB" w:rsidRDefault="00961366" w:rsidP="00961366">
      <w:pPr>
        <w:pStyle w:val="em-4"/>
      </w:pPr>
    </w:p>
    <w:p w:rsidR="00B37CA9" w:rsidRPr="00412DDB" w:rsidRDefault="00B37CA9" w:rsidP="00961366">
      <w:pPr>
        <w:pStyle w:val="em-4"/>
        <w:rPr>
          <w:b/>
          <w:i/>
        </w:rPr>
      </w:pPr>
      <w:r w:rsidRPr="00412DDB">
        <w:rPr>
          <w:b/>
          <w:i/>
        </w:rPr>
        <w:t xml:space="preserve">Годовая консолидированная финансовая отчетность, составленная в соответствии с </w:t>
      </w:r>
      <w:proofErr w:type="spellStart"/>
      <w:r w:rsidRPr="00412DDB">
        <w:rPr>
          <w:b/>
          <w:i/>
        </w:rPr>
        <w:t>межд</w:t>
      </w:r>
      <w:r w:rsidRPr="00412DDB">
        <w:rPr>
          <w:b/>
          <w:i/>
        </w:rPr>
        <w:t>у</w:t>
      </w:r>
      <w:r w:rsidRPr="00412DDB">
        <w:rPr>
          <w:b/>
          <w:i/>
        </w:rPr>
        <w:t>народно</w:t>
      </w:r>
      <w:proofErr w:type="spellEnd"/>
      <w:r w:rsidRPr="00412DDB">
        <w:rPr>
          <w:b/>
          <w:i/>
        </w:rPr>
        <w:t xml:space="preserve"> признанными правилами:</w:t>
      </w:r>
    </w:p>
    <w:p w:rsidR="00B37CA9" w:rsidRPr="00412DDB" w:rsidRDefault="00B37CA9" w:rsidP="00B37CA9">
      <w:pPr>
        <w:pStyle w:val="af1"/>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414"/>
        <w:gridCol w:w="4111"/>
      </w:tblGrid>
      <w:tr w:rsidR="00B37CA9" w:rsidRPr="00412DDB" w:rsidTr="0089465B">
        <w:tc>
          <w:tcPr>
            <w:tcW w:w="648" w:type="dxa"/>
          </w:tcPr>
          <w:p w:rsidR="00B37CA9" w:rsidRPr="00412DDB" w:rsidRDefault="00B37CA9" w:rsidP="00F237F6">
            <w:pPr>
              <w:pStyle w:val="af1"/>
              <w:ind w:firstLine="0"/>
              <w:rPr>
                <w:sz w:val="22"/>
                <w:szCs w:val="22"/>
              </w:rPr>
            </w:pPr>
            <w:r w:rsidRPr="00412DDB">
              <w:rPr>
                <w:sz w:val="22"/>
                <w:szCs w:val="22"/>
              </w:rPr>
              <w:t xml:space="preserve">№ </w:t>
            </w:r>
            <w:proofErr w:type="spellStart"/>
            <w:r w:rsidRPr="00412DDB">
              <w:rPr>
                <w:sz w:val="22"/>
                <w:szCs w:val="22"/>
              </w:rPr>
              <w:t>пп</w:t>
            </w:r>
            <w:proofErr w:type="spellEnd"/>
          </w:p>
        </w:tc>
        <w:tc>
          <w:tcPr>
            <w:tcW w:w="5414" w:type="dxa"/>
          </w:tcPr>
          <w:p w:rsidR="00B37CA9" w:rsidRPr="00412DDB" w:rsidRDefault="00B37CA9" w:rsidP="00F237F6">
            <w:pPr>
              <w:pStyle w:val="af1"/>
              <w:ind w:firstLine="0"/>
              <w:jc w:val="center"/>
              <w:rPr>
                <w:sz w:val="22"/>
                <w:szCs w:val="22"/>
              </w:rPr>
            </w:pPr>
            <w:r w:rsidRPr="00412DDB">
              <w:rPr>
                <w:sz w:val="22"/>
                <w:szCs w:val="22"/>
              </w:rPr>
              <w:t xml:space="preserve">Наименование формы отчетности, </w:t>
            </w:r>
            <w:r w:rsidR="00961366" w:rsidRPr="00412DDB">
              <w:rPr>
                <w:sz w:val="22"/>
                <w:szCs w:val="22"/>
              </w:rPr>
              <w:br/>
            </w:r>
            <w:r w:rsidRPr="00412DDB">
              <w:rPr>
                <w:sz w:val="22"/>
                <w:szCs w:val="22"/>
              </w:rPr>
              <w:t>иного документа</w:t>
            </w:r>
            <w:r w:rsidRPr="00412DDB">
              <w:rPr>
                <w:rStyle w:val="af0"/>
                <w:vanish/>
                <w:sz w:val="22"/>
                <w:szCs w:val="22"/>
              </w:rPr>
              <w:footnoteReference w:id="88"/>
            </w:r>
          </w:p>
        </w:tc>
        <w:tc>
          <w:tcPr>
            <w:tcW w:w="4111" w:type="dxa"/>
          </w:tcPr>
          <w:p w:rsidR="00B37CA9" w:rsidRPr="00412DDB" w:rsidRDefault="00B37CA9" w:rsidP="00F237F6">
            <w:pPr>
              <w:pStyle w:val="af1"/>
              <w:ind w:firstLine="0"/>
              <w:jc w:val="center"/>
              <w:rPr>
                <w:sz w:val="22"/>
                <w:szCs w:val="22"/>
              </w:rPr>
            </w:pPr>
            <w:r w:rsidRPr="00412DDB">
              <w:rPr>
                <w:sz w:val="22"/>
                <w:szCs w:val="22"/>
              </w:rPr>
              <w:t>Номер приложения к ежеквартальному отчету</w:t>
            </w:r>
          </w:p>
        </w:tc>
      </w:tr>
      <w:tr w:rsidR="00B37CA9" w:rsidRPr="00412DDB" w:rsidTr="0089465B">
        <w:tc>
          <w:tcPr>
            <w:tcW w:w="648" w:type="dxa"/>
          </w:tcPr>
          <w:p w:rsidR="00B37CA9" w:rsidRPr="00412DDB" w:rsidRDefault="00B37CA9" w:rsidP="00F237F6">
            <w:pPr>
              <w:pStyle w:val="af1"/>
              <w:ind w:firstLine="0"/>
              <w:jc w:val="center"/>
              <w:rPr>
                <w:sz w:val="22"/>
                <w:szCs w:val="22"/>
              </w:rPr>
            </w:pPr>
            <w:r w:rsidRPr="00412DDB">
              <w:rPr>
                <w:sz w:val="22"/>
                <w:szCs w:val="22"/>
              </w:rPr>
              <w:t>1</w:t>
            </w:r>
          </w:p>
        </w:tc>
        <w:tc>
          <w:tcPr>
            <w:tcW w:w="5414" w:type="dxa"/>
          </w:tcPr>
          <w:p w:rsidR="00B37CA9" w:rsidRPr="00412DDB" w:rsidRDefault="00B37CA9" w:rsidP="00F237F6">
            <w:pPr>
              <w:pStyle w:val="af1"/>
              <w:ind w:firstLine="0"/>
              <w:jc w:val="center"/>
              <w:rPr>
                <w:sz w:val="22"/>
                <w:szCs w:val="22"/>
              </w:rPr>
            </w:pPr>
            <w:r w:rsidRPr="00412DDB">
              <w:rPr>
                <w:sz w:val="22"/>
                <w:szCs w:val="22"/>
              </w:rPr>
              <w:t>2</w:t>
            </w:r>
          </w:p>
        </w:tc>
        <w:tc>
          <w:tcPr>
            <w:tcW w:w="4111" w:type="dxa"/>
          </w:tcPr>
          <w:p w:rsidR="00B37CA9" w:rsidRPr="00412DDB" w:rsidRDefault="00B37CA9" w:rsidP="00F237F6">
            <w:pPr>
              <w:pStyle w:val="af1"/>
              <w:ind w:firstLine="0"/>
              <w:jc w:val="center"/>
              <w:rPr>
                <w:sz w:val="22"/>
                <w:szCs w:val="22"/>
              </w:rPr>
            </w:pPr>
            <w:r w:rsidRPr="00412DDB">
              <w:rPr>
                <w:sz w:val="22"/>
                <w:szCs w:val="22"/>
              </w:rPr>
              <w:t>3</w:t>
            </w:r>
          </w:p>
        </w:tc>
      </w:tr>
      <w:tr w:rsidR="00FD031A" w:rsidRPr="00412DDB" w:rsidTr="00FD031A">
        <w:tc>
          <w:tcPr>
            <w:tcW w:w="648" w:type="dxa"/>
            <w:tcBorders>
              <w:top w:val="single" w:sz="4" w:space="0" w:color="auto"/>
              <w:left w:val="single" w:sz="4" w:space="0" w:color="auto"/>
              <w:bottom w:val="single" w:sz="4" w:space="0" w:color="auto"/>
              <w:right w:val="single" w:sz="4" w:space="0" w:color="auto"/>
            </w:tcBorders>
          </w:tcPr>
          <w:p w:rsidR="00FD031A" w:rsidRPr="00412DDB" w:rsidRDefault="00FD031A" w:rsidP="00E87BCA">
            <w:pPr>
              <w:pStyle w:val="af1"/>
              <w:ind w:firstLine="0"/>
              <w:jc w:val="center"/>
              <w:rPr>
                <w:sz w:val="22"/>
                <w:szCs w:val="22"/>
              </w:rPr>
            </w:pPr>
            <w:r>
              <w:rPr>
                <w:sz w:val="22"/>
                <w:szCs w:val="22"/>
              </w:rPr>
              <w:t>1</w:t>
            </w:r>
          </w:p>
        </w:tc>
        <w:tc>
          <w:tcPr>
            <w:tcW w:w="5414" w:type="dxa"/>
            <w:tcBorders>
              <w:top w:val="single" w:sz="4" w:space="0" w:color="auto"/>
              <w:left w:val="single" w:sz="4" w:space="0" w:color="auto"/>
              <w:bottom w:val="single" w:sz="4" w:space="0" w:color="auto"/>
              <w:right w:val="single" w:sz="4" w:space="0" w:color="auto"/>
            </w:tcBorders>
          </w:tcPr>
          <w:p w:rsidR="00FD031A" w:rsidRPr="00412DDB" w:rsidRDefault="001E25D6" w:rsidP="00231266">
            <w:pPr>
              <w:pStyle w:val="af1"/>
              <w:ind w:firstLine="0"/>
              <w:jc w:val="left"/>
              <w:rPr>
                <w:sz w:val="22"/>
                <w:szCs w:val="22"/>
              </w:rPr>
            </w:pPr>
            <w:r>
              <w:rPr>
                <w:sz w:val="22"/>
                <w:szCs w:val="22"/>
              </w:rPr>
              <w:t>Годовая консолидированная финансовая отчетность, составленная в соответствии с МСФО за 201</w:t>
            </w:r>
            <w:r w:rsidR="00231266">
              <w:rPr>
                <w:sz w:val="22"/>
                <w:szCs w:val="22"/>
              </w:rPr>
              <w:t>7</w:t>
            </w:r>
            <w:r>
              <w:rPr>
                <w:sz w:val="22"/>
                <w:szCs w:val="22"/>
              </w:rPr>
              <w:t xml:space="preserve"> год, б</w:t>
            </w:r>
            <w:r>
              <w:rPr>
                <w:sz w:val="22"/>
                <w:szCs w:val="22"/>
              </w:rPr>
              <w:t>ы</w:t>
            </w:r>
            <w:r>
              <w:rPr>
                <w:sz w:val="22"/>
                <w:szCs w:val="22"/>
              </w:rPr>
              <w:t>ла представлена в Приложении 2 к отчету за 1-ый квартал 2018 года</w:t>
            </w:r>
          </w:p>
        </w:tc>
        <w:tc>
          <w:tcPr>
            <w:tcW w:w="4111" w:type="dxa"/>
            <w:tcBorders>
              <w:top w:val="single" w:sz="4" w:space="0" w:color="auto"/>
              <w:left w:val="single" w:sz="4" w:space="0" w:color="auto"/>
              <w:bottom w:val="single" w:sz="4" w:space="0" w:color="auto"/>
              <w:right w:val="single" w:sz="4" w:space="0" w:color="auto"/>
            </w:tcBorders>
          </w:tcPr>
          <w:p w:rsidR="00FD031A" w:rsidRPr="006C3428" w:rsidRDefault="001E25D6" w:rsidP="009D6AA8">
            <w:pPr>
              <w:pStyle w:val="af1"/>
              <w:ind w:firstLine="0"/>
              <w:jc w:val="center"/>
              <w:rPr>
                <w:sz w:val="22"/>
                <w:szCs w:val="22"/>
              </w:rPr>
            </w:pPr>
            <w:r>
              <w:rPr>
                <w:sz w:val="22"/>
                <w:szCs w:val="22"/>
              </w:rPr>
              <w:t>-</w:t>
            </w:r>
          </w:p>
        </w:tc>
      </w:tr>
    </w:tbl>
    <w:p w:rsidR="00B37CA9" w:rsidRPr="00412DDB" w:rsidRDefault="00B37CA9" w:rsidP="00B37CA9">
      <w:pPr>
        <w:pStyle w:val="af1"/>
        <w:rPr>
          <w:sz w:val="22"/>
          <w:szCs w:val="22"/>
        </w:rPr>
      </w:pPr>
    </w:p>
    <w:p w:rsidR="00961366" w:rsidRPr="00412DDB" w:rsidRDefault="00B37CA9" w:rsidP="00961366">
      <w:pPr>
        <w:pStyle w:val="em-4"/>
        <w:rPr>
          <w:b/>
          <w:i/>
        </w:rPr>
      </w:pPr>
      <w:r w:rsidRPr="00412DDB">
        <w:rPr>
          <w:b/>
          <w:i/>
        </w:rPr>
        <w:t>Стандарты (</w:t>
      </w:r>
      <w:proofErr w:type="spellStart"/>
      <w:r w:rsidRPr="00412DDB">
        <w:rPr>
          <w:b/>
          <w:i/>
        </w:rPr>
        <w:t>международно</w:t>
      </w:r>
      <w:proofErr w:type="spellEnd"/>
      <w:r w:rsidRPr="00412DDB">
        <w:rPr>
          <w:b/>
          <w:i/>
        </w:rPr>
        <w:t xml:space="preserve"> признанные правила), в соответствии с которыми составлена бу</w:t>
      </w:r>
      <w:r w:rsidRPr="00412DDB">
        <w:rPr>
          <w:b/>
          <w:i/>
        </w:rPr>
        <w:t>х</w:t>
      </w:r>
      <w:r w:rsidRPr="00412DDB">
        <w:rPr>
          <w:b/>
          <w:i/>
        </w:rPr>
        <w:t>галтерская (финансовая) отчетность:</w:t>
      </w:r>
    </w:p>
    <w:p w:rsidR="00961366" w:rsidRPr="00412DDB" w:rsidRDefault="00961366" w:rsidP="00961366">
      <w:pPr>
        <w:pStyle w:val="em-4"/>
      </w:pPr>
    </w:p>
    <w:tbl>
      <w:tblPr>
        <w:tblW w:w="0" w:type="auto"/>
        <w:tblLook w:val="01E0" w:firstRow="1" w:lastRow="1" w:firstColumn="1" w:lastColumn="1" w:noHBand="0" w:noVBand="0"/>
      </w:tblPr>
      <w:tblGrid>
        <w:gridCol w:w="9570"/>
      </w:tblGrid>
      <w:tr w:rsidR="00961366" w:rsidRPr="00412DDB" w:rsidTr="00F237F6">
        <w:tc>
          <w:tcPr>
            <w:tcW w:w="9570" w:type="dxa"/>
          </w:tcPr>
          <w:p w:rsidR="00961366" w:rsidRPr="00412DDB" w:rsidRDefault="00B74E5C" w:rsidP="00746BE4">
            <w:pPr>
              <w:pStyle w:val="em-4"/>
            </w:pPr>
            <w:r w:rsidRPr="00412DDB">
              <w:t>Международные стандарты финансовой отчетности (МСФО)</w:t>
            </w:r>
          </w:p>
        </w:tc>
      </w:tr>
    </w:tbl>
    <w:p w:rsidR="00961366" w:rsidRPr="00412DDB" w:rsidRDefault="00961366" w:rsidP="00961366">
      <w:pPr>
        <w:pStyle w:val="em-4"/>
      </w:pPr>
    </w:p>
    <w:p w:rsidR="00B37CA9" w:rsidRPr="00412DDB" w:rsidRDefault="00B37CA9" w:rsidP="00961366">
      <w:pPr>
        <w:pStyle w:val="em-4"/>
        <w:rPr>
          <w:b/>
          <w:i/>
        </w:rPr>
      </w:pPr>
      <w:r w:rsidRPr="00412DDB">
        <w:rPr>
          <w:b/>
          <w:i/>
        </w:rPr>
        <w:t xml:space="preserve">Промежуточная консолидированная финансовая отчетность, составленная в соответствии с </w:t>
      </w:r>
      <w:proofErr w:type="spellStart"/>
      <w:r w:rsidRPr="00412DDB">
        <w:rPr>
          <w:b/>
          <w:i/>
        </w:rPr>
        <w:t>международно</w:t>
      </w:r>
      <w:proofErr w:type="spellEnd"/>
      <w:r w:rsidRPr="00412DDB">
        <w:rPr>
          <w:b/>
          <w:i/>
        </w:rPr>
        <w:t xml:space="preserve"> признанными правилами</w:t>
      </w:r>
      <w:r w:rsidRPr="00412DDB">
        <w:rPr>
          <w:rStyle w:val="af0"/>
          <w:b/>
          <w:i/>
          <w:vanish/>
        </w:rPr>
        <w:footnoteReference w:id="89"/>
      </w:r>
      <w:r w:rsidRPr="00412DDB">
        <w:rPr>
          <w:b/>
          <w:i/>
        </w:rPr>
        <w:t>:</w:t>
      </w:r>
    </w:p>
    <w:p w:rsidR="00B37CA9" w:rsidRPr="00412DDB" w:rsidRDefault="00B37CA9" w:rsidP="00B37CA9">
      <w:pPr>
        <w:pStyle w:val="af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414"/>
        <w:gridCol w:w="4111"/>
      </w:tblGrid>
      <w:tr w:rsidR="00B37CA9" w:rsidRPr="00E96434" w:rsidTr="0089465B">
        <w:tc>
          <w:tcPr>
            <w:tcW w:w="648" w:type="dxa"/>
          </w:tcPr>
          <w:p w:rsidR="00B37CA9" w:rsidRPr="000018D5" w:rsidRDefault="00B37CA9" w:rsidP="00F237F6">
            <w:pPr>
              <w:pStyle w:val="af1"/>
              <w:ind w:firstLine="0"/>
              <w:rPr>
                <w:sz w:val="22"/>
                <w:szCs w:val="22"/>
              </w:rPr>
            </w:pPr>
            <w:r w:rsidRPr="000018D5">
              <w:rPr>
                <w:sz w:val="22"/>
                <w:szCs w:val="22"/>
              </w:rPr>
              <w:t xml:space="preserve">№ </w:t>
            </w:r>
            <w:proofErr w:type="spellStart"/>
            <w:r w:rsidRPr="000018D5">
              <w:rPr>
                <w:sz w:val="22"/>
                <w:szCs w:val="22"/>
              </w:rPr>
              <w:t>пп</w:t>
            </w:r>
            <w:proofErr w:type="spellEnd"/>
          </w:p>
        </w:tc>
        <w:tc>
          <w:tcPr>
            <w:tcW w:w="5414" w:type="dxa"/>
          </w:tcPr>
          <w:p w:rsidR="00B37CA9" w:rsidRPr="000018D5" w:rsidRDefault="00B37CA9" w:rsidP="00F237F6">
            <w:pPr>
              <w:pStyle w:val="af1"/>
              <w:ind w:firstLine="0"/>
              <w:jc w:val="center"/>
              <w:rPr>
                <w:sz w:val="22"/>
                <w:szCs w:val="22"/>
              </w:rPr>
            </w:pPr>
            <w:r w:rsidRPr="000018D5">
              <w:rPr>
                <w:sz w:val="22"/>
                <w:szCs w:val="22"/>
              </w:rPr>
              <w:t xml:space="preserve">Наименование формы отчетности, </w:t>
            </w:r>
          </w:p>
          <w:p w:rsidR="00B37CA9" w:rsidRPr="000018D5" w:rsidRDefault="00B37CA9" w:rsidP="00F237F6">
            <w:pPr>
              <w:pStyle w:val="af1"/>
              <w:ind w:firstLine="0"/>
              <w:jc w:val="center"/>
              <w:rPr>
                <w:sz w:val="22"/>
                <w:szCs w:val="22"/>
              </w:rPr>
            </w:pPr>
            <w:r w:rsidRPr="000018D5">
              <w:rPr>
                <w:sz w:val="22"/>
                <w:szCs w:val="22"/>
              </w:rPr>
              <w:t>иного документа</w:t>
            </w:r>
            <w:r w:rsidRPr="000018D5">
              <w:rPr>
                <w:rStyle w:val="af0"/>
                <w:vanish/>
                <w:sz w:val="22"/>
                <w:szCs w:val="22"/>
              </w:rPr>
              <w:footnoteReference w:id="90"/>
            </w:r>
          </w:p>
        </w:tc>
        <w:tc>
          <w:tcPr>
            <w:tcW w:w="4111" w:type="dxa"/>
          </w:tcPr>
          <w:p w:rsidR="00B37CA9" w:rsidRPr="000018D5" w:rsidRDefault="00B37CA9" w:rsidP="00F237F6">
            <w:pPr>
              <w:pStyle w:val="af1"/>
              <w:ind w:firstLine="0"/>
              <w:jc w:val="center"/>
              <w:rPr>
                <w:sz w:val="22"/>
                <w:szCs w:val="22"/>
              </w:rPr>
            </w:pPr>
            <w:r w:rsidRPr="000018D5">
              <w:rPr>
                <w:sz w:val="22"/>
                <w:szCs w:val="22"/>
              </w:rPr>
              <w:t>Номер приложения к ежеквартальному отчету</w:t>
            </w:r>
          </w:p>
        </w:tc>
      </w:tr>
      <w:tr w:rsidR="00B37CA9" w:rsidRPr="00E96434" w:rsidTr="0089465B">
        <w:tc>
          <w:tcPr>
            <w:tcW w:w="648" w:type="dxa"/>
          </w:tcPr>
          <w:p w:rsidR="00B37CA9" w:rsidRPr="000018D5" w:rsidRDefault="00B37CA9" w:rsidP="00F237F6">
            <w:pPr>
              <w:pStyle w:val="af1"/>
              <w:ind w:firstLine="0"/>
              <w:jc w:val="center"/>
              <w:rPr>
                <w:sz w:val="22"/>
                <w:szCs w:val="22"/>
              </w:rPr>
            </w:pPr>
            <w:r w:rsidRPr="000018D5">
              <w:rPr>
                <w:sz w:val="22"/>
                <w:szCs w:val="22"/>
              </w:rPr>
              <w:t>1</w:t>
            </w:r>
          </w:p>
        </w:tc>
        <w:tc>
          <w:tcPr>
            <w:tcW w:w="5414" w:type="dxa"/>
          </w:tcPr>
          <w:p w:rsidR="00B37CA9" w:rsidRPr="000018D5" w:rsidRDefault="00B37CA9" w:rsidP="00F237F6">
            <w:pPr>
              <w:pStyle w:val="af1"/>
              <w:ind w:firstLine="0"/>
              <w:jc w:val="center"/>
              <w:rPr>
                <w:sz w:val="22"/>
                <w:szCs w:val="22"/>
              </w:rPr>
            </w:pPr>
            <w:r w:rsidRPr="000018D5">
              <w:rPr>
                <w:sz w:val="22"/>
                <w:szCs w:val="22"/>
              </w:rPr>
              <w:t>2</w:t>
            </w:r>
          </w:p>
        </w:tc>
        <w:tc>
          <w:tcPr>
            <w:tcW w:w="4111" w:type="dxa"/>
          </w:tcPr>
          <w:p w:rsidR="00B37CA9" w:rsidRPr="000018D5" w:rsidRDefault="00B37CA9" w:rsidP="00F237F6">
            <w:pPr>
              <w:pStyle w:val="af1"/>
              <w:ind w:firstLine="0"/>
              <w:jc w:val="center"/>
              <w:rPr>
                <w:sz w:val="22"/>
                <w:szCs w:val="22"/>
              </w:rPr>
            </w:pPr>
            <w:r w:rsidRPr="000018D5">
              <w:rPr>
                <w:sz w:val="22"/>
                <w:szCs w:val="22"/>
              </w:rPr>
              <w:t>3</w:t>
            </w:r>
          </w:p>
        </w:tc>
      </w:tr>
      <w:tr w:rsidR="00B37CA9" w:rsidRPr="00E96434" w:rsidTr="0089465B">
        <w:tc>
          <w:tcPr>
            <w:tcW w:w="648" w:type="dxa"/>
          </w:tcPr>
          <w:p w:rsidR="00B37CA9" w:rsidRPr="000018D5" w:rsidRDefault="00B37CA9" w:rsidP="00F237F6">
            <w:pPr>
              <w:pStyle w:val="af1"/>
              <w:ind w:firstLine="0"/>
              <w:rPr>
                <w:sz w:val="22"/>
                <w:szCs w:val="22"/>
              </w:rPr>
            </w:pPr>
          </w:p>
        </w:tc>
        <w:tc>
          <w:tcPr>
            <w:tcW w:w="5414" w:type="dxa"/>
          </w:tcPr>
          <w:p w:rsidR="00B37CA9" w:rsidRPr="000018D5" w:rsidRDefault="00FD031A">
            <w:pPr>
              <w:pStyle w:val="af1"/>
              <w:ind w:firstLine="0"/>
              <w:rPr>
                <w:sz w:val="22"/>
                <w:szCs w:val="22"/>
              </w:rPr>
            </w:pPr>
            <w:r w:rsidRPr="000018D5">
              <w:rPr>
                <w:sz w:val="22"/>
                <w:szCs w:val="22"/>
              </w:rPr>
              <w:t>Промежуточная консолидированная финансовая о</w:t>
            </w:r>
            <w:r w:rsidRPr="000018D5">
              <w:rPr>
                <w:sz w:val="22"/>
                <w:szCs w:val="22"/>
              </w:rPr>
              <w:t>т</w:t>
            </w:r>
            <w:r w:rsidRPr="000018D5">
              <w:rPr>
                <w:sz w:val="22"/>
                <w:szCs w:val="22"/>
              </w:rPr>
              <w:t>четность  за отчетный период, состоящий из 3-х мес</w:t>
            </w:r>
            <w:r w:rsidRPr="000018D5">
              <w:rPr>
                <w:sz w:val="22"/>
                <w:szCs w:val="22"/>
              </w:rPr>
              <w:t>я</w:t>
            </w:r>
            <w:r w:rsidRPr="000018D5">
              <w:rPr>
                <w:sz w:val="22"/>
                <w:szCs w:val="22"/>
              </w:rPr>
              <w:t xml:space="preserve">цев </w:t>
            </w:r>
            <w:r w:rsidR="00E96434" w:rsidRPr="000018D5">
              <w:rPr>
                <w:sz w:val="22"/>
                <w:szCs w:val="22"/>
              </w:rPr>
              <w:t xml:space="preserve">2018 </w:t>
            </w:r>
            <w:r w:rsidRPr="000018D5">
              <w:rPr>
                <w:sz w:val="22"/>
                <w:szCs w:val="22"/>
              </w:rPr>
              <w:t>года.</w:t>
            </w:r>
          </w:p>
        </w:tc>
        <w:tc>
          <w:tcPr>
            <w:tcW w:w="4111" w:type="dxa"/>
          </w:tcPr>
          <w:p w:rsidR="00B37CA9" w:rsidRPr="000018D5" w:rsidRDefault="001E25D6" w:rsidP="009D6AA8">
            <w:pPr>
              <w:pStyle w:val="af1"/>
              <w:ind w:firstLine="0"/>
              <w:jc w:val="left"/>
              <w:rPr>
                <w:sz w:val="22"/>
                <w:szCs w:val="22"/>
              </w:rPr>
            </w:pPr>
            <w:r>
              <w:rPr>
                <w:sz w:val="22"/>
                <w:szCs w:val="22"/>
              </w:rPr>
              <w:t>Приложение 2</w:t>
            </w:r>
          </w:p>
        </w:tc>
      </w:tr>
    </w:tbl>
    <w:p w:rsidR="00961366" w:rsidRPr="00412DDB" w:rsidRDefault="00961366" w:rsidP="00961366">
      <w:pPr>
        <w:pStyle w:val="em-4"/>
      </w:pPr>
    </w:p>
    <w:p w:rsidR="00B37CA9" w:rsidRPr="00412DDB" w:rsidRDefault="00B37CA9" w:rsidP="00961366">
      <w:pPr>
        <w:pStyle w:val="em-1"/>
      </w:pPr>
      <w:bookmarkStart w:id="433" w:name="_Toc482611752"/>
      <w:r w:rsidRPr="00412DDB">
        <w:t xml:space="preserve">7.4. Сведения об учетной политике кредитной организации </w:t>
      </w:r>
      <w:r w:rsidR="00B140EC">
        <w:t>–</w:t>
      </w:r>
      <w:r w:rsidRPr="00412DDB">
        <w:t xml:space="preserve"> эмитента</w:t>
      </w:r>
      <w:bookmarkEnd w:id="433"/>
      <w:r w:rsidRPr="00412DDB">
        <w:rPr>
          <w:rStyle w:val="af0"/>
          <w:vanish/>
        </w:rPr>
        <w:footnoteReference w:id="91"/>
      </w:r>
    </w:p>
    <w:p w:rsidR="0089465B" w:rsidRDefault="0089465B" w:rsidP="00961366">
      <w:pPr>
        <w:pStyle w:val="em-4"/>
      </w:pPr>
    </w:p>
    <w:p w:rsidR="00844645" w:rsidRPr="00362CB4" w:rsidRDefault="00844645" w:rsidP="00844645">
      <w:pPr>
        <w:pStyle w:val="em-4"/>
        <w:rPr>
          <w:b/>
        </w:rPr>
      </w:pPr>
      <w:r w:rsidRPr="00362CB4">
        <w:rPr>
          <w:b/>
        </w:rPr>
        <w:t>Основные положения учетной политики кредитной организации - эмитента, самостоятельно определенной эмитентом в соответствии с законодательством Российской Федерации о бухгалте</w:t>
      </w:r>
      <w:r w:rsidRPr="00362CB4">
        <w:rPr>
          <w:b/>
        </w:rPr>
        <w:t>р</w:t>
      </w:r>
      <w:r w:rsidRPr="00362CB4">
        <w:rPr>
          <w:b/>
        </w:rPr>
        <w:t>ском учете и утвержденной приказом или распоряжением лица, ответственного за организацию и состояние бухгалтерского учета эмитента:</w:t>
      </w:r>
    </w:p>
    <w:p w:rsidR="00CF032D" w:rsidRPr="00C13CD9" w:rsidRDefault="00CF032D" w:rsidP="00CF032D">
      <w:pPr>
        <w:jc w:val="both"/>
        <w:rPr>
          <w:rFonts w:eastAsia="Arial Unicode MS"/>
          <w:sz w:val="22"/>
          <w:szCs w:val="22"/>
        </w:rPr>
      </w:pPr>
    </w:p>
    <w:p w:rsidR="004A2D2E" w:rsidRDefault="004A2D2E" w:rsidP="004A2D2E">
      <w:pPr>
        <w:ind w:left="476"/>
        <w:rPr>
          <w:rFonts w:eastAsia="Arial Unicode MS"/>
          <w:sz w:val="20"/>
          <w:szCs w:val="20"/>
        </w:rPr>
      </w:pPr>
      <w:r w:rsidRPr="000018D5">
        <w:rPr>
          <w:rFonts w:eastAsia="Arial Unicode MS"/>
          <w:sz w:val="20"/>
          <w:szCs w:val="20"/>
        </w:rPr>
        <w:t>Бухгалтерский учет осуществлялся в соответствии с положениями Учетной политики Банка на 2017 год (</w:t>
      </w:r>
      <w:proofErr w:type="gramStart"/>
      <w:r w:rsidRPr="000018D5">
        <w:rPr>
          <w:rFonts w:eastAsia="Arial Unicode MS"/>
          <w:sz w:val="20"/>
          <w:szCs w:val="20"/>
        </w:rPr>
        <w:t>утве</w:t>
      </w:r>
      <w:r w:rsidRPr="000018D5">
        <w:rPr>
          <w:rFonts w:eastAsia="Arial Unicode MS"/>
          <w:sz w:val="20"/>
          <w:szCs w:val="20"/>
        </w:rPr>
        <w:t>р</w:t>
      </w:r>
      <w:r w:rsidRPr="000018D5">
        <w:rPr>
          <w:rFonts w:eastAsia="Arial Unicode MS"/>
          <w:sz w:val="20"/>
          <w:szCs w:val="20"/>
        </w:rPr>
        <w:t>ждена</w:t>
      </w:r>
      <w:proofErr w:type="gramEnd"/>
      <w:r w:rsidRPr="000018D5">
        <w:rPr>
          <w:rFonts w:eastAsia="Arial Unicode MS"/>
          <w:sz w:val="20"/>
          <w:szCs w:val="20"/>
        </w:rPr>
        <w:t xml:space="preserve"> за № 04-00053/15-(0) 31 декабря 2015 года), введенной в действие Приказом Председателя Правления № 07-01371/15-(0) от 31 декабря 2015</w:t>
      </w:r>
      <w:r w:rsidRPr="000018D5">
        <w:rPr>
          <w:rFonts w:eastAsia="Arial Unicode MS"/>
          <w:sz w:val="20"/>
          <w:szCs w:val="20"/>
          <w:lang w:val="en-US"/>
        </w:rPr>
        <w:t> </w:t>
      </w:r>
      <w:r w:rsidRPr="000018D5">
        <w:rPr>
          <w:rFonts w:eastAsia="Arial Unicode MS"/>
          <w:sz w:val="20"/>
          <w:szCs w:val="20"/>
        </w:rPr>
        <w:t>года. В течение 2017 года в Учетную политику вносились изменения в соо</w:t>
      </w:r>
      <w:r w:rsidRPr="000018D5">
        <w:rPr>
          <w:rFonts w:eastAsia="Arial Unicode MS"/>
          <w:sz w:val="20"/>
          <w:szCs w:val="20"/>
        </w:rPr>
        <w:t>т</w:t>
      </w:r>
      <w:r w:rsidRPr="000018D5">
        <w:rPr>
          <w:rFonts w:eastAsia="Arial Unicode MS"/>
          <w:sz w:val="20"/>
          <w:szCs w:val="20"/>
        </w:rPr>
        <w:t>ветствии с Указаниями ЦБ РФ № 3054-У и № 4167-У, применяемые с 1 января 2017 года.</w:t>
      </w:r>
    </w:p>
    <w:p w:rsidR="005B6791" w:rsidRPr="000018D5" w:rsidRDefault="005B6791" w:rsidP="004A2D2E">
      <w:pPr>
        <w:ind w:left="476"/>
        <w:rPr>
          <w:rFonts w:eastAsia="Arial Unicode MS"/>
          <w:sz w:val="20"/>
          <w:szCs w:val="20"/>
        </w:rPr>
      </w:pPr>
      <w:r>
        <w:rPr>
          <w:rFonts w:eastAsia="Arial Unicode MS"/>
          <w:sz w:val="20"/>
          <w:szCs w:val="20"/>
        </w:rPr>
        <w:t>В течение 2-го квартала 2018 года изменения в Учетную политику не вносились.</w:t>
      </w:r>
    </w:p>
    <w:p w:rsidR="004A2D2E" w:rsidRPr="000018D5" w:rsidRDefault="004A2D2E" w:rsidP="004A2D2E">
      <w:pPr>
        <w:ind w:left="476"/>
        <w:rPr>
          <w:rFonts w:eastAsia="Arial Unicode MS"/>
          <w:sz w:val="20"/>
          <w:szCs w:val="20"/>
        </w:rPr>
      </w:pPr>
    </w:p>
    <w:p w:rsidR="004A2D2E" w:rsidRPr="000018D5" w:rsidRDefault="004A2D2E" w:rsidP="004A2D2E">
      <w:pPr>
        <w:ind w:left="476"/>
        <w:rPr>
          <w:rFonts w:eastAsia="Arial Unicode MS"/>
          <w:sz w:val="20"/>
          <w:szCs w:val="20"/>
        </w:rPr>
      </w:pPr>
      <w:r w:rsidRPr="000018D5">
        <w:rPr>
          <w:rFonts w:eastAsia="Arial Unicode MS"/>
          <w:sz w:val="20"/>
          <w:szCs w:val="20"/>
        </w:rPr>
        <w:t>Учетная политика Банка отвечает требованиям действующего законодательства Российской Федерации и норм</w:t>
      </w:r>
      <w:r w:rsidRPr="000018D5">
        <w:rPr>
          <w:rFonts w:eastAsia="Arial Unicode MS"/>
          <w:sz w:val="20"/>
          <w:szCs w:val="20"/>
        </w:rPr>
        <w:t>а</w:t>
      </w:r>
      <w:r w:rsidRPr="000018D5">
        <w:rPr>
          <w:rFonts w:eastAsia="Arial Unicode MS"/>
          <w:sz w:val="20"/>
          <w:szCs w:val="20"/>
        </w:rPr>
        <w:t>тивных актов Банка России по бухгалтерскому учету. Установленные способы ведения бухгалтерского учета применяются всеми структурными подразделениями Банка, независимо от их места расположения.</w:t>
      </w:r>
    </w:p>
    <w:p w:rsidR="004A2D2E" w:rsidRPr="000018D5" w:rsidRDefault="004A2D2E" w:rsidP="004A2D2E">
      <w:pPr>
        <w:ind w:left="476"/>
        <w:rPr>
          <w:rFonts w:eastAsia="Arial Unicode MS"/>
          <w:sz w:val="20"/>
          <w:szCs w:val="20"/>
        </w:rPr>
      </w:pPr>
    </w:p>
    <w:p w:rsidR="004A2D2E" w:rsidRPr="000018D5" w:rsidRDefault="004A2D2E" w:rsidP="004A2D2E">
      <w:pPr>
        <w:ind w:left="476"/>
        <w:rPr>
          <w:rFonts w:eastAsia="Arial Unicode MS"/>
          <w:sz w:val="20"/>
          <w:szCs w:val="20"/>
        </w:rPr>
      </w:pPr>
    </w:p>
    <w:p w:rsidR="00B60192" w:rsidRPr="000018D5" w:rsidRDefault="00B60192" w:rsidP="00B60192">
      <w:pPr>
        <w:pStyle w:val="em-4"/>
        <w:rPr>
          <w:color w:val="FF0000"/>
        </w:rPr>
      </w:pPr>
    </w:p>
    <w:p w:rsidR="00844645" w:rsidRPr="000018D5" w:rsidRDefault="00844645" w:rsidP="00006439">
      <w:pPr>
        <w:pStyle w:val="em-4"/>
        <w:ind w:left="284"/>
        <w:rPr>
          <w:color w:val="FF0000"/>
        </w:rPr>
      </w:pPr>
    </w:p>
    <w:p w:rsidR="00B37CA9" w:rsidRPr="00412DDB" w:rsidRDefault="00B37CA9" w:rsidP="00D345A4">
      <w:pPr>
        <w:pStyle w:val="em-1"/>
      </w:pPr>
      <w:bookmarkStart w:id="434" w:name="_Toc482611753"/>
      <w:r w:rsidRPr="00412DDB">
        <w:t>7.5. Сведения об общей сумме экспорта, а также о доле, которую составляет экспорт в общем объеме продаж</w:t>
      </w:r>
      <w:bookmarkEnd w:id="434"/>
      <w:r w:rsidRPr="00412DDB">
        <w:rPr>
          <w:rStyle w:val="af0"/>
          <w:vanish/>
        </w:rPr>
        <w:footnoteReference w:id="92"/>
      </w:r>
    </w:p>
    <w:p w:rsidR="00D345A4" w:rsidRPr="00412DDB" w:rsidRDefault="00D345A4" w:rsidP="00D345A4">
      <w:pPr>
        <w:pStyle w:val="em-4"/>
      </w:pPr>
    </w:p>
    <w:tbl>
      <w:tblPr>
        <w:tblW w:w="0" w:type="auto"/>
        <w:tblLook w:val="01E0" w:firstRow="1" w:lastRow="1" w:firstColumn="1" w:lastColumn="1" w:noHBand="0" w:noVBand="0"/>
      </w:tblPr>
      <w:tblGrid>
        <w:gridCol w:w="10314"/>
      </w:tblGrid>
      <w:tr w:rsidR="00D345A4" w:rsidRPr="00412DDB" w:rsidTr="0089465B">
        <w:tc>
          <w:tcPr>
            <w:tcW w:w="10314" w:type="dxa"/>
          </w:tcPr>
          <w:p w:rsidR="00D345A4" w:rsidRPr="00412DDB" w:rsidRDefault="0089465B" w:rsidP="00746BE4">
            <w:pPr>
              <w:pStyle w:val="em-4"/>
            </w:pPr>
            <w:r>
              <w:t>К</w:t>
            </w:r>
            <w:r w:rsidR="00B74E5C" w:rsidRPr="00412DDB">
              <w:t xml:space="preserve">редитная организация </w:t>
            </w:r>
            <w:r w:rsidR="00B140EC">
              <w:t>–</w:t>
            </w:r>
            <w:r w:rsidR="00B74E5C" w:rsidRPr="00412DDB">
              <w:t xml:space="preserve"> эмитент не осуществляет экспорт продукции (товаров, работ, услуг)</w:t>
            </w:r>
            <w:r>
              <w:t>.</w:t>
            </w:r>
          </w:p>
        </w:tc>
      </w:tr>
      <w:tr w:rsidR="00D345A4" w:rsidRPr="00412DDB" w:rsidTr="0089465B">
        <w:tc>
          <w:tcPr>
            <w:tcW w:w="10314" w:type="dxa"/>
          </w:tcPr>
          <w:p w:rsidR="00D345A4" w:rsidRPr="00412DDB" w:rsidRDefault="00D345A4" w:rsidP="00D345A4">
            <w:pPr>
              <w:pStyle w:val="em-6"/>
            </w:pPr>
            <w:r w:rsidRPr="00412DDB">
              <w:t xml:space="preserve">(В случае если кредитная организация </w:t>
            </w:r>
            <w:r w:rsidR="00B140EC">
              <w:t>–</w:t>
            </w:r>
            <w:r w:rsidRPr="00412DDB">
              <w:t xml:space="preserve"> эмитент осуществляет продажу продукции и товаров и (или) выполняет работы, оказывает услуги за пределами Российской Федерации, указывается общая сумма доходов кредитной организации </w:t>
            </w:r>
            <w:r w:rsidR="00B140EC">
              <w:t>–</w:t>
            </w:r>
            <w:r w:rsidRPr="00412DDB">
              <w:t xml:space="preserve"> эмитента, полученных от экспорта продукции (товаров, работ, услуг), а также доля таких доходов в выручке от продаж за отчетный период.</w:t>
            </w:r>
          </w:p>
          <w:p w:rsidR="00D345A4" w:rsidRPr="00412DDB" w:rsidRDefault="00D345A4" w:rsidP="00D345A4">
            <w:pPr>
              <w:pStyle w:val="em-6"/>
            </w:pPr>
            <w:r w:rsidRPr="00412DDB">
              <w:t xml:space="preserve">В случае если кредитная организация </w:t>
            </w:r>
            <w:r w:rsidR="00B140EC">
              <w:t>–</w:t>
            </w:r>
            <w:r w:rsidRPr="00412DDB">
              <w:t xml:space="preserve"> эмитент не осуществляет экспорт продукции (товаров, работ, услуг), указывается на это обстоятельство.)</w:t>
            </w:r>
          </w:p>
        </w:tc>
      </w:tr>
    </w:tbl>
    <w:p w:rsidR="00D345A4" w:rsidRPr="00412DDB" w:rsidRDefault="00D345A4" w:rsidP="00D345A4">
      <w:pPr>
        <w:pStyle w:val="em-4"/>
      </w:pPr>
    </w:p>
    <w:p w:rsidR="00B37CA9" w:rsidRPr="00F540AF" w:rsidRDefault="00B37CA9" w:rsidP="00D345A4">
      <w:pPr>
        <w:pStyle w:val="em-1"/>
      </w:pPr>
      <w:bookmarkStart w:id="435" w:name="_Toc482611754"/>
      <w:r w:rsidRPr="00F540AF">
        <w:t>7.6. Сведения о существенных изменениях, произошедших в составе имущества кредитной о</w:t>
      </w:r>
      <w:r w:rsidRPr="00F540AF">
        <w:t>р</w:t>
      </w:r>
      <w:r w:rsidRPr="00F540AF">
        <w:t xml:space="preserve">ганизации </w:t>
      </w:r>
      <w:r w:rsidR="00B140EC">
        <w:t>–</w:t>
      </w:r>
      <w:r w:rsidRPr="00F540AF">
        <w:t xml:space="preserve"> эмитента после даты окончания последнего завершенного финансового года</w:t>
      </w:r>
      <w:bookmarkEnd w:id="435"/>
      <w:r w:rsidRPr="00F540AF">
        <w:rPr>
          <w:rStyle w:val="af0"/>
          <w:vanish/>
        </w:rPr>
        <w:footnoteReference w:id="93"/>
      </w:r>
    </w:p>
    <w:p w:rsidR="002D7413" w:rsidRPr="00412DDB" w:rsidRDefault="002D7413" w:rsidP="00D345A4">
      <w:pPr>
        <w:pStyle w:val="em-4"/>
        <w:rPr>
          <w:color w:val="000000"/>
          <w:sz w:val="20"/>
          <w:szCs w:val="20"/>
        </w:rPr>
      </w:pPr>
      <w:bookmarkStart w:id="436" w:name="_Toc288724684"/>
    </w:p>
    <w:p w:rsidR="00D345A4" w:rsidRPr="00412DDB" w:rsidRDefault="00203514" w:rsidP="00D345A4">
      <w:pPr>
        <w:pStyle w:val="em-4"/>
        <w:rPr>
          <w:color w:val="000000"/>
        </w:rPr>
      </w:pPr>
      <w:r w:rsidRPr="00412DDB">
        <w:rPr>
          <w:color w:val="000000"/>
        </w:rPr>
        <w:t xml:space="preserve">В течение </w:t>
      </w:r>
      <w:r w:rsidR="00E96434" w:rsidRPr="00412DDB">
        <w:rPr>
          <w:color w:val="000000"/>
        </w:rPr>
        <w:t>201</w:t>
      </w:r>
      <w:r w:rsidR="00E96434">
        <w:rPr>
          <w:color w:val="000000"/>
        </w:rPr>
        <w:t>7</w:t>
      </w:r>
      <w:r w:rsidR="00E96434" w:rsidRPr="00412DDB">
        <w:rPr>
          <w:color w:val="000000"/>
        </w:rPr>
        <w:t xml:space="preserve"> </w:t>
      </w:r>
      <w:r w:rsidRPr="00412DDB">
        <w:rPr>
          <w:color w:val="000000"/>
        </w:rPr>
        <w:t>года</w:t>
      </w:r>
      <w:r w:rsidR="00B218C0" w:rsidRPr="00412DDB">
        <w:rPr>
          <w:color w:val="000000"/>
        </w:rPr>
        <w:t xml:space="preserve"> </w:t>
      </w:r>
      <w:r w:rsidR="002D7413" w:rsidRPr="00412DDB">
        <w:rPr>
          <w:color w:val="000000"/>
        </w:rPr>
        <w:t xml:space="preserve">и </w:t>
      </w:r>
      <w:r w:rsidR="001E25D6">
        <w:rPr>
          <w:color w:val="000000"/>
        </w:rPr>
        <w:t>6 месяцев</w:t>
      </w:r>
      <w:r w:rsidR="002D7413" w:rsidRPr="00412DDB">
        <w:rPr>
          <w:color w:val="000000"/>
        </w:rPr>
        <w:t xml:space="preserve"> </w:t>
      </w:r>
      <w:r w:rsidR="00E96434" w:rsidRPr="00412DDB">
        <w:rPr>
          <w:color w:val="000000"/>
        </w:rPr>
        <w:t>201</w:t>
      </w:r>
      <w:r w:rsidR="00E96434">
        <w:rPr>
          <w:color w:val="000000"/>
        </w:rPr>
        <w:t>8</w:t>
      </w:r>
      <w:r w:rsidR="00E96434" w:rsidRPr="00412DDB">
        <w:rPr>
          <w:color w:val="000000"/>
        </w:rPr>
        <w:t xml:space="preserve"> </w:t>
      </w:r>
      <w:r w:rsidR="002D7413" w:rsidRPr="00412DDB">
        <w:rPr>
          <w:color w:val="000000"/>
        </w:rPr>
        <w:t>года существенных изменений в составе имущества кредитной организации не произошло.</w:t>
      </w:r>
      <w:bookmarkEnd w:id="436"/>
    </w:p>
    <w:p w:rsidR="002D7413" w:rsidRPr="00412DDB" w:rsidRDefault="002D7413" w:rsidP="00D345A4">
      <w:pPr>
        <w:pStyle w:val="em-4"/>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620"/>
        <w:gridCol w:w="1440"/>
        <w:gridCol w:w="1440"/>
        <w:gridCol w:w="1260"/>
        <w:gridCol w:w="1440"/>
        <w:gridCol w:w="2439"/>
      </w:tblGrid>
      <w:tr w:rsidR="00B37CA9" w:rsidRPr="00412DDB" w:rsidTr="0089465B">
        <w:tc>
          <w:tcPr>
            <w:tcW w:w="675" w:type="dxa"/>
            <w:vAlign w:val="center"/>
          </w:tcPr>
          <w:p w:rsidR="00B37CA9" w:rsidRPr="00412DDB" w:rsidRDefault="00B37CA9" w:rsidP="00F237F6">
            <w:pPr>
              <w:pStyle w:val="af1"/>
              <w:ind w:firstLine="0"/>
              <w:jc w:val="center"/>
            </w:pPr>
            <w:r w:rsidRPr="00412DDB">
              <w:t>№</w:t>
            </w:r>
          </w:p>
          <w:p w:rsidR="00B37CA9" w:rsidRPr="00412DDB" w:rsidRDefault="00B37CA9" w:rsidP="00F237F6">
            <w:pPr>
              <w:pStyle w:val="af1"/>
              <w:ind w:firstLine="0"/>
              <w:jc w:val="center"/>
            </w:pPr>
            <w:proofErr w:type="spellStart"/>
            <w:r w:rsidRPr="00412DDB">
              <w:t>пп</w:t>
            </w:r>
            <w:proofErr w:type="spellEnd"/>
          </w:p>
        </w:tc>
        <w:tc>
          <w:tcPr>
            <w:tcW w:w="1620" w:type="dxa"/>
            <w:vAlign w:val="center"/>
          </w:tcPr>
          <w:p w:rsidR="00B37CA9" w:rsidRPr="00412DDB" w:rsidRDefault="00B37CA9" w:rsidP="00F237F6">
            <w:pPr>
              <w:pStyle w:val="af1"/>
              <w:ind w:firstLine="0"/>
              <w:jc w:val="center"/>
              <w:rPr>
                <w:sz w:val="22"/>
                <w:szCs w:val="22"/>
              </w:rPr>
            </w:pPr>
            <w:r w:rsidRPr="00412DDB">
              <w:rPr>
                <w:sz w:val="22"/>
                <w:szCs w:val="22"/>
              </w:rPr>
              <w:t>Вид и краткое описание имущества (объекта н</w:t>
            </w:r>
            <w:r w:rsidRPr="00412DDB">
              <w:rPr>
                <w:sz w:val="22"/>
                <w:szCs w:val="22"/>
              </w:rPr>
              <w:t>е</w:t>
            </w:r>
            <w:r w:rsidRPr="00412DDB">
              <w:rPr>
                <w:sz w:val="22"/>
                <w:szCs w:val="22"/>
              </w:rPr>
              <w:t>движимого имущества)</w:t>
            </w:r>
          </w:p>
        </w:tc>
        <w:tc>
          <w:tcPr>
            <w:tcW w:w="1440" w:type="dxa"/>
            <w:vAlign w:val="center"/>
          </w:tcPr>
          <w:p w:rsidR="00B37CA9" w:rsidRPr="00412DDB" w:rsidRDefault="00B37CA9" w:rsidP="00F237F6">
            <w:pPr>
              <w:pStyle w:val="af1"/>
              <w:ind w:firstLine="0"/>
              <w:jc w:val="center"/>
              <w:rPr>
                <w:sz w:val="22"/>
                <w:szCs w:val="22"/>
              </w:rPr>
            </w:pPr>
            <w:r w:rsidRPr="00412DDB">
              <w:rPr>
                <w:sz w:val="22"/>
                <w:szCs w:val="22"/>
              </w:rPr>
              <w:t xml:space="preserve">Содержание изменения (выбытие из состава имущества кредитной организации </w:t>
            </w:r>
            <w:r w:rsidR="00B140EC">
              <w:rPr>
                <w:sz w:val="22"/>
                <w:szCs w:val="22"/>
              </w:rPr>
              <w:t>–</w:t>
            </w:r>
            <w:r w:rsidRPr="00412DDB">
              <w:rPr>
                <w:sz w:val="22"/>
                <w:szCs w:val="22"/>
              </w:rPr>
              <w:t xml:space="preserve"> эмитента; приобрет</w:t>
            </w:r>
            <w:r w:rsidRPr="00412DDB">
              <w:rPr>
                <w:sz w:val="22"/>
                <w:szCs w:val="22"/>
              </w:rPr>
              <w:t>е</w:t>
            </w:r>
            <w:r w:rsidRPr="00412DDB">
              <w:rPr>
                <w:sz w:val="22"/>
                <w:szCs w:val="22"/>
              </w:rPr>
              <w:t xml:space="preserve">ние в состав имущества кредитной организации </w:t>
            </w:r>
            <w:r w:rsidR="00B140EC">
              <w:rPr>
                <w:sz w:val="22"/>
                <w:szCs w:val="22"/>
              </w:rPr>
              <w:t>–</w:t>
            </w:r>
            <w:r w:rsidRPr="00412DDB">
              <w:rPr>
                <w:sz w:val="22"/>
                <w:szCs w:val="22"/>
              </w:rPr>
              <w:t xml:space="preserve"> эмитента)</w:t>
            </w:r>
          </w:p>
        </w:tc>
        <w:tc>
          <w:tcPr>
            <w:tcW w:w="1440" w:type="dxa"/>
            <w:vAlign w:val="center"/>
          </w:tcPr>
          <w:p w:rsidR="00B37CA9" w:rsidRPr="00412DDB" w:rsidRDefault="00B37CA9" w:rsidP="00F237F6">
            <w:pPr>
              <w:pStyle w:val="prilozhenie"/>
              <w:ind w:firstLine="0"/>
              <w:jc w:val="center"/>
              <w:rPr>
                <w:sz w:val="22"/>
                <w:szCs w:val="22"/>
              </w:rPr>
            </w:pPr>
            <w:r w:rsidRPr="00412DDB">
              <w:rPr>
                <w:sz w:val="22"/>
                <w:szCs w:val="22"/>
              </w:rPr>
              <w:t>Основание для выбытия из состава (приобрет</w:t>
            </w:r>
            <w:r w:rsidRPr="00412DDB">
              <w:rPr>
                <w:sz w:val="22"/>
                <w:szCs w:val="22"/>
              </w:rPr>
              <w:t>е</w:t>
            </w:r>
            <w:r w:rsidRPr="00412DDB">
              <w:rPr>
                <w:sz w:val="22"/>
                <w:szCs w:val="22"/>
              </w:rPr>
              <w:t>ния в с</w:t>
            </w:r>
            <w:r w:rsidRPr="00412DDB">
              <w:rPr>
                <w:sz w:val="22"/>
                <w:szCs w:val="22"/>
              </w:rPr>
              <w:t>о</w:t>
            </w:r>
            <w:r w:rsidRPr="00412DDB">
              <w:rPr>
                <w:sz w:val="22"/>
                <w:szCs w:val="22"/>
              </w:rPr>
              <w:t>став) им</w:t>
            </w:r>
            <w:r w:rsidRPr="00412DDB">
              <w:rPr>
                <w:sz w:val="22"/>
                <w:szCs w:val="22"/>
              </w:rPr>
              <w:t>у</w:t>
            </w:r>
            <w:r w:rsidRPr="00412DDB">
              <w:rPr>
                <w:sz w:val="22"/>
                <w:szCs w:val="22"/>
              </w:rPr>
              <w:t>щества кр</w:t>
            </w:r>
            <w:r w:rsidRPr="00412DDB">
              <w:rPr>
                <w:sz w:val="22"/>
                <w:szCs w:val="22"/>
              </w:rPr>
              <w:t>е</w:t>
            </w:r>
            <w:r w:rsidRPr="00412DDB">
              <w:rPr>
                <w:sz w:val="22"/>
                <w:szCs w:val="22"/>
              </w:rPr>
              <w:t>дитной о</w:t>
            </w:r>
            <w:r w:rsidRPr="00412DDB">
              <w:rPr>
                <w:sz w:val="22"/>
                <w:szCs w:val="22"/>
              </w:rPr>
              <w:t>р</w:t>
            </w:r>
            <w:r w:rsidRPr="00412DDB">
              <w:rPr>
                <w:sz w:val="22"/>
                <w:szCs w:val="22"/>
              </w:rPr>
              <w:t xml:space="preserve">ганизации </w:t>
            </w:r>
            <w:r w:rsidR="00B140EC">
              <w:rPr>
                <w:sz w:val="22"/>
                <w:szCs w:val="22"/>
              </w:rPr>
              <w:t>–</w:t>
            </w:r>
            <w:r w:rsidRPr="00412DDB">
              <w:rPr>
                <w:sz w:val="22"/>
                <w:szCs w:val="22"/>
              </w:rPr>
              <w:t xml:space="preserve"> эмитента</w:t>
            </w:r>
          </w:p>
        </w:tc>
        <w:tc>
          <w:tcPr>
            <w:tcW w:w="1260" w:type="dxa"/>
            <w:vAlign w:val="center"/>
          </w:tcPr>
          <w:p w:rsidR="00B37CA9" w:rsidRPr="00412DDB" w:rsidRDefault="00B37CA9" w:rsidP="00F237F6">
            <w:pPr>
              <w:pStyle w:val="af1"/>
              <w:ind w:firstLine="0"/>
              <w:jc w:val="center"/>
              <w:rPr>
                <w:sz w:val="22"/>
                <w:szCs w:val="22"/>
              </w:rPr>
            </w:pPr>
            <w:r w:rsidRPr="00412DDB">
              <w:rPr>
                <w:sz w:val="22"/>
                <w:szCs w:val="22"/>
              </w:rPr>
              <w:t>Дата пр</w:t>
            </w:r>
            <w:r w:rsidRPr="00412DDB">
              <w:rPr>
                <w:sz w:val="22"/>
                <w:szCs w:val="22"/>
              </w:rPr>
              <w:t>и</w:t>
            </w:r>
            <w:r w:rsidRPr="00412DDB">
              <w:rPr>
                <w:sz w:val="22"/>
                <w:szCs w:val="22"/>
              </w:rPr>
              <w:t>обретения или выб</w:t>
            </w:r>
            <w:r w:rsidRPr="00412DDB">
              <w:rPr>
                <w:sz w:val="22"/>
                <w:szCs w:val="22"/>
              </w:rPr>
              <w:t>ы</w:t>
            </w:r>
            <w:r w:rsidRPr="00412DDB">
              <w:rPr>
                <w:sz w:val="22"/>
                <w:szCs w:val="22"/>
              </w:rPr>
              <w:t>тия</w:t>
            </w:r>
          </w:p>
        </w:tc>
        <w:tc>
          <w:tcPr>
            <w:tcW w:w="1440" w:type="dxa"/>
            <w:vAlign w:val="center"/>
          </w:tcPr>
          <w:p w:rsidR="00B37CA9" w:rsidRPr="00412DDB" w:rsidRDefault="00B37CA9" w:rsidP="00F237F6">
            <w:pPr>
              <w:pStyle w:val="af1"/>
              <w:ind w:firstLine="0"/>
              <w:jc w:val="center"/>
              <w:rPr>
                <w:sz w:val="22"/>
                <w:szCs w:val="22"/>
              </w:rPr>
            </w:pPr>
            <w:r w:rsidRPr="00412DDB">
              <w:rPr>
                <w:sz w:val="22"/>
                <w:szCs w:val="22"/>
              </w:rPr>
              <w:t>Балансовая стоимость выбывшего имущества</w:t>
            </w:r>
          </w:p>
        </w:tc>
        <w:tc>
          <w:tcPr>
            <w:tcW w:w="2439" w:type="dxa"/>
            <w:vAlign w:val="center"/>
          </w:tcPr>
          <w:p w:rsidR="00B37CA9" w:rsidRPr="00412DDB" w:rsidRDefault="00B37CA9" w:rsidP="00F237F6">
            <w:pPr>
              <w:pStyle w:val="af1"/>
              <w:ind w:firstLine="0"/>
              <w:jc w:val="center"/>
              <w:rPr>
                <w:sz w:val="22"/>
                <w:szCs w:val="22"/>
              </w:rPr>
            </w:pPr>
            <w:r w:rsidRPr="00412DDB">
              <w:rPr>
                <w:sz w:val="22"/>
                <w:szCs w:val="22"/>
              </w:rPr>
              <w:t>Цена отчуждения (приобретения) им</w:t>
            </w:r>
            <w:r w:rsidRPr="00412DDB">
              <w:rPr>
                <w:sz w:val="22"/>
                <w:szCs w:val="22"/>
              </w:rPr>
              <w:t>у</w:t>
            </w:r>
            <w:r w:rsidRPr="00412DDB">
              <w:rPr>
                <w:sz w:val="22"/>
                <w:szCs w:val="22"/>
              </w:rPr>
              <w:t>щества</w:t>
            </w:r>
            <w:r w:rsidR="00D345A4" w:rsidRPr="00412DDB">
              <w:rPr>
                <w:sz w:val="22"/>
                <w:szCs w:val="22"/>
              </w:rPr>
              <w:t xml:space="preserve"> </w:t>
            </w:r>
            <w:r w:rsidR="00D345A4" w:rsidRPr="00412DDB">
              <w:rPr>
                <w:sz w:val="22"/>
                <w:szCs w:val="22"/>
              </w:rPr>
              <w:br/>
            </w:r>
            <w:r w:rsidRPr="00412DDB">
              <w:rPr>
                <w:sz w:val="22"/>
                <w:szCs w:val="22"/>
              </w:rPr>
              <w:t>в случае его возмез</w:t>
            </w:r>
            <w:r w:rsidRPr="00412DDB">
              <w:rPr>
                <w:sz w:val="22"/>
                <w:szCs w:val="22"/>
              </w:rPr>
              <w:t>д</w:t>
            </w:r>
            <w:r w:rsidRPr="00412DDB">
              <w:rPr>
                <w:sz w:val="22"/>
                <w:szCs w:val="22"/>
              </w:rPr>
              <w:t>ного отчуждения (пр</w:t>
            </w:r>
            <w:r w:rsidRPr="00412DDB">
              <w:rPr>
                <w:sz w:val="22"/>
                <w:szCs w:val="22"/>
              </w:rPr>
              <w:t>и</w:t>
            </w:r>
            <w:r w:rsidRPr="00412DDB">
              <w:rPr>
                <w:sz w:val="22"/>
                <w:szCs w:val="22"/>
              </w:rPr>
              <w:t>обретения)</w:t>
            </w:r>
          </w:p>
        </w:tc>
      </w:tr>
      <w:tr w:rsidR="00B37CA9" w:rsidRPr="0089465B" w:rsidTr="0089465B">
        <w:tc>
          <w:tcPr>
            <w:tcW w:w="675" w:type="dxa"/>
          </w:tcPr>
          <w:p w:rsidR="00B37CA9" w:rsidRPr="0089465B" w:rsidRDefault="00B37CA9" w:rsidP="00F237F6">
            <w:pPr>
              <w:pStyle w:val="af1"/>
              <w:ind w:firstLine="0"/>
              <w:jc w:val="center"/>
              <w:rPr>
                <w:sz w:val="22"/>
              </w:rPr>
            </w:pPr>
            <w:r w:rsidRPr="0089465B">
              <w:rPr>
                <w:sz w:val="22"/>
              </w:rPr>
              <w:t>1</w:t>
            </w:r>
          </w:p>
        </w:tc>
        <w:tc>
          <w:tcPr>
            <w:tcW w:w="1620" w:type="dxa"/>
          </w:tcPr>
          <w:p w:rsidR="00B37CA9" w:rsidRPr="0089465B" w:rsidRDefault="00B37CA9" w:rsidP="00F237F6">
            <w:pPr>
              <w:pStyle w:val="af1"/>
              <w:ind w:firstLine="0"/>
              <w:jc w:val="center"/>
              <w:rPr>
                <w:sz w:val="22"/>
              </w:rPr>
            </w:pPr>
            <w:r w:rsidRPr="0089465B">
              <w:rPr>
                <w:sz w:val="22"/>
              </w:rPr>
              <w:t>2</w:t>
            </w:r>
          </w:p>
        </w:tc>
        <w:tc>
          <w:tcPr>
            <w:tcW w:w="1440" w:type="dxa"/>
          </w:tcPr>
          <w:p w:rsidR="00B37CA9" w:rsidRPr="0089465B" w:rsidRDefault="00B37CA9" w:rsidP="00F237F6">
            <w:pPr>
              <w:pStyle w:val="af1"/>
              <w:ind w:firstLine="0"/>
              <w:jc w:val="center"/>
              <w:rPr>
                <w:sz w:val="22"/>
              </w:rPr>
            </w:pPr>
            <w:r w:rsidRPr="0089465B">
              <w:rPr>
                <w:sz w:val="22"/>
              </w:rPr>
              <w:t>3</w:t>
            </w:r>
          </w:p>
        </w:tc>
        <w:tc>
          <w:tcPr>
            <w:tcW w:w="1440" w:type="dxa"/>
          </w:tcPr>
          <w:p w:rsidR="00B37CA9" w:rsidRPr="0089465B" w:rsidRDefault="00B37CA9" w:rsidP="00F237F6">
            <w:pPr>
              <w:pStyle w:val="af1"/>
              <w:ind w:firstLine="0"/>
              <w:jc w:val="center"/>
              <w:rPr>
                <w:sz w:val="22"/>
              </w:rPr>
            </w:pPr>
            <w:r w:rsidRPr="0089465B">
              <w:rPr>
                <w:sz w:val="22"/>
              </w:rPr>
              <w:t>4</w:t>
            </w:r>
          </w:p>
        </w:tc>
        <w:tc>
          <w:tcPr>
            <w:tcW w:w="1260" w:type="dxa"/>
          </w:tcPr>
          <w:p w:rsidR="00B37CA9" w:rsidRPr="0089465B" w:rsidRDefault="00B37CA9" w:rsidP="00F237F6">
            <w:pPr>
              <w:pStyle w:val="af1"/>
              <w:ind w:firstLine="0"/>
              <w:jc w:val="center"/>
              <w:rPr>
                <w:sz w:val="22"/>
              </w:rPr>
            </w:pPr>
            <w:r w:rsidRPr="0089465B">
              <w:rPr>
                <w:sz w:val="22"/>
              </w:rPr>
              <w:t>5</w:t>
            </w:r>
          </w:p>
        </w:tc>
        <w:tc>
          <w:tcPr>
            <w:tcW w:w="1440" w:type="dxa"/>
          </w:tcPr>
          <w:p w:rsidR="00B37CA9" w:rsidRPr="0089465B" w:rsidRDefault="00B37CA9" w:rsidP="00F237F6">
            <w:pPr>
              <w:pStyle w:val="af1"/>
              <w:ind w:firstLine="0"/>
              <w:jc w:val="center"/>
              <w:rPr>
                <w:sz w:val="22"/>
              </w:rPr>
            </w:pPr>
            <w:r w:rsidRPr="0089465B">
              <w:rPr>
                <w:sz w:val="22"/>
              </w:rPr>
              <w:t>6</w:t>
            </w:r>
          </w:p>
        </w:tc>
        <w:tc>
          <w:tcPr>
            <w:tcW w:w="2439" w:type="dxa"/>
          </w:tcPr>
          <w:p w:rsidR="00B37CA9" w:rsidRPr="0089465B" w:rsidRDefault="00B37CA9" w:rsidP="00F237F6">
            <w:pPr>
              <w:pStyle w:val="af1"/>
              <w:ind w:firstLine="0"/>
              <w:jc w:val="center"/>
              <w:rPr>
                <w:sz w:val="22"/>
              </w:rPr>
            </w:pPr>
            <w:r w:rsidRPr="0089465B">
              <w:rPr>
                <w:sz w:val="22"/>
              </w:rPr>
              <w:t>7</w:t>
            </w:r>
          </w:p>
        </w:tc>
      </w:tr>
      <w:tr w:rsidR="00CE7871" w:rsidRPr="00412DDB" w:rsidTr="0089465B">
        <w:tc>
          <w:tcPr>
            <w:tcW w:w="675" w:type="dxa"/>
            <w:vAlign w:val="center"/>
          </w:tcPr>
          <w:p w:rsidR="00CE7871" w:rsidRPr="00412DDB" w:rsidRDefault="00B140EC" w:rsidP="00F237F6">
            <w:pPr>
              <w:pStyle w:val="af1"/>
              <w:ind w:firstLine="0"/>
              <w:jc w:val="center"/>
            </w:pPr>
            <w:r>
              <w:t>–</w:t>
            </w:r>
          </w:p>
        </w:tc>
        <w:tc>
          <w:tcPr>
            <w:tcW w:w="1620" w:type="dxa"/>
            <w:vAlign w:val="center"/>
          </w:tcPr>
          <w:p w:rsidR="00CE7871" w:rsidRPr="00412DDB" w:rsidRDefault="00B140EC" w:rsidP="00F237F6">
            <w:pPr>
              <w:pStyle w:val="af1"/>
              <w:ind w:firstLine="0"/>
              <w:jc w:val="center"/>
            </w:pPr>
            <w:r>
              <w:t>–</w:t>
            </w:r>
          </w:p>
        </w:tc>
        <w:tc>
          <w:tcPr>
            <w:tcW w:w="1440" w:type="dxa"/>
            <w:vAlign w:val="center"/>
          </w:tcPr>
          <w:p w:rsidR="00CE7871" w:rsidRPr="00412DDB" w:rsidRDefault="00B140EC" w:rsidP="00203514">
            <w:pPr>
              <w:pStyle w:val="af1"/>
              <w:ind w:firstLine="0"/>
              <w:jc w:val="center"/>
              <w:rPr>
                <w:sz w:val="18"/>
                <w:szCs w:val="18"/>
              </w:rPr>
            </w:pPr>
            <w:r>
              <w:rPr>
                <w:sz w:val="18"/>
                <w:szCs w:val="18"/>
              </w:rPr>
              <w:t>–</w:t>
            </w:r>
          </w:p>
        </w:tc>
        <w:tc>
          <w:tcPr>
            <w:tcW w:w="1440" w:type="dxa"/>
            <w:vAlign w:val="center"/>
          </w:tcPr>
          <w:p w:rsidR="00CE7871" w:rsidRPr="00412DDB" w:rsidRDefault="00B140EC" w:rsidP="00262348">
            <w:pPr>
              <w:pStyle w:val="af1"/>
              <w:ind w:firstLine="0"/>
              <w:jc w:val="center"/>
              <w:rPr>
                <w:sz w:val="18"/>
                <w:szCs w:val="18"/>
              </w:rPr>
            </w:pPr>
            <w:r>
              <w:rPr>
                <w:sz w:val="18"/>
                <w:szCs w:val="18"/>
              </w:rPr>
              <w:t>–</w:t>
            </w:r>
          </w:p>
        </w:tc>
        <w:tc>
          <w:tcPr>
            <w:tcW w:w="1260" w:type="dxa"/>
            <w:vAlign w:val="center"/>
          </w:tcPr>
          <w:p w:rsidR="00CE7871" w:rsidRPr="00412DDB" w:rsidRDefault="00B140EC" w:rsidP="00F237F6">
            <w:pPr>
              <w:pStyle w:val="af1"/>
              <w:ind w:firstLine="0"/>
              <w:jc w:val="center"/>
              <w:rPr>
                <w:sz w:val="18"/>
                <w:szCs w:val="18"/>
              </w:rPr>
            </w:pPr>
            <w:r>
              <w:rPr>
                <w:sz w:val="18"/>
                <w:szCs w:val="18"/>
              </w:rPr>
              <w:t>–</w:t>
            </w:r>
          </w:p>
        </w:tc>
        <w:tc>
          <w:tcPr>
            <w:tcW w:w="1440" w:type="dxa"/>
            <w:vAlign w:val="center"/>
          </w:tcPr>
          <w:p w:rsidR="00CE7871" w:rsidRPr="00412DDB" w:rsidRDefault="00B140EC" w:rsidP="00F237F6">
            <w:pPr>
              <w:pStyle w:val="af1"/>
              <w:ind w:firstLine="0"/>
              <w:jc w:val="center"/>
            </w:pPr>
            <w:r>
              <w:t>–</w:t>
            </w:r>
          </w:p>
        </w:tc>
        <w:tc>
          <w:tcPr>
            <w:tcW w:w="2439" w:type="dxa"/>
            <w:vAlign w:val="center"/>
          </w:tcPr>
          <w:p w:rsidR="00CE7871" w:rsidRPr="00412DDB" w:rsidRDefault="00B140EC" w:rsidP="002D7413">
            <w:pPr>
              <w:pStyle w:val="af1"/>
              <w:ind w:firstLine="0"/>
              <w:jc w:val="center"/>
            </w:pPr>
            <w:r>
              <w:t>–</w:t>
            </w:r>
          </w:p>
        </w:tc>
      </w:tr>
    </w:tbl>
    <w:p w:rsidR="00B37CA9" w:rsidRPr="00412DDB" w:rsidRDefault="00B37CA9" w:rsidP="00D345A4">
      <w:pPr>
        <w:pStyle w:val="em-4"/>
      </w:pPr>
    </w:p>
    <w:p w:rsidR="00B37CA9" w:rsidRPr="00412DDB" w:rsidRDefault="00B37CA9" w:rsidP="00D345A4">
      <w:pPr>
        <w:pStyle w:val="em-1"/>
      </w:pPr>
      <w:bookmarkStart w:id="437" w:name="_Toc482611755"/>
      <w:r w:rsidRPr="00412DDB">
        <w:t xml:space="preserve">7.7. Сведения об участии кредитной организации </w:t>
      </w:r>
      <w:r w:rsidR="00B140EC">
        <w:t>–</w:t>
      </w:r>
      <w:r w:rsidRPr="00412DDB">
        <w:t xml:space="preserve"> эмитента в судебных процессах в случае, е</w:t>
      </w:r>
      <w:r w:rsidRPr="00412DDB">
        <w:t>с</w:t>
      </w:r>
      <w:r w:rsidRPr="00412DDB">
        <w:t>ли такое участие может существенно отразиться на финансово</w:t>
      </w:r>
      <w:r w:rsidR="00B140EC">
        <w:t>–</w:t>
      </w:r>
      <w:r w:rsidRPr="00412DDB">
        <w:t>хозяйственной деятельности креди</w:t>
      </w:r>
      <w:r w:rsidRPr="00412DDB">
        <w:t>т</w:t>
      </w:r>
      <w:r w:rsidRPr="00412DDB">
        <w:t>ной организации – эмитента</w:t>
      </w:r>
      <w:bookmarkEnd w:id="437"/>
      <w:r w:rsidRPr="00412DDB">
        <w:t xml:space="preserve"> </w:t>
      </w:r>
    </w:p>
    <w:p w:rsidR="00B37CA9" w:rsidRPr="00412DDB" w:rsidRDefault="00B37CA9" w:rsidP="00D345A4">
      <w:pPr>
        <w:pStyle w:val="em-4"/>
      </w:pPr>
    </w:p>
    <w:p w:rsidR="00B37CA9" w:rsidRPr="00412DDB" w:rsidRDefault="00B37CA9" w:rsidP="00B37CA9">
      <w:pPr>
        <w:pStyle w:val="prilozhenie"/>
        <w:rPr>
          <w:sz w:val="22"/>
          <w:szCs w:val="22"/>
        </w:rPr>
      </w:pPr>
      <w:r w:rsidRPr="00412DDB">
        <w:rPr>
          <w:sz w:val="22"/>
          <w:szCs w:val="22"/>
        </w:rPr>
        <w:t xml:space="preserve">Сведения об участии кредитной организации </w:t>
      </w:r>
      <w:r w:rsidR="00B140EC">
        <w:rPr>
          <w:sz w:val="22"/>
          <w:szCs w:val="22"/>
        </w:rPr>
        <w:t>–</w:t>
      </w:r>
      <w:r w:rsidRPr="00412DDB">
        <w:rPr>
          <w:sz w:val="22"/>
          <w:szCs w:val="22"/>
        </w:rPr>
        <w:t xml:space="preserve"> эмитента в судебных процессах в качестве истца л</w:t>
      </w:r>
      <w:r w:rsidRPr="00412DDB">
        <w:rPr>
          <w:sz w:val="22"/>
          <w:szCs w:val="22"/>
        </w:rPr>
        <w:t>и</w:t>
      </w:r>
      <w:r w:rsidRPr="00412DDB">
        <w:rPr>
          <w:sz w:val="22"/>
          <w:szCs w:val="22"/>
        </w:rPr>
        <w:t>бо ответчика, которое может существенно отразиться на финансово</w:t>
      </w:r>
      <w:r w:rsidR="00B140EC">
        <w:rPr>
          <w:sz w:val="22"/>
          <w:szCs w:val="22"/>
        </w:rPr>
        <w:t>–</w:t>
      </w:r>
      <w:r w:rsidRPr="00412DDB">
        <w:rPr>
          <w:sz w:val="22"/>
          <w:szCs w:val="22"/>
        </w:rPr>
        <w:t>хозяйственной деятельности креди</w:t>
      </w:r>
      <w:r w:rsidRPr="00412DDB">
        <w:rPr>
          <w:sz w:val="22"/>
          <w:szCs w:val="22"/>
        </w:rPr>
        <w:t>т</w:t>
      </w:r>
      <w:r w:rsidRPr="00412DDB">
        <w:rPr>
          <w:sz w:val="22"/>
          <w:szCs w:val="22"/>
        </w:rPr>
        <w:t>ной организации – эмитента</w:t>
      </w:r>
      <w:r w:rsidRPr="00412DDB">
        <w:rPr>
          <w:rStyle w:val="af0"/>
          <w:vanish/>
          <w:sz w:val="22"/>
          <w:szCs w:val="22"/>
        </w:rPr>
        <w:footnoteReference w:id="94"/>
      </w:r>
      <w:r w:rsidRPr="00412DDB">
        <w:rPr>
          <w:sz w:val="22"/>
          <w:szCs w:val="22"/>
        </w:rPr>
        <w:t>:</w:t>
      </w:r>
    </w:p>
    <w:p w:rsidR="00B37CA9" w:rsidRPr="00412DDB" w:rsidRDefault="00B37CA9" w:rsidP="00B37CA9">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2463"/>
        <w:gridCol w:w="2464"/>
        <w:gridCol w:w="4199"/>
      </w:tblGrid>
      <w:tr w:rsidR="00B37CA9" w:rsidRPr="00412DDB" w:rsidTr="0089465B">
        <w:tc>
          <w:tcPr>
            <w:tcW w:w="1188" w:type="dxa"/>
            <w:vAlign w:val="center"/>
          </w:tcPr>
          <w:p w:rsidR="00B37CA9" w:rsidRPr="00412DDB" w:rsidRDefault="00B37CA9" w:rsidP="00F237F6">
            <w:pPr>
              <w:pStyle w:val="prilozhenie"/>
              <w:ind w:firstLine="0"/>
              <w:jc w:val="center"/>
              <w:rPr>
                <w:sz w:val="22"/>
                <w:szCs w:val="22"/>
              </w:rPr>
            </w:pPr>
            <w:r w:rsidRPr="00412DDB">
              <w:rPr>
                <w:sz w:val="22"/>
                <w:szCs w:val="22"/>
              </w:rPr>
              <w:t>Дата с</w:t>
            </w:r>
            <w:r w:rsidRPr="00412DDB">
              <w:rPr>
                <w:sz w:val="22"/>
                <w:szCs w:val="22"/>
              </w:rPr>
              <w:t>у</w:t>
            </w:r>
            <w:r w:rsidRPr="00412DDB">
              <w:rPr>
                <w:sz w:val="22"/>
                <w:szCs w:val="22"/>
              </w:rPr>
              <w:t>дебного решения</w:t>
            </w:r>
          </w:p>
        </w:tc>
        <w:tc>
          <w:tcPr>
            <w:tcW w:w="2463" w:type="dxa"/>
            <w:vAlign w:val="center"/>
          </w:tcPr>
          <w:p w:rsidR="00B37CA9" w:rsidRPr="00412DDB" w:rsidRDefault="00B37CA9" w:rsidP="00F237F6">
            <w:pPr>
              <w:pStyle w:val="prilozhenie"/>
              <w:ind w:firstLine="0"/>
              <w:jc w:val="center"/>
              <w:rPr>
                <w:sz w:val="22"/>
                <w:szCs w:val="22"/>
              </w:rPr>
            </w:pPr>
            <w:r w:rsidRPr="00412DDB">
              <w:rPr>
                <w:sz w:val="22"/>
                <w:szCs w:val="22"/>
              </w:rPr>
              <w:t>Предмет судебного разбирательства, ст</w:t>
            </w:r>
            <w:r w:rsidRPr="00412DDB">
              <w:rPr>
                <w:sz w:val="22"/>
                <w:szCs w:val="22"/>
              </w:rPr>
              <w:t>о</w:t>
            </w:r>
            <w:r w:rsidRPr="00412DDB">
              <w:rPr>
                <w:sz w:val="22"/>
                <w:szCs w:val="22"/>
              </w:rPr>
              <w:t>роны</w:t>
            </w:r>
          </w:p>
        </w:tc>
        <w:tc>
          <w:tcPr>
            <w:tcW w:w="2464" w:type="dxa"/>
            <w:vAlign w:val="center"/>
          </w:tcPr>
          <w:p w:rsidR="00B37CA9" w:rsidRPr="00412DDB" w:rsidRDefault="00B37CA9" w:rsidP="00F237F6">
            <w:pPr>
              <w:pStyle w:val="prilozhenie"/>
              <w:ind w:firstLine="0"/>
              <w:jc w:val="center"/>
              <w:rPr>
                <w:sz w:val="22"/>
                <w:szCs w:val="22"/>
              </w:rPr>
            </w:pPr>
            <w:r w:rsidRPr="00412DDB">
              <w:rPr>
                <w:sz w:val="22"/>
                <w:szCs w:val="22"/>
              </w:rPr>
              <w:t>Санкции, наложенные на ответчика судебным органом</w:t>
            </w:r>
          </w:p>
        </w:tc>
        <w:tc>
          <w:tcPr>
            <w:tcW w:w="4199" w:type="dxa"/>
            <w:vAlign w:val="center"/>
          </w:tcPr>
          <w:p w:rsidR="00B37CA9" w:rsidRPr="00412DDB" w:rsidRDefault="00B37CA9" w:rsidP="00F237F6">
            <w:pPr>
              <w:pStyle w:val="prilozhenie"/>
              <w:ind w:firstLine="0"/>
              <w:jc w:val="center"/>
              <w:rPr>
                <w:sz w:val="22"/>
                <w:szCs w:val="22"/>
              </w:rPr>
            </w:pPr>
            <w:r w:rsidRPr="00412DDB">
              <w:rPr>
                <w:sz w:val="22"/>
                <w:szCs w:val="22"/>
              </w:rPr>
              <w:t>Последствия участия в судебном проце</w:t>
            </w:r>
            <w:r w:rsidRPr="00412DDB">
              <w:rPr>
                <w:sz w:val="22"/>
                <w:szCs w:val="22"/>
              </w:rPr>
              <w:t>с</w:t>
            </w:r>
            <w:r w:rsidRPr="00412DDB">
              <w:rPr>
                <w:sz w:val="22"/>
                <w:szCs w:val="22"/>
              </w:rPr>
              <w:t>се для финансово – хозяйственной де</w:t>
            </w:r>
            <w:r w:rsidRPr="00412DDB">
              <w:rPr>
                <w:sz w:val="22"/>
                <w:szCs w:val="22"/>
              </w:rPr>
              <w:t>я</w:t>
            </w:r>
            <w:r w:rsidRPr="00412DDB">
              <w:rPr>
                <w:sz w:val="22"/>
                <w:szCs w:val="22"/>
              </w:rPr>
              <w:t>тельности кредитной организаци</w:t>
            </w:r>
            <w:proofErr w:type="gramStart"/>
            <w:r w:rsidRPr="00412DDB">
              <w:rPr>
                <w:sz w:val="22"/>
                <w:szCs w:val="22"/>
              </w:rPr>
              <w:t>и</w:t>
            </w:r>
            <w:r w:rsidR="00B140EC">
              <w:rPr>
                <w:sz w:val="22"/>
                <w:szCs w:val="22"/>
              </w:rPr>
              <w:t>–</w:t>
            </w:r>
            <w:proofErr w:type="gramEnd"/>
            <w:r w:rsidRPr="00412DDB">
              <w:rPr>
                <w:sz w:val="22"/>
                <w:szCs w:val="22"/>
              </w:rPr>
              <w:t xml:space="preserve"> эм</w:t>
            </w:r>
            <w:r w:rsidRPr="00412DDB">
              <w:rPr>
                <w:sz w:val="22"/>
                <w:szCs w:val="22"/>
              </w:rPr>
              <w:t>и</w:t>
            </w:r>
            <w:r w:rsidRPr="00412DDB">
              <w:rPr>
                <w:sz w:val="22"/>
                <w:szCs w:val="22"/>
              </w:rPr>
              <w:t>тента</w:t>
            </w:r>
          </w:p>
        </w:tc>
      </w:tr>
      <w:tr w:rsidR="00B37CA9" w:rsidRPr="00412DDB" w:rsidTr="0089465B">
        <w:tc>
          <w:tcPr>
            <w:tcW w:w="1188" w:type="dxa"/>
          </w:tcPr>
          <w:p w:rsidR="00B37CA9" w:rsidRPr="00412DDB" w:rsidRDefault="00B37CA9" w:rsidP="00F237F6">
            <w:pPr>
              <w:pStyle w:val="prilozhenie"/>
              <w:ind w:firstLine="0"/>
              <w:jc w:val="center"/>
              <w:rPr>
                <w:sz w:val="22"/>
                <w:szCs w:val="22"/>
              </w:rPr>
            </w:pPr>
            <w:r w:rsidRPr="00412DDB">
              <w:rPr>
                <w:sz w:val="22"/>
                <w:szCs w:val="22"/>
              </w:rPr>
              <w:t>1</w:t>
            </w:r>
          </w:p>
        </w:tc>
        <w:tc>
          <w:tcPr>
            <w:tcW w:w="2463" w:type="dxa"/>
          </w:tcPr>
          <w:p w:rsidR="00B37CA9" w:rsidRPr="00412DDB" w:rsidRDefault="00B37CA9" w:rsidP="00F237F6">
            <w:pPr>
              <w:pStyle w:val="prilozhenie"/>
              <w:ind w:firstLine="0"/>
              <w:jc w:val="center"/>
              <w:rPr>
                <w:sz w:val="22"/>
                <w:szCs w:val="22"/>
              </w:rPr>
            </w:pPr>
            <w:r w:rsidRPr="00412DDB">
              <w:rPr>
                <w:sz w:val="22"/>
                <w:szCs w:val="22"/>
              </w:rPr>
              <w:t>2</w:t>
            </w:r>
          </w:p>
        </w:tc>
        <w:tc>
          <w:tcPr>
            <w:tcW w:w="2464" w:type="dxa"/>
          </w:tcPr>
          <w:p w:rsidR="00B37CA9" w:rsidRPr="00412DDB" w:rsidRDefault="00B37CA9" w:rsidP="00F237F6">
            <w:pPr>
              <w:pStyle w:val="prilozhenie"/>
              <w:ind w:firstLine="0"/>
              <w:jc w:val="center"/>
              <w:rPr>
                <w:sz w:val="22"/>
                <w:szCs w:val="22"/>
              </w:rPr>
            </w:pPr>
            <w:r w:rsidRPr="00412DDB">
              <w:rPr>
                <w:sz w:val="22"/>
                <w:szCs w:val="22"/>
              </w:rPr>
              <w:t>3</w:t>
            </w:r>
          </w:p>
        </w:tc>
        <w:tc>
          <w:tcPr>
            <w:tcW w:w="4199" w:type="dxa"/>
          </w:tcPr>
          <w:p w:rsidR="00B37CA9" w:rsidRPr="00412DDB" w:rsidRDefault="00B37CA9" w:rsidP="00F237F6">
            <w:pPr>
              <w:pStyle w:val="prilozhenie"/>
              <w:ind w:firstLine="0"/>
              <w:jc w:val="center"/>
              <w:rPr>
                <w:sz w:val="22"/>
                <w:szCs w:val="22"/>
              </w:rPr>
            </w:pPr>
            <w:r w:rsidRPr="00412DDB">
              <w:rPr>
                <w:sz w:val="22"/>
                <w:szCs w:val="22"/>
              </w:rPr>
              <w:t>4</w:t>
            </w:r>
          </w:p>
        </w:tc>
      </w:tr>
      <w:tr w:rsidR="00B37CA9" w:rsidRPr="00412DDB" w:rsidTr="0089465B">
        <w:tc>
          <w:tcPr>
            <w:tcW w:w="1188" w:type="dxa"/>
          </w:tcPr>
          <w:p w:rsidR="00B37CA9" w:rsidRPr="00412DDB" w:rsidRDefault="00B140EC" w:rsidP="00037BEF">
            <w:pPr>
              <w:pStyle w:val="prilozhenie"/>
              <w:ind w:firstLine="0"/>
              <w:jc w:val="center"/>
              <w:rPr>
                <w:sz w:val="22"/>
                <w:szCs w:val="22"/>
              </w:rPr>
            </w:pPr>
            <w:r>
              <w:rPr>
                <w:sz w:val="22"/>
                <w:szCs w:val="22"/>
              </w:rPr>
              <w:t>–</w:t>
            </w:r>
          </w:p>
        </w:tc>
        <w:tc>
          <w:tcPr>
            <w:tcW w:w="2463" w:type="dxa"/>
          </w:tcPr>
          <w:p w:rsidR="00B37CA9" w:rsidRPr="00412DDB" w:rsidRDefault="00B140EC" w:rsidP="00037BEF">
            <w:pPr>
              <w:pStyle w:val="prilozhenie"/>
              <w:ind w:firstLine="0"/>
              <w:jc w:val="center"/>
              <w:rPr>
                <w:sz w:val="22"/>
                <w:szCs w:val="22"/>
              </w:rPr>
            </w:pPr>
            <w:r>
              <w:rPr>
                <w:sz w:val="22"/>
                <w:szCs w:val="22"/>
              </w:rPr>
              <w:t>–</w:t>
            </w:r>
          </w:p>
        </w:tc>
        <w:tc>
          <w:tcPr>
            <w:tcW w:w="2464" w:type="dxa"/>
          </w:tcPr>
          <w:p w:rsidR="00B37CA9" w:rsidRPr="00412DDB" w:rsidRDefault="00B140EC" w:rsidP="00037BEF">
            <w:pPr>
              <w:pStyle w:val="prilozhenie"/>
              <w:ind w:firstLine="0"/>
              <w:jc w:val="center"/>
              <w:rPr>
                <w:sz w:val="22"/>
                <w:szCs w:val="22"/>
              </w:rPr>
            </w:pPr>
            <w:r>
              <w:rPr>
                <w:sz w:val="22"/>
                <w:szCs w:val="22"/>
              </w:rPr>
              <w:t>–</w:t>
            </w:r>
          </w:p>
        </w:tc>
        <w:tc>
          <w:tcPr>
            <w:tcW w:w="4199" w:type="dxa"/>
          </w:tcPr>
          <w:p w:rsidR="00B37CA9" w:rsidRPr="00412DDB" w:rsidRDefault="006F44A2">
            <w:pPr>
              <w:pStyle w:val="prilozhenie"/>
              <w:ind w:firstLine="0"/>
              <w:rPr>
                <w:sz w:val="22"/>
                <w:szCs w:val="22"/>
              </w:rPr>
            </w:pPr>
            <w:r w:rsidRPr="00412DDB">
              <w:rPr>
                <w:sz w:val="22"/>
                <w:szCs w:val="22"/>
              </w:rPr>
              <w:t xml:space="preserve">В течение </w:t>
            </w:r>
            <w:r w:rsidR="00E96434" w:rsidRPr="00412DDB">
              <w:rPr>
                <w:sz w:val="22"/>
                <w:szCs w:val="22"/>
              </w:rPr>
              <w:t>201</w:t>
            </w:r>
            <w:r w:rsidR="00E96434">
              <w:rPr>
                <w:sz w:val="22"/>
                <w:szCs w:val="22"/>
              </w:rPr>
              <w:t>7</w:t>
            </w:r>
            <w:r w:rsidR="00E96434" w:rsidRPr="00412DDB">
              <w:rPr>
                <w:sz w:val="22"/>
                <w:szCs w:val="22"/>
              </w:rPr>
              <w:t xml:space="preserve"> </w:t>
            </w:r>
            <w:r w:rsidRPr="00412DDB">
              <w:rPr>
                <w:sz w:val="22"/>
                <w:szCs w:val="22"/>
              </w:rPr>
              <w:t>года</w:t>
            </w:r>
            <w:r w:rsidR="00030CAC" w:rsidRPr="00412DDB">
              <w:rPr>
                <w:sz w:val="22"/>
                <w:szCs w:val="22"/>
              </w:rPr>
              <w:t xml:space="preserve"> и </w:t>
            </w:r>
            <w:r w:rsidR="001E25D6">
              <w:rPr>
                <w:sz w:val="22"/>
                <w:szCs w:val="22"/>
              </w:rPr>
              <w:t>6</w:t>
            </w:r>
            <w:r w:rsidR="00D22336" w:rsidRPr="00D22336">
              <w:rPr>
                <w:sz w:val="22"/>
                <w:szCs w:val="22"/>
              </w:rPr>
              <w:t>-</w:t>
            </w:r>
            <w:r w:rsidR="001E25D6">
              <w:rPr>
                <w:sz w:val="22"/>
                <w:szCs w:val="22"/>
              </w:rPr>
              <w:t>ти</w:t>
            </w:r>
            <w:r w:rsidR="001E25D6" w:rsidRPr="00412DDB">
              <w:rPr>
                <w:sz w:val="22"/>
                <w:szCs w:val="22"/>
              </w:rPr>
              <w:t xml:space="preserve"> </w:t>
            </w:r>
            <w:r w:rsidR="00D22336">
              <w:rPr>
                <w:sz w:val="22"/>
                <w:szCs w:val="22"/>
              </w:rPr>
              <w:t>месяцев</w:t>
            </w:r>
            <w:r w:rsidR="00030CAC" w:rsidRPr="00412DDB">
              <w:rPr>
                <w:sz w:val="22"/>
                <w:szCs w:val="22"/>
              </w:rPr>
              <w:t xml:space="preserve"> </w:t>
            </w:r>
            <w:r w:rsidR="00E96434" w:rsidRPr="00412DDB">
              <w:rPr>
                <w:sz w:val="22"/>
                <w:szCs w:val="22"/>
              </w:rPr>
              <w:t>201</w:t>
            </w:r>
            <w:r w:rsidR="00E96434">
              <w:rPr>
                <w:sz w:val="22"/>
                <w:szCs w:val="22"/>
              </w:rPr>
              <w:t>8</w:t>
            </w:r>
            <w:r w:rsidR="00E96434" w:rsidRPr="00412DDB">
              <w:rPr>
                <w:sz w:val="22"/>
                <w:szCs w:val="22"/>
              </w:rPr>
              <w:t xml:space="preserve"> </w:t>
            </w:r>
            <w:r w:rsidR="00030CAC" w:rsidRPr="00412DDB">
              <w:rPr>
                <w:sz w:val="22"/>
                <w:szCs w:val="22"/>
              </w:rPr>
              <w:t>года</w:t>
            </w:r>
            <w:r w:rsidRPr="00412DDB">
              <w:rPr>
                <w:sz w:val="22"/>
                <w:szCs w:val="22"/>
              </w:rPr>
              <w:t>, к кредитной организации не пред</w:t>
            </w:r>
            <w:r w:rsidRPr="00412DDB">
              <w:rPr>
                <w:sz w:val="22"/>
                <w:szCs w:val="22"/>
              </w:rPr>
              <w:t>ъ</w:t>
            </w:r>
            <w:r w:rsidRPr="00412DDB">
              <w:rPr>
                <w:sz w:val="22"/>
                <w:szCs w:val="22"/>
              </w:rPr>
              <w:t>явлено исков, которые могут существе</w:t>
            </w:r>
            <w:r w:rsidRPr="00412DDB">
              <w:rPr>
                <w:sz w:val="22"/>
                <w:szCs w:val="22"/>
              </w:rPr>
              <w:t>н</w:t>
            </w:r>
            <w:r w:rsidRPr="00412DDB">
              <w:rPr>
                <w:sz w:val="22"/>
                <w:szCs w:val="22"/>
              </w:rPr>
              <w:t>но отразиться на ее финансово</w:t>
            </w:r>
            <w:r w:rsidR="00B140EC">
              <w:rPr>
                <w:sz w:val="22"/>
                <w:szCs w:val="22"/>
              </w:rPr>
              <w:t>–</w:t>
            </w:r>
            <w:r w:rsidRPr="00412DDB">
              <w:rPr>
                <w:sz w:val="22"/>
                <w:szCs w:val="22"/>
              </w:rPr>
              <w:t>хозяйственной деятельности.</w:t>
            </w:r>
          </w:p>
        </w:tc>
      </w:tr>
    </w:tbl>
    <w:p w:rsidR="001E25D6" w:rsidRDefault="001E25D6" w:rsidP="00D345A4">
      <w:pPr>
        <w:pStyle w:val="em-"/>
      </w:pPr>
      <w:bookmarkStart w:id="438" w:name="_Toc482611756"/>
    </w:p>
    <w:p w:rsidR="001E25D6" w:rsidRPr="009D6AA8" w:rsidRDefault="001E25D6" w:rsidP="00D345A4">
      <w:pPr>
        <w:pStyle w:val="em-"/>
        <w:sectPr w:rsidR="001E25D6" w:rsidRPr="009D6AA8" w:rsidSect="00396FF7">
          <w:pgSz w:w="11906" w:h="16838" w:code="9"/>
          <w:pgMar w:top="709" w:right="707" w:bottom="851" w:left="993" w:header="709" w:footer="397" w:gutter="0"/>
          <w:pgNumType w:start="0"/>
          <w:cols w:space="708"/>
          <w:docGrid w:linePitch="360"/>
        </w:sectPr>
      </w:pPr>
    </w:p>
    <w:p w:rsidR="00B37CA9" w:rsidRPr="00412DDB" w:rsidRDefault="00B37CA9" w:rsidP="00D345A4">
      <w:pPr>
        <w:pStyle w:val="em-"/>
      </w:pPr>
      <w:r w:rsidRPr="00412DDB">
        <w:rPr>
          <w:lang w:val="en-US"/>
        </w:rPr>
        <w:t>VIII</w:t>
      </w:r>
      <w:r w:rsidRPr="00412DDB">
        <w:t xml:space="preserve">. Дополнительные сведения о кредитной организации </w:t>
      </w:r>
      <w:r w:rsidR="00B140EC">
        <w:t>–</w:t>
      </w:r>
      <w:r w:rsidRPr="00412DDB">
        <w:t xml:space="preserve"> эмитенте и о размещенных ею эмиссионных ценных бумагах</w:t>
      </w:r>
      <w:bookmarkEnd w:id="438"/>
    </w:p>
    <w:p w:rsidR="00D345A4" w:rsidRPr="00412DDB" w:rsidRDefault="00D345A4" w:rsidP="00D345A4">
      <w:pPr>
        <w:pStyle w:val="em-1"/>
      </w:pPr>
    </w:p>
    <w:p w:rsidR="00443833" w:rsidRPr="00412DDB" w:rsidRDefault="00443833" w:rsidP="00443833">
      <w:pPr>
        <w:pStyle w:val="em-1"/>
      </w:pPr>
      <w:bookmarkStart w:id="439" w:name="_Toc364086365"/>
      <w:bookmarkStart w:id="440" w:name="_Toc482611757"/>
      <w:r w:rsidRPr="00412DDB">
        <w:t xml:space="preserve">8.1. Дополнительные сведения о кредитной организации </w:t>
      </w:r>
      <w:r w:rsidR="00B140EC">
        <w:t>–</w:t>
      </w:r>
      <w:r w:rsidRPr="00412DDB">
        <w:t xml:space="preserve"> эмитенте</w:t>
      </w:r>
      <w:bookmarkEnd w:id="439"/>
      <w:bookmarkEnd w:id="440"/>
    </w:p>
    <w:p w:rsidR="00443833" w:rsidRPr="00412DDB" w:rsidRDefault="00443833" w:rsidP="00443833">
      <w:pPr>
        <w:pStyle w:val="em-7"/>
      </w:pPr>
    </w:p>
    <w:p w:rsidR="00443833" w:rsidRPr="00412DDB" w:rsidRDefault="00443833" w:rsidP="00443833">
      <w:pPr>
        <w:pStyle w:val="em-7"/>
      </w:pPr>
      <w:bookmarkStart w:id="441" w:name="_Toc364086366"/>
      <w:bookmarkStart w:id="442" w:name="_Toc482611758"/>
      <w:r w:rsidRPr="00412DDB">
        <w:t>8.1.1. Сведения о размере, структуре уставного капитала кредитной организации – эмитента</w:t>
      </w:r>
      <w:bookmarkEnd w:id="441"/>
      <w:bookmarkEnd w:id="442"/>
    </w:p>
    <w:p w:rsidR="00443833" w:rsidRPr="00412DDB" w:rsidRDefault="00443833" w:rsidP="00443833">
      <w:pPr>
        <w:pStyle w:val="em-4"/>
      </w:pPr>
    </w:p>
    <w:p w:rsidR="00443833" w:rsidRPr="00412DDB" w:rsidRDefault="00443833" w:rsidP="00443833">
      <w:pPr>
        <w:pStyle w:val="em-4"/>
      </w:pPr>
      <w:r w:rsidRPr="00412DDB">
        <w:t>Кредитными организациями, действующими в форме обществ с ограниченной ответственностью, указывается:</w:t>
      </w: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gridCol w:w="3600"/>
        <w:gridCol w:w="936"/>
      </w:tblGrid>
      <w:tr w:rsidR="00443833" w:rsidRPr="00412DDB" w:rsidTr="0089465B">
        <w:tc>
          <w:tcPr>
            <w:tcW w:w="5778" w:type="dxa"/>
          </w:tcPr>
          <w:p w:rsidR="00443833" w:rsidRPr="00412DDB" w:rsidRDefault="00443833" w:rsidP="00443833">
            <w:pPr>
              <w:pStyle w:val="em-4"/>
              <w:ind w:firstLine="0"/>
            </w:pPr>
            <w:r w:rsidRPr="00412DDB">
              <w:t xml:space="preserve">Размер уставного капитала кредитной организации </w:t>
            </w:r>
            <w:r w:rsidR="00B140EC">
              <w:t>–</w:t>
            </w:r>
            <w:r w:rsidRPr="00412DDB">
              <w:t xml:space="preserve"> эм</w:t>
            </w:r>
            <w:r w:rsidRPr="00412DDB">
              <w:t>и</w:t>
            </w:r>
            <w:r w:rsidRPr="00412DDB">
              <w:t>тента на дату окончания последнего отчетного квартала:</w:t>
            </w:r>
          </w:p>
        </w:tc>
        <w:tc>
          <w:tcPr>
            <w:tcW w:w="3600" w:type="dxa"/>
            <w:vAlign w:val="center"/>
          </w:tcPr>
          <w:p w:rsidR="00443833" w:rsidRPr="00412DDB" w:rsidRDefault="00B140EC" w:rsidP="00443833">
            <w:pPr>
              <w:pStyle w:val="em-4"/>
              <w:ind w:firstLine="0"/>
              <w:jc w:val="center"/>
            </w:pPr>
            <w:r>
              <w:rPr>
                <w:b/>
              </w:rPr>
              <w:t>–</w:t>
            </w:r>
          </w:p>
        </w:tc>
        <w:tc>
          <w:tcPr>
            <w:tcW w:w="936" w:type="dxa"/>
            <w:vAlign w:val="center"/>
          </w:tcPr>
          <w:p w:rsidR="00443833" w:rsidRPr="00412DDB" w:rsidRDefault="00443833" w:rsidP="00443833">
            <w:pPr>
              <w:pStyle w:val="em-4"/>
              <w:ind w:firstLine="0"/>
              <w:jc w:val="center"/>
            </w:pPr>
            <w:r w:rsidRPr="00412DDB">
              <w:t>руб.</w:t>
            </w:r>
          </w:p>
        </w:tc>
      </w:tr>
      <w:tr w:rsidR="00443833" w:rsidRPr="00412DDB" w:rsidTr="0089465B">
        <w:tc>
          <w:tcPr>
            <w:tcW w:w="5778" w:type="dxa"/>
          </w:tcPr>
          <w:p w:rsidR="00443833" w:rsidRPr="00412DDB" w:rsidRDefault="00443833" w:rsidP="00443833">
            <w:pPr>
              <w:pStyle w:val="em-4"/>
              <w:ind w:firstLine="0"/>
            </w:pPr>
            <w:r w:rsidRPr="00412DDB">
              <w:t>Размер долей участников:</w:t>
            </w:r>
          </w:p>
        </w:tc>
        <w:tc>
          <w:tcPr>
            <w:tcW w:w="4536" w:type="dxa"/>
            <w:gridSpan w:val="2"/>
            <w:vAlign w:val="center"/>
          </w:tcPr>
          <w:p w:rsidR="00443833" w:rsidRPr="00412DDB" w:rsidRDefault="00443833" w:rsidP="00443833">
            <w:pPr>
              <w:pStyle w:val="em-4"/>
              <w:ind w:firstLine="0"/>
              <w:jc w:val="center"/>
            </w:pPr>
          </w:p>
        </w:tc>
      </w:tr>
    </w:tbl>
    <w:p w:rsidR="00443833" w:rsidRPr="00412DDB" w:rsidRDefault="00443833" w:rsidP="00443833">
      <w:pPr>
        <w:pStyle w:val="em-4"/>
      </w:pPr>
    </w:p>
    <w:p w:rsidR="00443833" w:rsidRPr="00412DDB" w:rsidRDefault="00443833" w:rsidP="00443833">
      <w:pPr>
        <w:pStyle w:val="em-4"/>
      </w:pPr>
      <w:r w:rsidRPr="00412DDB">
        <w:t>Кредитными организациями, действующими в форме акционерных обществ, приводится следующая информация:</w:t>
      </w: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gridCol w:w="3600"/>
        <w:gridCol w:w="936"/>
      </w:tblGrid>
      <w:tr w:rsidR="00443833" w:rsidRPr="00412DDB" w:rsidTr="0089465B">
        <w:tc>
          <w:tcPr>
            <w:tcW w:w="5778" w:type="dxa"/>
          </w:tcPr>
          <w:p w:rsidR="00443833" w:rsidRPr="00412DDB" w:rsidRDefault="00443833" w:rsidP="00443833">
            <w:pPr>
              <w:pStyle w:val="em-4"/>
              <w:ind w:firstLine="0"/>
            </w:pPr>
            <w:r w:rsidRPr="00412DDB">
              <w:t xml:space="preserve">Размер уставного капитала кредитной организации </w:t>
            </w:r>
            <w:r w:rsidR="00B140EC">
              <w:t>–</w:t>
            </w:r>
            <w:r w:rsidRPr="00412DDB">
              <w:t xml:space="preserve"> эм</w:t>
            </w:r>
            <w:r w:rsidRPr="00412DDB">
              <w:t>и</w:t>
            </w:r>
            <w:r w:rsidRPr="00412DDB">
              <w:t>тента на дату окончания последнего отчетного квартала:</w:t>
            </w:r>
          </w:p>
        </w:tc>
        <w:tc>
          <w:tcPr>
            <w:tcW w:w="3600" w:type="dxa"/>
            <w:vAlign w:val="center"/>
          </w:tcPr>
          <w:p w:rsidR="00443833" w:rsidRPr="00412DDB" w:rsidRDefault="00FD031A" w:rsidP="00443833">
            <w:pPr>
              <w:pStyle w:val="em-4"/>
              <w:ind w:firstLine="0"/>
              <w:jc w:val="center"/>
            </w:pPr>
            <w:r>
              <w:t>10</w:t>
            </w:r>
            <w:r w:rsidR="00395F0F">
              <w:t xml:space="preserve"> 404 390 000</w:t>
            </w:r>
          </w:p>
        </w:tc>
        <w:tc>
          <w:tcPr>
            <w:tcW w:w="936" w:type="dxa"/>
            <w:vAlign w:val="center"/>
          </w:tcPr>
          <w:p w:rsidR="00443833" w:rsidRPr="00412DDB" w:rsidRDefault="00443833" w:rsidP="00443833">
            <w:pPr>
              <w:pStyle w:val="em-4"/>
              <w:ind w:firstLine="0"/>
              <w:jc w:val="center"/>
            </w:pPr>
            <w:r w:rsidRPr="00412DDB">
              <w:t>руб.</w:t>
            </w:r>
          </w:p>
        </w:tc>
      </w:tr>
    </w:tbl>
    <w:p w:rsidR="00443833" w:rsidRPr="00412DDB" w:rsidRDefault="00443833" w:rsidP="00443833">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2464"/>
        <w:gridCol w:w="2922"/>
      </w:tblGrid>
      <w:tr w:rsidR="00443833" w:rsidRPr="00412DDB" w:rsidTr="0089465B">
        <w:tc>
          <w:tcPr>
            <w:tcW w:w="4928" w:type="dxa"/>
            <w:vAlign w:val="center"/>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Акции, составляющие уставный капитал креди</w:t>
            </w:r>
            <w:r w:rsidRPr="00412DDB">
              <w:rPr>
                <w:sz w:val="22"/>
                <w:szCs w:val="22"/>
              </w:rPr>
              <w:t>т</w:t>
            </w:r>
            <w:r w:rsidRPr="00412DDB">
              <w:rPr>
                <w:sz w:val="22"/>
                <w:szCs w:val="22"/>
              </w:rPr>
              <w:t>ной организации</w:t>
            </w:r>
            <w:r w:rsidR="00B140EC">
              <w:rPr>
                <w:sz w:val="22"/>
                <w:szCs w:val="22"/>
              </w:rPr>
              <w:t>–</w:t>
            </w:r>
            <w:r w:rsidRPr="00412DDB">
              <w:rPr>
                <w:sz w:val="22"/>
                <w:szCs w:val="22"/>
              </w:rPr>
              <w:t xml:space="preserve">эмитента </w:t>
            </w:r>
          </w:p>
        </w:tc>
        <w:tc>
          <w:tcPr>
            <w:tcW w:w="2464" w:type="dxa"/>
            <w:vAlign w:val="center"/>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Общая номинальная стоимость, руб.</w:t>
            </w:r>
          </w:p>
        </w:tc>
        <w:tc>
          <w:tcPr>
            <w:tcW w:w="2922"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Доля акций  в уставном к</w:t>
            </w:r>
            <w:r w:rsidRPr="00412DDB">
              <w:rPr>
                <w:sz w:val="22"/>
                <w:szCs w:val="22"/>
              </w:rPr>
              <w:t>а</w:t>
            </w:r>
            <w:r w:rsidRPr="00412DDB">
              <w:rPr>
                <w:sz w:val="22"/>
                <w:szCs w:val="22"/>
              </w:rPr>
              <w:t>питале, %</w:t>
            </w:r>
          </w:p>
        </w:tc>
      </w:tr>
      <w:tr w:rsidR="00443833" w:rsidRPr="00412DDB" w:rsidTr="0089465B">
        <w:tc>
          <w:tcPr>
            <w:tcW w:w="4928"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1</w:t>
            </w:r>
          </w:p>
        </w:tc>
        <w:tc>
          <w:tcPr>
            <w:tcW w:w="2464"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2</w:t>
            </w:r>
          </w:p>
        </w:tc>
        <w:tc>
          <w:tcPr>
            <w:tcW w:w="2922"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3</w:t>
            </w:r>
          </w:p>
        </w:tc>
      </w:tr>
      <w:tr w:rsidR="00443833" w:rsidRPr="00412DDB" w:rsidTr="0089465B">
        <w:tc>
          <w:tcPr>
            <w:tcW w:w="4928" w:type="dxa"/>
          </w:tcPr>
          <w:p w:rsidR="00443833" w:rsidRPr="00412DDB" w:rsidRDefault="00443833" w:rsidP="00443833">
            <w:pPr>
              <w:pStyle w:val="prilozhenie"/>
              <w:widowControl w:val="0"/>
              <w:autoSpaceDE w:val="0"/>
              <w:autoSpaceDN w:val="0"/>
              <w:adjustRightInd w:val="0"/>
              <w:ind w:firstLine="0"/>
              <w:rPr>
                <w:sz w:val="22"/>
                <w:szCs w:val="22"/>
              </w:rPr>
            </w:pPr>
            <w:r w:rsidRPr="00412DDB">
              <w:rPr>
                <w:sz w:val="22"/>
                <w:szCs w:val="22"/>
              </w:rPr>
              <w:t>Обыкновенные акции</w:t>
            </w:r>
          </w:p>
        </w:tc>
        <w:tc>
          <w:tcPr>
            <w:tcW w:w="2464" w:type="dxa"/>
          </w:tcPr>
          <w:p w:rsidR="00443833" w:rsidRPr="00412DDB" w:rsidRDefault="00FD031A" w:rsidP="00FD031A">
            <w:pPr>
              <w:pStyle w:val="prilozhenie"/>
              <w:widowControl w:val="0"/>
              <w:autoSpaceDE w:val="0"/>
              <w:autoSpaceDN w:val="0"/>
              <w:adjustRightInd w:val="0"/>
              <w:ind w:firstLine="0"/>
              <w:jc w:val="center"/>
              <w:rPr>
                <w:sz w:val="22"/>
                <w:szCs w:val="22"/>
              </w:rPr>
            </w:pPr>
            <w:r>
              <w:rPr>
                <w:szCs w:val="22"/>
              </w:rPr>
              <w:t>10</w:t>
            </w:r>
            <w:r w:rsidR="00395F0F">
              <w:rPr>
                <w:szCs w:val="22"/>
              </w:rPr>
              <w:t xml:space="preserve"> 40</w:t>
            </w:r>
            <w:r>
              <w:rPr>
                <w:szCs w:val="22"/>
              </w:rPr>
              <w:t>3</w:t>
            </w:r>
            <w:r w:rsidR="00395F0F">
              <w:rPr>
                <w:szCs w:val="22"/>
              </w:rPr>
              <w:t xml:space="preserve"> </w:t>
            </w:r>
            <w:r>
              <w:rPr>
                <w:szCs w:val="22"/>
              </w:rPr>
              <w:t>8</w:t>
            </w:r>
            <w:r w:rsidR="00395F0F">
              <w:rPr>
                <w:szCs w:val="22"/>
              </w:rPr>
              <w:t>90 000</w:t>
            </w:r>
          </w:p>
        </w:tc>
        <w:tc>
          <w:tcPr>
            <w:tcW w:w="2922"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99,97</w:t>
            </w:r>
          </w:p>
        </w:tc>
      </w:tr>
      <w:tr w:rsidR="00443833" w:rsidRPr="00412DDB" w:rsidTr="0089465B">
        <w:tc>
          <w:tcPr>
            <w:tcW w:w="4928" w:type="dxa"/>
          </w:tcPr>
          <w:p w:rsidR="00443833" w:rsidRPr="00412DDB" w:rsidRDefault="00443833" w:rsidP="00443833">
            <w:pPr>
              <w:pStyle w:val="prilozhenie"/>
              <w:widowControl w:val="0"/>
              <w:autoSpaceDE w:val="0"/>
              <w:autoSpaceDN w:val="0"/>
              <w:adjustRightInd w:val="0"/>
              <w:ind w:firstLine="0"/>
              <w:rPr>
                <w:sz w:val="22"/>
                <w:szCs w:val="22"/>
              </w:rPr>
            </w:pPr>
            <w:r w:rsidRPr="00412DDB">
              <w:rPr>
                <w:sz w:val="22"/>
                <w:szCs w:val="22"/>
              </w:rPr>
              <w:t>Привилегированные акции</w:t>
            </w:r>
          </w:p>
        </w:tc>
        <w:tc>
          <w:tcPr>
            <w:tcW w:w="2464"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500 000</w:t>
            </w:r>
          </w:p>
        </w:tc>
        <w:tc>
          <w:tcPr>
            <w:tcW w:w="2922"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0,03</w:t>
            </w:r>
          </w:p>
        </w:tc>
      </w:tr>
    </w:tbl>
    <w:p w:rsidR="00443833" w:rsidRPr="00412DDB" w:rsidRDefault="00443833" w:rsidP="00443833">
      <w:pPr>
        <w:pStyle w:val="prilozhenie"/>
        <w:rPr>
          <w:sz w:val="22"/>
          <w:szCs w:val="22"/>
        </w:rPr>
      </w:pPr>
    </w:p>
    <w:tbl>
      <w:tblPr>
        <w:tblW w:w="10314" w:type="dxa"/>
        <w:tblLook w:val="01E0" w:firstRow="1" w:lastRow="1" w:firstColumn="1" w:lastColumn="1" w:noHBand="0" w:noVBand="0"/>
      </w:tblPr>
      <w:tblGrid>
        <w:gridCol w:w="4786"/>
        <w:gridCol w:w="1701"/>
        <w:gridCol w:w="3827"/>
      </w:tblGrid>
      <w:tr w:rsidR="00443833" w:rsidRPr="00412DDB" w:rsidTr="00D8089D">
        <w:tc>
          <w:tcPr>
            <w:tcW w:w="4786" w:type="dxa"/>
          </w:tcPr>
          <w:p w:rsidR="00443833" w:rsidRPr="00412DDB" w:rsidRDefault="00443833" w:rsidP="0089465B">
            <w:pPr>
              <w:pStyle w:val="em-4"/>
            </w:pPr>
            <w:r w:rsidRPr="00412DDB">
              <w:t xml:space="preserve">Акции кредитной организации </w:t>
            </w:r>
            <w:r w:rsidR="00B140EC">
              <w:t>–</w:t>
            </w:r>
            <w:r w:rsidRPr="00412DDB">
              <w:t xml:space="preserve"> эмитента</w:t>
            </w:r>
          </w:p>
        </w:tc>
        <w:tc>
          <w:tcPr>
            <w:tcW w:w="1701" w:type="dxa"/>
          </w:tcPr>
          <w:p w:rsidR="00443833" w:rsidRPr="00412DDB" w:rsidRDefault="00443833" w:rsidP="00443833">
            <w:pPr>
              <w:pStyle w:val="em-4"/>
              <w:ind w:firstLine="0"/>
            </w:pPr>
            <w:r w:rsidRPr="00412DDB">
              <w:t>не обращаются</w:t>
            </w:r>
          </w:p>
        </w:tc>
        <w:tc>
          <w:tcPr>
            <w:tcW w:w="3827" w:type="dxa"/>
          </w:tcPr>
          <w:p w:rsidR="00443833" w:rsidRPr="00412DDB" w:rsidRDefault="00443833" w:rsidP="00443833">
            <w:pPr>
              <w:pStyle w:val="em-4"/>
              <w:ind w:firstLine="0"/>
            </w:pPr>
            <w:r w:rsidRPr="00412DDB">
              <w:t>за пределами</w:t>
            </w:r>
            <w:r w:rsidR="0089465B">
              <w:t xml:space="preserve"> </w:t>
            </w:r>
            <w:r w:rsidR="0089465B" w:rsidRPr="00412DDB">
              <w:t>Российской Федерации</w:t>
            </w:r>
          </w:p>
        </w:tc>
      </w:tr>
      <w:tr w:rsidR="00443833" w:rsidRPr="00412DDB" w:rsidTr="00D8089D">
        <w:tc>
          <w:tcPr>
            <w:tcW w:w="4786" w:type="dxa"/>
          </w:tcPr>
          <w:p w:rsidR="00443833" w:rsidRPr="00412DDB" w:rsidRDefault="00443833" w:rsidP="00443833">
            <w:pPr>
              <w:pStyle w:val="em-6"/>
            </w:pPr>
          </w:p>
        </w:tc>
        <w:tc>
          <w:tcPr>
            <w:tcW w:w="1701" w:type="dxa"/>
          </w:tcPr>
          <w:p w:rsidR="00443833" w:rsidRPr="00412DDB" w:rsidRDefault="00443833" w:rsidP="00D8089D">
            <w:pPr>
              <w:pStyle w:val="em-6"/>
            </w:pPr>
            <w:r w:rsidRPr="00412DDB">
              <w:t>(обр,не</w:t>
            </w:r>
            <w:r w:rsidR="00D8089D">
              <w:t xml:space="preserve"> </w:t>
            </w:r>
            <w:r w:rsidRPr="00412DDB">
              <w:t>обр</w:t>
            </w:r>
            <w:r w:rsidR="00D8089D">
              <w:t>.</w:t>
            </w:r>
            <w:r w:rsidRPr="00412DDB">
              <w:t>)</w:t>
            </w:r>
          </w:p>
        </w:tc>
        <w:tc>
          <w:tcPr>
            <w:tcW w:w="3827" w:type="dxa"/>
          </w:tcPr>
          <w:p w:rsidR="00443833" w:rsidRPr="00412DDB" w:rsidRDefault="00443833" w:rsidP="00443833">
            <w:pPr>
              <w:pStyle w:val="em-6"/>
            </w:pPr>
          </w:p>
        </w:tc>
      </w:tr>
      <w:tr w:rsidR="00443833" w:rsidRPr="00412DDB" w:rsidTr="00D8089D">
        <w:tc>
          <w:tcPr>
            <w:tcW w:w="10314" w:type="dxa"/>
            <w:gridSpan w:val="3"/>
          </w:tcPr>
          <w:p w:rsidR="00443833" w:rsidRPr="00412DDB" w:rsidRDefault="00443833" w:rsidP="00443833">
            <w:pPr>
              <w:pStyle w:val="em-4"/>
              <w:ind w:firstLine="0"/>
            </w:pPr>
            <w:proofErr w:type="gramStart"/>
            <w:r w:rsidRPr="00412DDB">
              <w:t>посредством обращения депозитарных ценных бумаг (ценных бумаг иностранного эмитента, удостовер</w:t>
            </w:r>
            <w:r w:rsidRPr="00412DDB">
              <w:t>я</w:t>
            </w:r>
            <w:r w:rsidRPr="00412DDB">
              <w:t>ющих права в отношении указанных акций российского эмитента.</w:t>
            </w:r>
            <w:proofErr w:type="gramEnd"/>
          </w:p>
        </w:tc>
      </w:tr>
    </w:tbl>
    <w:p w:rsidR="00443833" w:rsidRPr="00412DDB" w:rsidRDefault="00443833" w:rsidP="00443833">
      <w:pPr>
        <w:pStyle w:val="em-4"/>
      </w:pPr>
    </w:p>
    <w:p w:rsidR="00443833" w:rsidRPr="00412DDB" w:rsidRDefault="00443833" w:rsidP="00D8089D">
      <w:pPr>
        <w:pStyle w:val="em-4"/>
      </w:pPr>
      <w:r w:rsidRPr="00412DDB">
        <w:t>Категория (тип) акций, обращающихся за пределами Российской Федерации:</w:t>
      </w:r>
      <w:r w:rsidRPr="00412DDB">
        <w:rPr>
          <w:rStyle w:val="af0"/>
          <w:vanish/>
        </w:rPr>
        <w:t xml:space="preserve"> </w:t>
      </w:r>
      <w:r w:rsidRPr="00412DDB">
        <w:rPr>
          <w:rStyle w:val="af0"/>
          <w:vanish/>
        </w:rPr>
        <w:footnoteReference w:id="95"/>
      </w:r>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p>
        </w:tc>
      </w:tr>
    </w:tbl>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0"/>
        <w:gridCol w:w="2788"/>
      </w:tblGrid>
      <w:tr w:rsidR="00443833" w:rsidRPr="00412DDB" w:rsidTr="00D8089D">
        <w:tc>
          <w:tcPr>
            <w:tcW w:w="7560" w:type="dxa"/>
          </w:tcPr>
          <w:p w:rsidR="00443833" w:rsidRPr="00412DDB" w:rsidRDefault="00443833" w:rsidP="00443833">
            <w:pPr>
              <w:pStyle w:val="em-4"/>
              <w:ind w:firstLine="0"/>
            </w:pPr>
            <w:r w:rsidRPr="00412DDB">
              <w:t>доля акций, обращающихся за пределами Российской Федерации, от общего количества акций соответствующей категории (типа):</w:t>
            </w:r>
          </w:p>
        </w:tc>
        <w:tc>
          <w:tcPr>
            <w:tcW w:w="2788" w:type="dxa"/>
            <w:vAlign w:val="center"/>
          </w:tcPr>
          <w:p w:rsidR="00443833" w:rsidRPr="00412DDB" w:rsidRDefault="00B140EC" w:rsidP="00443833">
            <w:pPr>
              <w:pStyle w:val="em-4"/>
              <w:ind w:firstLine="0"/>
              <w:jc w:val="center"/>
            </w:pPr>
            <w:r>
              <w:t>–</w:t>
            </w:r>
          </w:p>
        </w:tc>
      </w:tr>
    </w:tbl>
    <w:p w:rsidR="00443833" w:rsidRPr="00412DDB" w:rsidRDefault="00443833" w:rsidP="00443833">
      <w:pPr>
        <w:pStyle w:val="em-4"/>
      </w:pPr>
    </w:p>
    <w:p w:rsidR="00443833" w:rsidRPr="00412DDB" w:rsidRDefault="00443833" w:rsidP="00443833">
      <w:pPr>
        <w:pStyle w:val="em-4"/>
      </w:pPr>
      <w:r w:rsidRPr="00412DDB">
        <w:t xml:space="preserve">Сведения об иностранном эмитенте, депозитарные ценные бумаги которого удостоверяют права в отношении акций кредитной организации </w:t>
      </w:r>
      <w:r w:rsidR="00B140EC">
        <w:t>–</w:t>
      </w:r>
      <w:r w:rsidRPr="00412DDB">
        <w:t xml:space="preserve"> эмитента соответствующей категории (типа):</w:t>
      </w:r>
    </w:p>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6928"/>
      </w:tblGrid>
      <w:tr w:rsidR="00443833" w:rsidRPr="00412DDB" w:rsidTr="00D8089D">
        <w:tc>
          <w:tcPr>
            <w:tcW w:w="3420" w:type="dxa"/>
          </w:tcPr>
          <w:p w:rsidR="00443833" w:rsidRPr="00412DDB" w:rsidRDefault="00443833" w:rsidP="00443833">
            <w:pPr>
              <w:pStyle w:val="em-4"/>
              <w:ind w:firstLine="0"/>
            </w:pPr>
            <w:r w:rsidRPr="00412DDB">
              <w:t>наименование:</w:t>
            </w:r>
          </w:p>
        </w:tc>
        <w:tc>
          <w:tcPr>
            <w:tcW w:w="6928" w:type="dxa"/>
          </w:tcPr>
          <w:p w:rsidR="00443833" w:rsidRPr="00412DDB" w:rsidRDefault="00B140EC" w:rsidP="00443833">
            <w:pPr>
              <w:pStyle w:val="em-4"/>
              <w:ind w:firstLine="0"/>
            </w:pPr>
            <w:r>
              <w:t>–</w:t>
            </w:r>
          </w:p>
        </w:tc>
      </w:tr>
      <w:tr w:rsidR="00443833" w:rsidRPr="00412DDB" w:rsidTr="00D8089D">
        <w:tc>
          <w:tcPr>
            <w:tcW w:w="3420" w:type="dxa"/>
          </w:tcPr>
          <w:p w:rsidR="00443833" w:rsidRPr="00412DDB" w:rsidRDefault="00443833" w:rsidP="00443833">
            <w:pPr>
              <w:pStyle w:val="em-4"/>
              <w:ind w:firstLine="0"/>
            </w:pPr>
            <w:r w:rsidRPr="00412DDB">
              <w:t>место нахождения иностранного эмитента:</w:t>
            </w:r>
          </w:p>
        </w:tc>
        <w:tc>
          <w:tcPr>
            <w:tcW w:w="6928" w:type="dxa"/>
          </w:tcPr>
          <w:p w:rsidR="00443833" w:rsidRPr="00412DDB" w:rsidRDefault="00B140EC" w:rsidP="00443833">
            <w:pPr>
              <w:pStyle w:val="em-4"/>
              <w:ind w:firstLine="0"/>
            </w:pPr>
            <w:r>
              <w:t>–</w:t>
            </w:r>
          </w:p>
        </w:tc>
      </w:tr>
    </w:tbl>
    <w:p w:rsidR="00443833" w:rsidRPr="00412DDB" w:rsidRDefault="00443833" w:rsidP="00443833">
      <w:pPr>
        <w:pStyle w:val="em-4"/>
      </w:pPr>
    </w:p>
    <w:p w:rsidR="00443833" w:rsidRPr="00412DDB" w:rsidRDefault="00443833" w:rsidP="00443833">
      <w:pPr>
        <w:pStyle w:val="em-4"/>
      </w:pPr>
      <w:r w:rsidRPr="00412DDB">
        <w:t>Краткое описание программы (типа программы) депозитарных ценных бумаг иностранного эмитента, удостоверяющих права в отношении акций соответствующей категории (типа):</w:t>
      </w:r>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r w:rsidR="00D8089D">
              <w:t>.</w:t>
            </w:r>
          </w:p>
        </w:tc>
      </w:tr>
    </w:tbl>
    <w:p w:rsidR="00443833" w:rsidRPr="00412DDB" w:rsidRDefault="00443833" w:rsidP="00443833">
      <w:pPr>
        <w:pStyle w:val="em-4"/>
      </w:pPr>
    </w:p>
    <w:p w:rsidR="00443833" w:rsidRPr="00412DDB" w:rsidRDefault="00443833" w:rsidP="00443833">
      <w:pPr>
        <w:pStyle w:val="em-4"/>
      </w:pPr>
      <w:r w:rsidRPr="00412DDB">
        <w:t xml:space="preserve">Сведения о получении разрешения федерального органа исполнительной власти по рынку ценных бумаг на размещение и (или) организацию обращения акций кредитной организации </w:t>
      </w:r>
      <w:r w:rsidR="00B140EC">
        <w:t>–</w:t>
      </w:r>
      <w:r w:rsidRPr="00412DDB">
        <w:t xml:space="preserve"> эмитента соотве</w:t>
      </w:r>
      <w:r w:rsidRPr="00412DDB">
        <w:t>т</w:t>
      </w:r>
      <w:r w:rsidRPr="00412DDB">
        <w:t xml:space="preserve">ствующей категории (типа) за пределами Российской Федерации: </w:t>
      </w:r>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r w:rsidR="00D8089D">
              <w:t>.</w:t>
            </w:r>
          </w:p>
        </w:tc>
      </w:tr>
    </w:tbl>
    <w:p w:rsidR="00443833" w:rsidRPr="00412DDB" w:rsidRDefault="00443833" w:rsidP="00443833">
      <w:pPr>
        <w:pStyle w:val="em-4"/>
      </w:pPr>
    </w:p>
    <w:p w:rsidR="00443833" w:rsidRPr="00412DDB" w:rsidRDefault="00443833" w:rsidP="00443833">
      <w:pPr>
        <w:pStyle w:val="em-4"/>
      </w:pPr>
      <w:proofErr w:type="gramStart"/>
      <w:r w:rsidRPr="00412DDB">
        <w:t>наименование иностранного организатора торговли (организаторов торговли), через которого обр</w:t>
      </w:r>
      <w:r w:rsidRPr="00412DDB">
        <w:t>а</w:t>
      </w:r>
      <w:r w:rsidRPr="00412DDB">
        <w:t xml:space="preserve">щаются акции кредитной организации </w:t>
      </w:r>
      <w:r w:rsidR="00B140EC">
        <w:t>–</w:t>
      </w:r>
      <w:r w:rsidRPr="00412DDB">
        <w:t xml:space="preserve"> эмитента (депозитарные ценные бумаги, удостоверяющие права в отношении акций кредитной организации </w:t>
      </w:r>
      <w:r w:rsidR="00B140EC">
        <w:t>–</w:t>
      </w:r>
      <w:r w:rsidRPr="00412DDB">
        <w:t xml:space="preserve">  эмитента) (если такое обращение существует): </w:t>
      </w:r>
      <w:proofErr w:type="gramEnd"/>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r w:rsidR="00D8089D">
              <w:t>.</w:t>
            </w:r>
          </w:p>
        </w:tc>
      </w:tr>
    </w:tbl>
    <w:p w:rsidR="00443833" w:rsidRPr="00412DDB" w:rsidRDefault="00443833" w:rsidP="00443833">
      <w:pPr>
        <w:pStyle w:val="em-4"/>
      </w:pPr>
    </w:p>
    <w:p w:rsidR="00443833" w:rsidRPr="00412DDB" w:rsidRDefault="00443833" w:rsidP="00443833">
      <w:pPr>
        <w:pStyle w:val="em-4"/>
      </w:pPr>
      <w:r w:rsidRPr="00412DDB">
        <w:t xml:space="preserve">иные сведения об обращении акций кредитной организации </w:t>
      </w:r>
      <w:r w:rsidR="00B140EC">
        <w:t>–</w:t>
      </w:r>
      <w:r w:rsidRPr="00412DDB">
        <w:t xml:space="preserve"> эмитента за пределами Российской Ф</w:t>
      </w:r>
      <w:r w:rsidRPr="00412DDB">
        <w:t>е</w:t>
      </w:r>
      <w:r w:rsidRPr="00412DDB">
        <w:t xml:space="preserve">дерации, указываемые кредитной организацией </w:t>
      </w:r>
      <w:r w:rsidR="00B140EC">
        <w:t>–</w:t>
      </w:r>
      <w:r w:rsidRPr="00412DDB">
        <w:t xml:space="preserve"> эмитентом по собственному усмотрению:</w:t>
      </w:r>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r w:rsidR="00D8089D">
              <w:t>.</w:t>
            </w:r>
          </w:p>
        </w:tc>
      </w:tr>
    </w:tbl>
    <w:p w:rsidR="00443833" w:rsidRPr="00412DDB" w:rsidRDefault="00443833" w:rsidP="00443833">
      <w:pPr>
        <w:pStyle w:val="em-4"/>
      </w:pPr>
    </w:p>
    <w:p w:rsidR="00443833" w:rsidRPr="00412DDB" w:rsidRDefault="00443833" w:rsidP="00443833">
      <w:pPr>
        <w:pStyle w:val="em-7"/>
      </w:pPr>
      <w:bookmarkStart w:id="443" w:name="_Toc364086367"/>
      <w:bookmarkStart w:id="444" w:name="_Toc482611759"/>
      <w:r w:rsidRPr="00412DDB">
        <w:t xml:space="preserve">8.1.2. Сведения об изменении размера уставного капитала кредитной организации </w:t>
      </w:r>
      <w:r w:rsidR="00B140EC">
        <w:t>–</w:t>
      </w:r>
      <w:r w:rsidRPr="00412DDB">
        <w:t xml:space="preserve"> эмитента</w:t>
      </w:r>
      <w:bookmarkEnd w:id="443"/>
      <w:bookmarkEnd w:id="444"/>
    </w:p>
    <w:p w:rsidR="00443833" w:rsidRPr="00412DDB" w:rsidRDefault="00443833" w:rsidP="00443833">
      <w:pPr>
        <w:pStyle w:val="em-4"/>
      </w:pPr>
    </w:p>
    <w:p w:rsidR="00443833" w:rsidRPr="00412DDB" w:rsidRDefault="00443833" w:rsidP="00443833">
      <w:pPr>
        <w:pStyle w:val="em-4"/>
      </w:pPr>
      <w:r w:rsidRPr="00412DDB">
        <w:t xml:space="preserve">Сведения об изменениях размера уставного капитала кредитной организации </w:t>
      </w:r>
      <w:r w:rsidR="00B140EC">
        <w:t>–</w:t>
      </w:r>
      <w:r w:rsidRPr="00412DDB">
        <w:t xml:space="preserve"> эмитента, произ</w:t>
      </w:r>
      <w:r w:rsidRPr="00412DDB">
        <w:t>о</w:t>
      </w:r>
      <w:r w:rsidRPr="00412DDB">
        <w:t>шедших за последний завершенный финансовый год,  предшествующий дате окончания отчетного кварт</w:t>
      </w:r>
      <w:r w:rsidRPr="00412DDB">
        <w:t>а</w:t>
      </w:r>
      <w:r w:rsidRPr="00412DDB">
        <w:t xml:space="preserve">ла, а также за период </w:t>
      </w:r>
      <w:proofErr w:type="gramStart"/>
      <w:r w:rsidRPr="00412DDB">
        <w:t>с даты начала</w:t>
      </w:r>
      <w:proofErr w:type="gramEnd"/>
      <w:r w:rsidRPr="00412DDB">
        <w:t xml:space="preserve"> текущего года до даты окончания отчетного квартала: </w:t>
      </w:r>
    </w:p>
    <w:p w:rsidR="00443833" w:rsidRDefault="00443833" w:rsidP="00443833">
      <w:pPr>
        <w:pStyle w:val="prilozhenie"/>
        <w:rPr>
          <w:sz w:val="22"/>
          <w:szCs w:val="22"/>
        </w:rPr>
      </w:pPr>
    </w:p>
    <w:p w:rsidR="005E2822" w:rsidRPr="00412DDB" w:rsidRDefault="005E2822" w:rsidP="00443833">
      <w:pPr>
        <w:pStyle w:val="prilozhenie"/>
        <w:rPr>
          <w:sz w:val="22"/>
          <w:szCs w:val="22"/>
        </w:rPr>
      </w:pPr>
      <w:r>
        <w:rPr>
          <w:sz w:val="22"/>
          <w:szCs w:val="22"/>
        </w:rPr>
        <w:t>Изменений размера уставного капитала в отчетном периоде не происходило.</w:t>
      </w:r>
    </w:p>
    <w:p w:rsidR="00443833" w:rsidRPr="00412DDB" w:rsidRDefault="00443833" w:rsidP="00443833">
      <w:pPr>
        <w:pStyle w:val="em-4"/>
      </w:pPr>
    </w:p>
    <w:p w:rsidR="00443833" w:rsidRPr="00412DDB" w:rsidRDefault="00443833" w:rsidP="00443833">
      <w:pPr>
        <w:pStyle w:val="em-7"/>
      </w:pPr>
      <w:bookmarkStart w:id="445" w:name="_Toc364086368"/>
      <w:bookmarkStart w:id="446" w:name="_Toc482611760"/>
      <w:r w:rsidRPr="00412DDB">
        <w:t>8.1.3. Сведения о порядке созыва и проведения собрания (заседания) высшего органа управл</w:t>
      </w:r>
      <w:r w:rsidRPr="00412DDB">
        <w:t>е</w:t>
      </w:r>
      <w:r w:rsidRPr="00412DDB">
        <w:t xml:space="preserve">ния кредитной организации </w:t>
      </w:r>
      <w:r w:rsidR="00B140EC">
        <w:t>–</w:t>
      </w:r>
      <w:r w:rsidRPr="00412DDB">
        <w:t xml:space="preserve"> эмитента</w:t>
      </w:r>
      <w:bookmarkEnd w:id="445"/>
      <w:bookmarkEnd w:id="446"/>
    </w:p>
    <w:p w:rsidR="00443833" w:rsidRPr="00412DDB" w:rsidRDefault="00443833" w:rsidP="00443833">
      <w:pPr>
        <w:pStyle w:val="em-4"/>
      </w:pPr>
    </w:p>
    <w:p w:rsidR="00443833" w:rsidRPr="00412DDB" w:rsidRDefault="00443833" w:rsidP="00443833">
      <w:pPr>
        <w:pStyle w:val="em-4"/>
        <w:rPr>
          <w:i/>
        </w:rPr>
      </w:pPr>
      <w:r w:rsidRPr="00412DDB">
        <w:rPr>
          <w:b/>
          <w:i/>
        </w:rPr>
        <w:t>Наименование высшего органа управления кредитной организации</w:t>
      </w:r>
      <w:r w:rsidRPr="00412DDB">
        <w:rPr>
          <w:i/>
        </w:rPr>
        <w:t xml:space="preserve"> </w:t>
      </w:r>
      <w:r w:rsidR="00B140EC">
        <w:rPr>
          <w:i/>
        </w:rPr>
        <w:t>–</w:t>
      </w:r>
      <w:r w:rsidRPr="00412DDB">
        <w:rPr>
          <w:i/>
        </w:rPr>
        <w:t xml:space="preserve"> </w:t>
      </w:r>
      <w:r w:rsidRPr="00412DDB">
        <w:rPr>
          <w:b/>
          <w:i/>
        </w:rPr>
        <w:t>эмитента</w:t>
      </w:r>
      <w:r w:rsidRPr="00412DDB">
        <w:rPr>
          <w:i/>
        </w:rPr>
        <w:t xml:space="preserve">: </w:t>
      </w:r>
    </w:p>
    <w:p w:rsidR="00443833" w:rsidRPr="00412DDB" w:rsidRDefault="00443833" w:rsidP="00443833">
      <w:pPr>
        <w:pStyle w:val="em-4"/>
      </w:pPr>
    </w:p>
    <w:tbl>
      <w:tblPr>
        <w:tblW w:w="10456" w:type="dxa"/>
        <w:tblLook w:val="01E0" w:firstRow="1" w:lastRow="1" w:firstColumn="1" w:lastColumn="1" w:noHBand="0" w:noVBand="0"/>
      </w:tblPr>
      <w:tblGrid>
        <w:gridCol w:w="10456"/>
      </w:tblGrid>
      <w:tr w:rsidR="00443833" w:rsidRPr="00412DDB" w:rsidTr="00D8089D">
        <w:tc>
          <w:tcPr>
            <w:tcW w:w="10456" w:type="dxa"/>
          </w:tcPr>
          <w:p w:rsidR="00443833" w:rsidRPr="00412DDB" w:rsidRDefault="00443833" w:rsidP="00443833">
            <w:pPr>
              <w:pStyle w:val="em-4"/>
            </w:pPr>
            <w:r w:rsidRPr="00D8089D">
              <w:rPr>
                <w:szCs w:val="20"/>
              </w:rPr>
              <w:t>Высшим органом управления Банка является Общее собрание акционеров.</w:t>
            </w:r>
            <w:r w:rsidRPr="00D8089D">
              <w:rPr>
                <w:szCs w:val="20"/>
              </w:rPr>
              <w:tab/>
            </w:r>
          </w:p>
        </w:tc>
      </w:tr>
    </w:tbl>
    <w:p w:rsidR="00443833" w:rsidRPr="00412DDB" w:rsidRDefault="00443833" w:rsidP="00443833">
      <w:pPr>
        <w:pStyle w:val="em-4"/>
      </w:pPr>
    </w:p>
    <w:p w:rsidR="00443833" w:rsidRPr="00412DDB" w:rsidRDefault="00443833" w:rsidP="00443833">
      <w:pPr>
        <w:pStyle w:val="em-4"/>
        <w:rPr>
          <w:b/>
          <w:i/>
        </w:rPr>
      </w:pPr>
      <w:r w:rsidRPr="00412DDB">
        <w:rPr>
          <w:b/>
          <w:i/>
        </w:rPr>
        <w:t>Порядок уведомления акционеров (участников) о проведении собрания (заседания) высшего орг</w:t>
      </w:r>
      <w:r w:rsidRPr="00412DDB">
        <w:rPr>
          <w:b/>
          <w:i/>
        </w:rPr>
        <w:t>а</w:t>
      </w:r>
      <w:r w:rsidRPr="00412DDB">
        <w:rPr>
          <w:b/>
          <w:i/>
        </w:rPr>
        <w:t xml:space="preserve">на управления кредитной организации </w:t>
      </w:r>
      <w:r w:rsidR="00B140EC">
        <w:rPr>
          <w:b/>
          <w:i/>
        </w:rPr>
        <w:t>–</w:t>
      </w:r>
      <w:r w:rsidRPr="00412DDB">
        <w:rPr>
          <w:b/>
          <w:i/>
        </w:rPr>
        <w:t xml:space="preserve"> эмитента</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7D2429" w:rsidRPr="002E7268" w:rsidRDefault="007D2429" w:rsidP="007D2429">
            <w:pPr>
              <w:ind w:firstLine="539"/>
              <w:jc w:val="both"/>
              <w:rPr>
                <w:sz w:val="22"/>
                <w:szCs w:val="20"/>
              </w:rPr>
            </w:pPr>
            <w:r w:rsidRPr="002E7268">
              <w:rPr>
                <w:sz w:val="22"/>
                <w:szCs w:val="20"/>
              </w:rPr>
              <w:t>Банк обязан в сроки, предусмотренные Федеральным законом «Об акционерных обществах», и</w:t>
            </w:r>
            <w:r w:rsidRPr="002E7268">
              <w:rPr>
                <w:sz w:val="22"/>
                <w:szCs w:val="20"/>
              </w:rPr>
              <w:t>н</w:t>
            </w:r>
            <w:r w:rsidRPr="002E7268">
              <w:rPr>
                <w:sz w:val="22"/>
                <w:szCs w:val="20"/>
              </w:rPr>
              <w:t>формировать лиц, включенных в список лиц, имеющих право на участие в Общем собрании акционеров Банка, о проведении Общего собрания акционеров Банка. Форма, дата, место и время проведения Общего собрания акционеров Банка определяется Советом директоров Банка.</w:t>
            </w:r>
          </w:p>
          <w:p w:rsidR="007D2429" w:rsidRPr="002E7268" w:rsidRDefault="007D2429" w:rsidP="007D2429">
            <w:pPr>
              <w:pStyle w:val="em-4"/>
              <w:rPr>
                <w:szCs w:val="20"/>
              </w:rPr>
            </w:pPr>
            <w:r w:rsidRPr="002E7268">
              <w:rPr>
                <w:szCs w:val="20"/>
              </w:rPr>
              <w:t>В сообщении о проведении Общего собрания акционеров Банка должны содержаться сведения, установленные нормативно–правовыми актами Российской Федерации.</w:t>
            </w:r>
          </w:p>
          <w:p w:rsidR="007D2429" w:rsidRPr="002E7268" w:rsidRDefault="007D2429" w:rsidP="007D2429">
            <w:pPr>
              <w:ind w:firstLine="539"/>
              <w:jc w:val="both"/>
              <w:rPr>
                <w:sz w:val="20"/>
                <w:szCs w:val="20"/>
              </w:rPr>
            </w:pPr>
            <w:r w:rsidRPr="002E7268">
              <w:rPr>
                <w:sz w:val="22"/>
                <w:szCs w:val="20"/>
              </w:rPr>
              <w:t>Годовое общее собрание акционеров Банка проводится не ранее, чем через два месяца и не позднее, чем через шесть месяцев после окончания финансового года. Сообщение о проведении Общего собрания акционеров Банка должно быть сделано не позднее, чем за 20 (двадцать) дней до даты его проведения</w:t>
            </w:r>
            <w:proofErr w:type="gramStart"/>
            <w:r w:rsidRPr="002E7268">
              <w:rPr>
                <w:sz w:val="22"/>
                <w:szCs w:val="20"/>
              </w:rPr>
              <w:t xml:space="preserve"> ,</w:t>
            </w:r>
            <w:proofErr w:type="gramEnd"/>
            <w:r w:rsidRPr="002E7268">
              <w:rPr>
                <w:sz w:val="22"/>
                <w:szCs w:val="20"/>
              </w:rPr>
              <w:t xml:space="preserve"> а сообщение о проведении Общего собрания акционеров, повестка дня которого содержит вопрос о реорг</w:t>
            </w:r>
            <w:r w:rsidRPr="002E7268">
              <w:rPr>
                <w:sz w:val="22"/>
                <w:szCs w:val="20"/>
              </w:rPr>
              <w:t>а</w:t>
            </w:r>
            <w:r w:rsidRPr="002E7268">
              <w:rPr>
                <w:sz w:val="22"/>
                <w:szCs w:val="20"/>
              </w:rPr>
              <w:t>низации Банка, – не позднее, чем за 30 (тридцать) дней до даты его проведения. В случае если предлага</w:t>
            </w:r>
            <w:r w:rsidRPr="002E7268">
              <w:rPr>
                <w:sz w:val="22"/>
                <w:szCs w:val="20"/>
              </w:rPr>
              <w:t>е</w:t>
            </w:r>
            <w:r w:rsidRPr="002E7268">
              <w:rPr>
                <w:sz w:val="22"/>
                <w:szCs w:val="20"/>
              </w:rPr>
              <w:t>мая повестка дня внеочередного общего собрания акционеров содержит вопрос об избрании членов Сов</w:t>
            </w:r>
            <w:r w:rsidRPr="002E7268">
              <w:rPr>
                <w:sz w:val="22"/>
                <w:szCs w:val="20"/>
              </w:rPr>
              <w:t>е</w:t>
            </w:r>
            <w:r w:rsidRPr="002E7268">
              <w:rPr>
                <w:sz w:val="22"/>
                <w:szCs w:val="20"/>
              </w:rPr>
              <w:t>та директоров Банка и (или) о досрочном прекращении полномочий этого органа, сообщение о провед</w:t>
            </w:r>
            <w:r w:rsidRPr="002E7268">
              <w:rPr>
                <w:sz w:val="22"/>
                <w:szCs w:val="20"/>
              </w:rPr>
              <w:t>е</w:t>
            </w:r>
            <w:r w:rsidRPr="002E7268">
              <w:rPr>
                <w:sz w:val="22"/>
                <w:szCs w:val="20"/>
              </w:rPr>
              <w:t xml:space="preserve">нии Общего собрания акционеров должно быть сделано не </w:t>
            </w:r>
            <w:proofErr w:type="gramStart"/>
            <w:r w:rsidRPr="002E7268">
              <w:rPr>
                <w:sz w:val="22"/>
                <w:szCs w:val="20"/>
              </w:rPr>
              <w:t>позднее</w:t>
            </w:r>
            <w:proofErr w:type="gramEnd"/>
            <w:r w:rsidRPr="002E7268">
              <w:rPr>
                <w:sz w:val="22"/>
                <w:szCs w:val="20"/>
              </w:rPr>
              <w:t xml:space="preserve"> чем за 50 дней до дня его проведения.</w:t>
            </w:r>
          </w:p>
          <w:p w:rsidR="00443833" w:rsidRPr="00412DDB" w:rsidRDefault="00443833" w:rsidP="00443833">
            <w:pPr>
              <w:pStyle w:val="em-4"/>
            </w:pPr>
          </w:p>
        </w:tc>
      </w:tr>
    </w:tbl>
    <w:p w:rsidR="00443833" w:rsidRPr="00412DDB" w:rsidRDefault="00443833" w:rsidP="00443833">
      <w:pPr>
        <w:pStyle w:val="em-4"/>
      </w:pPr>
    </w:p>
    <w:p w:rsidR="00443833" w:rsidRPr="00412DDB" w:rsidRDefault="00443833" w:rsidP="00443833">
      <w:pPr>
        <w:pStyle w:val="em-4"/>
        <w:rPr>
          <w:b/>
          <w:i/>
        </w:rPr>
      </w:pPr>
      <w:proofErr w:type="gramStart"/>
      <w:r w:rsidRPr="00412DDB">
        <w:rPr>
          <w:b/>
          <w:i/>
        </w:rPr>
        <w:t>Лица (органы), которые вправе созывать (требовать проведения) внеочередного собрания (зас</w:t>
      </w:r>
      <w:r w:rsidRPr="00412DDB">
        <w:rPr>
          <w:b/>
          <w:i/>
        </w:rPr>
        <w:t>е</w:t>
      </w:r>
      <w:r w:rsidRPr="00412DDB">
        <w:rPr>
          <w:b/>
          <w:i/>
        </w:rPr>
        <w:t xml:space="preserve">дания) высшего органа управления кредитной организации </w:t>
      </w:r>
      <w:r w:rsidR="00B140EC">
        <w:rPr>
          <w:b/>
          <w:i/>
        </w:rPr>
        <w:t>–</w:t>
      </w:r>
      <w:r w:rsidRPr="00412DDB">
        <w:rPr>
          <w:b/>
          <w:i/>
        </w:rPr>
        <w:t xml:space="preserve"> эмитента, а также порядок направления (предъявления) таких требований</w:t>
      </w:r>
      <w:proofErr w:type="gramEnd"/>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D8089D" w:rsidRDefault="00443833" w:rsidP="00443833">
            <w:pPr>
              <w:ind w:firstLine="539"/>
              <w:jc w:val="both"/>
              <w:rPr>
                <w:sz w:val="22"/>
                <w:szCs w:val="20"/>
              </w:rPr>
            </w:pPr>
            <w:r w:rsidRPr="00D8089D">
              <w:rPr>
                <w:sz w:val="22"/>
                <w:szCs w:val="20"/>
              </w:rPr>
              <w:t>Внеочередное Общее собрание акционеров Банка проводится по решению Совета директоров Банка на основании его собственной инициативы, требования Ревизионной комиссии Банка, аудитора, а также акционеров (а), являющихся владельцами не менее чем 10 (десять) процентов голосующих акций Банка на дату предъявления требования. Созыв такого Общего собрания акционеров по требованию Ревизионной комиссии, аудитора Банка или акционеров (а), являющихся владельцем не менее</w:t>
            </w:r>
            <w:proofErr w:type="gramStart"/>
            <w:r w:rsidRPr="00D8089D">
              <w:rPr>
                <w:sz w:val="22"/>
                <w:szCs w:val="20"/>
              </w:rPr>
              <w:t>,</w:t>
            </w:r>
            <w:proofErr w:type="gramEnd"/>
            <w:r w:rsidRPr="00D8089D">
              <w:rPr>
                <w:sz w:val="22"/>
                <w:szCs w:val="20"/>
              </w:rPr>
              <w:t xml:space="preserve"> чем 10 (десять) проце</w:t>
            </w:r>
            <w:r w:rsidRPr="00D8089D">
              <w:rPr>
                <w:sz w:val="22"/>
                <w:szCs w:val="20"/>
              </w:rPr>
              <w:t>н</w:t>
            </w:r>
            <w:r w:rsidRPr="00D8089D">
              <w:rPr>
                <w:sz w:val="22"/>
                <w:szCs w:val="20"/>
              </w:rPr>
              <w:t>тов голосующих акций Банка, осуществляется Советом директоров Банка.</w:t>
            </w:r>
          </w:p>
          <w:p w:rsidR="00443833" w:rsidRPr="00D8089D" w:rsidRDefault="00443833" w:rsidP="00443833">
            <w:pPr>
              <w:ind w:firstLine="539"/>
              <w:jc w:val="both"/>
              <w:rPr>
                <w:sz w:val="22"/>
                <w:szCs w:val="20"/>
              </w:rPr>
            </w:pPr>
            <w:r w:rsidRPr="00D8089D">
              <w:rPr>
                <w:sz w:val="22"/>
                <w:szCs w:val="20"/>
              </w:rPr>
              <w:t>Требования  должны быть внесены в письменной форме и содержать формулировки вопросов, по</w:t>
            </w:r>
            <w:r w:rsidRPr="00D8089D">
              <w:rPr>
                <w:sz w:val="22"/>
                <w:szCs w:val="20"/>
              </w:rPr>
              <w:t>д</w:t>
            </w:r>
            <w:r w:rsidRPr="00D8089D">
              <w:rPr>
                <w:sz w:val="22"/>
                <w:szCs w:val="20"/>
              </w:rPr>
              <w:t>лежащих включению в повестку дня. Требование может содержать формулировки решений по каждому из предложенных вопросов, а также форму проведения собрания.</w:t>
            </w:r>
          </w:p>
          <w:p w:rsidR="00443833" w:rsidRPr="00412DDB" w:rsidRDefault="00443833" w:rsidP="00443833">
            <w:pPr>
              <w:pStyle w:val="em-4"/>
            </w:pPr>
          </w:p>
        </w:tc>
      </w:tr>
    </w:tbl>
    <w:p w:rsidR="00443833" w:rsidRPr="00412DDB" w:rsidRDefault="00443833" w:rsidP="00443833">
      <w:pPr>
        <w:pStyle w:val="em-4"/>
        <w:rPr>
          <w:b/>
          <w:i/>
        </w:rPr>
      </w:pPr>
      <w:r w:rsidRPr="00412DDB">
        <w:rPr>
          <w:b/>
          <w:i/>
        </w:rPr>
        <w:t>Порядок определения даты проведения собрания (заседания) высшего органа управления креди</w:t>
      </w:r>
      <w:r w:rsidRPr="00412DDB">
        <w:rPr>
          <w:b/>
          <w:i/>
        </w:rPr>
        <w:t>т</w:t>
      </w:r>
      <w:r w:rsidRPr="00412DDB">
        <w:rPr>
          <w:b/>
          <w:i/>
        </w:rPr>
        <w:t>ной организации – эмитента</w:t>
      </w:r>
    </w:p>
    <w:p w:rsidR="00443833" w:rsidRPr="00412DDB" w:rsidRDefault="00443833" w:rsidP="00443833">
      <w:pPr>
        <w:pStyle w:val="em-4"/>
      </w:pPr>
    </w:p>
    <w:tbl>
      <w:tblPr>
        <w:tblW w:w="0" w:type="auto"/>
        <w:tblLook w:val="01E0" w:firstRow="1" w:lastRow="1" w:firstColumn="1" w:lastColumn="1" w:noHBand="0" w:noVBand="0"/>
      </w:tblPr>
      <w:tblGrid>
        <w:gridCol w:w="10173"/>
      </w:tblGrid>
      <w:tr w:rsidR="00443833" w:rsidRPr="00412DDB" w:rsidTr="00D8089D">
        <w:tc>
          <w:tcPr>
            <w:tcW w:w="10173" w:type="dxa"/>
          </w:tcPr>
          <w:p w:rsidR="00443833" w:rsidRPr="00412DDB" w:rsidRDefault="00443833" w:rsidP="00443833">
            <w:pPr>
              <w:pStyle w:val="em-4"/>
            </w:pPr>
            <w:r w:rsidRPr="00D8089D">
              <w:rPr>
                <w:szCs w:val="20"/>
              </w:rPr>
              <w:t>Годовое общее собрание акционеров Банка проводится не ранее, чем через два месяца и не поз</w:t>
            </w:r>
            <w:r w:rsidRPr="00D8089D">
              <w:rPr>
                <w:szCs w:val="20"/>
              </w:rPr>
              <w:t>д</w:t>
            </w:r>
            <w:r w:rsidRPr="00D8089D">
              <w:rPr>
                <w:szCs w:val="20"/>
              </w:rPr>
              <w:t>нее, чем через шесть месяцев после окончания финансового года</w:t>
            </w:r>
          </w:p>
        </w:tc>
      </w:tr>
    </w:tbl>
    <w:p w:rsidR="00443833" w:rsidRPr="00412DDB" w:rsidRDefault="00443833" w:rsidP="00443833">
      <w:pPr>
        <w:pStyle w:val="em-4"/>
      </w:pPr>
    </w:p>
    <w:p w:rsidR="00443833" w:rsidRPr="00412DDB" w:rsidRDefault="00443833" w:rsidP="00443833">
      <w:pPr>
        <w:pStyle w:val="em-4"/>
        <w:rPr>
          <w:b/>
          <w:i/>
        </w:rPr>
      </w:pPr>
      <w:r w:rsidRPr="00412DDB">
        <w:rPr>
          <w:b/>
          <w:i/>
        </w:rPr>
        <w:t>Лица, которые вправе вносить предложения в повестку дня собрания (заседания) высшего органа управления кредитной организации – эмитента, а также порядок внесения таких предложений</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D8089D" w:rsidRDefault="00443833" w:rsidP="00443833">
            <w:pPr>
              <w:ind w:firstLine="539"/>
              <w:jc w:val="both"/>
              <w:rPr>
                <w:sz w:val="22"/>
                <w:szCs w:val="20"/>
              </w:rPr>
            </w:pPr>
            <w:proofErr w:type="gramStart"/>
            <w:r w:rsidRPr="00D8089D">
              <w:rPr>
                <w:sz w:val="22"/>
                <w:szCs w:val="20"/>
              </w:rPr>
              <w:t>Акционеры (акционер), являющиеся в совокупности владельцами не менее чем 2 (два) процентов голосующих акций Банка, в срок не позднее чем через 100 (сто) дней после окончания финансового года, вправе внести вопросы в повестку дня годового Общего собрания акционеров Банка  и выдвинуть канд</w:t>
            </w:r>
            <w:r w:rsidRPr="00D8089D">
              <w:rPr>
                <w:sz w:val="22"/>
                <w:szCs w:val="20"/>
              </w:rPr>
              <w:t>и</w:t>
            </w:r>
            <w:r w:rsidRPr="00D8089D">
              <w:rPr>
                <w:sz w:val="22"/>
                <w:szCs w:val="20"/>
              </w:rPr>
              <w:t>датов в Совет директоров Банка, Ревизионную комиссию и Счетную комиссию Банка, число которых не может превышать количественный состав соответствующего</w:t>
            </w:r>
            <w:proofErr w:type="gramEnd"/>
            <w:r w:rsidRPr="00D8089D">
              <w:rPr>
                <w:sz w:val="22"/>
                <w:szCs w:val="20"/>
              </w:rPr>
              <w:t xml:space="preserve"> органа. </w:t>
            </w:r>
          </w:p>
          <w:p w:rsidR="00443833" w:rsidRPr="00D8089D" w:rsidRDefault="00443833" w:rsidP="00443833">
            <w:pPr>
              <w:ind w:firstLine="539"/>
              <w:jc w:val="both"/>
              <w:rPr>
                <w:sz w:val="22"/>
                <w:szCs w:val="20"/>
              </w:rPr>
            </w:pPr>
            <w:r w:rsidRPr="00D8089D">
              <w:rPr>
                <w:sz w:val="22"/>
                <w:szCs w:val="20"/>
              </w:rPr>
              <w:t>Совет директоров Банка в срок, предусмотренный законодательством Российской Федерации, об</w:t>
            </w:r>
            <w:r w:rsidRPr="00D8089D">
              <w:rPr>
                <w:sz w:val="22"/>
                <w:szCs w:val="20"/>
              </w:rPr>
              <w:t>я</w:t>
            </w:r>
            <w:r w:rsidRPr="00D8089D">
              <w:rPr>
                <w:sz w:val="22"/>
                <w:szCs w:val="20"/>
              </w:rPr>
              <w:t>зан рассмотреть поступившие предложения и принять решение о включении их в повестку дня собрания или об отказе во включении.</w:t>
            </w:r>
          </w:p>
          <w:p w:rsidR="00443833" w:rsidRPr="00D8089D" w:rsidRDefault="00443833" w:rsidP="00443833">
            <w:pPr>
              <w:ind w:firstLine="539"/>
              <w:jc w:val="both"/>
              <w:rPr>
                <w:sz w:val="22"/>
                <w:szCs w:val="20"/>
              </w:rPr>
            </w:pPr>
            <w:proofErr w:type="gramStart"/>
            <w:r w:rsidRPr="00D8089D">
              <w:rPr>
                <w:sz w:val="22"/>
                <w:szCs w:val="20"/>
              </w:rPr>
              <w:t>В случае принятия Советом директоров Банка решения об отказе во включении предложенного в</w:t>
            </w:r>
            <w:r w:rsidRPr="00D8089D">
              <w:rPr>
                <w:sz w:val="22"/>
                <w:szCs w:val="20"/>
              </w:rPr>
              <w:t>о</w:t>
            </w:r>
            <w:r w:rsidRPr="00D8089D">
              <w:rPr>
                <w:sz w:val="22"/>
                <w:szCs w:val="20"/>
              </w:rPr>
              <w:t>проса в повестку дня Общего собрания акционеров или кандидата в список кандидатур для голосования по выборам в соответствующий орган Банка либо в случае уклонения Совета директоров Банка от прин</w:t>
            </w:r>
            <w:r w:rsidRPr="00D8089D">
              <w:rPr>
                <w:sz w:val="22"/>
                <w:szCs w:val="20"/>
              </w:rPr>
              <w:t>я</w:t>
            </w:r>
            <w:r w:rsidRPr="00D8089D">
              <w:rPr>
                <w:sz w:val="22"/>
                <w:szCs w:val="20"/>
              </w:rPr>
              <w:t>тия такого решения акционер вправе обратиться в суд с требованием о понуждении Банка включить пре</w:t>
            </w:r>
            <w:r w:rsidRPr="00D8089D">
              <w:rPr>
                <w:sz w:val="22"/>
                <w:szCs w:val="20"/>
              </w:rPr>
              <w:t>д</w:t>
            </w:r>
            <w:r w:rsidRPr="00D8089D">
              <w:rPr>
                <w:sz w:val="22"/>
                <w:szCs w:val="20"/>
              </w:rPr>
              <w:t>ложенный вопрос в повестку дня Общего</w:t>
            </w:r>
            <w:proofErr w:type="gramEnd"/>
            <w:r w:rsidRPr="00D8089D">
              <w:rPr>
                <w:sz w:val="22"/>
                <w:szCs w:val="20"/>
              </w:rPr>
              <w:t xml:space="preserve"> собрания акционеров или кандидата в список кандидатур для голосования по выборам в соответствующий орган Банка. Акционер может участвовать в голосовании как лично, так и через своего представителя.</w:t>
            </w:r>
          </w:p>
          <w:p w:rsidR="00443833" w:rsidRPr="00412DDB" w:rsidRDefault="00443833" w:rsidP="00443833">
            <w:pPr>
              <w:pStyle w:val="em-4"/>
            </w:pPr>
          </w:p>
        </w:tc>
      </w:tr>
    </w:tbl>
    <w:p w:rsidR="00443833" w:rsidRPr="00412DDB" w:rsidRDefault="00443833" w:rsidP="00443833">
      <w:pPr>
        <w:pStyle w:val="em-4"/>
        <w:rPr>
          <w:b/>
          <w:i/>
        </w:rPr>
      </w:pPr>
      <w:r w:rsidRPr="00412DDB">
        <w:rPr>
          <w:b/>
          <w:i/>
        </w:rPr>
        <w:t xml:space="preserve">Лица, которые вправе ознакомиться с информацией (материалами), предоставляемыми для подготовки и проведения собрания (заседания) высшего органа управления кредитной организации </w:t>
      </w:r>
      <w:r w:rsidR="00B140EC">
        <w:rPr>
          <w:b/>
          <w:i/>
        </w:rPr>
        <w:t>–</w:t>
      </w:r>
      <w:r w:rsidRPr="00412DDB">
        <w:rPr>
          <w:b/>
          <w:i/>
        </w:rPr>
        <w:t xml:space="preserve"> эмитента, а также порядок ознакомления с такой информацией (материалами)</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D8089D" w:rsidRDefault="00443833" w:rsidP="00443833">
            <w:pPr>
              <w:ind w:firstLine="539"/>
              <w:jc w:val="both"/>
              <w:rPr>
                <w:sz w:val="22"/>
                <w:szCs w:val="20"/>
              </w:rPr>
            </w:pPr>
            <w:r w:rsidRPr="00D8089D">
              <w:rPr>
                <w:sz w:val="22"/>
                <w:szCs w:val="20"/>
              </w:rPr>
              <w:t>Список лиц, имеющих право на участие в Общем собрании акционеров Банка, составляется на осн</w:t>
            </w:r>
            <w:r w:rsidRPr="00D8089D">
              <w:rPr>
                <w:sz w:val="22"/>
                <w:szCs w:val="20"/>
              </w:rPr>
              <w:t>о</w:t>
            </w:r>
            <w:r w:rsidRPr="00D8089D">
              <w:rPr>
                <w:sz w:val="22"/>
                <w:szCs w:val="20"/>
              </w:rPr>
              <w:t>вании данных реестра акционеров Банка. Акционеры Банка имеют право беспрепятственного доступа к информации (материалам), подлежащей обязательному предоставлению акционеру в связи с реализацией им права на участие в Общем собрании акционеров, при подготовке к его проведению.</w:t>
            </w:r>
          </w:p>
          <w:p w:rsidR="00443833" w:rsidRPr="00412DDB" w:rsidRDefault="00443833" w:rsidP="00443833">
            <w:pPr>
              <w:pStyle w:val="em-4"/>
            </w:pPr>
          </w:p>
        </w:tc>
      </w:tr>
    </w:tbl>
    <w:p w:rsidR="00443833" w:rsidRPr="00412DDB" w:rsidRDefault="00443833" w:rsidP="00443833">
      <w:pPr>
        <w:pStyle w:val="em-4"/>
      </w:pPr>
    </w:p>
    <w:p w:rsidR="00443833" w:rsidRPr="00412DDB" w:rsidRDefault="00443833" w:rsidP="00443833">
      <w:pPr>
        <w:pStyle w:val="em-4"/>
        <w:rPr>
          <w:b/>
          <w:i/>
        </w:rPr>
      </w:pPr>
      <w:r w:rsidRPr="00412DDB">
        <w:rPr>
          <w:b/>
          <w:i/>
        </w:rPr>
        <w:t xml:space="preserve">Порядок оглашения (доведения до сведения акционеров (участников) кредитной организации – эмитента) решений, принятых высшим органом управления кредитной организации </w:t>
      </w:r>
      <w:r w:rsidR="00B140EC">
        <w:rPr>
          <w:b/>
          <w:i/>
        </w:rPr>
        <w:t>–</w:t>
      </w:r>
      <w:r w:rsidRPr="00412DDB">
        <w:rPr>
          <w:b/>
          <w:i/>
        </w:rPr>
        <w:t xml:space="preserve"> эмитента, а также итогов голосования</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D8089D" w:rsidRDefault="00443833" w:rsidP="00443833">
            <w:pPr>
              <w:ind w:firstLine="539"/>
              <w:jc w:val="both"/>
              <w:rPr>
                <w:sz w:val="22"/>
                <w:szCs w:val="20"/>
              </w:rPr>
            </w:pPr>
            <w:proofErr w:type="gramStart"/>
            <w:r w:rsidRPr="00D8089D">
              <w:rPr>
                <w:sz w:val="22"/>
                <w:szCs w:val="20"/>
              </w:rPr>
              <w:t>Решения, принятые на Общем собрании акционеров Банка, а также итоги голосования оглашаются на Общем собрании акционеров Банка, в ходе которого проводилось голосование, или доводятся не поз</w:t>
            </w:r>
            <w:r w:rsidRPr="00D8089D">
              <w:rPr>
                <w:sz w:val="22"/>
                <w:szCs w:val="20"/>
              </w:rPr>
              <w:t>д</w:t>
            </w:r>
            <w:r w:rsidRPr="00D8089D">
              <w:rPr>
                <w:sz w:val="22"/>
                <w:szCs w:val="20"/>
              </w:rPr>
              <w:t>нее 10 (десять) дней после составления протокола об итогах голосования в форме отчета об итогах гол</w:t>
            </w:r>
            <w:r w:rsidRPr="00D8089D">
              <w:rPr>
                <w:sz w:val="22"/>
                <w:szCs w:val="20"/>
              </w:rPr>
              <w:t>о</w:t>
            </w:r>
            <w:r w:rsidRPr="00D8089D">
              <w:rPr>
                <w:sz w:val="22"/>
                <w:szCs w:val="20"/>
              </w:rPr>
              <w:t>сования до сведения лиц, включенных в список лиц, имеющих право на участие в Общем собрании акц</w:t>
            </w:r>
            <w:r w:rsidRPr="00D8089D">
              <w:rPr>
                <w:sz w:val="22"/>
                <w:szCs w:val="20"/>
              </w:rPr>
              <w:t>и</w:t>
            </w:r>
            <w:r w:rsidRPr="00D8089D">
              <w:rPr>
                <w:sz w:val="22"/>
                <w:szCs w:val="20"/>
              </w:rPr>
              <w:t>онеров Банка, в порядке, предусмотренном</w:t>
            </w:r>
            <w:proofErr w:type="gramEnd"/>
            <w:r w:rsidRPr="00D8089D">
              <w:rPr>
                <w:sz w:val="22"/>
                <w:szCs w:val="20"/>
              </w:rPr>
              <w:t xml:space="preserve"> для сообщения о проведении Общего собрания акционеров Банка.</w:t>
            </w:r>
          </w:p>
          <w:p w:rsidR="00443833" w:rsidRPr="00412DDB" w:rsidRDefault="00443833" w:rsidP="00443833">
            <w:pPr>
              <w:pStyle w:val="em-4"/>
            </w:pPr>
          </w:p>
        </w:tc>
      </w:tr>
    </w:tbl>
    <w:p w:rsidR="00443833" w:rsidRPr="00412DDB" w:rsidRDefault="00443833" w:rsidP="00443833">
      <w:pPr>
        <w:pStyle w:val="em-7"/>
      </w:pPr>
      <w:bookmarkStart w:id="447" w:name="_Toc364086369"/>
      <w:bookmarkStart w:id="448" w:name="_Toc482611761"/>
      <w:r w:rsidRPr="00412DDB">
        <w:t xml:space="preserve">8.1.4. Сведения о коммерческих организациях, в которых кредитная организации </w:t>
      </w:r>
      <w:r w:rsidR="00B140EC">
        <w:t>–</w:t>
      </w:r>
      <w:r w:rsidRPr="00412DDB">
        <w:t xml:space="preserve"> эмитент владеет не менее чем 5 процентами уставного (складочного) капитала (паевого фонда) либо не менее чем 5 процентами обыкновенных акций</w:t>
      </w:r>
      <w:bookmarkEnd w:id="447"/>
      <w:bookmarkEnd w:id="448"/>
    </w:p>
    <w:p w:rsidR="00443833" w:rsidRPr="00412DDB" w:rsidRDefault="00443833" w:rsidP="00443833">
      <w:pPr>
        <w:pStyle w:val="em-4"/>
      </w:pPr>
    </w:p>
    <w:p w:rsidR="00443833" w:rsidRPr="00412DDB" w:rsidRDefault="00443833" w:rsidP="00443833">
      <w:pPr>
        <w:pStyle w:val="em-4"/>
      </w:pPr>
      <w:r w:rsidRPr="00412DDB">
        <w:t xml:space="preserve">Список коммерческих организаций, в которых кредитная организация </w:t>
      </w:r>
      <w:r w:rsidR="00B140EC">
        <w:t>–</w:t>
      </w:r>
      <w:r w:rsidRPr="00412DDB">
        <w:t xml:space="preserve"> эмитент на дату утверждения ежеквартального отчета владеет не менее чем 5 процентами уставного капитала либо не менее чем 5 пр</w:t>
      </w:r>
      <w:r w:rsidRPr="00412DDB">
        <w:t>о</w:t>
      </w:r>
      <w:r w:rsidRPr="00412DDB">
        <w:t>центами обыкновенных акций</w:t>
      </w:r>
      <w:r w:rsidRPr="00412DDB">
        <w:rPr>
          <w:rStyle w:val="af0"/>
          <w:vanish/>
        </w:rPr>
        <w:footnoteReference w:id="96"/>
      </w:r>
      <w:r w:rsidRPr="00412DDB">
        <w:t>:</w:t>
      </w:r>
    </w:p>
    <w:p w:rsidR="00443833" w:rsidRPr="00412DDB" w:rsidRDefault="00443833" w:rsidP="00443833">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7"/>
        <w:gridCol w:w="2703"/>
        <w:gridCol w:w="2826"/>
      </w:tblGrid>
      <w:tr w:rsidR="00443833" w:rsidRPr="008C2612" w:rsidTr="00D8089D">
        <w:tc>
          <w:tcPr>
            <w:tcW w:w="4317" w:type="dxa"/>
          </w:tcPr>
          <w:p w:rsidR="00443833" w:rsidRPr="00412DDB" w:rsidRDefault="00443833" w:rsidP="00443833">
            <w:pPr>
              <w:pStyle w:val="em-4"/>
              <w:ind w:firstLine="0"/>
            </w:pPr>
            <w:r w:rsidRPr="00412DDB">
              <w:t>Полное фирменное наименование:</w:t>
            </w:r>
          </w:p>
        </w:tc>
        <w:tc>
          <w:tcPr>
            <w:tcW w:w="5529" w:type="dxa"/>
            <w:gridSpan w:val="2"/>
            <w:vAlign w:val="center"/>
          </w:tcPr>
          <w:p w:rsidR="00443833" w:rsidRPr="00B17E92" w:rsidRDefault="00443833" w:rsidP="00443833">
            <w:pPr>
              <w:jc w:val="center"/>
              <w:rPr>
                <w:b/>
                <w:bCs/>
                <w:sz w:val="22"/>
                <w:szCs w:val="22"/>
                <w:lang w:val="en-US"/>
              </w:rPr>
            </w:pPr>
            <w:r w:rsidRPr="00B17E92">
              <w:rPr>
                <w:b/>
                <w:bCs/>
                <w:sz w:val="22"/>
                <w:szCs w:val="22"/>
                <w:lang w:val="en-US"/>
              </w:rPr>
              <w:t>East</w:t>
            </w:r>
            <w:r w:rsidR="00B140EC" w:rsidRPr="00B17E92">
              <w:rPr>
                <w:b/>
                <w:bCs/>
                <w:sz w:val="22"/>
                <w:szCs w:val="22"/>
                <w:lang w:val="en-US"/>
              </w:rPr>
              <w:t>–</w:t>
            </w:r>
            <w:r w:rsidRPr="00B17E92">
              <w:rPr>
                <w:b/>
                <w:bCs/>
                <w:sz w:val="22"/>
                <w:szCs w:val="22"/>
                <w:lang w:val="en-US"/>
              </w:rPr>
              <w:t>West United Bank S.A., Luxembourg </w:t>
            </w:r>
          </w:p>
        </w:tc>
      </w:tr>
      <w:tr w:rsidR="00443833" w:rsidRPr="008C2612" w:rsidTr="00D8089D">
        <w:tc>
          <w:tcPr>
            <w:tcW w:w="4317" w:type="dxa"/>
          </w:tcPr>
          <w:p w:rsidR="00443833" w:rsidRPr="00412DDB" w:rsidRDefault="00443833" w:rsidP="00443833">
            <w:pPr>
              <w:pStyle w:val="em-4"/>
              <w:ind w:firstLine="0"/>
            </w:pPr>
            <w:r w:rsidRPr="00412DDB">
              <w:t>Сокращенное фирменное наименование:</w:t>
            </w:r>
          </w:p>
        </w:tc>
        <w:tc>
          <w:tcPr>
            <w:tcW w:w="5529" w:type="dxa"/>
            <w:gridSpan w:val="2"/>
            <w:vAlign w:val="center"/>
          </w:tcPr>
          <w:p w:rsidR="00443833" w:rsidRPr="00B17E92" w:rsidRDefault="00443833" w:rsidP="00443833">
            <w:pPr>
              <w:jc w:val="center"/>
              <w:rPr>
                <w:sz w:val="22"/>
                <w:szCs w:val="22"/>
                <w:lang w:val="en-US"/>
              </w:rPr>
            </w:pPr>
            <w:r w:rsidRPr="00B17E92">
              <w:rPr>
                <w:sz w:val="22"/>
                <w:szCs w:val="22"/>
                <w:lang w:val="en-US"/>
              </w:rPr>
              <w:t>East</w:t>
            </w:r>
            <w:r w:rsidR="00B140EC" w:rsidRPr="00B17E92">
              <w:rPr>
                <w:sz w:val="22"/>
                <w:szCs w:val="22"/>
                <w:lang w:val="en-US"/>
              </w:rPr>
              <w:t>–</w:t>
            </w:r>
            <w:r w:rsidRPr="00B17E92">
              <w:rPr>
                <w:sz w:val="22"/>
                <w:szCs w:val="22"/>
                <w:lang w:val="en-US"/>
              </w:rPr>
              <w:t>West United Bank S.A., Luxembourg </w:t>
            </w:r>
          </w:p>
        </w:tc>
      </w:tr>
      <w:tr w:rsidR="00443833" w:rsidRPr="00412DDB" w:rsidTr="00D8089D">
        <w:tc>
          <w:tcPr>
            <w:tcW w:w="4317" w:type="dxa"/>
          </w:tcPr>
          <w:p w:rsidR="00443833" w:rsidRPr="00412DDB" w:rsidRDefault="00443833" w:rsidP="00443833">
            <w:pPr>
              <w:pStyle w:val="em-4"/>
              <w:ind w:firstLine="0"/>
            </w:pPr>
            <w:r w:rsidRPr="00412DDB">
              <w:t>ИНН (если применимо):</w:t>
            </w:r>
          </w:p>
        </w:tc>
        <w:tc>
          <w:tcPr>
            <w:tcW w:w="5529" w:type="dxa"/>
            <w:gridSpan w:val="2"/>
            <w:vAlign w:val="center"/>
          </w:tcPr>
          <w:p w:rsidR="00443833" w:rsidRPr="00B17E92" w:rsidRDefault="00443833" w:rsidP="00443833">
            <w:pPr>
              <w:jc w:val="center"/>
              <w:rPr>
                <w:sz w:val="22"/>
                <w:szCs w:val="22"/>
              </w:rPr>
            </w:pPr>
            <w:r w:rsidRPr="00B17E92">
              <w:rPr>
                <w:sz w:val="22"/>
                <w:szCs w:val="22"/>
              </w:rPr>
              <w:t>Не применимо</w:t>
            </w:r>
          </w:p>
        </w:tc>
      </w:tr>
      <w:tr w:rsidR="00443833" w:rsidRPr="00412DDB" w:rsidTr="00D8089D">
        <w:tc>
          <w:tcPr>
            <w:tcW w:w="4317" w:type="dxa"/>
          </w:tcPr>
          <w:p w:rsidR="00443833" w:rsidRPr="00412DDB" w:rsidRDefault="00443833" w:rsidP="00443833">
            <w:pPr>
              <w:pStyle w:val="em-4"/>
              <w:ind w:firstLine="0"/>
            </w:pPr>
            <w:r w:rsidRPr="00412DDB">
              <w:t>ОГРН: (если применимо):</w:t>
            </w:r>
          </w:p>
        </w:tc>
        <w:tc>
          <w:tcPr>
            <w:tcW w:w="5529" w:type="dxa"/>
            <w:gridSpan w:val="2"/>
            <w:vAlign w:val="center"/>
          </w:tcPr>
          <w:p w:rsidR="00443833" w:rsidRPr="00B17E92" w:rsidRDefault="00443833" w:rsidP="00443833">
            <w:pPr>
              <w:pStyle w:val="em-4"/>
              <w:ind w:firstLine="0"/>
              <w:jc w:val="center"/>
            </w:pPr>
            <w:r w:rsidRPr="00B17E92">
              <w:t>Не применимо</w:t>
            </w:r>
          </w:p>
        </w:tc>
      </w:tr>
      <w:tr w:rsidR="00443833" w:rsidRPr="00412DDB" w:rsidTr="00D8089D">
        <w:tc>
          <w:tcPr>
            <w:tcW w:w="4317" w:type="dxa"/>
          </w:tcPr>
          <w:p w:rsidR="00443833" w:rsidRPr="00412DDB" w:rsidRDefault="00443833" w:rsidP="00443833">
            <w:pPr>
              <w:pStyle w:val="em-4"/>
              <w:ind w:firstLine="0"/>
            </w:pPr>
            <w:r w:rsidRPr="00412DDB">
              <w:t>Место нахождения:</w:t>
            </w:r>
          </w:p>
        </w:tc>
        <w:tc>
          <w:tcPr>
            <w:tcW w:w="5529" w:type="dxa"/>
            <w:gridSpan w:val="2"/>
            <w:vAlign w:val="center"/>
          </w:tcPr>
          <w:p w:rsidR="00443833" w:rsidRPr="00B17E92" w:rsidRDefault="00443833" w:rsidP="00443833">
            <w:pPr>
              <w:pStyle w:val="em-4"/>
              <w:ind w:firstLine="0"/>
              <w:jc w:val="center"/>
            </w:pPr>
            <w:r w:rsidRPr="00B17E92">
              <w:t xml:space="preserve">10, </w:t>
            </w:r>
            <w:proofErr w:type="spellStart"/>
            <w:r w:rsidRPr="00B17E92">
              <w:t>Boulevard</w:t>
            </w:r>
            <w:proofErr w:type="spellEnd"/>
            <w:r w:rsidRPr="00B17E92">
              <w:t xml:space="preserve"> </w:t>
            </w:r>
            <w:proofErr w:type="spellStart"/>
            <w:r w:rsidRPr="00B17E92">
              <w:t>Josef</w:t>
            </w:r>
            <w:proofErr w:type="spellEnd"/>
            <w:r w:rsidRPr="00B17E92">
              <w:t xml:space="preserve"> II, </w:t>
            </w:r>
            <w:proofErr w:type="spellStart"/>
            <w:r w:rsidRPr="00B17E92">
              <w:t>Luxembourg</w:t>
            </w:r>
            <w:proofErr w:type="spellEnd"/>
            <w:r w:rsidRPr="00B17E92">
              <w:t> </w:t>
            </w:r>
          </w:p>
        </w:tc>
      </w:tr>
      <w:tr w:rsidR="00443833" w:rsidRPr="00412DDB" w:rsidTr="00D8089D">
        <w:tc>
          <w:tcPr>
            <w:tcW w:w="7020" w:type="dxa"/>
            <w:gridSpan w:val="2"/>
          </w:tcPr>
          <w:p w:rsidR="00443833" w:rsidRPr="00412DDB" w:rsidRDefault="00443833" w:rsidP="00443833">
            <w:pPr>
              <w:pStyle w:val="em-4"/>
              <w:ind w:firstLine="0"/>
            </w:pPr>
            <w:r w:rsidRPr="00412DDB">
              <w:t xml:space="preserve">Размер доли участия кредитной организации </w:t>
            </w:r>
            <w:r w:rsidR="00B140EC">
              <w:t>–</w:t>
            </w:r>
            <w:r w:rsidRPr="00412DDB">
              <w:t xml:space="preserve"> эмитента в уставном к</w:t>
            </w:r>
            <w:r w:rsidRPr="00412DDB">
              <w:t>а</w:t>
            </w:r>
            <w:r w:rsidRPr="00412DDB">
              <w:t>питале коммерческой организации:</w:t>
            </w:r>
          </w:p>
        </w:tc>
        <w:tc>
          <w:tcPr>
            <w:tcW w:w="2826" w:type="dxa"/>
            <w:vAlign w:val="center"/>
          </w:tcPr>
          <w:p w:rsidR="00443833" w:rsidRPr="00412DDB" w:rsidRDefault="00E96434" w:rsidP="00443833">
            <w:pPr>
              <w:pStyle w:val="em-4"/>
              <w:ind w:firstLine="0"/>
              <w:jc w:val="center"/>
            </w:pPr>
            <w:r>
              <w:t>19</w:t>
            </w:r>
            <w:r w:rsidR="00443833" w:rsidRPr="00412DDB">
              <w:t>%</w:t>
            </w:r>
          </w:p>
        </w:tc>
      </w:tr>
      <w:tr w:rsidR="00443833" w:rsidRPr="00412DDB" w:rsidTr="00D8089D">
        <w:tc>
          <w:tcPr>
            <w:tcW w:w="7020" w:type="dxa"/>
            <w:gridSpan w:val="2"/>
          </w:tcPr>
          <w:p w:rsidR="00443833" w:rsidRPr="00412DDB" w:rsidRDefault="00443833" w:rsidP="00443833">
            <w:pPr>
              <w:pStyle w:val="em-4"/>
              <w:ind w:firstLine="0"/>
            </w:pPr>
            <w:r w:rsidRPr="00412DDB">
              <w:t>Доля обыкновенных акций коммерческой организации, принадлеж</w:t>
            </w:r>
            <w:r w:rsidRPr="00412DDB">
              <w:t>а</w:t>
            </w:r>
            <w:r w:rsidRPr="00412DDB">
              <w:t>щих кредитной организации – эмитенту:</w:t>
            </w:r>
          </w:p>
        </w:tc>
        <w:tc>
          <w:tcPr>
            <w:tcW w:w="2826" w:type="dxa"/>
            <w:vAlign w:val="center"/>
          </w:tcPr>
          <w:p w:rsidR="00443833" w:rsidRPr="00412DDB" w:rsidRDefault="00E96434" w:rsidP="00443833">
            <w:pPr>
              <w:pStyle w:val="em-4"/>
              <w:ind w:firstLine="0"/>
              <w:jc w:val="center"/>
            </w:pPr>
            <w:r>
              <w:t>19</w:t>
            </w:r>
            <w:r w:rsidR="00443833" w:rsidRPr="00412DDB">
              <w:t>%</w:t>
            </w:r>
          </w:p>
        </w:tc>
      </w:tr>
    </w:tbl>
    <w:p w:rsidR="00443833" w:rsidRPr="00412DDB" w:rsidRDefault="00443833" w:rsidP="00443833">
      <w:pPr>
        <w:pStyle w:val="em-4"/>
      </w:pPr>
    </w:p>
    <w:tbl>
      <w:tblPr>
        <w:tblW w:w="10314" w:type="dxa"/>
        <w:tblLook w:val="01E0" w:firstRow="1" w:lastRow="1" w:firstColumn="1" w:lastColumn="1" w:noHBand="0" w:noVBand="0"/>
      </w:tblPr>
      <w:tblGrid>
        <w:gridCol w:w="10314"/>
      </w:tblGrid>
      <w:tr w:rsidR="00443833" w:rsidRPr="00412DDB" w:rsidTr="00D8089D">
        <w:tc>
          <w:tcPr>
            <w:tcW w:w="10314" w:type="dxa"/>
          </w:tcPr>
          <w:p w:rsidR="00443833" w:rsidRPr="00412DDB" w:rsidRDefault="00443833" w:rsidP="00443833">
            <w:pPr>
              <w:pStyle w:val="em-4"/>
            </w:pPr>
            <w:r w:rsidRPr="00412DDB">
              <w:t>Размер доли участия коммерческой организации в уставном капитале кредитной организации – эм</w:t>
            </w:r>
            <w:r w:rsidRPr="00412DDB">
              <w:t>и</w:t>
            </w:r>
            <w:r w:rsidRPr="00412DDB">
              <w:t>тента:</w:t>
            </w:r>
            <w:r w:rsidR="00D8089D">
              <w:t xml:space="preserve">  </w:t>
            </w:r>
            <w:r w:rsidRPr="00412DDB">
              <w:t>0%</w:t>
            </w:r>
            <w:r w:rsidR="00D8089D">
              <w:t>.</w:t>
            </w:r>
          </w:p>
        </w:tc>
      </w:tr>
      <w:tr w:rsidR="00443833" w:rsidRPr="00412DDB" w:rsidTr="00D8089D">
        <w:tc>
          <w:tcPr>
            <w:tcW w:w="10314" w:type="dxa"/>
          </w:tcPr>
          <w:p w:rsidR="00443833" w:rsidRPr="00412DDB" w:rsidRDefault="00443833" w:rsidP="00443833">
            <w:pPr>
              <w:pStyle w:val="em-4"/>
            </w:pPr>
            <w:r w:rsidRPr="00412DDB">
              <w:t xml:space="preserve">Доля обыкновенных акций кредитной организации </w:t>
            </w:r>
            <w:r w:rsidR="00B140EC">
              <w:t>–</w:t>
            </w:r>
            <w:r w:rsidRPr="00412DDB">
              <w:t xml:space="preserve"> эмитента, принадлежащих коммерческой орг</w:t>
            </w:r>
            <w:r w:rsidRPr="00412DDB">
              <w:t>а</w:t>
            </w:r>
            <w:r w:rsidRPr="00412DDB">
              <w:t>низации:</w:t>
            </w:r>
            <w:r w:rsidR="00D8089D">
              <w:t xml:space="preserve"> </w:t>
            </w:r>
            <w:r w:rsidRPr="00412DDB">
              <w:t>0%</w:t>
            </w:r>
            <w:r w:rsidR="00D8089D">
              <w:t>.</w:t>
            </w:r>
          </w:p>
        </w:tc>
      </w:tr>
    </w:tbl>
    <w:p w:rsidR="00443833" w:rsidRPr="00412DDB" w:rsidRDefault="00443833" w:rsidP="00443833">
      <w:pPr>
        <w:pStyle w:val="em-4"/>
      </w:pPr>
    </w:p>
    <w:p w:rsidR="00443833" w:rsidRPr="00412DDB" w:rsidRDefault="00443833" w:rsidP="00443833">
      <w:pPr>
        <w:pStyle w:val="em-4"/>
      </w:pPr>
    </w:p>
    <w:p w:rsidR="00443833" w:rsidRPr="00412DDB" w:rsidRDefault="00443833" w:rsidP="00443833">
      <w:pPr>
        <w:pStyle w:val="em-4"/>
      </w:pPr>
    </w:p>
    <w:p w:rsidR="00443833" w:rsidRPr="00412DDB" w:rsidRDefault="00443833" w:rsidP="00443833">
      <w:pPr>
        <w:pStyle w:val="em-7"/>
      </w:pPr>
      <w:bookmarkStart w:id="449" w:name="_Toc364086370"/>
      <w:bookmarkStart w:id="450" w:name="_Toc482611762"/>
      <w:r w:rsidRPr="00412DDB">
        <w:t xml:space="preserve">8.1.5. Сведения о существенных сделках, совершенных  кредитной организацией </w:t>
      </w:r>
      <w:r w:rsidR="00B140EC">
        <w:t>–</w:t>
      </w:r>
      <w:r w:rsidRPr="00412DDB">
        <w:t xml:space="preserve"> эмитентом</w:t>
      </w:r>
      <w:bookmarkEnd w:id="449"/>
      <w:bookmarkEnd w:id="450"/>
    </w:p>
    <w:p w:rsidR="00443833" w:rsidRPr="00412DDB" w:rsidRDefault="00443833" w:rsidP="00443833">
      <w:pPr>
        <w:pStyle w:val="em-4"/>
      </w:pPr>
    </w:p>
    <w:p w:rsidR="00443833" w:rsidRPr="00412DDB" w:rsidRDefault="00443833" w:rsidP="00443833">
      <w:pPr>
        <w:pStyle w:val="em-4"/>
        <w:rPr>
          <w:b/>
          <w:i/>
        </w:rPr>
      </w:pPr>
      <w:r w:rsidRPr="00412DDB">
        <w:rPr>
          <w:b/>
          <w:i/>
        </w:rPr>
        <w:t xml:space="preserve">Сведения о существенных сделках (группах взаимосвязанных сделок), размер обязательств по которым составляет 10 и более процентов балансовой стоимости активов кредитной организации </w:t>
      </w:r>
      <w:r w:rsidR="00B140EC">
        <w:rPr>
          <w:b/>
          <w:i/>
        </w:rPr>
        <w:t>–</w:t>
      </w:r>
      <w:r w:rsidRPr="00412DDB">
        <w:rPr>
          <w:b/>
          <w:i/>
        </w:rPr>
        <w:t xml:space="preserve"> эмитента по данным ее бухгалтерской отчетности за последний завершенный отчетный период, предшествующий совершению сделки, совершенной кредитной организацией </w:t>
      </w:r>
      <w:r w:rsidR="00B140EC">
        <w:rPr>
          <w:b/>
          <w:i/>
        </w:rPr>
        <w:t>–</w:t>
      </w:r>
      <w:r w:rsidRPr="00412DDB">
        <w:rPr>
          <w:b/>
          <w:i/>
        </w:rPr>
        <w:t xml:space="preserve"> эмитентом за после</w:t>
      </w:r>
      <w:r w:rsidRPr="00412DDB">
        <w:rPr>
          <w:b/>
          <w:i/>
        </w:rPr>
        <w:t>д</w:t>
      </w:r>
      <w:r w:rsidRPr="00412DDB">
        <w:rPr>
          <w:b/>
          <w:i/>
        </w:rPr>
        <w:t>ний отчетный квартал, предшествующий дате совершения сделки (существенной сделке)</w:t>
      </w:r>
      <w:r w:rsidRPr="00412DDB">
        <w:rPr>
          <w:rStyle w:val="af0"/>
          <w:b/>
          <w:i/>
          <w:vanish/>
        </w:rPr>
        <w:footnoteReference w:id="97"/>
      </w:r>
      <w:r w:rsidRPr="00412DDB">
        <w:rPr>
          <w:b/>
          <w:i/>
        </w:rPr>
        <w:t>:</w:t>
      </w:r>
    </w:p>
    <w:p w:rsidR="00443833" w:rsidRPr="00412DDB" w:rsidRDefault="00443833" w:rsidP="00443833">
      <w:pPr>
        <w:pStyle w:val="em-4"/>
        <w:rPr>
          <w:b/>
          <w:i/>
        </w:rPr>
      </w:pPr>
    </w:p>
    <w:p w:rsidR="00443833" w:rsidRPr="00412DDB" w:rsidRDefault="00443833" w:rsidP="00443833">
      <w:pPr>
        <w:pStyle w:val="em-4"/>
      </w:pPr>
      <w:r w:rsidRPr="00412DDB">
        <w:t xml:space="preserve">вид и предмет сделки: </w:t>
      </w: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412DDB" w:rsidRDefault="00443833" w:rsidP="000018D5">
            <w:pPr>
              <w:pStyle w:val="em-4"/>
            </w:pPr>
            <w:r w:rsidRPr="00D8089D">
              <w:rPr>
                <w:szCs w:val="20"/>
              </w:rPr>
              <w:t>Существенных сделок, размер обязательств по которым составляет 10 и более процентов баланс</w:t>
            </w:r>
            <w:r w:rsidRPr="00D8089D">
              <w:rPr>
                <w:szCs w:val="20"/>
              </w:rPr>
              <w:t>о</w:t>
            </w:r>
            <w:r w:rsidRPr="00D8089D">
              <w:rPr>
                <w:szCs w:val="20"/>
              </w:rPr>
              <w:t>вой стоимости активов кредитной организации по данным бухгалтерской отчетности за последний отче</w:t>
            </w:r>
            <w:r w:rsidRPr="00D8089D">
              <w:rPr>
                <w:szCs w:val="20"/>
              </w:rPr>
              <w:t>т</w:t>
            </w:r>
            <w:r w:rsidRPr="00D8089D">
              <w:rPr>
                <w:szCs w:val="20"/>
              </w:rPr>
              <w:t xml:space="preserve">ный квартал, предшествующий дате совершения сделки, в течение </w:t>
            </w:r>
            <w:r w:rsidR="00FD031A">
              <w:rPr>
                <w:szCs w:val="20"/>
              </w:rPr>
              <w:t>1</w:t>
            </w:r>
            <w:r w:rsidR="00B140EC" w:rsidRPr="00D8089D">
              <w:rPr>
                <w:szCs w:val="20"/>
              </w:rPr>
              <w:t>–</w:t>
            </w:r>
            <w:proofErr w:type="spellStart"/>
            <w:r w:rsidRPr="00D8089D">
              <w:rPr>
                <w:szCs w:val="20"/>
              </w:rPr>
              <w:t>го</w:t>
            </w:r>
            <w:proofErr w:type="spellEnd"/>
            <w:r w:rsidRPr="00D8089D">
              <w:rPr>
                <w:szCs w:val="20"/>
              </w:rPr>
              <w:t xml:space="preserve"> квартала 201</w:t>
            </w:r>
            <w:r w:rsidR="000018D5">
              <w:rPr>
                <w:szCs w:val="20"/>
              </w:rPr>
              <w:t>8</w:t>
            </w:r>
            <w:r w:rsidRPr="00D8089D">
              <w:rPr>
                <w:szCs w:val="20"/>
              </w:rPr>
              <w:t xml:space="preserve"> г. не совершалось</w:t>
            </w:r>
            <w:r w:rsidR="00D8089D">
              <w:rPr>
                <w:szCs w:val="20"/>
              </w:rPr>
              <w:t>.</w:t>
            </w:r>
          </w:p>
        </w:tc>
      </w:tr>
    </w:tbl>
    <w:p w:rsidR="00443833" w:rsidRPr="00412DDB" w:rsidRDefault="00443833" w:rsidP="00443833">
      <w:pPr>
        <w:pStyle w:val="em-4"/>
      </w:pPr>
    </w:p>
    <w:p w:rsidR="00443833" w:rsidRPr="00412DDB" w:rsidRDefault="00443833" w:rsidP="00443833">
      <w:pPr>
        <w:pStyle w:val="em-4"/>
        <w:rPr>
          <w:b/>
          <w:i/>
        </w:rPr>
      </w:pPr>
      <w:r w:rsidRPr="00412DDB">
        <w:rPr>
          <w:b/>
          <w:i/>
        </w:rPr>
        <w:t>содержание сделки, в том числе гражданские права и обязанности, на установление, изменение или прекращение которых направлена совершенная сделка:</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bl>
    <w:p w:rsidR="00443833" w:rsidRPr="00412DDB" w:rsidRDefault="00443833" w:rsidP="00443833">
      <w:pPr>
        <w:pStyle w:val="em-4"/>
      </w:pPr>
    </w:p>
    <w:p w:rsidR="00443833" w:rsidRPr="00412DDB" w:rsidRDefault="00443833" w:rsidP="00443833">
      <w:pPr>
        <w:pStyle w:val="em-4"/>
      </w:pPr>
      <w:r w:rsidRPr="00412DDB">
        <w:t xml:space="preserve">срок исполнения обязательств по сделке, стороны и выгодоприобретатели по сделке, размер сделки в денежном выражении и в процентах от стоимости активов кредитной организации – эмитента </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bl>
    <w:p w:rsidR="00443833" w:rsidRPr="00412DDB" w:rsidRDefault="00443833" w:rsidP="00443833">
      <w:pPr>
        <w:pStyle w:val="em-4"/>
      </w:pPr>
    </w:p>
    <w:p w:rsidR="00443833" w:rsidRPr="00412DDB" w:rsidRDefault="00443833" w:rsidP="00443833">
      <w:pPr>
        <w:pStyle w:val="em-4"/>
      </w:pPr>
      <w:r w:rsidRPr="00412DDB">
        <w:t>дата совершения сделки (заключение договора): «    » ______________         года;</w:t>
      </w:r>
    </w:p>
    <w:p w:rsidR="00443833" w:rsidRPr="00412DDB" w:rsidRDefault="00443833" w:rsidP="00443833">
      <w:pPr>
        <w:pStyle w:val="em-4"/>
      </w:pPr>
    </w:p>
    <w:p w:rsidR="00443833" w:rsidRPr="00412DDB" w:rsidRDefault="00443833" w:rsidP="00443833">
      <w:pPr>
        <w:pStyle w:val="em-4"/>
      </w:pPr>
      <w:r w:rsidRPr="00412DDB">
        <w:t xml:space="preserve">сведения об одобрении сделки в случае, когда такая сделка является крупной сделкой или сделкой, в совершении которой имелась заинтересованность кредитной организации – эмитента: </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bl>
    <w:p w:rsidR="00443833" w:rsidRPr="00412DDB" w:rsidRDefault="00443833" w:rsidP="00443833">
      <w:pPr>
        <w:pStyle w:val="em-4"/>
      </w:pPr>
    </w:p>
    <w:p w:rsidR="00443833" w:rsidRPr="00412DDB" w:rsidRDefault="00443833" w:rsidP="00443833">
      <w:pPr>
        <w:pStyle w:val="em-4"/>
      </w:pPr>
      <w:r w:rsidRPr="00412DDB">
        <w:t>категория сделки:</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r w:rsidR="00443833" w:rsidRPr="00412DDB" w:rsidTr="00443833">
        <w:tc>
          <w:tcPr>
            <w:tcW w:w="9570" w:type="dxa"/>
          </w:tcPr>
          <w:p w:rsidR="00443833" w:rsidRPr="00412DDB" w:rsidRDefault="00443833" w:rsidP="00443833">
            <w:pPr>
              <w:pStyle w:val="em-6"/>
            </w:pPr>
            <w:r w:rsidRPr="00412DDB">
              <w:t>(крупная сделка; сделка, в совершении которой имелась заинтересованность кредитной организации – эмитента; крупная сделка, которая одновременно является сделкой в совершении которой имелась заинтересованность кредитной организации – эмитента)</w:t>
            </w:r>
          </w:p>
        </w:tc>
      </w:tr>
    </w:tbl>
    <w:p w:rsidR="00443833" w:rsidRPr="00412DDB" w:rsidRDefault="00443833" w:rsidP="00443833">
      <w:pPr>
        <w:pStyle w:val="em-4"/>
      </w:pPr>
      <w:r w:rsidRPr="00412DDB">
        <w:t xml:space="preserve">орган управления кредитной организации – эмитента, принявший решение об одобрении сделки: </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bl>
    <w:p w:rsidR="00443833" w:rsidRPr="00412DDB" w:rsidRDefault="00443833" w:rsidP="00443833">
      <w:pPr>
        <w:pStyle w:val="em-4"/>
      </w:pPr>
    </w:p>
    <w:p w:rsidR="00443833" w:rsidRPr="00412DDB" w:rsidRDefault="00443833" w:rsidP="00443833">
      <w:pPr>
        <w:pStyle w:val="em-4"/>
      </w:pPr>
      <w:r w:rsidRPr="00412DDB">
        <w:t>дата принятия решения об одобрении сделки</w:t>
      </w:r>
      <w:proofErr w:type="gramStart"/>
      <w:r w:rsidRPr="00412DDB">
        <w:t xml:space="preserve">: «   </w:t>
      </w:r>
      <w:r w:rsidR="00B140EC">
        <w:t>–</w:t>
      </w:r>
      <w:r w:rsidRPr="00412DDB">
        <w:t xml:space="preserve">      »__</w:t>
      </w:r>
      <w:r w:rsidR="00B140EC">
        <w:t>–</w:t>
      </w:r>
      <w:r w:rsidRPr="00412DDB">
        <w:t xml:space="preserve">_________    </w:t>
      </w:r>
      <w:r w:rsidR="00B140EC">
        <w:t>–</w:t>
      </w:r>
      <w:r w:rsidRPr="00412DDB">
        <w:t xml:space="preserve">   </w:t>
      </w:r>
      <w:proofErr w:type="gramEnd"/>
      <w:r w:rsidRPr="00412DDB">
        <w:t>года;</w:t>
      </w:r>
    </w:p>
    <w:p w:rsidR="00443833" w:rsidRPr="00412DDB" w:rsidRDefault="00443833" w:rsidP="00443833">
      <w:pPr>
        <w:pStyle w:val="em-4"/>
      </w:pPr>
      <w:r w:rsidRPr="00412DDB">
        <w:t>дата составления</w:t>
      </w:r>
      <w:proofErr w:type="gramStart"/>
      <w:r w:rsidRPr="00412DDB">
        <w:t xml:space="preserve"> ___</w:t>
      </w:r>
      <w:r w:rsidR="00B140EC">
        <w:t>–</w:t>
      </w:r>
      <w:r w:rsidRPr="00412DDB">
        <w:t>______№____</w:t>
      </w:r>
      <w:r w:rsidR="00B140EC">
        <w:t>–</w:t>
      </w:r>
      <w:r w:rsidRPr="00412DDB">
        <w:t xml:space="preserve">______ </w:t>
      </w:r>
      <w:proofErr w:type="gramEnd"/>
      <w:r w:rsidRPr="00412DDB">
        <w:t>протокола собрания (заседания) уполномоченного орг</w:t>
      </w:r>
      <w:r w:rsidRPr="00412DDB">
        <w:t>а</w:t>
      </w:r>
      <w:r w:rsidRPr="00412DDB">
        <w:t>на управления кредитной организации – эмитента, на котором приято решение об одобрении сделки.</w:t>
      </w:r>
    </w:p>
    <w:p w:rsidR="00443833" w:rsidRPr="00412DDB" w:rsidRDefault="00443833" w:rsidP="00443833">
      <w:pPr>
        <w:pStyle w:val="em-4"/>
      </w:pPr>
    </w:p>
    <w:p w:rsidR="00443833" w:rsidRPr="00D8089D" w:rsidRDefault="00443833" w:rsidP="00443833">
      <w:pPr>
        <w:pStyle w:val="em-7"/>
      </w:pPr>
      <w:bookmarkStart w:id="451" w:name="_Toc364086371"/>
      <w:bookmarkStart w:id="452" w:name="_Toc482611763"/>
      <w:r w:rsidRPr="00D8089D">
        <w:t xml:space="preserve">8.1.6. Сведения о кредитных рейтингах кредитной организации </w:t>
      </w:r>
      <w:r w:rsidR="00B140EC" w:rsidRPr="00D8089D">
        <w:t>–</w:t>
      </w:r>
      <w:r w:rsidRPr="00D8089D">
        <w:t xml:space="preserve"> эмитента</w:t>
      </w:r>
      <w:bookmarkEnd w:id="451"/>
      <w:bookmarkEnd w:id="452"/>
    </w:p>
    <w:p w:rsidR="00443833" w:rsidRPr="00412DDB" w:rsidRDefault="00443833" w:rsidP="00443833">
      <w:pPr>
        <w:pStyle w:val="em-4"/>
      </w:pPr>
    </w:p>
    <w:p w:rsidR="00443833" w:rsidRPr="00412DDB" w:rsidRDefault="00443833" w:rsidP="00443833">
      <w:pPr>
        <w:pStyle w:val="em-4"/>
      </w:pPr>
      <w:proofErr w:type="gramStart"/>
      <w:r w:rsidRPr="00412DDB">
        <w:t xml:space="preserve">Сведения о присвоении кредитной организации </w:t>
      </w:r>
      <w:r w:rsidR="00B140EC">
        <w:t>–</w:t>
      </w:r>
      <w:r w:rsidRPr="00412DDB">
        <w:t xml:space="preserve"> эмитенту и (или) ценным бумагам кредитной орг</w:t>
      </w:r>
      <w:r w:rsidRPr="00412DDB">
        <w:t>а</w:t>
      </w:r>
      <w:r w:rsidRPr="00412DDB">
        <w:t xml:space="preserve">низации </w:t>
      </w:r>
      <w:r w:rsidR="00B140EC">
        <w:t>–</w:t>
      </w:r>
      <w:r w:rsidRPr="00412DDB">
        <w:t xml:space="preserve"> эмитента кредитного рейтинга (рейтингов) по каждому из известных кредитной организации </w:t>
      </w:r>
      <w:r w:rsidR="00B140EC">
        <w:t>–</w:t>
      </w:r>
      <w:r w:rsidRPr="00412DDB">
        <w:t xml:space="preserve"> эмитенту кредитных рейтингов за последний завершенный финансовый год, а также за период с даты нач</w:t>
      </w:r>
      <w:r w:rsidRPr="00412DDB">
        <w:t>а</w:t>
      </w:r>
      <w:r w:rsidRPr="00412DDB">
        <w:t>ла текущего года до даты окончания отчетного квартала:</w:t>
      </w:r>
      <w:proofErr w:type="gramEnd"/>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5244"/>
      </w:tblGrid>
      <w:tr w:rsidR="00443833" w:rsidRPr="00412DDB" w:rsidTr="00D8089D">
        <w:tc>
          <w:tcPr>
            <w:tcW w:w="5070" w:type="dxa"/>
          </w:tcPr>
          <w:p w:rsidR="00443833" w:rsidRPr="00412DDB" w:rsidRDefault="00443833" w:rsidP="00443833">
            <w:pPr>
              <w:pStyle w:val="em-4"/>
              <w:ind w:firstLine="0"/>
              <w:rPr>
                <w:b/>
              </w:rPr>
            </w:pPr>
            <w:r w:rsidRPr="00412DDB">
              <w:rPr>
                <w:b/>
              </w:rPr>
              <w:t>объект присвоения кредитного рейтинга:</w:t>
            </w:r>
          </w:p>
        </w:tc>
        <w:tc>
          <w:tcPr>
            <w:tcW w:w="5244" w:type="dxa"/>
          </w:tcPr>
          <w:p w:rsidR="00443833" w:rsidRPr="00412DDB" w:rsidRDefault="00443833" w:rsidP="00443833">
            <w:pPr>
              <w:pStyle w:val="em-4"/>
              <w:ind w:firstLine="0"/>
              <w:rPr>
                <w:b/>
              </w:rPr>
            </w:pPr>
            <w:r w:rsidRPr="00412DDB">
              <w:rPr>
                <w:b/>
              </w:rPr>
              <w:t>Кредитная организация</w:t>
            </w:r>
            <w:r w:rsidR="00B140EC">
              <w:rPr>
                <w:b/>
              </w:rPr>
              <w:t>–</w:t>
            </w:r>
            <w:r w:rsidRPr="00412DDB">
              <w:rPr>
                <w:b/>
              </w:rPr>
              <w:t>эмитент</w:t>
            </w:r>
          </w:p>
        </w:tc>
      </w:tr>
      <w:tr w:rsidR="00443833" w:rsidRPr="00412DDB" w:rsidTr="00D8089D">
        <w:tc>
          <w:tcPr>
            <w:tcW w:w="5070" w:type="dxa"/>
          </w:tcPr>
          <w:p w:rsidR="00443833" w:rsidRPr="00412DDB" w:rsidRDefault="00443833" w:rsidP="00443833">
            <w:pPr>
              <w:pStyle w:val="em-4"/>
              <w:ind w:firstLine="0"/>
            </w:pPr>
            <w:r w:rsidRPr="00412DDB">
              <w:t>значение кредитного рейтинга на дату окончания последнего отчетного квартала:</w:t>
            </w:r>
          </w:p>
        </w:tc>
        <w:tc>
          <w:tcPr>
            <w:tcW w:w="5244" w:type="dxa"/>
          </w:tcPr>
          <w:p w:rsidR="00443833" w:rsidRPr="00412DDB" w:rsidRDefault="00443833">
            <w:pPr>
              <w:pStyle w:val="em-4"/>
              <w:ind w:firstLine="0"/>
              <w:jc w:val="center"/>
            </w:pPr>
            <w:r w:rsidRPr="00412DDB">
              <w:t xml:space="preserve">В+, </w:t>
            </w:r>
            <w:r w:rsidR="00782D16">
              <w:t>негативный</w:t>
            </w:r>
          </w:p>
        </w:tc>
      </w:tr>
    </w:tbl>
    <w:p w:rsidR="00443833" w:rsidRPr="00412DDB" w:rsidRDefault="00443833" w:rsidP="00443833">
      <w:pPr>
        <w:pStyle w:val="em-4"/>
      </w:pPr>
    </w:p>
    <w:p w:rsidR="00443833" w:rsidRPr="00412DDB" w:rsidRDefault="00443833" w:rsidP="00443833">
      <w:pPr>
        <w:pStyle w:val="em-4"/>
      </w:pPr>
      <w:r w:rsidRPr="00412DDB">
        <w:t xml:space="preserve">история изменения значений кредитного рейтинга за последний завершенный финансовый год, предшествующий дате окончания отчетного квартала, а также за период </w:t>
      </w:r>
      <w:proofErr w:type="gramStart"/>
      <w:r w:rsidRPr="00412DDB">
        <w:t>с даты начала</w:t>
      </w:r>
      <w:proofErr w:type="gramEnd"/>
      <w:r w:rsidRPr="00412DDB">
        <w:t xml:space="preserve"> текущего года до даты окончания отчетного квартала: </w:t>
      </w:r>
    </w:p>
    <w:p w:rsidR="00443833" w:rsidRPr="00412DDB" w:rsidRDefault="00443833" w:rsidP="00443833">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5"/>
        <w:gridCol w:w="3444"/>
        <w:gridCol w:w="3685"/>
      </w:tblGrid>
      <w:tr w:rsidR="00443833" w:rsidRPr="00412DDB" w:rsidTr="00D8089D">
        <w:tc>
          <w:tcPr>
            <w:tcW w:w="3185" w:type="dxa"/>
            <w:vAlign w:val="center"/>
          </w:tcPr>
          <w:p w:rsidR="00443833" w:rsidRPr="00412DDB" w:rsidRDefault="00443833" w:rsidP="00443833">
            <w:pPr>
              <w:pStyle w:val="prilozhenie"/>
              <w:ind w:firstLine="0"/>
              <w:jc w:val="center"/>
              <w:rPr>
                <w:sz w:val="22"/>
                <w:szCs w:val="22"/>
              </w:rPr>
            </w:pPr>
            <w:r w:rsidRPr="00412DDB">
              <w:rPr>
                <w:sz w:val="22"/>
                <w:szCs w:val="22"/>
              </w:rPr>
              <w:t>Отчетная дата</w:t>
            </w:r>
          </w:p>
        </w:tc>
        <w:tc>
          <w:tcPr>
            <w:tcW w:w="3444" w:type="dxa"/>
            <w:vAlign w:val="center"/>
          </w:tcPr>
          <w:p w:rsidR="00443833" w:rsidRPr="00412DDB" w:rsidRDefault="00443833" w:rsidP="00443833">
            <w:pPr>
              <w:pStyle w:val="prilozhenie"/>
              <w:ind w:firstLine="0"/>
              <w:jc w:val="center"/>
              <w:rPr>
                <w:sz w:val="22"/>
                <w:szCs w:val="22"/>
              </w:rPr>
            </w:pPr>
            <w:r w:rsidRPr="00412DDB">
              <w:rPr>
                <w:sz w:val="22"/>
                <w:szCs w:val="22"/>
              </w:rPr>
              <w:t>Значение кредитного рейтинга</w:t>
            </w:r>
          </w:p>
        </w:tc>
        <w:tc>
          <w:tcPr>
            <w:tcW w:w="3685" w:type="dxa"/>
            <w:vAlign w:val="center"/>
          </w:tcPr>
          <w:p w:rsidR="00443833" w:rsidRPr="00412DDB" w:rsidRDefault="00443833" w:rsidP="00443833">
            <w:pPr>
              <w:pStyle w:val="prilozhenie"/>
              <w:ind w:firstLine="0"/>
              <w:jc w:val="center"/>
              <w:rPr>
                <w:sz w:val="22"/>
                <w:szCs w:val="22"/>
              </w:rPr>
            </w:pPr>
            <w:r w:rsidRPr="00412DDB">
              <w:rPr>
                <w:sz w:val="22"/>
                <w:szCs w:val="22"/>
              </w:rPr>
              <w:t>Дата присвоения (изменения) знач</w:t>
            </w:r>
            <w:r w:rsidRPr="00412DDB">
              <w:rPr>
                <w:sz w:val="22"/>
                <w:szCs w:val="22"/>
              </w:rPr>
              <w:t>е</w:t>
            </w:r>
            <w:r w:rsidRPr="00412DDB">
              <w:rPr>
                <w:sz w:val="22"/>
                <w:szCs w:val="22"/>
              </w:rPr>
              <w:t>ния кредитного рейтинга</w:t>
            </w:r>
          </w:p>
        </w:tc>
      </w:tr>
      <w:tr w:rsidR="00443833" w:rsidRPr="00412DDB" w:rsidTr="00D8089D">
        <w:tc>
          <w:tcPr>
            <w:tcW w:w="3185" w:type="dxa"/>
          </w:tcPr>
          <w:p w:rsidR="00443833" w:rsidRPr="00412DDB" w:rsidRDefault="00443833" w:rsidP="00443833">
            <w:pPr>
              <w:pStyle w:val="prilozhenie"/>
              <w:ind w:firstLine="0"/>
              <w:jc w:val="center"/>
              <w:rPr>
                <w:sz w:val="22"/>
                <w:szCs w:val="22"/>
              </w:rPr>
            </w:pPr>
            <w:r w:rsidRPr="00412DDB">
              <w:rPr>
                <w:sz w:val="22"/>
                <w:szCs w:val="22"/>
              </w:rPr>
              <w:t>1</w:t>
            </w:r>
          </w:p>
        </w:tc>
        <w:tc>
          <w:tcPr>
            <w:tcW w:w="3444" w:type="dxa"/>
          </w:tcPr>
          <w:p w:rsidR="00443833" w:rsidRPr="00412DDB" w:rsidRDefault="00443833" w:rsidP="00443833">
            <w:pPr>
              <w:pStyle w:val="prilozhenie"/>
              <w:ind w:firstLine="0"/>
              <w:jc w:val="center"/>
              <w:rPr>
                <w:sz w:val="22"/>
                <w:szCs w:val="22"/>
              </w:rPr>
            </w:pPr>
            <w:r w:rsidRPr="00412DDB">
              <w:rPr>
                <w:sz w:val="22"/>
                <w:szCs w:val="22"/>
              </w:rPr>
              <w:t>2</w:t>
            </w:r>
          </w:p>
        </w:tc>
        <w:tc>
          <w:tcPr>
            <w:tcW w:w="3685" w:type="dxa"/>
          </w:tcPr>
          <w:p w:rsidR="00443833" w:rsidRPr="00412DDB" w:rsidRDefault="00443833" w:rsidP="00443833">
            <w:pPr>
              <w:pStyle w:val="prilozhenie"/>
              <w:ind w:firstLine="0"/>
              <w:jc w:val="center"/>
              <w:rPr>
                <w:sz w:val="22"/>
                <w:szCs w:val="22"/>
              </w:rPr>
            </w:pPr>
            <w:r w:rsidRPr="00412DDB">
              <w:rPr>
                <w:sz w:val="22"/>
                <w:szCs w:val="22"/>
              </w:rPr>
              <w:t>3</w:t>
            </w:r>
          </w:p>
        </w:tc>
      </w:tr>
      <w:tr w:rsidR="002D2D8F" w:rsidRPr="00412DDB" w:rsidTr="002D2D8F">
        <w:tc>
          <w:tcPr>
            <w:tcW w:w="3185" w:type="dxa"/>
            <w:tcBorders>
              <w:top w:val="single" w:sz="4" w:space="0" w:color="auto"/>
              <w:left w:val="single" w:sz="4" w:space="0" w:color="auto"/>
              <w:bottom w:val="single" w:sz="4" w:space="0" w:color="auto"/>
              <w:right w:val="single" w:sz="4" w:space="0" w:color="auto"/>
            </w:tcBorders>
          </w:tcPr>
          <w:p w:rsidR="002D2D8F" w:rsidRPr="00412DDB" w:rsidRDefault="00C91358">
            <w:pPr>
              <w:pStyle w:val="prilozhenie"/>
              <w:ind w:firstLine="0"/>
              <w:jc w:val="center"/>
              <w:rPr>
                <w:sz w:val="22"/>
                <w:szCs w:val="22"/>
              </w:rPr>
            </w:pPr>
            <w:r>
              <w:rPr>
                <w:sz w:val="22"/>
                <w:szCs w:val="22"/>
              </w:rPr>
              <w:t>01.</w:t>
            </w:r>
            <w:r w:rsidR="00E96434">
              <w:rPr>
                <w:sz w:val="22"/>
                <w:szCs w:val="22"/>
              </w:rPr>
              <w:t>0</w:t>
            </w:r>
            <w:r w:rsidR="00030503">
              <w:rPr>
                <w:sz w:val="22"/>
                <w:szCs w:val="22"/>
              </w:rPr>
              <w:t>7</w:t>
            </w:r>
            <w:r>
              <w:rPr>
                <w:sz w:val="22"/>
                <w:szCs w:val="22"/>
              </w:rPr>
              <w:t>.201</w:t>
            </w:r>
            <w:r w:rsidR="00E96434">
              <w:rPr>
                <w:sz w:val="22"/>
                <w:szCs w:val="22"/>
              </w:rPr>
              <w:t>8</w:t>
            </w:r>
          </w:p>
        </w:tc>
        <w:tc>
          <w:tcPr>
            <w:tcW w:w="3444" w:type="dxa"/>
            <w:tcBorders>
              <w:top w:val="single" w:sz="4" w:space="0" w:color="auto"/>
              <w:left w:val="single" w:sz="4" w:space="0" w:color="auto"/>
              <w:bottom w:val="single" w:sz="4" w:space="0" w:color="auto"/>
              <w:right w:val="single" w:sz="4" w:space="0" w:color="auto"/>
            </w:tcBorders>
          </w:tcPr>
          <w:p w:rsidR="002D2D8F" w:rsidRPr="002D2D8F" w:rsidRDefault="002D2D8F" w:rsidP="00FE1B9D">
            <w:pPr>
              <w:pStyle w:val="prilozhenie"/>
              <w:ind w:firstLine="0"/>
              <w:jc w:val="center"/>
            </w:pPr>
            <w:r w:rsidRPr="002D2D8F">
              <w:t>В+</w:t>
            </w:r>
          </w:p>
        </w:tc>
        <w:tc>
          <w:tcPr>
            <w:tcW w:w="3685" w:type="dxa"/>
            <w:tcBorders>
              <w:top w:val="single" w:sz="4" w:space="0" w:color="auto"/>
              <w:left w:val="single" w:sz="4" w:space="0" w:color="auto"/>
              <w:bottom w:val="single" w:sz="4" w:space="0" w:color="auto"/>
              <w:right w:val="single" w:sz="4" w:space="0" w:color="auto"/>
            </w:tcBorders>
            <w:vAlign w:val="center"/>
          </w:tcPr>
          <w:p w:rsidR="002D2D8F" w:rsidRPr="002D2D8F" w:rsidRDefault="00E96434">
            <w:pPr>
              <w:jc w:val="center"/>
              <w:rPr>
                <w:sz w:val="20"/>
                <w:szCs w:val="20"/>
              </w:rPr>
            </w:pPr>
            <w:r>
              <w:rPr>
                <w:sz w:val="20"/>
                <w:szCs w:val="20"/>
              </w:rPr>
              <w:t>10</w:t>
            </w:r>
            <w:r w:rsidR="00C91358">
              <w:rPr>
                <w:sz w:val="20"/>
                <w:szCs w:val="20"/>
              </w:rPr>
              <w:t>.03.201</w:t>
            </w:r>
            <w:r>
              <w:rPr>
                <w:sz w:val="20"/>
                <w:szCs w:val="20"/>
              </w:rPr>
              <w:t>7</w:t>
            </w:r>
          </w:p>
        </w:tc>
      </w:tr>
      <w:tr w:rsidR="00443833" w:rsidRPr="00412DDB" w:rsidTr="00D8089D">
        <w:tc>
          <w:tcPr>
            <w:tcW w:w="3185" w:type="dxa"/>
          </w:tcPr>
          <w:p w:rsidR="00443833" w:rsidRPr="00412DDB" w:rsidRDefault="00E96434" w:rsidP="00030503">
            <w:pPr>
              <w:pStyle w:val="prilozhenie"/>
              <w:ind w:firstLine="0"/>
              <w:jc w:val="center"/>
              <w:rPr>
                <w:sz w:val="22"/>
                <w:szCs w:val="22"/>
              </w:rPr>
            </w:pPr>
            <w:r>
              <w:rPr>
                <w:sz w:val="22"/>
                <w:szCs w:val="22"/>
              </w:rPr>
              <w:t>01.0</w:t>
            </w:r>
            <w:r w:rsidR="00030503">
              <w:rPr>
                <w:sz w:val="22"/>
                <w:szCs w:val="22"/>
              </w:rPr>
              <w:t>7</w:t>
            </w:r>
            <w:r>
              <w:rPr>
                <w:sz w:val="22"/>
                <w:szCs w:val="22"/>
              </w:rPr>
              <w:t>.2018</w:t>
            </w:r>
          </w:p>
        </w:tc>
        <w:tc>
          <w:tcPr>
            <w:tcW w:w="3444" w:type="dxa"/>
          </w:tcPr>
          <w:p w:rsidR="00443833" w:rsidRPr="00412DDB" w:rsidRDefault="00C16D18" w:rsidP="002D2D8F">
            <w:pPr>
              <w:pStyle w:val="prilozhenie"/>
              <w:ind w:firstLine="0"/>
              <w:jc w:val="center"/>
              <w:rPr>
                <w:sz w:val="22"/>
                <w:szCs w:val="22"/>
              </w:rPr>
            </w:pPr>
            <w:r w:rsidRPr="00C16D18">
              <w:rPr>
                <w:sz w:val="22"/>
                <w:szCs w:val="22"/>
              </w:rPr>
              <w:t>В+</w:t>
            </w:r>
          </w:p>
        </w:tc>
        <w:tc>
          <w:tcPr>
            <w:tcW w:w="3685" w:type="dxa"/>
            <w:vAlign w:val="center"/>
          </w:tcPr>
          <w:p w:rsidR="00443833" w:rsidRPr="00412DDB" w:rsidRDefault="00031730" w:rsidP="00031730">
            <w:pPr>
              <w:jc w:val="center"/>
              <w:rPr>
                <w:sz w:val="20"/>
                <w:szCs w:val="20"/>
              </w:rPr>
            </w:pPr>
            <w:r>
              <w:rPr>
                <w:sz w:val="20"/>
                <w:szCs w:val="20"/>
              </w:rPr>
              <w:t>29</w:t>
            </w:r>
            <w:r w:rsidR="00C16D18">
              <w:rPr>
                <w:sz w:val="20"/>
                <w:szCs w:val="20"/>
              </w:rPr>
              <w:t>.</w:t>
            </w:r>
            <w:r>
              <w:rPr>
                <w:sz w:val="20"/>
                <w:szCs w:val="20"/>
              </w:rPr>
              <w:t>06</w:t>
            </w:r>
            <w:r w:rsidR="00C16D18">
              <w:rPr>
                <w:sz w:val="20"/>
                <w:szCs w:val="20"/>
              </w:rPr>
              <w:t>.201</w:t>
            </w:r>
            <w:r w:rsidR="00E96434">
              <w:rPr>
                <w:sz w:val="20"/>
                <w:szCs w:val="20"/>
              </w:rPr>
              <w:t>7</w:t>
            </w:r>
          </w:p>
        </w:tc>
      </w:tr>
      <w:tr w:rsidR="00782D16" w:rsidRPr="00412DDB" w:rsidTr="00D8089D">
        <w:tc>
          <w:tcPr>
            <w:tcW w:w="3185" w:type="dxa"/>
          </w:tcPr>
          <w:p w:rsidR="00782D16" w:rsidRDefault="00782D16" w:rsidP="00030503">
            <w:pPr>
              <w:pStyle w:val="prilozhenie"/>
              <w:ind w:firstLine="0"/>
              <w:jc w:val="center"/>
              <w:rPr>
                <w:sz w:val="22"/>
                <w:szCs w:val="22"/>
              </w:rPr>
            </w:pPr>
            <w:r>
              <w:rPr>
                <w:sz w:val="22"/>
                <w:szCs w:val="22"/>
              </w:rPr>
              <w:t>01.0</w:t>
            </w:r>
            <w:r w:rsidR="00030503">
              <w:rPr>
                <w:sz w:val="22"/>
                <w:szCs w:val="22"/>
              </w:rPr>
              <w:t>7</w:t>
            </w:r>
            <w:r>
              <w:rPr>
                <w:sz w:val="22"/>
                <w:szCs w:val="22"/>
              </w:rPr>
              <w:t>.2018</w:t>
            </w:r>
          </w:p>
        </w:tc>
        <w:tc>
          <w:tcPr>
            <w:tcW w:w="3444" w:type="dxa"/>
          </w:tcPr>
          <w:p w:rsidR="00782D16" w:rsidRPr="00C16D18" w:rsidRDefault="00782D16" w:rsidP="002D2D8F">
            <w:pPr>
              <w:pStyle w:val="prilozhenie"/>
              <w:ind w:firstLine="0"/>
              <w:jc w:val="center"/>
              <w:rPr>
                <w:sz w:val="22"/>
                <w:szCs w:val="22"/>
              </w:rPr>
            </w:pPr>
            <w:r>
              <w:rPr>
                <w:sz w:val="22"/>
                <w:szCs w:val="22"/>
              </w:rPr>
              <w:t>В+</w:t>
            </w:r>
          </w:p>
        </w:tc>
        <w:tc>
          <w:tcPr>
            <w:tcW w:w="3685" w:type="dxa"/>
            <w:vAlign w:val="center"/>
          </w:tcPr>
          <w:p w:rsidR="00782D16" w:rsidDel="00E96434" w:rsidRDefault="00031730">
            <w:pPr>
              <w:jc w:val="center"/>
              <w:rPr>
                <w:sz w:val="20"/>
                <w:szCs w:val="20"/>
              </w:rPr>
            </w:pPr>
            <w:r>
              <w:rPr>
                <w:sz w:val="20"/>
                <w:szCs w:val="20"/>
              </w:rPr>
              <w:t>22</w:t>
            </w:r>
            <w:r w:rsidR="00782D16">
              <w:rPr>
                <w:sz w:val="20"/>
                <w:szCs w:val="20"/>
              </w:rPr>
              <w:t>.0</w:t>
            </w:r>
            <w:r>
              <w:rPr>
                <w:sz w:val="20"/>
                <w:szCs w:val="20"/>
              </w:rPr>
              <w:t>1</w:t>
            </w:r>
            <w:r w:rsidR="00782D16">
              <w:rPr>
                <w:sz w:val="20"/>
                <w:szCs w:val="20"/>
              </w:rPr>
              <w:t>.2018</w:t>
            </w:r>
          </w:p>
        </w:tc>
      </w:tr>
      <w:tr w:rsidR="00031730" w:rsidRPr="00412DDB" w:rsidTr="00D8089D">
        <w:tc>
          <w:tcPr>
            <w:tcW w:w="3185" w:type="dxa"/>
          </w:tcPr>
          <w:p w:rsidR="00031730" w:rsidRDefault="00031730" w:rsidP="00030503">
            <w:pPr>
              <w:pStyle w:val="prilozhenie"/>
              <w:ind w:firstLine="0"/>
              <w:jc w:val="center"/>
              <w:rPr>
                <w:sz w:val="22"/>
                <w:szCs w:val="22"/>
              </w:rPr>
            </w:pPr>
            <w:r>
              <w:rPr>
                <w:sz w:val="22"/>
                <w:szCs w:val="22"/>
              </w:rPr>
              <w:t>01.0</w:t>
            </w:r>
            <w:r w:rsidR="00030503">
              <w:rPr>
                <w:sz w:val="22"/>
                <w:szCs w:val="22"/>
              </w:rPr>
              <w:t>7</w:t>
            </w:r>
            <w:r>
              <w:rPr>
                <w:sz w:val="22"/>
                <w:szCs w:val="22"/>
              </w:rPr>
              <w:t>.2018</w:t>
            </w:r>
          </w:p>
        </w:tc>
        <w:tc>
          <w:tcPr>
            <w:tcW w:w="3444" w:type="dxa"/>
          </w:tcPr>
          <w:p w:rsidR="00031730" w:rsidRDefault="00031730" w:rsidP="002D2D8F">
            <w:pPr>
              <w:pStyle w:val="prilozhenie"/>
              <w:ind w:firstLine="0"/>
              <w:jc w:val="center"/>
              <w:rPr>
                <w:sz w:val="22"/>
                <w:szCs w:val="22"/>
              </w:rPr>
            </w:pPr>
            <w:r>
              <w:rPr>
                <w:sz w:val="22"/>
                <w:szCs w:val="22"/>
              </w:rPr>
              <w:t>В+</w:t>
            </w:r>
          </w:p>
        </w:tc>
        <w:tc>
          <w:tcPr>
            <w:tcW w:w="3685" w:type="dxa"/>
            <w:vAlign w:val="center"/>
          </w:tcPr>
          <w:p w:rsidR="00031730" w:rsidDel="00031730" w:rsidRDefault="00031730" w:rsidP="00031730">
            <w:pPr>
              <w:jc w:val="center"/>
              <w:rPr>
                <w:sz w:val="20"/>
                <w:szCs w:val="20"/>
              </w:rPr>
            </w:pPr>
            <w:r>
              <w:rPr>
                <w:sz w:val="20"/>
                <w:szCs w:val="20"/>
              </w:rPr>
              <w:t>26.02.2018</w:t>
            </w:r>
          </w:p>
        </w:tc>
      </w:tr>
    </w:tbl>
    <w:p w:rsidR="00443833" w:rsidRPr="00412DDB" w:rsidRDefault="00443833" w:rsidP="00443833">
      <w:pPr>
        <w:pStyle w:val="prilozhenie"/>
        <w:rPr>
          <w:sz w:val="22"/>
          <w:szCs w:val="22"/>
        </w:rPr>
      </w:pPr>
    </w:p>
    <w:p w:rsidR="00443833" w:rsidRPr="00412DDB" w:rsidRDefault="00443833" w:rsidP="00443833">
      <w:pPr>
        <w:pStyle w:val="em-4"/>
      </w:pPr>
      <w:r w:rsidRPr="00412DDB">
        <w:t>Сведения об организации, присвоившей кредитный рейтинг:</w:t>
      </w:r>
    </w:p>
    <w:p w:rsidR="00443833" w:rsidRPr="00412DDB" w:rsidRDefault="00443833" w:rsidP="00443833">
      <w:pPr>
        <w:pStyle w:val="prilozhenie"/>
        <w:rPr>
          <w:sz w:val="22"/>
          <w:szCs w:val="22"/>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2"/>
        <w:gridCol w:w="5244"/>
      </w:tblGrid>
      <w:tr w:rsidR="00443833" w:rsidRPr="00412DDB" w:rsidTr="00D8089D">
        <w:tc>
          <w:tcPr>
            <w:tcW w:w="4602" w:type="dxa"/>
          </w:tcPr>
          <w:p w:rsidR="00443833" w:rsidRPr="00412DDB" w:rsidRDefault="00443833" w:rsidP="00443833">
            <w:pPr>
              <w:pStyle w:val="prilozhenie"/>
              <w:ind w:firstLine="0"/>
              <w:rPr>
                <w:sz w:val="22"/>
                <w:szCs w:val="22"/>
              </w:rPr>
            </w:pPr>
            <w:r w:rsidRPr="00412DDB">
              <w:t>Полное фирменное наименование:</w:t>
            </w:r>
          </w:p>
        </w:tc>
        <w:tc>
          <w:tcPr>
            <w:tcW w:w="5244" w:type="dxa"/>
            <w:vAlign w:val="center"/>
          </w:tcPr>
          <w:p w:rsidR="00443833" w:rsidRPr="00412DDB" w:rsidRDefault="00443833" w:rsidP="00443833">
            <w:pPr>
              <w:jc w:val="center"/>
              <w:rPr>
                <w:sz w:val="20"/>
                <w:szCs w:val="20"/>
              </w:rPr>
            </w:pPr>
            <w:proofErr w:type="spellStart"/>
            <w:r w:rsidRPr="00412DDB">
              <w:rPr>
                <w:sz w:val="20"/>
                <w:szCs w:val="20"/>
              </w:rPr>
              <w:t>Fitch</w:t>
            </w:r>
            <w:proofErr w:type="spellEnd"/>
            <w:r w:rsidRPr="00412DDB">
              <w:rPr>
                <w:sz w:val="20"/>
                <w:szCs w:val="20"/>
              </w:rPr>
              <w:t xml:space="preserve"> </w:t>
            </w:r>
            <w:proofErr w:type="spellStart"/>
            <w:r w:rsidRPr="00412DDB">
              <w:rPr>
                <w:sz w:val="20"/>
                <w:szCs w:val="20"/>
              </w:rPr>
              <w:t>Ratings</w:t>
            </w:r>
            <w:proofErr w:type="spellEnd"/>
            <w:r w:rsidRPr="00412DDB">
              <w:rPr>
                <w:sz w:val="20"/>
                <w:szCs w:val="20"/>
              </w:rPr>
              <w:t xml:space="preserve"> CIS </w:t>
            </w:r>
            <w:proofErr w:type="spellStart"/>
            <w:r w:rsidRPr="00412DDB">
              <w:rPr>
                <w:sz w:val="20"/>
                <w:szCs w:val="20"/>
              </w:rPr>
              <w:t>Ltd</w:t>
            </w:r>
            <w:proofErr w:type="spellEnd"/>
            <w:r w:rsidRPr="00412DDB">
              <w:rPr>
                <w:sz w:val="20"/>
                <w:szCs w:val="20"/>
              </w:rPr>
              <w:t>.</w:t>
            </w:r>
          </w:p>
        </w:tc>
      </w:tr>
      <w:tr w:rsidR="00443833" w:rsidRPr="00412DDB" w:rsidTr="00D8089D">
        <w:tc>
          <w:tcPr>
            <w:tcW w:w="4602" w:type="dxa"/>
          </w:tcPr>
          <w:p w:rsidR="00443833" w:rsidRPr="00412DDB" w:rsidRDefault="00443833" w:rsidP="00443833">
            <w:pPr>
              <w:pStyle w:val="prilozhenie"/>
              <w:ind w:firstLine="0"/>
              <w:rPr>
                <w:sz w:val="22"/>
                <w:szCs w:val="22"/>
              </w:rPr>
            </w:pPr>
            <w:r w:rsidRPr="00412DDB">
              <w:t>Сокращенное фирменное наименование:</w:t>
            </w:r>
          </w:p>
        </w:tc>
        <w:tc>
          <w:tcPr>
            <w:tcW w:w="5244" w:type="dxa"/>
            <w:vAlign w:val="center"/>
          </w:tcPr>
          <w:p w:rsidR="00443833" w:rsidRPr="00412DDB" w:rsidRDefault="00443833" w:rsidP="00443833">
            <w:pPr>
              <w:jc w:val="center"/>
              <w:rPr>
                <w:sz w:val="20"/>
                <w:szCs w:val="20"/>
              </w:rPr>
            </w:pPr>
            <w:proofErr w:type="spellStart"/>
            <w:r w:rsidRPr="00412DDB">
              <w:rPr>
                <w:sz w:val="20"/>
                <w:szCs w:val="20"/>
              </w:rPr>
              <w:t>Fitch</w:t>
            </w:r>
            <w:proofErr w:type="spellEnd"/>
            <w:r w:rsidRPr="00412DDB">
              <w:rPr>
                <w:sz w:val="20"/>
                <w:szCs w:val="20"/>
              </w:rPr>
              <w:t xml:space="preserve"> </w:t>
            </w:r>
            <w:proofErr w:type="spellStart"/>
            <w:r w:rsidRPr="00412DDB">
              <w:rPr>
                <w:sz w:val="20"/>
                <w:szCs w:val="20"/>
              </w:rPr>
              <w:t>Ratings</w:t>
            </w:r>
            <w:proofErr w:type="spellEnd"/>
            <w:r w:rsidRPr="00412DDB">
              <w:rPr>
                <w:sz w:val="20"/>
                <w:szCs w:val="20"/>
              </w:rPr>
              <w:t xml:space="preserve"> CIS </w:t>
            </w:r>
            <w:proofErr w:type="spellStart"/>
            <w:r w:rsidRPr="00412DDB">
              <w:rPr>
                <w:sz w:val="20"/>
                <w:szCs w:val="20"/>
              </w:rPr>
              <w:t>Ltd</w:t>
            </w:r>
            <w:proofErr w:type="spellEnd"/>
            <w:r w:rsidRPr="00412DDB">
              <w:rPr>
                <w:sz w:val="20"/>
                <w:szCs w:val="20"/>
              </w:rPr>
              <w:t>.</w:t>
            </w:r>
          </w:p>
        </w:tc>
      </w:tr>
      <w:tr w:rsidR="00443833" w:rsidRPr="00412DDB" w:rsidTr="00D8089D">
        <w:tc>
          <w:tcPr>
            <w:tcW w:w="4602" w:type="dxa"/>
          </w:tcPr>
          <w:p w:rsidR="00443833" w:rsidRPr="00412DDB" w:rsidRDefault="00443833" w:rsidP="00443833">
            <w:pPr>
              <w:pStyle w:val="prilozhenie"/>
              <w:ind w:firstLine="0"/>
              <w:rPr>
                <w:sz w:val="22"/>
                <w:szCs w:val="22"/>
              </w:rPr>
            </w:pPr>
            <w:r w:rsidRPr="00412DDB">
              <w:t>Наименование (для некоммерческой орг</w:t>
            </w:r>
            <w:r w:rsidRPr="00412DDB">
              <w:t>а</w:t>
            </w:r>
            <w:r w:rsidRPr="00412DDB">
              <w:t>низации):</w:t>
            </w:r>
          </w:p>
        </w:tc>
        <w:tc>
          <w:tcPr>
            <w:tcW w:w="5244" w:type="dxa"/>
          </w:tcPr>
          <w:p w:rsidR="00443833" w:rsidRPr="00412DDB" w:rsidRDefault="00B140EC" w:rsidP="00443833">
            <w:pPr>
              <w:pStyle w:val="prilozhenie"/>
              <w:ind w:firstLine="0"/>
              <w:rPr>
                <w:sz w:val="22"/>
                <w:szCs w:val="22"/>
              </w:rPr>
            </w:pPr>
            <w:r>
              <w:rPr>
                <w:sz w:val="22"/>
                <w:szCs w:val="22"/>
              </w:rPr>
              <w:t>–</w:t>
            </w:r>
          </w:p>
        </w:tc>
      </w:tr>
      <w:tr w:rsidR="00443833" w:rsidRPr="00412DDB" w:rsidTr="00D8089D">
        <w:tc>
          <w:tcPr>
            <w:tcW w:w="4602" w:type="dxa"/>
          </w:tcPr>
          <w:p w:rsidR="00443833" w:rsidRPr="00412DDB" w:rsidRDefault="00443833" w:rsidP="00443833">
            <w:pPr>
              <w:pStyle w:val="prilozhenie"/>
              <w:ind w:firstLine="0"/>
              <w:rPr>
                <w:sz w:val="22"/>
                <w:szCs w:val="22"/>
              </w:rPr>
            </w:pPr>
            <w:r w:rsidRPr="00412DDB">
              <w:t>Место нахождения:</w:t>
            </w:r>
          </w:p>
        </w:tc>
        <w:tc>
          <w:tcPr>
            <w:tcW w:w="5244" w:type="dxa"/>
          </w:tcPr>
          <w:p w:rsidR="007A1ED8" w:rsidRDefault="00443833" w:rsidP="00443833">
            <w:pPr>
              <w:jc w:val="both"/>
              <w:rPr>
                <w:sz w:val="20"/>
                <w:szCs w:val="20"/>
              </w:rPr>
            </w:pPr>
            <w:r w:rsidRPr="00412DDB">
              <w:rPr>
                <w:sz w:val="20"/>
                <w:szCs w:val="20"/>
              </w:rPr>
              <w:t>115054, Москва, ул. Валовая, д. 26</w:t>
            </w:r>
          </w:p>
          <w:p w:rsidR="00443833" w:rsidRPr="00412DDB" w:rsidRDefault="00443833" w:rsidP="00443833">
            <w:pPr>
              <w:jc w:val="both"/>
              <w:rPr>
                <w:sz w:val="20"/>
                <w:szCs w:val="20"/>
              </w:rPr>
            </w:pPr>
            <w:r w:rsidRPr="00412DDB">
              <w:rPr>
                <w:sz w:val="20"/>
                <w:szCs w:val="20"/>
              </w:rPr>
              <w:t xml:space="preserve"> бизнес</w:t>
            </w:r>
            <w:r w:rsidR="00B140EC">
              <w:rPr>
                <w:sz w:val="20"/>
                <w:szCs w:val="20"/>
              </w:rPr>
              <w:t>–</w:t>
            </w:r>
            <w:r w:rsidRPr="00412DDB">
              <w:rPr>
                <w:sz w:val="20"/>
                <w:szCs w:val="20"/>
              </w:rPr>
              <w:t xml:space="preserve">центр </w:t>
            </w:r>
            <w:proofErr w:type="spellStart"/>
            <w:r w:rsidRPr="00412DDB">
              <w:rPr>
                <w:sz w:val="20"/>
                <w:szCs w:val="20"/>
              </w:rPr>
              <w:t>ЛайтХаус</w:t>
            </w:r>
            <w:proofErr w:type="spellEnd"/>
          </w:p>
          <w:p w:rsidR="00443833" w:rsidRPr="00412DDB" w:rsidRDefault="00443833" w:rsidP="00443833">
            <w:pPr>
              <w:jc w:val="both"/>
              <w:rPr>
                <w:sz w:val="20"/>
                <w:szCs w:val="20"/>
              </w:rPr>
            </w:pPr>
            <w:r w:rsidRPr="00412DDB">
              <w:rPr>
                <w:sz w:val="20"/>
                <w:szCs w:val="20"/>
              </w:rPr>
              <w:t>Тел.:  (495) 956</w:t>
            </w:r>
            <w:r w:rsidR="00B140EC">
              <w:rPr>
                <w:sz w:val="20"/>
                <w:szCs w:val="20"/>
              </w:rPr>
              <w:t>–</w:t>
            </w:r>
            <w:r w:rsidRPr="00412DDB">
              <w:rPr>
                <w:sz w:val="20"/>
                <w:szCs w:val="20"/>
              </w:rPr>
              <w:t>99</w:t>
            </w:r>
            <w:r w:rsidR="00B140EC">
              <w:rPr>
                <w:sz w:val="20"/>
                <w:szCs w:val="20"/>
              </w:rPr>
              <w:t>–</w:t>
            </w:r>
            <w:r w:rsidRPr="00412DDB">
              <w:rPr>
                <w:sz w:val="20"/>
                <w:szCs w:val="20"/>
              </w:rPr>
              <w:t>01</w:t>
            </w:r>
          </w:p>
          <w:p w:rsidR="00443833" w:rsidRPr="00412DDB" w:rsidRDefault="00443833" w:rsidP="00443833">
            <w:pPr>
              <w:pStyle w:val="prilozhenie"/>
              <w:ind w:firstLine="0"/>
              <w:rPr>
                <w:sz w:val="22"/>
                <w:szCs w:val="22"/>
              </w:rPr>
            </w:pPr>
            <w:r w:rsidRPr="00412DDB">
              <w:rPr>
                <w:sz w:val="20"/>
              </w:rPr>
              <w:t>Факс: (495) 956</w:t>
            </w:r>
            <w:r w:rsidR="00B140EC">
              <w:rPr>
                <w:sz w:val="20"/>
              </w:rPr>
              <w:t>–</w:t>
            </w:r>
            <w:r w:rsidRPr="00412DDB">
              <w:rPr>
                <w:sz w:val="20"/>
              </w:rPr>
              <w:t>99</w:t>
            </w:r>
            <w:r w:rsidR="00B140EC">
              <w:rPr>
                <w:sz w:val="20"/>
              </w:rPr>
              <w:t>–</w:t>
            </w:r>
            <w:r w:rsidRPr="00412DDB">
              <w:rPr>
                <w:sz w:val="20"/>
              </w:rPr>
              <w:t>09</w:t>
            </w:r>
          </w:p>
        </w:tc>
      </w:tr>
      <w:tr w:rsidR="00443833" w:rsidRPr="00412DDB" w:rsidTr="00D8089D">
        <w:tc>
          <w:tcPr>
            <w:tcW w:w="4602" w:type="dxa"/>
          </w:tcPr>
          <w:p w:rsidR="00443833" w:rsidRPr="00412DDB" w:rsidRDefault="00443833" w:rsidP="00443833">
            <w:pPr>
              <w:pStyle w:val="prilozhenie"/>
              <w:ind w:firstLine="0"/>
              <w:rPr>
                <w:sz w:val="22"/>
                <w:szCs w:val="22"/>
              </w:rPr>
            </w:pPr>
          </w:p>
        </w:tc>
        <w:tc>
          <w:tcPr>
            <w:tcW w:w="5244" w:type="dxa"/>
          </w:tcPr>
          <w:p w:rsidR="00443833" w:rsidRPr="00412DDB" w:rsidRDefault="00443833" w:rsidP="00443833">
            <w:pPr>
              <w:pStyle w:val="prilozhenie"/>
              <w:ind w:firstLine="0"/>
              <w:rPr>
                <w:sz w:val="22"/>
                <w:szCs w:val="22"/>
              </w:rPr>
            </w:pPr>
          </w:p>
        </w:tc>
      </w:tr>
    </w:tbl>
    <w:p w:rsidR="00443833" w:rsidRPr="00412DDB" w:rsidRDefault="00443833" w:rsidP="00443833">
      <w:pPr>
        <w:pStyle w:val="em-4"/>
      </w:pPr>
    </w:p>
    <w:p w:rsidR="00443833" w:rsidRPr="00412DDB" w:rsidRDefault="00443833" w:rsidP="00443833">
      <w:pPr>
        <w:pStyle w:val="em-4"/>
      </w:pPr>
      <w:r w:rsidRPr="00412DDB">
        <w:rPr>
          <w:b/>
          <w:i/>
        </w:rPr>
        <w:t>Описание методики присвоения кредитного рейтинга или адрес страницы в сети Интернет, на которой в свободном доступе размещена (опубликована) информация о методике присвоения креди</w:t>
      </w:r>
      <w:r w:rsidRPr="00412DDB">
        <w:rPr>
          <w:b/>
          <w:i/>
        </w:rPr>
        <w:t>т</w:t>
      </w:r>
      <w:r w:rsidRPr="00412DDB">
        <w:rPr>
          <w:b/>
          <w:i/>
        </w:rPr>
        <w:t>ного рейтинга</w:t>
      </w:r>
      <w:r w:rsidRPr="00412DDB">
        <w:t xml:space="preserve">:  </w:t>
      </w:r>
    </w:p>
    <w:tbl>
      <w:tblPr>
        <w:tblW w:w="0" w:type="auto"/>
        <w:tblLook w:val="01E0" w:firstRow="1" w:lastRow="1" w:firstColumn="1" w:lastColumn="1" w:noHBand="0" w:noVBand="0"/>
      </w:tblPr>
      <w:tblGrid>
        <w:gridCol w:w="10314"/>
      </w:tblGrid>
      <w:tr w:rsidR="00443833" w:rsidRPr="00412DDB" w:rsidTr="00D8089D">
        <w:tc>
          <w:tcPr>
            <w:tcW w:w="10314" w:type="dxa"/>
          </w:tcPr>
          <w:p w:rsidR="00D8089D" w:rsidRDefault="00D8089D" w:rsidP="00443833">
            <w:pPr>
              <w:jc w:val="both"/>
              <w:rPr>
                <w:sz w:val="22"/>
                <w:szCs w:val="20"/>
              </w:rPr>
            </w:pPr>
          </w:p>
          <w:p w:rsidR="00443833" w:rsidRPr="00D8089D" w:rsidRDefault="00443833" w:rsidP="00443833">
            <w:pPr>
              <w:jc w:val="both"/>
              <w:rPr>
                <w:sz w:val="22"/>
                <w:szCs w:val="20"/>
              </w:rPr>
            </w:pPr>
            <w:r w:rsidRPr="00D8089D">
              <w:rPr>
                <w:sz w:val="22"/>
                <w:szCs w:val="20"/>
              </w:rPr>
              <w:t xml:space="preserve">С описанием методики присвоения кредитного рейтинга можно ознакомиться на сайте </w:t>
            </w:r>
            <w:r w:rsidR="008C2612">
              <w:fldChar w:fldCharType="begin"/>
            </w:r>
            <w:r w:rsidR="008C2612">
              <w:instrText xml:space="preserve"> HYPERLINK "http://www.fitchratings.ru" </w:instrText>
            </w:r>
            <w:r w:rsidR="008C2612">
              <w:fldChar w:fldCharType="separate"/>
            </w:r>
            <w:r w:rsidRPr="00D8089D">
              <w:rPr>
                <w:rStyle w:val="af4"/>
                <w:sz w:val="22"/>
                <w:szCs w:val="20"/>
              </w:rPr>
              <w:t>www.fitchratings.ru</w:t>
            </w:r>
            <w:r w:rsidR="008C2612">
              <w:rPr>
                <w:rStyle w:val="af4"/>
                <w:sz w:val="22"/>
                <w:szCs w:val="20"/>
              </w:rPr>
              <w:fldChar w:fldCharType="end"/>
            </w:r>
            <w:r w:rsidR="00D8089D">
              <w:rPr>
                <w:sz w:val="22"/>
              </w:rPr>
              <w:t>.</w:t>
            </w:r>
          </w:p>
          <w:p w:rsidR="00443833" w:rsidRPr="00D8089D" w:rsidRDefault="00443833" w:rsidP="00443833">
            <w:pPr>
              <w:pStyle w:val="em-4"/>
            </w:pPr>
          </w:p>
        </w:tc>
      </w:tr>
    </w:tbl>
    <w:p w:rsidR="00443833" w:rsidRPr="00412DDB" w:rsidRDefault="00443833" w:rsidP="00443833">
      <w:pPr>
        <w:pStyle w:val="em-4"/>
      </w:pPr>
      <w:r w:rsidRPr="00412DDB">
        <w:t xml:space="preserve">Иные сведения о кредитном рейтинге, указываемые кредитной организацией </w:t>
      </w:r>
      <w:proofErr w:type="gramStart"/>
      <w:r w:rsidR="00B140EC">
        <w:t>–</w:t>
      </w:r>
      <w:r w:rsidRPr="00412DDB">
        <w:t>э</w:t>
      </w:r>
      <w:proofErr w:type="gramEnd"/>
      <w:r w:rsidRPr="00412DDB">
        <w:t>митентом по со</w:t>
      </w:r>
      <w:r w:rsidRPr="00412DDB">
        <w:t>б</w:t>
      </w:r>
      <w:r w:rsidRPr="00412DDB">
        <w:t xml:space="preserve">ственному усмотрению: </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D8089D" w:rsidP="00443833">
            <w:pPr>
              <w:pStyle w:val="em-4"/>
            </w:pPr>
            <w:r w:rsidRPr="00412DDB">
              <w:t>О</w:t>
            </w:r>
            <w:r w:rsidR="00443833" w:rsidRPr="00412DDB">
              <w:t>тсутствуют</w:t>
            </w:r>
            <w:r>
              <w:t>.</w:t>
            </w:r>
          </w:p>
        </w:tc>
      </w:tr>
    </w:tbl>
    <w:p w:rsidR="00443833"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5386"/>
      </w:tblGrid>
      <w:tr w:rsidR="00C16D18" w:rsidRPr="00412DDB" w:rsidTr="005435E8">
        <w:tc>
          <w:tcPr>
            <w:tcW w:w="4928" w:type="dxa"/>
          </w:tcPr>
          <w:p w:rsidR="00C16D18" w:rsidRPr="00412DDB" w:rsidRDefault="00C16D18" w:rsidP="005435E8">
            <w:pPr>
              <w:pStyle w:val="em-4"/>
              <w:ind w:firstLine="0"/>
              <w:rPr>
                <w:b/>
              </w:rPr>
            </w:pPr>
            <w:r w:rsidRPr="00412DDB">
              <w:rPr>
                <w:b/>
              </w:rPr>
              <w:t>объект присвоения кредитного рейтинга:</w:t>
            </w:r>
          </w:p>
        </w:tc>
        <w:tc>
          <w:tcPr>
            <w:tcW w:w="5386" w:type="dxa"/>
          </w:tcPr>
          <w:p w:rsidR="00C16D18" w:rsidRPr="00412DDB" w:rsidRDefault="00C16D18" w:rsidP="005435E8">
            <w:pPr>
              <w:pStyle w:val="em-4"/>
              <w:ind w:firstLine="0"/>
              <w:rPr>
                <w:b/>
              </w:rPr>
            </w:pPr>
            <w:r w:rsidRPr="00412DDB">
              <w:rPr>
                <w:b/>
              </w:rPr>
              <w:t>Кредитная организация</w:t>
            </w:r>
            <w:r>
              <w:rPr>
                <w:b/>
              </w:rPr>
              <w:t>–</w:t>
            </w:r>
            <w:r w:rsidRPr="00412DDB">
              <w:rPr>
                <w:b/>
              </w:rPr>
              <w:t>эмитент</w:t>
            </w:r>
          </w:p>
        </w:tc>
      </w:tr>
      <w:tr w:rsidR="00C16D18" w:rsidRPr="00412DDB" w:rsidTr="005435E8">
        <w:tc>
          <w:tcPr>
            <w:tcW w:w="4928" w:type="dxa"/>
          </w:tcPr>
          <w:p w:rsidR="00C16D18" w:rsidRPr="00412DDB" w:rsidRDefault="00C16D18" w:rsidP="005435E8">
            <w:pPr>
              <w:pStyle w:val="em-4"/>
              <w:ind w:firstLine="0"/>
            </w:pPr>
            <w:r w:rsidRPr="00412DDB">
              <w:t>значение кредитного рейтинга на дату окончания последнего отчетного квартала:</w:t>
            </w:r>
          </w:p>
        </w:tc>
        <w:tc>
          <w:tcPr>
            <w:tcW w:w="5386" w:type="dxa"/>
          </w:tcPr>
          <w:p w:rsidR="00C16D18" w:rsidRPr="00412DDB" w:rsidRDefault="00E96434" w:rsidP="00C16D18">
            <w:pPr>
              <w:pStyle w:val="em-4"/>
              <w:ind w:firstLine="0"/>
              <w:jc w:val="center"/>
            </w:pPr>
            <w:proofErr w:type="spellStart"/>
            <w:r w:rsidRPr="00E4453A">
              <w:t>ruВВ</w:t>
            </w:r>
            <w:proofErr w:type="spellEnd"/>
            <w:r>
              <w:t xml:space="preserve">+, прогноз </w:t>
            </w:r>
            <w:proofErr w:type="gramStart"/>
            <w:r>
              <w:t>–«</w:t>
            </w:r>
            <w:proofErr w:type="gramEnd"/>
            <w:r>
              <w:t>негативный»</w:t>
            </w:r>
            <w:r w:rsidRPr="00333C5B">
              <w:t>.</w:t>
            </w:r>
          </w:p>
        </w:tc>
      </w:tr>
    </w:tbl>
    <w:p w:rsidR="00C16D18" w:rsidRPr="00412DDB" w:rsidRDefault="00C16D18" w:rsidP="00C16D18">
      <w:pPr>
        <w:pStyle w:val="em-4"/>
      </w:pPr>
    </w:p>
    <w:p w:rsidR="00C16D18" w:rsidRPr="00412DDB" w:rsidRDefault="00C16D18" w:rsidP="00C16D18">
      <w:pPr>
        <w:pStyle w:val="em-4"/>
      </w:pPr>
      <w:r w:rsidRPr="00412DDB">
        <w:t xml:space="preserve">история изменения значений кредитного рейтинга за последний завершенный финансовый год, предшествующий дате окончания отчетного квартала, а также за период </w:t>
      </w:r>
      <w:proofErr w:type="gramStart"/>
      <w:r w:rsidRPr="00412DDB">
        <w:t>с даты начала</w:t>
      </w:r>
      <w:proofErr w:type="gramEnd"/>
      <w:r w:rsidRPr="00412DDB">
        <w:t xml:space="preserve"> текущего года до даты окончания отчетного квартала: </w:t>
      </w:r>
    </w:p>
    <w:p w:rsidR="00C16D18" w:rsidRPr="00412DDB" w:rsidRDefault="00C16D18" w:rsidP="00C16D18">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4"/>
        <w:gridCol w:w="3345"/>
        <w:gridCol w:w="3685"/>
      </w:tblGrid>
      <w:tr w:rsidR="00C16D18" w:rsidRPr="00412DDB" w:rsidTr="005435E8">
        <w:tc>
          <w:tcPr>
            <w:tcW w:w="3284" w:type="dxa"/>
            <w:vAlign w:val="center"/>
          </w:tcPr>
          <w:p w:rsidR="00C16D18" w:rsidRPr="00412DDB" w:rsidRDefault="00C16D18" w:rsidP="005435E8">
            <w:pPr>
              <w:pStyle w:val="prilozhenie"/>
              <w:ind w:firstLine="0"/>
              <w:jc w:val="center"/>
              <w:rPr>
                <w:sz w:val="22"/>
                <w:szCs w:val="22"/>
              </w:rPr>
            </w:pPr>
            <w:r w:rsidRPr="00412DDB">
              <w:rPr>
                <w:sz w:val="22"/>
                <w:szCs w:val="22"/>
              </w:rPr>
              <w:t>Отчетная дата</w:t>
            </w:r>
          </w:p>
        </w:tc>
        <w:tc>
          <w:tcPr>
            <w:tcW w:w="3345" w:type="dxa"/>
            <w:vAlign w:val="center"/>
          </w:tcPr>
          <w:p w:rsidR="00C16D18" w:rsidRPr="00412DDB" w:rsidRDefault="00C16D18" w:rsidP="005435E8">
            <w:pPr>
              <w:pStyle w:val="prilozhenie"/>
              <w:ind w:firstLine="0"/>
              <w:jc w:val="center"/>
              <w:rPr>
                <w:sz w:val="22"/>
                <w:szCs w:val="22"/>
              </w:rPr>
            </w:pPr>
            <w:r w:rsidRPr="00412DDB">
              <w:rPr>
                <w:sz w:val="22"/>
                <w:szCs w:val="22"/>
              </w:rPr>
              <w:t>Значение кредитного рейтинга</w:t>
            </w:r>
          </w:p>
        </w:tc>
        <w:tc>
          <w:tcPr>
            <w:tcW w:w="3685" w:type="dxa"/>
            <w:vAlign w:val="center"/>
          </w:tcPr>
          <w:p w:rsidR="00C16D18" w:rsidRPr="00412DDB" w:rsidRDefault="00C16D18" w:rsidP="005435E8">
            <w:pPr>
              <w:pStyle w:val="prilozhenie"/>
              <w:ind w:firstLine="0"/>
              <w:jc w:val="center"/>
              <w:rPr>
                <w:sz w:val="22"/>
                <w:szCs w:val="22"/>
              </w:rPr>
            </w:pPr>
            <w:r w:rsidRPr="00412DDB">
              <w:rPr>
                <w:sz w:val="22"/>
                <w:szCs w:val="22"/>
              </w:rPr>
              <w:t>Дата присвоения (изменения) знач</w:t>
            </w:r>
            <w:r w:rsidRPr="00412DDB">
              <w:rPr>
                <w:sz w:val="22"/>
                <w:szCs w:val="22"/>
              </w:rPr>
              <w:t>е</w:t>
            </w:r>
            <w:r w:rsidRPr="00412DDB">
              <w:rPr>
                <w:sz w:val="22"/>
                <w:szCs w:val="22"/>
              </w:rPr>
              <w:t>ния кредитного рейтинга</w:t>
            </w:r>
          </w:p>
        </w:tc>
      </w:tr>
      <w:tr w:rsidR="00C16D18" w:rsidRPr="00412DDB" w:rsidTr="005435E8">
        <w:tc>
          <w:tcPr>
            <w:tcW w:w="3284" w:type="dxa"/>
          </w:tcPr>
          <w:p w:rsidR="00C16D18" w:rsidRPr="00412DDB" w:rsidRDefault="00C16D18" w:rsidP="005435E8">
            <w:pPr>
              <w:pStyle w:val="prilozhenie"/>
              <w:ind w:firstLine="0"/>
              <w:jc w:val="center"/>
              <w:rPr>
                <w:sz w:val="22"/>
                <w:szCs w:val="22"/>
              </w:rPr>
            </w:pPr>
            <w:r w:rsidRPr="00412DDB">
              <w:rPr>
                <w:sz w:val="22"/>
                <w:szCs w:val="22"/>
              </w:rPr>
              <w:t>1</w:t>
            </w:r>
          </w:p>
        </w:tc>
        <w:tc>
          <w:tcPr>
            <w:tcW w:w="3345" w:type="dxa"/>
          </w:tcPr>
          <w:p w:rsidR="00C16D18" w:rsidRPr="00412DDB" w:rsidRDefault="00C16D18" w:rsidP="005435E8">
            <w:pPr>
              <w:pStyle w:val="prilozhenie"/>
              <w:ind w:firstLine="0"/>
              <w:jc w:val="center"/>
              <w:rPr>
                <w:sz w:val="22"/>
                <w:szCs w:val="22"/>
              </w:rPr>
            </w:pPr>
            <w:r w:rsidRPr="00412DDB">
              <w:rPr>
                <w:sz w:val="22"/>
                <w:szCs w:val="22"/>
              </w:rPr>
              <w:t>2</w:t>
            </w:r>
          </w:p>
        </w:tc>
        <w:tc>
          <w:tcPr>
            <w:tcW w:w="3685" w:type="dxa"/>
          </w:tcPr>
          <w:p w:rsidR="00C16D18" w:rsidRPr="00412DDB" w:rsidRDefault="00C16D18" w:rsidP="005435E8">
            <w:pPr>
              <w:pStyle w:val="prilozhenie"/>
              <w:ind w:firstLine="0"/>
              <w:jc w:val="center"/>
              <w:rPr>
                <w:sz w:val="22"/>
                <w:szCs w:val="22"/>
              </w:rPr>
            </w:pPr>
            <w:r w:rsidRPr="00412DDB">
              <w:rPr>
                <w:sz w:val="22"/>
                <w:szCs w:val="22"/>
              </w:rPr>
              <w:t>3</w:t>
            </w:r>
          </w:p>
        </w:tc>
      </w:tr>
      <w:tr w:rsidR="00E96434" w:rsidRPr="00412DDB" w:rsidTr="005435E8">
        <w:trPr>
          <w:trHeight w:val="411"/>
        </w:trPr>
        <w:tc>
          <w:tcPr>
            <w:tcW w:w="3284" w:type="dxa"/>
          </w:tcPr>
          <w:p w:rsidR="00E96434" w:rsidRPr="00B602A8" w:rsidRDefault="00E96434" w:rsidP="004D10B6">
            <w:pPr>
              <w:jc w:val="center"/>
              <w:rPr>
                <w:sz w:val="20"/>
                <w:szCs w:val="20"/>
              </w:rPr>
            </w:pPr>
            <w:r w:rsidRPr="00B602A8">
              <w:rPr>
                <w:sz w:val="20"/>
                <w:szCs w:val="20"/>
              </w:rPr>
              <w:t>01.0</w:t>
            </w:r>
            <w:r w:rsidR="00030503">
              <w:rPr>
                <w:sz w:val="20"/>
                <w:szCs w:val="20"/>
              </w:rPr>
              <w:t>7</w:t>
            </w:r>
            <w:r w:rsidRPr="00B602A8">
              <w:rPr>
                <w:sz w:val="20"/>
                <w:szCs w:val="20"/>
              </w:rPr>
              <w:t>.2018</w:t>
            </w:r>
          </w:p>
          <w:p w:rsidR="00E96434" w:rsidRPr="00B602A8" w:rsidRDefault="00E96434" w:rsidP="004D10B6">
            <w:pPr>
              <w:jc w:val="center"/>
              <w:rPr>
                <w:sz w:val="20"/>
                <w:szCs w:val="20"/>
              </w:rPr>
            </w:pPr>
            <w:r w:rsidRPr="00B602A8">
              <w:rPr>
                <w:sz w:val="20"/>
                <w:szCs w:val="20"/>
              </w:rPr>
              <w:t>01.0</w:t>
            </w:r>
            <w:r w:rsidR="00030503">
              <w:rPr>
                <w:sz w:val="20"/>
                <w:szCs w:val="20"/>
              </w:rPr>
              <w:t>7</w:t>
            </w:r>
            <w:r w:rsidRPr="00B602A8">
              <w:rPr>
                <w:sz w:val="20"/>
                <w:szCs w:val="20"/>
              </w:rPr>
              <w:t>.2018</w:t>
            </w:r>
          </w:p>
          <w:p w:rsidR="00E96434" w:rsidRDefault="00E96434" w:rsidP="00030503">
            <w:pPr>
              <w:jc w:val="center"/>
            </w:pPr>
            <w:r w:rsidRPr="00B602A8">
              <w:rPr>
                <w:sz w:val="20"/>
                <w:szCs w:val="20"/>
              </w:rPr>
              <w:t>01.0</w:t>
            </w:r>
            <w:r w:rsidR="00030503">
              <w:rPr>
                <w:sz w:val="20"/>
                <w:szCs w:val="20"/>
              </w:rPr>
              <w:t>7</w:t>
            </w:r>
            <w:r w:rsidRPr="00B602A8">
              <w:rPr>
                <w:sz w:val="20"/>
                <w:szCs w:val="20"/>
              </w:rPr>
              <w:t>.2018</w:t>
            </w:r>
          </w:p>
        </w:tc>
        <w:tc>
          <w:tcPr>
            <w:tcW w:w="3345" w:type="dxa"/>
          </w:tcPr>
          <w:p w:rsidR="00E96434" w:rsidRPr="00B602A8" w:rsidRDefault="00E96434" w:rsidP="004D10B6">
            <w:pPr>
              <w:pStyle w:val="prilozhenie"/>
              <w:ind w:firstLine="0"/>
              <w:jc w:val="center"/>
              <w:rPr>
                <w:sz w:val="20"/>
                <w:lang w:val="en-US"/>
              </w:rPr>
            </w:pPr>
            <w:proofErr w:type="spellStart"/>
            <w:r w:rsidRPr="00B602A8">
              <w:rPr>
                <w:sz w:val="20"/>
                <w:lang w:val="en-US"/>
              </w:rPr>
              <w:t>ruBBB</w:t>
            </w:r>
            <w:proofErr w:type="spellEnd"/>
          </w:p>
          <w:p w:rsidR="00E96434" w:rsidRPr="00B602A8" w:rsidRDefault="00E96434" w:rsidP="004D10B6">
            <w:pPr>
              <w:pStyle w:val="prilozhenie"/>
              <w:ind w:firstLine="0"/>
              <w:jc w:val="center"/>
              <w:rPr>
                <w:sz w:val="20"/>
                <w:lang w:val="en-US"/>
              </w:rPr>
            </w:pPr>
            <w:proofErr w:type="spellStart"/>
            <w:proofErr w:type="gramStart"/>
            <w:r w:rsidRPr="00B602A8">
              <w:rPr>
                <w:sz w:val="20"/>
              </w:rPr>
              <w:t>ru</w:t>
            </w:r>
            <w:proofErr w:type="gramEnd"/>
            <w:r w:rsidRPr="00B602A8">
              <w:rPr>
                <w:sz w:val="20"/>
              </w:rPr>
              <w:t>ВВВ</w:t>
            </w:r>
            <w:proofErr w:type="spellEnd"/>
            <w:r w:rsidRPr="00B602A8">
              <w:rPr>
                <w:sz w:val="20"/>
                <w:lang w:val="en-US"/>
              </w:rPr>
              <w:t>-</w:t>
            </w:r>
          </w:p>
          <w:p w:rsidR="00E96434" w:rsidRPr="002D2D8F" w:rsidRDefault="00E96434" w:rsidP="005435E8">
            <w:pPr>
              <w:pStyle w:val="prilozhenie"/>
              <w:ind w:firstLine="0"/>
              <w:jc w:val="center"/>
              <w:rPr>
                <w:sz w:val="22"/>
                <w:szCs w:val="22"/>
              </w:rPr>
            </w:pPr>
            <w:proofErr w:type="spellStart"/>
            <w:r w:rsidRPr="00B602A8">
              <w:rPr>
                <w:sz w:val="20"/>
                <w:lang w:val="en-US"/>
              </w:rPr>
              <w:t>ruBB</w:t>
            </w:r>
            <w:proofErr w:type="spellEnd"/>
            <w:r w:rsidRPr="00B602A8">
              <w:rPr>
                <w:sz w:val="20"/>
                <w:lang w:val="en-US"/>
              </w:rPr>
              <w:t>+</w:t>
            </w:r>
          </w:p>
        </w:tc>
        <w:tc>
          <w:tcPr>
            <w:tcW w:w="3685" w:type="dxa"/>
          </w:tcPr>
          <w:p w:rsidR="00E96434" w:rsidRPr="00B602A8" w:rsidRDefault="00E96434" w:rsidP="004D10B6">
            <w:pPr>
              <w:pStyle w:val="prilozhenie"/>
              <w:ind w:firstLine="0"/>
              <w:jc w:val="center"/>
              <w:rPr>
                <w:sz w:val="20"/>
                <w:lang w:val="en-US"/>
              </w:rPr>
            </w:pPr>
            <w:r w:rsidRPr="00B602A8">
              <w:rPr>
                <w:sz w:val="20"/>
              </w:rPr>
              <w:t>27.04.2017</w:t>
            </w:r>
          </w:p>
          <w:p w:rsidR="00E96434" w:rsidRPr="00B602A8" w:rsidRDefault="00E96434" w:rsidP="004D10B6">
            <w:pPr>
              <w:pStyle w:val="prilozhenie"/>
              <w:ind w:firstLine="0"/>
              <w:jc w:val="center"/>
              <w:rPr>
                <w:sz w:val="20"/>
                <w:lang w:val="en-US"/>
              </w:rPr>
            </w:pPr>
            <w:r w:rsidRPr="00B602A8">
              <w:rPr>
                <w:sz w:val="20"/>
                <w:lang w:val="en-US"/>
              </w:rPr>
              <w:t>17.07.2017</w:t>
            </w:r>
          </w:p>
          <w:p w:rsidR="00E96434" w:rsidRDefault="00E96434" w:rsidP="005435E8">
            <w:pPr>
              <w:pStyle w:val="prilozhenie"/>
              <w:ind w:firstLine="0"/>
              <w:jc w:val="center"/>
              <w:rPr>
                <w:sz w:val="20"/>
              </w:rPr>
            </w:pPr>
            <w:r w:rsidRPr="00B602A8">
              <w:rPr>
                <w:sz w:val="20"/>
                <w:lang w:val="en-US"/>
              </w:rPr>
              <w:t>19.09.2017</w:t>
            </w:r>
          </w:p>
        </w:tc>
      </w:tr>
    </w:tbl>
    <w:p w:rsidR="00C16D18" w:rsidRPr="00412DDB" w:rsidRDefault="00C16D18" w:rsidP="00C16D18">
      <w:pPr>
        <w:pStyle w:val="prilozhenie"/>
        <w:rPr>
          <w:sz w:val="22"/>
          <w:szCs w:val="22"/>
        </w:rPr>
      </w:pPr>
    </w:p>
    <w:p w:rsidR="00C16D18" w:rsidRPr="00412DDB" w:rsidRDefault="00C16D18" w:rsidP="00C16D18">
      <w:pPr>
        <w:pStyle w:val="em-4"/>
      </w:pPr>
      <w:r w:rsidRPr="00412DDB">
        <w:t>Сведения об организации, присвоившей кредитный рейтинг:</w:t>
      </w:r>
    </w:p>
    <w:p w:rsidR="00C16D18" w:rsidRPr="00412DDB" w:rsidRDefault="00C16D18" w:rsidP="00C16D18">
      <w:pPr>
        <w:pStyle w:val="prilozhenie"/>
        <w:rPr>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5848"/>
      </w:tblGrid>
      <w:tr w:rsidR="00C16D18" w:rsidRPr="00412DDB" w:rsidTr="005435E8">
        <w:tc>
          <w:tcPr>
            <w:tcW w:w="4500" w:type="dxa"/>
          </w:tcPr>
          <w:p w:rsidR="00C16D18" w:rsidRPr="00E96434" w:rsidRDefault="00C16D18" w:rsidP="005435E8">
            <w:pPr>
              <w:pStyle w:val="prilozhenie"/>
              <w:ind w:firstLine="0"/>
              <w:rPr>
                <w:sz w:val="22"/>
                <w:szCs w:val="22"/>
              </w:rPr>
            </w:pPr>
            <w:r w:rsidRPr="000018D5">
              <w:rPr>
                <w:sz w:val="22"/>
              </w:rPr>
              <w:t>Полное фирменное наименование:</w:t>
            </w:r>
          </w:p>
        </w:tc>
        <w:tc>
          <w:tcPr>
            <w:tcW w:w="5848" w:type="dxa"/>
            <w:vAlign w:val="center"/>
          </w:tcPr>
          <w:p w:rsidR="00C16D18" w:rsidRPr="00412DDB" w:rsidRDefault="00C16D18" w:rsidP="00655E5A">
            <w:pPr>
              <w:jc w:val="both"/>
              <w:rPr>
                <w:sz w:val="20"/>
                <w:szCs w:val="20"/>
              </w:rPr>
            </w:pPr>
            <w:r w:rsidRPr="00C16D18">
              <w:rPr>
                <w:sz w:val="20"/>
                <w:szCs w:val="20"/>
              </w:rPr>
              <w:t xml:space="preserve">Акционерное общество "Рейтинговое Агентство </w:t>
            </w:r>
            <w:r w:rsidR="00655E5A">
              <w:rPr>
                <w:sz w:val="20"/>
                <w:szCs w:val="20"/>
              </w:rPr>
              <w:t>«Эксперт РА»</w:t>
            </w:r>
          </w:p>
        </w:tc>
      </w:tr>
      <w:tr w:rsidR="00C16D18" w:rsidRPr="00412DDB" w:rsidTr="005435E8">
        <w:tc>
          <w:tcPr>
            <w:tcW w:w="4500" w:type="dxa"/>
          </w:tcPr>
          <w:p w:rsidR="00C16D18" w:rsidRPr="00E96434" w:rsidRDefault="00C16D18" w:rsidP="005435E8">
            <w:pPr>
              <w:pStyle w:val="prilozhenie"/>
              <w:ind w:firstLine="0"/>
              <w:rPr>
                <w:sz w:val="22"/>
                <w:szCs w:val="22"/>
              </w:rPr>
            </w:pPr>
            <w:r w:rsidRPr="000018D5">
              <w:rPr>
                <w:sz w:val="22"/>
              </w:rPr>
              <w:t>Сокращенное фирменное наименование:</w:t>
            </w:r>
          </w:p>
        </w:tc>
        <w:tc>
          <w:tcPr>
            <w:tcW w:w="5848" w:type="dxa"/>
            <w:vAlign w:val="center"/>
          </w:tcPr>
          <w:p w:rsidR="00C16D18" w:rsidRPr="00C16D18" w:rsidRDefault="00C16D18" w:rsidP="00655E5A">
            <w:pPr>
              <w:rPr>
                <w:b/>
                <w:sz w:val="20"/>
                <w:szCs w:val="20"/>
              </w:rPr>
            </w:pPr>
            <w:r w:rsidRPr="00C16D18">
              <w:rPr>
                <w:rStyle w:val="af9"/>
                <w:b w:val="0"/>
                <w:sz w:val="20"/>
                <w:szCs w:val="20"/>
              </w:rPr>
              <w:t xml:space="preserve">АО </w:t>
            </w:r>
            <w:r w:rsidR="00655E5A">
              <w:rPr>
                <w:rStyle w:val="af9"/>
                <w:b w:val="0"/>
                <w:sz w:val="20"/>
                <w:szCs w:val="20"/>
              </w:rPr>
              <w:t>«Эксперт РА»</w:t>
            </w:r>
          </w:p>
        </w:tc>
      </w:tr>
      <w:tr w:rsidR="00C16D18" w:rsidRPr="00412DDB" w:rsidTr="005435E8">
        <w:tc>
          <w:tcPr>
            <w:tcW w:w="4500" w:type="dxa"/>
          </w:tcPr>
          <w:p w:rsidR="00C16D18" w:rsidRPr="00E96434" w:rsidRDefault="00C16D18" w:rsidP="005435E8">
            <w:pPr>
              <w:pStyle w:val="prilozhenie"/>
              <w:ind w:firstLine="0"/>
              <w:rPr>
                <w:sz w:val="22"/>
                <w:szCs w:val="22"/>
              </w:rPr>
            </w:pPr>
            <w:r w:rsidRPr="000018D5">
              <w:rPr>
                <w:sz w:val="22"/>
              </w:rPr>
              <w:t>Наименование (для некоммерческой орган</w:t>
            </w:r>
            <w:r w:rsidRPr="000018D5">
              <w:rPr>
                <w:sz w:val="22"/>
              </w:rPr>
              <w:t>и</w:t>
            </w:r>
            <w:r w:rsidRPr="000018D5">
              <w:rPr>
                <w:sz w:val="22"/>
              </w:rPr>
              <w:t>зации):</w:t>
            </w:r>
          </w:p>
        </w:tc>
        <w:tc>
          <w:tcPr>
            <w:tcW w:w="5848" w:type="dxa"/>
          </w:tcPr>
          <w:p w:rsidR="00C16D18" w:rsidRPr="00412DDB" w:rsidRDefault="00C16D18" w:rsidP="005435E8">
            <w:pPr>
              <w:pStyle w:val="prilozhenie"/>
              <w:ind w:firstLine="0"/>
              <w:jc w:val="center"/>
              <w:rPr>
                <w:sz w:val="22"/>
                <w:szCs w:val="22"/>
              </w:rPr>
            </w:pPr>
            <w:r>
              <w:rPr>
                <w:sz w:val="22"/>
                <w:szCs w:val="22"/>
              </w:rPr>
              <w:t>–</w:t>
            </w:r>
          </w:p>
        </w:tc>
      </w:tr>
      <w:tr w:rsidR="00C16D18" w:rsidRPr="00412DDB" w:rsidTr="005435E8">
        <w:tc>
          <w:tcPr>
            <w:tcW w:w="4500" w:type="dxa"/>
          </w:tcPr>
          <w:p w:rsidR="00C16D18" w:rsidRPr="00E96434" w:rsidRDefault="00C16D18" w:rsidP="005435E8">
            <w:pPr>
              <w:pStyle w:val="prilozhenie"/>
              <w:ind w:firstLine="0"/>
              <w:rPr>
                <w:sz w:val="22"/>
                <w:szCs w:val="22"/>
              </w:rPr>
            </w:pPr>
            <w:r w:rsidRPr="000018D5">
              <w:rPr>
                <w:sz w:val="22"/>
              </w:rPr>
              <w:t>Место нахождения:</w:t>
            </w:r>
          </w:p>
        </w:tc>
        <w:tc>
          <w:tcPr>
            <w:tcW w:w="5848" w:type="dxa"/>
          </w:tcPr>
          <w:p w:rsidR="00C16D18" w:rsidRPr="00412DDB" w:rsidRDefault="00E96434" w:rsidP="005435E8">
            <w:pPr>
              <w:pStyle w:val="prilozhenie"/>
              <w:ind w:firstLine="0"/>
              <w:rPr>
                <w:sz w:val="22"/>
                <w:szCs w:val="22"/>
              </w:rPr>
            </w:pPr>
            <w:r w:rsidRPr="00ED13B8">
              <w:rPr>
                <w:sz w:val="20"/>
              </w:rPr>
              <w:t xml:space="preserve">г. Москва, ул. </w:t>
            </w:r>
            <w:proofErr w:type="spellStart"/>
            <w:r w:rsidRPr="00ED13B8">
              <w:rPr>
                <w:sz w:val="20"/>
              </w:rPr>
              <w:t>Николоямская</w:t>
            </w:r>
            <w:proofErr w:type="spellEnd"/>
            <w:r w:rsidRPr="00ED13B8">
              <w:rPr>
                <w:sz w:val="20"/>
              </w:rPr>
              <w:t>, д.13, стр.2</w:t>
            </w:r>
          </w:p>
        </w:tc>
      </w:tr>
      <w:tr w:rsidR="00C16D18" w:rsidRPr="00412DDB" w:rsidTr="005435E8">
        <w:tc>
          <w:tcPr>
            <w:tcW w:w="4500" w:type="dxa"/>
          </w:tcPr>
          <w:p w:rsidR="00C16D18" w:rsidRPr="00412DDB" w:rsidRDefault="00C16D18" w:rsidP="005435E8">
            <w:pPr>
              <w:pStyle w:val="prilozhenie"/>
              <w:ind w:firstLine="0"/>
              <w:rPr>
                <w:sz w:val="22"/>
                <w:szCs w:val="22"/>
              </w:rPr>
            </w:pPr>
          </w:p>
        </w:tc>
        <w:tc>
          <w:tcPr>
            <w:tcW w:w="5848" w:type="dxa"/>
          </w:tcPr>
          <w:p w:rsidR="00C16D18" w:rsidRPr="00412DDB" w:rsidRDefault="00C16D18" w:rsidP="005435E8">
            <w:pPr>
              <w:pStyle w:val="prilozhenie"/>
              <w:ind w:firstLine="0"/>
              <w:rPr>
                <w:sz w:val="22"/>
                <w:szCs w:val="22"/>
              </w:rPr>
            </w:pPr>
          </w:p>
        </w:tc>
      </w:tr>
    </w:tbl>
    <w:p w:rsidR="00C16D18" w:rsidRPr="00412DDB" w:rsidRDefault="00C16D18" w:rsidP="00C16D18">
      <w:pPr>
        <w:pStyle w:val="em-4"/>
      </w:pPr>
    </w:p>
    <w:p w:rsidR="00C16D18" w:rsidRPr="00412DDB" w:rsidRDefault="00C16D18" w:rsidP="00C16D18">
      <w:pPr>
        <w:pStyle w:val="em-4"/>
        <w:rPr>
          <w:b/>
          <w:i/>
        </w:rPr>
      </w:pPr>
      <w:r w:rsidRPr="00412DDB">
        <w:rPr>
          <w:b/>
          <w:i/>
        </w:rPr>
        <w:t>Описание методики присвоения кредитного рейтинга или адрес страницы в сети Интернет, на которой в свободном доступе размещена (опубликована) информация о методике присвоения креди</w:t>
      </w:r>
      <w:r w:rsidRPr="00412DDB">
        <w:rPr>
          <w:b/>
          <w:i/>
        </w:rPr>
        <w:t>т</w:t>
      </w:r>
      <w:r w:rsidRPr="00412DDB">
        <w:rPr>
          <w:b/>
          <w:i/>
        </w:rPr>
        <w:t xml:space="preserve">ного рейтинга:  </w:t>
      </w:r>
    </w:p>
    <w:tbl>
      <w:tblPr>
        <w:tblW w:w="0" w:type="auto"/>
        <w:tblLook w:val="01E0" w:firstRow="1" w:lastRow="1" w:firstColumn="1" w:lastColumn="1" w:noHBand="0" w:noVBand="0"/>
      </w:tblPr>
      <w:tblGrid>
        <w:gridCol w:w="10314"/>
      </w:tblGrid>
      <w:tr w:rsidR="00C16D18" w:rsidRPr="00412DDB" w:rsidTr="005435E8">
        <w:tc>
          <w:tcPr>
            <w:tcW w:w="10314" w:type="dxa"/>
          </w:tcPr>
          <w:p w:rsidR="00C16D18" w:rsidRPr="00D8089D" w:rsidRDefault="00C16D18" w:rsidP="005435E8">
            <w:pPr>
              <w:jc w:val="both"/>
              <w:rPr>
                <w:sz w:val="22"/>
                <w:szCs w:val="20"/>
              </w:rPr>
            </w:pPr>
          </w:p>
          <w:p w:rsidR="00C16D18" w:rsidRDefault="00C16D18" w:rsidP="005435E8">
            <w:pPr>
              <w:pStyle w:val="em-4"/>
              <w:rPr>
                <w:sz w:val="24"/>
                <w:szCs w:val="24"/>
              </w:rPr>
            </w:pPr>
            <w:r w:rsidRPr="00D8089D">
              <w:rPr>
                <w:szCs w:val="20"/>
              </w:rPr>
              <w:t>С описанием методики присвоения кредитного рейтинга можно ознакомиться на сайте</w:t>
            </w:r>
            <w:r w:rsidRPr="00D8089D">
              <w:rPr>
                <w:color w:val="000000"/>
                <w:szCs w:val="20"/>
              </w:rPr>
              <w:t xml:space="preserve">: </w:t>
            </w:r>
            <w:r w:rsidR="008C2612">
              <w:fldChar w:fldCharType="begin"/>
            </w:r>
            <w:r w:rsidR="008C2612">
              <w:instrText xml:space="preserve"> HYPERLINK "http://www.raexpert.ru" </w:instrText>
            </w:r>
            <w:r w:rsidR="008C2612">
              <w:fldChar w:fldCharType="separate"/>
            </w:r>
            <w:r w:rsidRPr="0023208B">
              <w:rPr>
                <w:rStyle w:val="af4"/>
                <w:sz w:val="24"/>
                <w:szCs w:val="24"/>
              </w:rPr>
              <w:t>www.raexpert.ru</w:t>
            </w:r>
            <w:r w:rsidR="008C2612">
              <w:rPr>
                <w:rStyle w:val="af4"/>
                <w:sz w:val="24"/>
                <w:szCs w:val="24"/>
              </w:rPr>
              <w:fldChar w:fldCharType="end"/>
            </w:r>
          </w:p>
          <w:p w:rsidR="00C16D18" w:rsidRPr="00D8089D" w:rsidRDefault="00C16D18" w:rsidP="005435E8">
            <w:pPr>
              <w:pStyle w:val="em-4"/>
            </w:pPr>
          </w:p>
        </w:tc>
      </w:tr>
    </w:tbl>
    <w:p w:rsidR="00C16D18" w:rsidRPr="00412DDB" w:rsidRDefault="00C16D18" w:rsidP="00C16D18">
      <w:pPr>
        <w:pStyle w:val="em-4"/>
      </w:pPr>
      <w:r w:rsidRPr="00412DDB">
        <w:t xml:space="preserve">Иные сведения о кредитном рейтинге, указываемые кредитной организацией </w:t>
      </w:r>
      <w:proofErr w:type="gramStart"/>
      <w:r>
        <w:t>–</w:t>
      </w:r>
      <w:r w:rsidRPr="00412DDB">
        <w:t>э</w:t>
      </w:r>
      <w:proofErr w:type="gramEnd"/>
      <w:r w:rsidRPr="00412DDB">
        <w:t>митентом по со</w:t>
      </w:r>
      <w:r w:rsidRPr="00412DDB">
        <w:t>б</w:t>
      </w:r>
      <w:r w:rsidRPr="00412DDB">
        <w:t xml:space="preserve">ственному усмотрению: </w:t>
      </w:r>
    </w:p>
    <w:tbl>
      <w:tblPr>
        <w:tblW w:w="0" w:type="auto"/>
        <w:tblLook w:val="01E0" w:firstRow="1" w:lastRow="1" w:firstColumn="1" w:lastColumn="1" w:noHBand="0" w:noVBand="0"/>
      </w:tblPr>
      <w:tblGrid>
        <w:gridCol w:w="9570"/>
      </w:tblGrid>
      <w:tr w:rsidR="00C16D18" w:rsidRPr="00333C5B" w:rsidTr="005435E8">
        <w:tc>
          <w:tcPr>
            <w:tcW w:w="9570" w:type="dxa"/>
          </w:tcPr>
          <w:p w:rsidR="00C16D18" w:rsidRPr="00011DDE" w:rsidRDefault="00011DDE" w:rsidP="005435E8">
            <w:pPr>
              <w:pStyle w:val="em-4"/>
            </w:pPr>
            <w:r w:rsidRPr="00011DDE">
              <w:t>18 июля 2018 г. рейтинговое агентство АО «Эксперт РА» повысило рейтинг кредитоспосо</w:t>
            </w:r>
            <w:r w:rsidRPr="00011DDE">
              <w:t>б</w:t>
            </w:r>
            <w:r w:rsidRPr="00011DDE">
              <w:t>ности ПАО «МТС-Банк» до уровня «</w:t>
            </w:r>
            <w:proofErr w:type="spellStart"/>
            <w:r w:rsidRPr="00011DDE">
              <w:t>ru</w:t>
            </w:r>
            <w:proofErr w:type="gramStart"/>
            <w:r w:rsidRPr="00011DDE">
              <w:t>ВВ</w:t>
            </w:r>
            <w:proofErr w:type="gramEnd"/>
            <w:r w:rsidRPr="00011DDE">
              <w:t>B</w:t>
            </w:r>
            <w:proofErr w:type="spellEnd"/>
            <w:r w:rsidRPr="00011DDE">
              <w:t>-». По рейтингу установлен стабильный прогноз.</w:t>
            </w:r>
          </w:p>
        </w:tc>
      </w:tr>
    </w:tbl>
    <w:p w:rsidR="00D62196" w:rsidRDefault="00D62196" w:rsidP="00443833">
      <w:pPr>
        <w:pStyle w:val="em-4"/>
      </w:pPr>
    </w:p>
    <w:p w:rsidR="00D62196" w:rsidRPr="00412DDB" w:rsidRDefault="00D62196" w:rsidP="00443833">
      <w:pPr>
        <w:pStyle w:val="em-4"/>
      </w:pPr>
    </w:p>
    <w:p w:rsidR="00443833" w:rsidRPr="00412DDB" w:rsidRDefault="00443833" w:rsidP="00443833">
      <w:pPr>
        <w:pStyle w:val="em-4"/>
      </w:pPr>
    </w:p>
    <w:p w:rsidR="00443833" w:rsidRPr="00412DDB" w:rsidRDefault="00443833" w:rsidP="00443833">
      <w:pPr>
        <w:pStyle w:val="em-1"/>
      </w:pPr>
      <w:bookmarkStart w:id="453" w:name="_Toc364086372"/>
      <w:bookmarkStart w:id="454" w:name="_Toc482611764"/>
      <w:r w:rsidRPr="00412DDB">
        <w:t xml:space="preserve">8.2. Сведения о каждой категории (типе) акций кредитной организации </w:t>
      </w:r>
      <w:r w:rsidR="00B140EC">
        <w:t>–</w:t>
      </w:r>
      <w:r w:rsidRPr="00412DDB">
        <w:t xml:space="preserve"> эмитента</w:t>
      </w:r>
      <w:bookmarkEnd w:id="453"/>
      <w:bookmarkEnd w:id="454"/>
      <w:r w:rsidRPr="00412DDB">
        <w:rPr>
          <w:rStyle w:val="af0"/>
          <w:vanish/>
        </w:rPr>
        <w:footnoteReference w:id="98"/>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2523"/>
        <w:gridCol w:w="1980"/>
        <w:gridCol w:w="1879"/>
        <w:gridCol w:w="1440"/>
        <w:gridCol w:w="2387"/>
      </w:tblGrid>
      <w:tr w:rsidR="00443833" w:rsidRPr="00412DDB" w:rsidTr="009C4F8F">
        <w:trPr>
          <w:trHeight w:val="891"/>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w:t>
            </w:r>
            <w:r w:rsidRPr="00412DDB">
              <w:rPr>
                <w:sz w:val="22"/>
                <w:szCs w:val="22"/>
              </w:rPr>
              <w:t>у</w:t>
            </w:r>
            <w:r w:rsidRPr="00412DDB">
              <w:rPr>
                <w:sz w:val="22"/>
                <w:szCs w:val="22"/>
              </w:rPr>
              <w:t>дарственный регистр</w:t>
            </w:r>
            <w:r w:rsidRPr="00412DDB">
              <w:rPr>
                <w:sz w:val="22"/>
                <w:szCs w:val="22"/>
              </w:rPr>
              <w:t>а</w:t>
            </w:r>
            <w:r w:rsidRPr="00412DDB">
              <w:rPr>
                <w:sz w:val="22"/>
                <w:szCs w:val="22"/>
              </w:rPr>
              <w:t>ционный номер выпу</w:t>
            </w:r>
            <w:r w:rsidRPr="00412DDB">
              <w:rPr>
                <w:sz w:val="22"/>
                <w:szCs w:val="22"/>
              </w:rPr>
              <w:t>с</w:t>
            </w:r>
            <w:r w:rsidRPr="00412DDB">
              <w:rPr>
                <w:sz w:val="22"/>
                <w:szCs w:val="22"/>
              </w:rPr>
              <w:t>ка (дополнительного выпуска) акций</w:t>
            </w:r>
          </w:p>
        </w:tc>
        <w:tc>
          <w:tcPr>
            <w:tcW w:w="1980"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Дата госуда</w:t>
            </w:r>
            <w:r w:rsidRPr="00412DDB">
              <w:rPr>
                <w:sz w:val="22"/>
                <w:szCs w:val="22"/>
              </w:rPr>
              <w:t>р</w:t>
            </w:r>
            <w:r w:rsidRPr="00412DDB">
              <w:rPr>
                <w:sz w:val="22"/>
                <w:szCs w:val="22"/>
              </w:rPr>
              <w:t>ственной рег</w:t>
            </w:r>
            <w:r w:rsidRPr="00412DDB">
              <w:rPr>
                <w:sz w:val="22"/>
                <w:szCs w:val="22"/>
              </w:rPr>
              <w:t>и</w:t>
            </w:r>
            <w:r w:rsidRPr="00412DDB">
              <w:rPr>
                <w:sz w:val="22"/>
                <w:szCs w:val="22"/>
              </w:rPr>
              <w:t>страции</w:t>
            </w:r>
          </w:p>
        </w:tc>
        <w:tc>
          <w:tcPr>
            <w:tcW w:w="1879" w:type="dxa"/>
            <w:tcBorders>
              <w:top w:val="single" w:sz="4" w:space="0" w:color="auto"/>
              <w:left w:val="nil"/>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Категория</w:t>
            </w:r>
            <w:r w:rsidRPr="00412DDB">
              <w:rPr>
                <w:rStyle w:val="af0"/>
                <w:vanish/>
                <w:sz w:val="22"/>
                <w:szCs w:val="22"/>
              </w:rPr>
              <w:footnoteReference w:id="99"/>
            </w:r>
          </w:p>
        </w:tc>
        <w:tc>
          <w:tcPr>
            <w:tcW w:w="1440" w:type="dxa"/>
            <w:tcBorders>
              <w:top w:val="single" w:sz="4" w:space="0" w:color="auto"/>
              <w:left w:val="nil"/>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Тип</w:t>
            </w:r>
            <w:r w:rsidRPr="00412DDB">
              <w:rPr>
                <w:rStyle w:val="af0"/>
                <w:vanish/>
                <w:sz w:val="22"/>
                <w:szCs w:val="22"/>
              </w:rPr>
              <w:footnoteReference w:id="100"/>
            </w:r>
          </w:p>
        </w:tc>
        <w:tc>
          <w:tcPr>
            <w:tcW w:w="2387"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Номинальная сто</w:t>
            </w:r>
            <w:r w:rsidRPr="00412DDB">
              <w:rPr>
                <w:sz w:val="22"/>
                <w:szCs w:val="22"/>
              </w:rPr>
              <w:t>и</w:t>
            </w:r>
            <w:r w:rsidRPr="00412DDB">
              <w:rPr>
                <w:sz w:val="22"/>
                <w:szCs w:val="22"/>
              </w:rPr>
              <w:t xml:space="preserve">мость, </w:t>
            </w:r>
            <w:r w:rsidRPr="00412DDB">
              <w:rPr>
                <w:sz w:val="22"/>
                <w:szCs w:val="22"/>
              </w:rPr>
              <w:br/>
              <w:t>руб.</w:t>
            </w:r>
          </w:p>
        </w:tc>
      </w:tr>
      <w:tr w:rsidR="00443833" w:rsidRPr="00412DDB" w:rsidTr="009C4F8F">
        <w:trPr>
          <w:trHeight w:val="255"/>
        </w:trPr>
        <w:tc>
          <w:tcPr>
            <w:tcW w:w="2523" w:type="dxa"/>
            <w:tcBorders>
              <w:top w:val="nil"/>
              <w:left w:val="single" w:sz="4" w:space="0" w:color="auto"/>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1</w:t>
            </w:r>
          </w:p>
        </w:tc>
        <w:tc>
          <w:tcPr>
            <w:tcW w:w="1980"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c>
          <w:tcPr>
            <w:tcW w:w="1879" w:type="dxa"/>
            <w:tcBorders>
              <w:top w:val="single" w:sz="4" w:space="0" w:color="auto"/>
              <w:left w:val="nil"/>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3</w:t>
            </w:r>
          </w:p>
        </w:tc>
        <w:tc>
          <w:tcPr>
            <w:tcW w:w="1440" w:type="dxa"/>
            <w:tcBorders>
              <w:top w:val="single" w:sz="4" w:space="0" w:color="auto"/>
              <w:left w:val="nil"/>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4</w:t>
            </w:r>
          </w:p>
        </w:tc>
        <w:tc>
          <w:tcPr>
            <w:tcW w:w="2387"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5</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07.06.1993</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10.02.1994</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28.09.1995</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14.02.2000</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13.12.2001</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19.07.2005</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27.09.2007</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26.12.2008</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19.08.2010</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10.09.2012</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21.01.2013</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jc w:val="center"/>
              <w:rPr>
                <w:sz w:val="18"/>
                <w:szCs w:val="18"/>
              </w:rPr>
            </w:pPr>
            <w:r>
              <w:rPr>
                <w:sz w:val="18"/>
                <w:szCs w:val="18"/>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500</w:t>
            </w:r>
          </w:p>
        </w:tc>
      </w:tr>
      <w:tr w:rsidR="003D619C" w:rsidRPr="00412DDB" w:rsidTr="00FE1B9D">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443833">
            <w:pPr>
              <w:jc w:val="center"/>
              <w:rPr>
                <w:sz w:val="20"/>
                <w:szCs w:val="20"/>
              </w:rPr>
            </w:pPr>
            <w:r w:rsidRPr="003D619C">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443833">
            <w:pPr>
              <w:jc w:val="center"/>
              <w:rPr>
                <w:sz w:val="20"/>
                <w:szCs w:val="20"/>
              </w:rPr>
            </w:pPr>
            <w:r>
              <w:rPr>
                <w:sz w:val="20"/>
                <w:szCs w:val="20"/>
              </w:rPr>
              <w:t>12.09.2014</w:t>
            </w:r>
          </w:p>
        </w:tc>
        <w:tc>
          <w:tcPr>
            <w:tcW w:w="1879"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FE1B9D">
            <w:pPr>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FE1B9D">
            <w:pPr>
              <w:jc w:val="center"/>
              <w:rPr>
                <w:sz w:val="18"/>
                <w:szCs w:val="18"/>
              </w:rPr>
            </w:pPr>
            <w:r>
              <w:rPr>
                <w:sz w:val="18"/>
                <w:szCs w:val="18"/>
              </w:rPr>
              <w:t>–</w:t>
            </w:r>
          </w:p>
        </w:tc>
        <w:tc>
          <w:tcPr>
            <w:tcW w:w="2387"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FE1B9D">
            <w:pPr>
              <w:jc w:val="center"/>
              <w:rPr>
                <w:sz w:val="20"/>
                <w:szCs w:val="20"/>
              </w:rPr>
            </w:pPr>
            <w:r w:rsidRPr="00412DDB">
              <w:rPr>
                <w:sz w:val="20"/>
                <w:szCs w:val="20"/>
              </w:rPr>
              <w:t>500</w:t>
            </w:r>
          </w:p>
        </w:tc>
      </w:tr>
      <w:tr w:rsidR="008130BC"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20"/>
                <w:szCs w:val="20"/>
              </w:rPr>
            </w:pPr>
            <w:r w:rsidRPr="003D619C">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20"/>
                <w:szCs w:val="20"/>
              </w:rPr>
            </w:pPr>
            <w:r>
              <w:rPr>
                <w:sz w:val="20"/>
                <w:szCs w:val="20"/>
              </w:rPr>
              <w:t>02.11.2015</w:t>
            </w:r>
          </w:p>
        </w:tc>
        <w:tc>
          <w:tcPr>
            <w:tcW w:w="1879"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18"/>
                <w:szCs w:val="18"/>
              </w:rPr>
            </w:pPr>
            <w:r>
              <w:rPr>
                <w:sz w:val="18"/>
                <w:szCs w:val="18"/>
              </w:rPr>
              <w:t>–</w:t>
            </w:r>
          </w:p>
        </w:tc>
        <w:tc>
          <w:tcPr>
            <w:tcW w:w="2387"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20"/>
                <w:szCs w:val="20"/>
              </w:rPr>
            </w:pPr>
            <w:r w:rsidRPr="00412DDB">
              <w:rPr>
                <w:sz w:val="20"/>
                <w:szCs w:val="20"/>
              </w:rPr>
              <w:t>500</w:t>
            </w:r>
          </w:p>
        </w:tc>
      </w:tr>
      <w:tr w:rsidR="007A1ED8" w:rsidRPr="00412DDB" w:rsidTr="005435E8">
        <w:trPr>
          <w:trHeight w:val="345"/>
        </w:trPr>
        <w:tc>
          <w:tcPr>
            <w:tcW w:w="2523" w:type="dxa"/>
            <w:tcBorders>
              <w:top w:val="single" w:sz="4" w:space="0" w:color="auto"/>
              <w:left w:val="single" w:sz="4" w:space="0" w:color="auto"/>
              <w:bottom w:val="single" w:sz="4" w:space="0" w:color="auto"/>
              <w:right w:val="single" w:sz="4" w:space="0" w:color="auto"/>
            </w:tcBorders>
            <w:vAlign w:val="center"/>
          </w:tcPr>
          <w:p w:rsidR="007A1ED8" w:rsidRPr="00412DDB" w:rsidRDefault="007A1ED8" w:rsidP="005435E8">
            <w:pPr>
              <w:jc w:val="center"/>
              <w:rPr>
                <w:sz w:val="20"/>
                <w:szCs w:val="20"/>
              </w:rPr>
            </w:pPr>
            <w:r w:rsidRPr="003D619C">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7A1ED8" w:rsidRPr="00412DDB" w:rsidRDefault="007A1ED8" w:rsidP="005435E8">
            <w:pPr>
              <w:jc w:val="center"/>
              <w:rPr>
                <w:sz w:val="20"/>
                <w:szCs w:val="20"/>
              </w:rPr>
            </w:pPr>
            <w:r>
              <w:rPr>
                <w:sz w:val="20"/>
                <w:szCs w:val="20"/>
              </w:rPr>
              <w:t>08.09.2016</w:t>
            </w:r>
          </w:p>
        </w:tc>
        <w:tc>
          <w:tcPr>
            <w:tcW w:w="1879" w:type="dxa"/>
            <w:tcBorders>
              <w:top w:val="single" w:sz="4" w:space="0" w:color="auto"/>
              <w:left w:val="single" w:sz="4" w:space="0" w:color="auto"/>
              <w:bottom w:val="single" w:sz="4" w:space="0" w:color="auto"/>
              <w:right w:val="single" w:sz="4" w:space="0" w:color="auto"/>
            </w:tcBorders>
            <w:vAlign w:val="center"/>
          </w:tcPr>
          <w:p w:rsidR="007A1ED8" w:rsidRPr="00412DDB" w:rsidRDefault="007A1ED8" w:rsidP="005435E8">
            <w:pPr>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7A1ED8" w:rsidRPr="00412DDB" w:rsidRDefault="007A1ED8" w:rsidP="005435E8">
            <w:pPr>
              <w:jc w:val="center"/>
              <w:rPr>
                <w:sz w:val="18"/>
                <w:szCs w:val="18"/>
              </w:rPr>
            </w:pPr>
            <w:r>
              <w:rPr>
                <w:sz w:val="18"/>
                <w:szCs w:val="18"/>
              </w:rPr>
              <w:t>–</w:t>
            </w:r>
          </w:p>
        </w:tc>
        <w:tc>
          <w:tcPr>
            <w:tcW w:w="2387" w:type="dxa"/>
            <w:tcBorders>
              <w:top w:val="single" w:sz="4" w:space="0" w:color="auto"/>
              <w:left w:val="single" w:sz="4" w:space="0" w:color="auto"/>
              <w:bottom w:val="single" w:sz="4" w:space="0" w:color="auto"/>
              <w:right w:val="single" w:sz="4" w:space="0" w:color="auto"/>
            </w:tcBorders>
            <w:vAlign w:val="center"/>
          </w:tcPr>
          <w:p w:rsidR="007A1ED8" w:rsidRPr="00412DDB" w:rsidRDefault="007A1ED8" w:rsidP="005435E8">
            <w:pPr>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20102268В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10.02.1994</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18"/>
                <w:szCs w:val="18"/>
              </w:rPr>
            </w:pPr>
            <w:r w:rsidRPr="00412DDB">
              <w:rPr>
                <w:sz w:val="18"/>
                <w:szCs w:val="18"/>
              </w:rPr>
              <w:t>привилегированные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18"/>
                <w:szCs w:val="18"/>
              </w:rPr>
            </w:pPr>
            <w:r w:rsidRPr="00412DDB">
              <w:rPr>
                <w:sz w:val="18"/>
                <w:szCs w:val="18"/>
              </w:rPr>
              <w:t>С определе</w:t>
            </w:r>
            <w:r w:rsidRPr="00412DDB">
              <w:rPr>
                <w:sz w:val="18"/>
                <w:szCs w:val="18"/>
              </w:rPr>
              <w:t>н</w:t>
            </w:r>
            <w:r w:rsidRPr="00412DDB">
              <w:rPr>
                <w:sz w:val="18"/>
                <w:szCs w:val="18"/>
              </w:rPr>
              <w:t>ным размером дивидендов</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500</w:t>
            </w:r>
          </w:p>
        </w:tc>
      </w:tr>
    </w:tbl>
    <w:p w:rsidR="00443833" w:rsidRPr="00412DDB" w:rsidRDefault="00443833" w:rsidP="00443833">
      <w:pPr>
        <w:pStyle w:val="em-4"/>
      </w:pPr>
      <w:r w:rsidRPr="00412DDB">
        <w:t>Количество акций, находящихся в обращении (количество акций, которые не являются погашенными или аннулированными):</w:t>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акций, находящихся в обращении,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7A1ED8"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7A1ED8" w:rsidRPr="00864008" w:rsidRDefault="007A1ED8" w:rsidP="004D14BD">
            <w:pPr>
              <w:jc w:val="center"/>
              <w:rPr>
                <w:sz w:val="20"/>
                <w:szCs w:val="20"/>
              </w:rPr>
            </w:pPr>
            <w:r w:rsidRPr="00864008">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7A1ED8" w:rsidRPr="002E7268" w:rsidRDefault="007A1ED8" w:rsidP="005435E8">
            <w:pPr>
              <w:jc w:val="center"/>
              <w:rPr>
                <w:color w:val="000000"/>
                <w:sz w:val="20"/>
                <w:szCs w:val="20"/>
              </w:rPr>
            </w:pPr>
            <w:r w:rsidRPr="002E7268">
              <w:rPr>
                <w:color w:val="000000"/>
                <w:sz w:val="20"/>
                <w:szCs w:val="20"/>
              </w:rPr>
              <w:t>20 807 780</w:t>
            </w:r>
          </w:p>
        </w:tc>
      </w:tr>
      <w:tr w:rsidR="007A1ED8"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7A1ED8" w:rsidRPr="00412DDB" w:rsidRDefault="007A1ED8" w:rsidP="00443833">
            <w:pPr>
              <w:jc w:val="center"/>
              <w:rPr>
                <w:sz w:val="20"/>
                <w:szCs w:val="20"/>
              </w:rPr>
            </w:pPr>
            <w:r w:rsidRPr="00412DDB">
              <w:rPr>
                <w:sz w:val="20"/>
                <w:szCs w:val="20"/>
              </w:rPr>
              <w:t> 20102268В</w:t>
            </w:r>
          </w:p>
        </w:tc>
        <w:tc>
          <w:tcPr>
            <w:tcW w:w="4626" w:type="dxa"/>
            <w:tcBorders>
              <w:top w:val="single" w:sz="4" w:space="0" w:color="auto"/>
              <w:left w:val="nil"/>
              <w:bottom w:val="single" w:sz="4" w:space="0" w:color="auto"/>
              <w:right w:val="single" w:sz="4" w:space="0" w:color="auto"/>
            </w:tcBorders>
            <w:vAlign w:val="center"/>
          </w:tcPr>
          <w:p w:rsidR="007A1ED8" w:rsidRPr="00851E56" w:rsidRDefault="007A1ED8" w:rsidP="005435E8">
            <w:pPr>
              <w:jc w:val="center"/>
              <w:rPr>
                <w:sz w:val="20"/>
                <w:szCs w:val="20"/>
              </w:rPr>
            </w:pPr>
            <w:r w:rsidRPr="00851E56">
              <w:rPr>
                <w:sz w:val="20"/>
                <w:szCs w:val="20"/>
              </w:rPr>
              <w:t xml:space="preserve">     1 000 </w:t>
            </w:r>
          </w:p>
        </w:tc>
      </w:tr>
    </w:tbl>
    <w:p w:rsidR="00443833" w:rsidRPr="00412DDB" w:rsidRDefault="00443833" w:rsidP="00443833">
      <w:pPr>
        <w:pStyle w:val="em-4"/>
      </w:pPr>
    </w:p>
    <w:p w:rsidR="00443833" w:rsidRPr="00412DDB" w:rsidRDefault="00443833" w:rsidP="00443833">
      <w:pPr>
        <w:pStyle w:val="em-4"/>
      </w:pPr>
      <w:r w:rsidRPr="00412DDB">
        <w:t>Количество дополнительных акций, находящихся в процессе размещения (количество акций допо</w:t>
      </w:r>
      <w:r w:rsidRPr="00412DDB">
        <w:t>л</w:t>
      </w:r>
      <w:r w:rsidRPr="00412DDB">
        <w:t>нительного выпуска, в отношении которого не осуществлена государственная регистрация отчета об итогах их выпуска или не представлено уведомление об итогах дополнительного выпуска в случае если в соотве</w:t>
      </w:r>
      <w:r w:rsidRPr="00412DDB">
        <w:t>т</w:t>
      </w:r>
      <w:r w:rsidRPr="00412DDB">
        <w:t>ствии с Федеральным законом «О рынке ценных бумаг» государственная регистрация отчета об итогах д</w:t>
      </w:r>
      <w:r w:rsidRPr="00412DDB">
        <w:t>о</w:t>
      </w:r>
      <w:r w:rsidRPr="00412DDB">
        <w:t>полнительного выпуска акций не осуществляется):</w:t>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акций, находящихся в размещ</w:t>
            </w:r>
            <w:r w:rsidRPr="00412DDB">
              <w:rPr>
                <w:sz w:val="22"/>
                <w:szCs w:val="22"/>
              </w:rPr>
              <w:t>е</w:t>
            </w:r>
            <w:r w:rsidRPr="00412DDB">
              <w:rPr>
                <w:sz w:val="22"/>
                <w:szCs w:val="22"/>
              </w:rPr>
              <w:t>нии,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7A1ED8" w:rsidP="00443833">
            <w:pPr>
              <w:jc w:val="center"/>
              <w:rPr>
                <w:sz w:val="20"/>
                <w:szCs w:val="20"/>
              </w:rPr>
            </w:pPr>
            <w:r>
              <w:rPr>
                <w:sz w:val="20"/>
                <w:szCs w:val="20"/>
              </w:rPr>
              <w:t>0</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 20102268В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0</w:t>
            </w:r>
          </w:p>
        </w:tc>
      </w:tr>
    </w:tbl>
    <w:p w:rsidR="00443833" w:rsidRPr="00412DDB" w:rsidRDefault="00443833" w:rsidP="00443833">
      <w:pPr>
        <w:pStyle w:val="prilozhenie"/>
        <w:rPr>
          <w:sz w:val="22"/>
          <w:szCs w:val="22"/>
        </w:rPr>
      </w:pPr>
    </w:p>
    <w:p w:rsidR="00443833" w:rsidRPr="00412DDB" w:rsidRDefault="00443833" w:rsidP="00443833">
      <w:pPr>
        <w:pStyle w:val="em-4"/>
      </w:pPr>
      <w:r w:rsidRPr="00412DDB">
        <w:t>Количество объявленных акций:</w:t>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объявленных акций,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F11F5B"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F11F5B" w:rsidRPr="00864008" w:rsidRDefault="00F11F5B" w:rsidP="004D14BD">
            <w:pPr>
              <w:jc w:val="center"/>
              <w:rPr>
                <w:sz w:val="20"/>
                <w:szCs w:val="20"/>
              </w:rPr>
            </w:pPr>
            <w:r w:rsidRPr="00864008">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F11F5B" w:rsidRPr="00F11F5B" w:rsidRDefault="007A1ED8" w:rsidP="004D14BD">
            <w:pPr>
              <w:jc w:val="center"/>
              <w:rPr>
                <w:sz w:val="20"/>
                <w:szCs w:val="20"/>
              </w:rPr>
            </w:pPr>
            <w:r>
              <w:rPr>
                <w:sz w:val="20"/>
                <w:szCs w:val="20"/>
              </w:rPr>
              <w:t>50 000 000</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20102268В </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 xml:space="preserve">  1 000</w:t>
            </w:r>
          </w:p>
        </w:tc>
      </w:tr>
    </w:tbl>
    <w:p w:rsidR="00443833" w:rsidRPr="00412DDB" w:rsidRDefault="00443833" w:rsidP="00443833">
      <w:pPr>
        <w:pStyle w:val="em-4"/>
      </w:pPr>
    </w:p>
    <w:p w:rsidR="00443833" w:rsidRPr="00412DDB" w:rsidRDefault="00443833" w:rsidP="00443833">
      <w:pPr>
        <w:pStyle w:val="em-4"/>
        <w:rPr>
          <w:szCs w:val="24"/>
        </w:rPr>
      </w:pPr>
      <w:r w:rsidRPr="00412DDB">
        <w:rPr>
          <w:szCs w:val="24"/>
        </w:rPr>
        <w:t>Количество акций, находящихся на балансе кредитной организации – эмитента:</w:t>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акций, поступивших в распор</w:t>
            </w:r>
            <w:r w:rsidRPr="00412DDB">
              <w:rPr>
                <w:sz w:val="22"/>
                <w:szCs w:val="22"/>
              </w:rPr>
              <w:t>я</w:t>
            </w:r>
            <w:r w:rsidRPr="00412DDB">
              <w:rPr>
                <w:sz w:val="22"/>
                <w:szCs w:val="22"/>
              </w:rPr>
              <w:t>жение кредитной организации – эмитента (находящихся на балансе),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0</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20102268В </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0</w:t>
            </w:r>
          </w:p>
        </w:tc>
      </w:tr>
    </w:tbl>
    <w:p w:rsidR="00443833" w:rsidRPr="00412DDB" w:rsidRDefault="00443833" w:rsidP="00443833">
      <w:pPr>
        <w:pStyle w:val="em-4"/>
      </w:pPr>
    </w:p>
    <w:p w:rsidR="00443833" w:rsidRPr="00412DDB" w:rsidRDefault="00443833" w:rsidP="00443833">
      <w:pPr>
        <w:pStyle w:val="em-4"/>
        <w:rPr>
          <w:szCs w:val="24"/>
        </w:rPr>
      </w:pPr>
      <w:r w:rsidRPr="00412DDB">
        <w:rPr>
          <w:szCs w:val="24"/>
        </w:rPr>
        <w:t>Количество дополнительных акций, которые могут быть размещены в результате конвертации ра</w:t>
      </w:r>
      <w:r w:rsidRPr="00412DDB">
        <w:rPr>
          <w:szCs w:val="24"/>
        </w:rPr>
        <w:t>з</w:t>
      </w:r>
      <w:r w:rsidRPr="00412DDB">
        <w:rPr>
          <w:szCs w:val="24"/>
        </w:rPr>
        <w:t>мещенных ценных бумаг, конвертируемых в акции, или в результате исполнения обязательств по опционам кредитной организации – эмитента:</w:t>
      </w:r>
    </w:p>
    <w:p w:rsidR="00443833" w:rsidRPr="00412DDB" w:rsidRDefault="00443833" w:rsidP="00443833">
      <w:pPr>
        <w:pStyle w:val="em-4"/>
        <w:rPr>
          <w:szCs w:val="24"/>
        </w:rPr>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акций, которые могут быть ра</w:t>
            </w:r>
            <w:r w:rsidRPr="00412DDB">
              <w:rPr>
                <w:sz w:val="22"/>
                <w:szCs w:val="22"/>
              </w:rPr>
              <w:t>з</w:t>
            </w:r>
            <w:r w:rsidRPr="00412DDB">
              <w:rPr>
                <w:sz w:val="22"/>
                <w:szCs w:val="22"/>
              </w:rPr>
              <w:t>мещены в результате конвертации,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0</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 20102268В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0</w:t>
            </w:r>
          </w:p>
        </w:tc>
      </w:tr>
    </w:tbl>
    <w:p w:rsidR="00443833" w:rsidRPr="00412DDB" w:rsidRDefault="00443833" w:rsidP="00443833">
      <w:pPr>
        <w:pStyle w:val="em-4"/>
      </w:pPr>
    </w:p>
    <w:p w:rsidR="00443833" w:rsidRPr="00412DDB" w:rsidRDefault="00443833" w:rsidP="00443833">
      <w:pPr>
        <w:pStyle w:val="em-4"/>
        <w:rPr>
          <w:b/>
          <w:szCs w:val="24"/>
        </w:rPr>
      </w:pPr>
      <w:r w:rsidRPr="00412DDB">
        <w:rPr>
          <w:b/>
          <w:szCs w:val="24"/>
        </w:rPr>
        <w:t>Права, предоставляемые акциями их владельцам:</w:t>
      </w:r>
    </w:p>
    <w:p w:rsidR="00443833" w:rsidRPr="00412DDB" w:rsidRDefault="00443833" w:rsidP="00443833">
      <w:pPr>
        <w:pStyle w:val="em-4"/>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8"/>
        <w:gridCol w:w="3186"/>
      </w:tblGrid>
      <w:tr w:rsidR="00443833" w:rsidRPr="00412DDB" w:rsidTr="009C4F8F">
        <w:tc>
          <w:tcPr>
            <w:tcW w:w="7128" w:type="dxa"/>
          </w:tcPr>
          <w:p w:rsidR="00443833" w:rsidRPr="00412DDB" w:rsidRDefault="00443833" w:rsidP="00443833">
            <w:pPr>
              <w:pStyle w:val="em-4"/>
              <w:ind w:firstLine="0"/>
              <w:rPr>
                <w:b/>
                <w:szCs w:val="24"/>
              </w:rPr>
            </w:pPr>
            <w:r w:rsidRPr="00412DDB">
              <w:rPr>
                <w:b/>
                <w:szCs w:val="24"/>
              </w:rPr>
              <w:t>Индивидуальный государственный регистрационный номер выпу</w:t>
            </w:r>
            <w:r w:rsidRPr="00412DDB">
              <w:rPr>
                <w:b/>
                <w:szCs w:val="24"/>
              </w:rPr>
              <w:t>с</w:t>
            </w:r>
            <w:r w:rsidRPr="00412DDB">
              <w:rPr>
                <w:b/>
                <w:szCs w:val="24"/>
              </w:rPr>
              <w:t>ка ценных бумаг:</w:t>
            </w:r>
          </w:p>
        </w:tc>
        <w:tc>
          <w:tcPr>
            <w:tcW w:w="3186" w:type="dxa"/>
            <w:vAlign w:val="center"/>
          </w:tcPr>
          <w:p w:rsidR="00443833" w:rsidRPr="00412DDB" w:rsidRDefault="00443833" w:rsidP="00443833">
            <w:pPr>
              <w:pStyle w:val="em-4"/>
              <w:ind w:firstLine="0"/>
              <w:jc w:val="center"/>
              <w:rPr>
                <w:b/>
                <w:szCs w:val="24"/>
              </w:rPr>
            </w:pPr>
            <w:r w:rsidRPr="00412DDB">
              <w:rPr>
                <w:b/>
                <w:sz w:val="20"/>
                <w:szCs w:val="20"/>
              </w:rPr>
              <w:t>10102268В</w:t>
            </w:r>
          </w:p>
        </w:tc>
      </w:tr>
    </w:tbl>
    <w:p w:rsidR="00443833" w:rsidRPr="00412DDB" w:rsidRDefault="00443833" w:rsidP="00443833">
      <w:pPr>
        <w:pStyle w:val="em-4"/>
      </w:pPr>
    </w:p>
    <w:p w:rsidR="00443833" w:rsidRPr="00412DDB" w:rsidRDefault="00443833" w:rsidP="00443833">
      <w:pPr>
        <w:pStyle w:val="em-4"/>
      </w:pPr>
      <w:r w:rsidRPr="00412DDB">
        <w:t>Права владельцев акций данного выпуска</w:t>
      </w:r>
      <w:r w:rsidR="009C4F8F">
        <w:t>.</w:t>
      </w:r>
    </w:p>
    <w:p w:rsidR="00443833" w:rsidRPr="00412DDB" w:rsidRDefault="00443833" w:rsidP="00443833">
      <w:pPr>
        <w:pStyle w:val="em-4"/>
      </w:pPr>
    </w:p>
    <w:tbl>
      <w:tblPr>
        <w:tblW w:w="0" w:type="auto"/>
        <w:tblLook w:val="01E0" w:firstRow="1" w:lastRow="1" w:firstColumn="1" w:lastColumn="1" w:noHBand="0" w:noVBand="0"/>
      </w:tblPr>
      <w:tblGrid>
        <w:gridCol w:w="10173"/>
      </w:tblGrid>
      <w:tr w:rsidR="00443833" w:rsidRPr="00412DDB" w:rsidTr="009C4F8F">
        <w:tc>
          <w:tcPr>
            <w:tcW w:w="10173" w:type="dxa"/>
          </w:tcPr>
          <w:p w:rsidR="00443833" w:rsidRPr="00F11F5B" w:rsidRDefault="00443833" w:rsidP="00443833">
            <w:pPr>
              <w:pStyle w:val="32"/>
              <w:rPr>
                <w:b w:val="0"/>
                <w:i w:val="0"/>
              </w:rPr>
            </w:pPr>
            <w:bookmarkStart w:id="455" w:name="_Toc236114474"/>
            <w:bookmarkStart w:id="456" w:name="_Toc236190522"/>
            <w:bookmarkStart w:id="457" w:name="_Toc236190799"/>
            <w:bookmarkStart w:id="458" w:name="_Toc236213281"/>
            <w:bookmarkStart w:id="459" w:name="_Toc288724696"/>
            <w:bookmarkStart w:id="460" w:name="_Toc288726559"/>
            <w:bookmarkStart w:id="461" w:name="_Toc288726820"/>
            <w:bookmarkStart w:id="462" w:name="_Toc291672463"/>
            <w:bookmarkStart w:id="463" w:name="_Toc292211960"/>
            <w:r w:rsidRPr="00F11F5B">
              <w:rPr>
                <w:b w:val="0"/>
                <w:i w:val="0"/>
              </w:rPr>
              <w:t>Права акционеров</w:t>
            </w:r>
            <w:bookmarkEnd w:id="455"/>
            <w:bookmarkEnd w:id="456"/>
            <w:bookmarkEnd w:id="457"/>
            <w:bookmarkEnd w:id="458"/>
            <w:bookmarkEnd w:id="459"/>
            <w:bookmarkEnd w:id="460"/>
            <w:bookmarkEnd w:id="461"/>
            <w:bookmarkEnd w:id="462"/>
            <w:bookmarkEnd w:id="463"/>
            <w:r w:rsidR="009C4F8F" w:rsidRPr="00F11F5B">
              <w:rPr>
                <w:b w:val="0"/>
                <w:i w:val="0"/>
              </w:rPr>
              <w:t>.</w:t>
            </w:r>
          </w:p>
          <w:p w:rsidR="00F11F5B" w:rsidRPr="00F11F5B" w:rsidRDefault="00443833" w:rsidP="00F11F5B">
            <w:pPr>
              <w:pStyle w:val="aa"/>
              <w:rPr>
                <w:b w:val="0"/>
                <w:sz w:val="22"/>
                <w:szCs w:val="22"/>
              </w:rPr>
            </w:pPr>
            <w:r w:rsidRPr="00F11F5B">
              <w:rPr>
                <w:b w:val="0"/>
                <w:sz w:val="22"/>
                <w:szCs w:val="22"/>
              </w:rPr>
              <w:t xml:space="preserve">   </w:t>
            </w:r>
            <w:r w:rsidR="00F11F5B" w:rsidRPr="00F11F5B">
              <w:rPr>
                <w:b w:val="0"/>
                <w:sz w:val="22"/>
                <w:szCs w:val="22"/>
              </w:rPr>
              <w:t>Акционеры (акционер), имеющие в совокупности 1 (одну) целую обыкновенную акцию Банка, имеют 1 (один) голос при голосовании на Общем собрании акционеров. Дробная обыкновенная акция Банка предоставляет акционеру – ее владельцу соответствующую часть голоса.</w:t>
            </w:r>
          </w:p>
          <w:p w:rsidR="00F11F5B" w:rsidRPr="00F11F5B" w:rsidRDefault="00F11F5B" w:rsidP="00F11F5B">
            <w:pPr>
              <w:pStyle w:val="aa"/>
              <w:rPr>
                <w:b w:val="0"/>
                <w:sz w:val="22"/>
                <w:szCs w:val="22"/>
              </w:rPr>
            </w:pPr>
          </w:p>
          <w:p w:rsidR="00F11F5B" w:rsidRPr="00F11F5B" w:rsidRDefault="00F11F5B" w:rsidP="00F11F5B">
            <w:pPr>
              <w:pStyle w:val="aa"/>
              <w:rPr>
                <w:b w:val="0"/>
                <w:sz w:val="22"/>
                <w:szCs w:val="22"/>
              </w:rPr>
            </w:pPr>
            <w:r w:rsidRPr="00F11F5B">
              <w:rPr>
                <w:b w:val="0"/>
                <w:sz w:val="22"/>
                <w:szCs w:val="22"/>
              </w:rPr>
              <w:t>Каждая обыкновенная именная акция Банка предоставляет акционеру – ее владельцу одинаковый объем прав, в том числе:</w:t>
            </w:r>
          </w:p>
          <w:p w:rsidR="00F11F5B" w:rsidRPr="00F11F5B" w:rsidRDefault="00F11F5B" w:rsidP="007D7E20">
            <w:pPr>
              <w:numPr>
                <w:ilvl w:val="0"/>
                <w:numId w:val="19"/>
              </w:numPr>
              <w:tabs>
                <w:tab w:val="num" w:pos="2890"/>
              </w:tabs>
              <w:ind w:left="709" w:hanging="425"/>
              <w:jc w:val="both"/>
              <w:rPr>
                <w:sz w:val="22"/>
                <w:szCs w:val="22"/>
              </w:rPr>
            </w:pPr>
            <w:r w:rsidRPr="00F11F5B">
              <w:rPr>
                <w:sz w:val="22"/>
                <w:szCs w:val="22"/>
              </w:rPr>
              <w:t>право участвовать в управлении делами Банка, в том числе путем участия лично либо через пре</w:t>
            </w:r>
            <w:r w:rsidRPr="00F11F5B">
              <w:rPr>
                <w:sz w:val="22"/>
                <w:szCs w:val="22"/>
              </w:rPr>
              <w:t>д</w:t>
            </w:r>
            <w:r w:rsidRPr="00F11F5B">
              <w:rPr>
                <w:sz w:val="22"/>
                <w:szCs w:val="22"/>
              </w:rPr>
              <w:t>ставителя в Общем собрании акционеров Банка с правом голоса по всем вопросам его компете</w:t>
            </w:r>
            <w:r w:rsidRPr="00F11F5B">
              <w:rPr>
                <w:sz w:val="22"/>
                <w:szCs w:val="22"/>
              </w:rPr>
              <w:t>н</w:t>
            </w:r>
            <w:r w:rsidRPr="00F11F5B">
              <w:rPr>
                <w:sz w:val="22"/>
                <w:szCs w:val="22"/>
              </w:rPr>
              <w:t>ции с числом голосов, соответствующим количеству принадлежащих ему обыкновенных акций Банка;</w:t>
            </w:r>
          </w:p>
          <w:p w:rsidR="00F11F5B" w:rsidRPr="00F11F5B" w:rsidRDefault="00F11F5B" w:rsidP="007D7E20">
            <w:pPr>
              <w:numPr>
                <w:ilvl w:val="0"/>
                <w:numId w:val="19"/>
              </w:numPr>
              <w:ind w:left="709" w:hanging="425"/>
              <w:jc w:val="both"/>
              <w:rPr>
                <w:sz w:val="22"/>
                <w:szCs w:val="22"/>
              </w:rPr>
            </w:pPr>
            <w:r w:rsidRPr="00F11F5B">
              <w:rPr>
                <w:sz w:val="22"/>
                <w:szCs w:val="22"/>
              </w:rPr>
              <w:t>право на получение дивидендов из чистой прибыли Банка;</w:t>
            </w:r>
          </w:p>
          <w:p w:rsidR="00F11F5B" w:rsidRPr="00F11F5B" w:rsidRDefault="00F11F5B" w:rsidP="007D7E20">
            <w:pPr>
              <w:numPr>
                <w:ilvl w:val="0"/>
                <w:numId w:val="19"/>
              </w:numPr>
              <w:ind w:left="709" w:hanging="425"/>
              <w:jc w:val="both"/>
              <w:rPr>
                <w:sz w:val="22"/>
                <w:szCs w:val="22"/>
              </w:rPr>
            </w:pPr>
            <w:r w:rsidRPr="00F11F5B">
              <w:rPr>
                <w:sz w:val="22"/>
                <w:szCs w:val="22"/>
              </w:rPr>
              <w:t>право на получение части имущества Банка, оставшегося после расчетов с кредиторами, или его стоимость в случае его ликвидации;</w:t>
            </w:r>
          </w:p>
          <w:p w:rsidR="00F11F5B" w:rsidRPr="00F11F5B" w:rsidRDefault="00F11F5B" w:rsidP="007D7E20">
            <w:pPr>
              <w:numPr>
                <w:ilvl w:val="0"/>
                <w:numId w:val="19"/>
              </w:numPr>
              <w:ind w:left="709" w:hanging="425"/>
              <w:jc w:val="both"/>
              <w:rPr>
                <w:sz w:val="22"/>
                <w:szCs w:val="22"/>
              </w:rPr>
            </w:pPr>
            <w:r w:rsidRPr="00F11F5B">
              <w:rPr>
                <w:sz w:val="22"/>
                <w:szCs w:val="22"/>
              </w:rPr>
              <w:t>право беспрепятственно отчуждать все или часть принадлежащих ему акций без согласия других акционеров или Банка;</w:t>
            </w:r>
          </w:p>
          <w:p w:rsidR="00F11F5B" w:rsidRPr="00F11F5B" w:rsidRDefault="00F11F5B" w:rsidP="007D7E20">
            <w:pPr>
              <w:numPr>
                <w:ilvl w:val="0"/>
                <w:numId w:val="19"/>
              </w:numPr>
              <w:ind w:left="709" w:hanging="425"/>
              <w:jc w:val="both"/>
              <w:rPr>
                <w:sz w:val="22"/>
                <w:szCs w:val="22"/>
              </w:rPr>
            </w:pPr>
            <w:r w:rsidRPr="00F11F5B">
              <w:rPr>
                <w:sz w:val="22"/>
                <w:szCs w:val="22"/>
              </w:rPr>
              <w:t>право требовать в установленных законом случаях и порядке выкупа Банком всех или части пр</w:t>
            </w:r>
            <w:r w:rsidRPr="00F11F5B">
              <w:rPr>
                <w:sz w:val="22"/>
                <w:szCs w:val="22"/>
              </w:rPr>
              <w:t>и</w:t>
            </w:r>
            <w:r w:rsidRPr="00F11F5B">
              <w:rPr>
                <w:sz w:val="22"/>
                <w:szCs w:val="22"/>
              </w:rPr>
              <w:t>надлежащих ему акций;</w:t>
            </w:r>
          </w:p>
          <w:p w:rsidR="00F11F5B" w:rsidRPr="00F11F5B" w:rsidRDefault="00F11F5B" w:rsidP="007D7E20">
            <w:pPr>
              <w:numPr>
                <w:ilvl w:val="0"/>
                <w:numId w:val="19"/>
              </w:numPr>
              <w:ind w:left="709" w:hanging="425"/>
              <w:jc w:val="both"/>
              <w:rPr>
                <w:sz w:val="22"/>
                <w:szCs w:val="22"/>
              </w:rPr>
            </w:pPr>
            <w:r w:rsidRPr="00F11F5B">
              <w:rPr>
                <w:sz w:val="22"/>
                <w:szCs w:val="22"/>
              </w:rPr>
              <w:t>преимущественное право приобретения размещаемых Банком посредством открытой подписки, а также в случаях, в порядке и на условиях, предусмотренных законодательством Российской Ф</w:t>
            </w:r>
            <w:r w:rsidRPr="00F11F5B">
              <w:rPr>
                <w:sz w:val="22"/>
                <w:szCs w:val="22"/>
              </w:rPr>
              <w:t>е</w:t>
            </w:r>
            <w:r w:rsidRPr="00F11F5B">
              <w:rPr>
                <w:sz w:val="22"/>
                <w:szCs w:val="22"/>
              </w:rPr>
              <w:t>дерации, – посредством закрытой подписки дополнительных обыкновенных акций и эмиссио</w:t>
            </w:r>
            <w:r w:rsidRPr="00F11F5B">
              <w:rPr>
                <w:sz w:val="22"/>
                <w:szCs w:val="22"/>
              </w:rPr>
              <w:t>н</w:t>
            </w:r>
            <w:r w:rsidRPr="00F11F5B">
              <w:rPr>
                <w:sz w:val="22"/>
                <w:szCs w:val="22"/>
              </w:rPr>
              <w:t>ных ценных бумаг, конвертируемых в обыкновенные акции, в количестве, пропорциональном количеству принадлежащих ему акций данной категории;</w:t>
            </w:r>
          </w:p>
          <w:p w:rsidR="00F11F5B" w:rsidRPr="00F11F5B" w:rsidRDefault="00F11F5B" w:rsidP="007D7E20">
            <w:pPr>
              <w:numPr>
                <w:ilvl w:val="0"/>
                <w:numId w:val="19"/>
              </w:numPr>
              <w:ind w:left="709" w:hanging="425"/>
              <w:jc w:val="both"/>
              <w:rPr>
                <w:sz w:val="22"/>
                <w:szCs w:val="22"/>
              </w:rPr>
            </w:pPr>
            <w:r w:rsidRPr="00F11F5B">
              <w:rPr>
                <w:sz w:val="22"/>
                <w:szCs w:val="22"/>
              </w:rPr>
              <w:t>право в установленном законом порядке требовать от держателя реестра акционеров Банка по</w:t>
            </w:r>
            <w:r w:rsidRPr="00F11F5B">
              <w:rPr>
                <w:sz w:val="22"/>
                <w:szCs w:val="22"/>
              </w:rPr>
              <w:t>д</w:t>
            </w:r>
            <w:r w:rsidRPr="00F11F5B">
              <w:rPr>
                <w:sz w:val="22"/>
                <w:szCs w:val="22"/>
              </w:rPr>
              <w:t>тверждения его прав на принадлежащие ему акции Банка путем выдачи выписки из реестра а</w:t>
            </w:r>
            <w:r w:rsidRPr="00F11F5B">
              <w:rPr>
                <w:sz w:val="22"/>
                <w:szCs w:val="22"/>
              </w:rPr>
              <w:t>к</w:t>
            </w:r>
            <w:r w:rsidRPr="00F11F5B">
              <w:rPr>
                <w:sz w:val="22"/>
                <w:szCs w:val="22"/>
              </w:rPr>
              <w:t>ционеров Банка, которая не является ценной бумагой;</w:t>
            </w:r>
          </w:p>
          <w:p w:rsidR="00F11F5B" w:rsidRPr="00F11F5B" w:rsidRDefault="00F11F5B" w:rsidP="007D7E20">
            <w:pPr>
              <w:numPr>
                <w:ilvl w:val="0"/>
                <w:numId w:val="19"/>
              </w:numPr>
              <w:ind w:left="709" w:hanging="425"/>
              <w:jc w:val="both"/>
              <w:rPr>
                <w:sz w:val="22"/>
                <w:szCs w:val="22"/>
              </w:rPr>
            </w:pPr>
            <w:r w:rsidRPr="00F11F5B">
              <w:rPr>
                <w:sz w:val="22"/>
                <w:szCs w:val="22"/>
              </w:rPr>
              <w:t>право требовать предоставления ему Банком выписки из списка лиц, имеющих право на участие в Общем собрании акционеров, содержащей данные об этом акционере, или справки о том, что он не включен в список лиц, имеющих право на участие в Общем собрании акционеров;</w:t>
            </w:r>
          </w:p>
          <w:p w:rsidR="00F11F5B" w:rsidRPr="00F11F5B" w:rsidRDefault="00F11F5B" w:rsidP="007D7E20">
            <w:pPr>
              <w:numPr>
                <w:ilvl w:val="0"/>
                <w:numId w:val="19"/>
              </w:numPr>
              <w:ind w:left="709" w:hanging="425"/>
              <w:jc w:val="both"/>
              <w:rPr>
                <w:sz w:val="22"/>
                <w:szCs w:val="22"/>
              </w:rPr>
            </w:pPr>
            <w:r w:rsidRPr="00F11F5B">
              <w:rPr>
                <w:sz w:val="22"/>
                <w:szCs w:val="22"/>
              </w:rPr>
              <w:t>право требовать предоставления ему Банком выписки из списка лиц, имеющих право требовать выкупа Банком принадлежащих им акций, содержащей данные об этом акционере, или справки о том, что он не включен в список лиц, имеющих право требовать выкупа Банком принадлежащих им акций;</w:t>
            </w:r>
          </w:p>
          <w:p w:rsidR="00F11F5B" w:rsidRPr="00F11F5B" w:rsidRDefault="00F11F5B" w:rsidP="007D7E20">
            <w:pPr>
              <w:numPr>
                <w:ilvl w:val="0"/>
                <w:numId w:val="19"/>
              </w:numPr>
              <w:tabs>
                <w:tab w:val="num" w:pos="567"/>
              </w:tabs>
              <w:ind w:left="709" w:hanging="425"/>
              <w:jc w:val="both"/>
              <w:rPr>
                <w:sz w:val="22"/>
                <w:szCs w:val="22"/>
              </w:rPr>
            </w:pPr>
            <w:r w:rsidRPr="00F11F5B">
              <w:rPr>
                <w:sz w:val="22"/>
                <w:szCs w:val="22"/>
              </w:rPr>
              <w:t xml:space="preserve">  право требовать предоставления ему Банком выписки из списка лиц, имеющих преимуществе</w:t>
            </w:r>
            <w:r w:rsidRPr="00F11F5B">
              <w:rPr>
                <w:sz w:val="22"/>
                <w:szCs w:val="22"/>
              </w:rPr>
              <w:t>н</w:t>
            </w:r>
            <w:r w:rsidRPr="00F11F5B">
              <w:rPr>
                <w:sz w:val="22"/>
                <w:szCs w:val="22"/>
              </w:rPr>
              <w:t xml:space="preserve">ное право приобретения размещаемых Банком дополнительных акций и эмиссионных ценных бумаг, конвертируемых в акции, содержащей данные об этом акционере, или справки о том, что он не включен в такой список лиц;  </w:t>
            </w:r>
          </w:p>
          <w:p w:rsidR="00F11F5B" w:rsidRPr="00F11F5B" w:rsidRDefault="00F11F5B" w:rsidP="007D7E20">
            <w:pPr>
              <w:numPr>
                <w:ilvl w:val="0"/>
                <w:numId w:val="19"/>
              </w:numPr>
              <w:tabs>
                <w:tab w:val="num" w:pos="567"/>
              </w:tabs>
              <w:ind w:left="709" w:hanging="425"/>
              <w:jc w:val="both"/>
              <w:rPr>
                <w:sz w:val="22"/>
                <w:szCs w:val="22"/>
              </w:rPr>
            </w:pPr>
            <w:r w:rsidRPr="00F11F5B">
              <w:rPr>
                <w:sz w:val="22"/>
                <w:szCs w:val="22"/>
              </w:rPr>
              <w:t xml:space="preserve">  право доступа к документам Банка, определенным  Законом «Об акционерных обществах», и, в случаях и в порядке, которые предусмотрены законодательством Российской Федерации и наст</w:t>
            </w:r>
            <w:r w:rsidRPr="00F11F5B">
              <w:rPr>
                <w:sz w:val="22"/>
                <w:szCs w:val="22"/>
              </w:rPr>
              <w:t>о</w:t>
            </w:r>
            <w:r w:rsidRPr="00F11F5B">
              <w:rPr>
                <w:sz w:val="22"/>
                <w:szCs w:val="22"/>
              </w:rPr>
              <w:t>ящим Уставом, получать информацию о деятельности Банка и знакомиться с его бухгалтерской и иной документацией;</w:t>
            </w:r>
          </w:p>
          <w:p w:rsidR="00F11F5B" w:rsidRPr="00F11F5B" w:rsidRDefault="00F11F5B" w:rsidP="007D7E20">
            <w:pPr>
              <w:numPr>
                <w:ilvl w:val="0"/>
                <w:numId w:val="19"/>
              </w:numPr>
              <w:tabs>
                <w:tab w:val="num" w:pos="567"/>
              </w:tabs>
              <w:ind w:left="709" w:hanging="425"/>
              <w:jc w:val="both"/>
              <w:rPr>
                <w:sz w:val="22"/>
                <w:szCs w:val="22"/>
              </w:rPr>
            </w:pPr>
            <w:r w:rsidRPr="00F11F5B">
              <w:rPr>
                <w:sz w:val="22"/>
                <w:szCs w:val="22"/>
              </w:rPr>
              <w:t xml:space="preserve">  право беспрепятственного доступа к информации (материалам), подлежащей обязательному предоставлению акционеру в связи с реализацией им права на участие в Общем собрании акци</w:t>
            </w:r>
            <w:r w:rsidRPr="00F11F5B">
              <w:rPr>
                <w:sz w:val="22"/>
                <w:szCs w:val="22"/>
              </w:rPr>
              <w:t>о</w:t>
            </w:r>
            <w:r w:rsidRPr="00F11F5B">
              <w:rPr>
                <w:sz w:val="22"/>
                <w:szCs w:val="22"/>
              </w:rPr>
              <w:t>неров Банка, при подготовке к его проведению;</w:t>
            </w:r>
          </w:p>
          <w:p w:rsidR="00F11F5B" w:rsidRPr="00F11F5B" w:rsidRDefault="00F11F5B" w:rsidP="007D7E20">
            <w:pPr>
              <w:numPr>
                <w:ilvl w:val="0"/>
                <w:numId w:val="19"/>
              </w:numPr>
              <w:tabs>
                <w:tab w:val="num" w:pos="567"/>
              </w:tabs>
              <w:ind w:left="709" w:hanging="425"/>
              <w:jc w:val="both"/>
              <w:rPr>
                <w:sz w:val="22"/>
                <w:szCs w:val="22"/>
              </w:rPr>
            </w:pPr>
            <w:r w:rsidRPr="00F11F5B">
              <w:rPr>
                <w:sz w:val="22"/>
                <w:szCs w:val="22"/>
              </w:rPr>
              <w:t xml:space="preserve">  право обратиться в суд с иском о признании недействительной крупной сделки, а также сделки, в совершении которой имеется заинтересованность, совершенной Банком в нарушение устано</w:t>
            </w:r>
            <w:r w:rsidRPr="00F11F5B">
              <w:rPr>
                <w:sz w:val="22"/>
                <w:szCs w:val="22"/>
              </w:rPr>
              <w:t>в</w:t>
            </w:r>
            <w:r w:rsidRPr="00F11F5B">
              <w:rPr>
                <w:sz w:val="22"/>
                <w:szCs w:val="22"/>
              </w:rPr>
              <w:t>ленного законом порядка;</w:t>
            </w:r>
          </w:p>
          <w:p w:rsidR="00F11F5B" w:rsidRPr="00F11F5B" w:rsidRDefault="00F11F5B" w:rsidP="007D7E20">
            <w:pPr>
              <w:numPr>
                <w:ilvl w:val="0"/>
                <w:numId w:val="19"/>
              </w:numPr>
              <w:tabs>
                <w:tab w:val="num" w:pos="2890"/>
              </w:tabs>
              <w:ind w:left="709" w:hanging="425"/>
              <w:jc w:val="both"/>
              <w:rPr>
                <w:sz w:val="22"/>
                <w:szCs w:val="22"/>
              </w:rPr>
            </w:pPr>
            <w:r w:rsidRPr="00F11F5B">
              <w:rPr>
                <w:sz w:val="22"/>
                <w:szCs w:val="22"/>
              </w:rPr>
              <w:t>право в установленном законом порядке обжаловать в суд решение, принятое Общим собранием акционеров с нарушением требований закона и настоящего Устава, в случае, если он не прин</w:t>
            </w:r>
            <w:r w:rsidRPr="00F11F5B">
              <w:rPr>
                <w:sz w:val="22"/>
                <w:szCs w:val="22"/>
              </w:rPr>
              <w:t>и</w:t>
            </w:r>
            <w:r w:rsidRPr="00F11F5B">
              <w:rPr>
                <w:sz w:val="22"/>
                <w:szCs w:val="22"/>
              </w:rPr>
              <w:t>мал участия в Общем собрании акционеров или голосовал против принятия такого решения и указанным решением нарушены его права и законные интересы;</w:t>
            </w:r>
          </w:p>
          <w:p w:rsidR="00F11F5B" w:rsidRPr="00F11F5B" w:rsidRDefault="00F11F5B" w:rsidP="007D7E20">
            <w:pPr>
              <w:numPr>
                <w:ilvl w:val="0"/>
                <w:numId w:val="19"/>
              </w:numPr>
              <w:ind w:left="709" w:hanging="425"/>
              <w:jc w:val="both"/>
              <w:rPr>
                <w:sz w:val="22"/>
                <w:szCs w:val="22"/>
              </w:rPr>
            </w:pPr>
            <w:r w:rsidRPr="00F11F5B">
              <w:rPr>
                <w:sz w:val="22"/>
                <w:szCs w:val="22"/>
              </w:rPr>
              <w:t>право обжаловать решения органов управления Банка, влекущие гражданско-правовые после</w:t>
            </w:r>
            <w:r w:rsidRPr="00F11F5B">
              <w:rPr>
                <w:sz w:val="22"/>
                <w:szCs w:val="22"/>
              </w:rPr>
              <w:t>д</w:t>
            </w:r>
            <w:r w:rsidRPr="00F11F5B">
              <w:rPr>
                <w:sz w:val="22"/>
                <w:szCs w:val="22"/>
              </w:rPr>
              <w:t>ствия, в случаях и в порядке, которые предусмотрены законодательством Российской Федерации;</w:t>
            </w:r>
          </w:p>
          <w:p w:rsidR="00F11F5B" w:rsidRPr="00F11F5B" w:rsidRDefault="00F11F5B" w:rsidP="007D7E20">
            <w:pPr>
              <w:numPr>
                <w:ilvl w:val="0"/>
                <w:numId w:val="19"/>
              </w:numPr>
              <w:ind w:left="709" w:hanging="425"/>
              <w:jc w:val="both"/>
              <w:rPr>
                <w:sz w:val="22"/>
                <w:szCs w:val="22"/>
              </w:rPr>
            </w:pPr>
            <w:r w:rsidRPr="00F11F5B">
              <w:rPr>
                <w:sz w:val="22"/>
                <w:szCs w:val="22"/>
              </w:rPr>
              <w:t>право требовать, действуя от имени Банка, возмещения причиненных Банку убытков;</w:t>
            </w:r>
          </w:p>
          <w:p w:rsidR="00F11F5B" w:rsidRPr="00F11F5B" w:rsidRDefault="00F11F5B" w:rsidP="007D7E20">
            <w:pPr>
              <w:numPr>
                <w:ilvl w:val="0"/>
                <w:numId w:val="19"/>
              </w:numPr>
              <w:ind w:left="709" w:hanging="425"/>
              <w:jc w:val="both"/>
              <w:rPr>
                <w:sz w:val="22"/>
                <w:szCs w:val="22"/>
              </w:rPr>
            </w:pPr>
            <w:r w:rsidRPr="00F11F5B">
              <w:rPr>
                <w:sz w:val="22"/>
                <w:szCs w:val="22"/>
              </w:rPr>
              <w:t>право оспаривать, действуя от имени Банка, совершенные Банком сделки по основаниям, пред</w:t>
            </w:r>
            <w:r w:rsidRPr="00F11F5B">
              <w:rPr>
                <w:sz w:val="22"/>
                <w:szCs w:val="22"/>
              </w:rPr>
              <w:t>у</w:t>
            </w:r>
            <w:r w:rsidRPr="00F11F5B">
              <w:rPr>
                <w:sz w:val="22"/>
                <w:szCs w:val="22"/>
              </w:rPr>
              <w:t>смотренным статьей 174 Гражданского кодекса Российской Федерации или Законом «Об акци</w:t>
            </w:r>
            <w:r w:rsidRPr="00F11F5B">
              <w:rPr>
                <w:sz w:val="22"/>
                <w:szCs w:val="22"/>
              </w:rPr>
              <w:t>о</w:t>
            </w:r>
            <w:r w:rsidRPr="00F11F5B">
              <w:rPr>
                <w:sz w:val="22"/>
                <w:szCs w:val="22"/>
              </w:rPr>
              <w:t>нерных обществах», и требовать применения последствий их недействительности, а также пр</w:t>
            </w:r>
            <w:r w:rsidRPr="00F11F5B">
              <w:rPr>
                <w:sz w:val="22"/>
                <w:szCs w:val="22"/>
              </w:rPr>
              <w:t>и</w:t>
            </w:r>
            <w:r w:rsidRPr="00F11F5B">
              <w:rPr>
                <w:sz w:val="22"/>
                <w:szCs w:val="22"/>
              </w:rPr>
              <w:t>менения последствий недействительности ничтожных сделок Банка;</w:t>
            </w:r>
          </w:p>
          <w:p w:rsidR="00F11F5B" w:rsidRPr="00F11F5B" w:rsidRDefault="00F11F5B" w:rsidP="007D7E20">
            <w:pPr>
              <w:numPr>
                <w:ilvl w:val="0"/>
                <w:numId w:val="19"/>
              </w:numPr>
              <w:ind w:left="709" w:hanging="425"/>
              <w:jc w:val="both"/>
              <w:rPr>
                <w:sz w:val="22"/>
                <w:szCs w:val="22"/>
              </w:rPr>
            </w:pPr>
            <w:r w:rsidRPr="00F11F5B">
              <w:rPr>
                <w:sz w:val="22"/>
                <w:szCs w:val="22"/>
              </w:rPr>
              <w:t>иные права, предусмотренные законодательством Российской Федерации.</w:t>
            </w:r>
          </w:p>
          <w:p w:rsidR="00F11F5B" w:rsidRPr="00F11F5B" w:rsidRDefault="00F11F5B" w:rsidP="00F11F5B">
            <w:pPr>
              <w:pStyle w:val="aa"/>
              <w:tabs>
                <w:tab w:val="num" w:pos="2890"/>
              </w:tabs>
              <w:rPr>
                <w:b w:val="0"/>
                <w:bCs/>
                <w:sz w:val="22"/>
                <w:szCs w:val="22"/>
              </w:rPr>
            </w:pPr>
          </w:p>
          <w:p w:rsidR="00F11F5B" w:rsidRPr="00F11F5B" w:rsidRDefault="00F11F5B" w:rsidP="00F11F5B">
            <w:pPr>
              <w:pStyle w:val="aa"/>
              <w:tabs>
                <w:tab w:val="num" w:pos="1080"/>
              </w:tabs>
              <w:rPr>
                <w:b w:val="0"/>
                <w:sz w:val="22"/>
                <w:szCs w:val="22"/>
              </w:rPr>
            </w:pPr>
            <w:r w:rsidRPr="00F11F5B">
              <w:rPr>
                <w:b w:val="0"/>
                <w:sz w:val="22"/>
                <w:szCs w:val="22"/>
              </w:rPr>
              <w:t xml:space="preserve">Акционеры (акционер), имеющие в совокупности не менее 1% (одного процента) голосующих акций Банка, кроме того, имеют право: </w:t>
            </w:r>
          </w:p>
          <w:p w:rsidR="00F11F5B" w:rsidRPr="00F11F5B" w:rsidRDefault="00F11F5B" w:rsidP="007D7E20">
            <w:pPr>
              <w:pStyle w:val="aa"/>
              <w:numPr>
                <w:ilvl w:val="4"/>
                <w:numId w:val="20"/>
              </w:numPr>
              <w:ind w:left="709" w:hanging="425"/>
              <w:rPr>
                <w:b w:val="0"/>
                <w:sz w:val="22"/>
                <w:szCs w:val="22"/>
              </w:rPr>
            </w:pPr>
            <w:r w:rsidRPr="00F11F5B">
              <w:rPr>
                <w:b w:val="0"/>
                <w:sz w:val="22"/>
                <w:szCs w:val="22"/>
              </w:rPr>
              <w:t>требовать от Банка представления им для ознакомления списка лиц, имеющих право на участие в Общем собрании акционеров, при условии, что они включены в такой список. При этом данные документов и почтовый адрес физических лиц, включенных в этот список, предоставляются только с согласия этих лиц;</w:t>
            </w:r>
          </w:p>
          <w:p w:rsidR="00F11F5B" w:rsidRPr="00F11F5B" w:rsidRDefault="00F11F5B" w:rsidP="007D7E20">
            <w:pPr>
              <w:pStyle w:val="aa"/>
              <w:numPr>
                <w:ilvl w:val="4"/>
                <w:numId w:val="20"/>
              </w:numPr>
              <w:ind w:left="709" w:hanging="425"/>
              <w:rPr>
                <w:b w:val="0"/>
                <w:bCs/>
                <w:sz w:val="22"/>
                <w:szCs w:val="22"/>
              </w:rPr>
            </w:pPr>
            <w:r w:rsidRPr="00F11F5B">
              <w:rPr>
                <w:b w:val="0"/>
                <w:sz w:val="22"/>
                <w:szCs w:val="22"/>
              </w:rPr>
              <w:t>в установленном законом порядке обратиться в суд с иском к члену Совета директоров, члену Правления и к Председателю Правления Банка о возмещении убытков, причиненных Банку.</w:t>
            </w:r>
          </w:p>
          <w:p w:rsidR="00F11F5B" w:rsidRPr="00F11F5B" w:rsidRDefault="00F11F5B" w:rsidP="00F11F5B">
            <w:pPr>
              <w:pStyle w:val="aa"/>
              <w:tabs>
                <w:tab w:val="num" w:pos="1510"/>
              </w:tabs>
              <w:rPr>
                <w:b w:val="0"/>
                <w:sz w:val="22"/>
                <w:szCs w:val="22"/>
              </w:rPr>
            </w:pPr>
          </w:p>
          <w:p w:rsidR="00F11F5B" w:rsidRPr="00F11F5B" w:rsidRDefault="00F11F5B" w:rsidP="00F11F5B">
            <w:pPr>
              <w:pStyle w:val="aa"/>
              <w:rPr>
                <w:b w:val="0"/>
                <w:bCs/>
                <w:sz w:val="22"/>
                <w:szCs w:val="22"/>
              </w:rPr>
            </w:pPr>
            <w:r w:rsidRPr="00F11F5B">
              <w:rPr>
                <w:b w:val="0"/>
                <w:sz w:val="22"/>
                <w:szCs w:val="22"/>
              </w:rPr>
              <w:t>Акционеры (акционер), зарегистрированные в системе ведения реестра и имеющие в совокупности более 1% (одного процента) голосующих акций Банка, кроме того, имеют право требовать от держателя р</w:t>
            </w:r>
            <w:r w:rsidRPr="00F11F5B">
              <w:rPr>
                <w:b w:val="0"/>
                <w:sz w:val="22"/>
                <w:szCs w:val="22"/>
              </w:rPr>
              <w:t>е</w:t>
            </w:r>
            <w:r w:rsidRPr="00F11F5B">
              <w:rPr>
                <w:b w:val="0"/>
                <w:sz w:val="22"/>
                <w:szCs w:val="22"/>
              </w:rPr>
              <w:t>естра акционеров Банка предоставления им данных из реестра акционеров Банка об имени (наименов</w:t>
            </w:r>
            <w:r w:rsidRPr="00F11F5B">
              <w:rPr>
                <w:b w:val="0"/>
                <w:sz w:val="22"/>
                <w:szCs w:val="22"/>
              </w:rPr>
              <w:t>а</w:t>
            </w:r>
            <w:r w:rsidRPr="00F11F5B">
              <w:rPr>
                <w:b w:val="0"/>
                <w:sz w:val="22"/>
                <w:szCs w:val="22"/>
              </w:rPr>
              <w:t>нии) зарегистрированных в реестре акционеров Банка владельцев и о количестве, категории и номинал</w:t>
            </w:r>
            <w:r w:rsidRPr="00F11F5B">
              <w:rPr>
                <w:b w:val="0"/>
                <w:sz w:val="22"/>
                <w:szCs w:val="22"/>
              </w:rPr>
              <w:t>ь</w:t>
            </w:r>
            <w:r w:rsidRPr="00F11F5B">
              <w:rPr>
                <w:b w:val="0"/>
                <w:sz w:val="22"/>
                <w:szCs w:val="22"/>
              </w:rPr>
              <w:t>ной стоимости принадлежащих им ценных бумаг.</w:t>
            </w:r>
          </w:p>
          <w:p w:rsidR="00F11F5B" w:rsidRPr="00F11F5B" w:rsidRDefault="00F11F5B" w:rsidP="00F11F5B">
            <w:pPr>
              <w:pStyle w:val="aa"/>
              <w:tabs>
                <w:tab w:val="num" w:pos="720"/>
              </w:tabs>
              <w:ind w:left="720" w:hanging="720"/>
              <w:rPr>
                <w:b w:val="0"/>
                <w:sz w:val="22"/>
                <w:szCs w:val="22"/>
              </w:rPr>
            </w:pPr>
          </w:p>
          <w:p w:rsidR="00F11F5B" w:rsidRPr="00F11F5B" w:rsidRDefault="00F11F5B" w:rsidP="00F11F5B">
            <w:pPr>
              <w:pStyle w:val="aa"/>
              <w:rPr>
                <w:b w:val="0"/>
                <w:sz w:val="22"/>
                <w:szCs w:val="22"/>
              </w:rPr>
            </w:pPr>
            <w:r w:rsidRPr="00F11F5B">
              <w:rPr>
                <w:b w:val="0"/>
                <w:sz w:val="22"/>
                <w:szCs w:val="22"/>
              </w:rPr>
              <w:t>Акционеры (акционер), имеющие в совокупности не менее 2% (двух процентов) голосующих акций Ба</w:t>
            </w:r>
            <w:r w:rsidRPr="00F11F5B">
              <w:rPr>
                <w:b w:val="0"/>
                <w:sz w:val="22"/>
                <w:szCs w:val="22"/>
              </w:rPr>
              <w:t>н</w:t>
            </w:r>
            <w:r w:rsidRPr="00F11F5B">
              <w:rPr>
                <w:b w:val="0"/>
                <w:sz w:val="22"/>
                <w:szCs w:val="22"/>
              </w:rPr>
              <w:t>ка, кроме того, имеют право:</w:t>
            </w:r>
          </w:p>
          <w:p w:rsidR="00F11F5B" w:rsidRPr="00F11F5B" w:rsidRDefault="00F11F5B" w:rsidP="007D7E20">
            <w:pPr>
              <w:pStyle w:val="aa"/>
              <w:numPr>
                <w:ilvl w:val="0"/>
                <w:numId w:val="21"/>
              </w:numPr>
              <w:ind w:hanging="436"/>
              <w:rPr>
                <w:b w:val="0"/>
                <w:bCs/>
                <w:sz w:val="22"/>
                <w:szCs w:val="22"/>
              </w:rPr>
            </w:pPr>
            <w:r w:rsidRPr="00F11F5B">
              <w:rPr>
                <w:b w:val="0"/>
                <w:sz w:val="22"/>
                <w:szCs w:val="22"/>
              </w:rPr>
              <w:t>вносить вопросы в повестку дня годового Общего собрания акционеров, а также выдвигать ка</w:t>
            </w:r>
            <w:r w:rsidRPr="00F11F5B">
              <w:rPr>
                <w:b w:val="0"/>
                <w:sz w:val="22"/>
                <w:szCs w:val="22"/>
              </w:rPr>
              <w:t>н</w:t>
            </w:r>
            <w:r w:rsidRPr="00F11F5B">
              <w:rPr>
                <w:b w:val="0"/>
                <w:sz w:val="22"/>
                <w:szCs w:val="22"/>
              </w:rPr>
              <w:t>дидатов (в том числе путем самовыдвижения) в Совет директоров Банка, в Ревизионную коми</w:t>
            </w:r>
            <w:r w:rsidRPr="00F11F5B">
              <w:rPr>
                <w:b w:val="0"/>
                <w:sz w:val="22"/>
                <w:szCs w:val="22"/>
              </w:rPr>
              <w:t>с</w:t>
            </w:r>
            <w:r w:rsidRPr="00F11F5B">
              <w:rPr>
                <w:b w:val="0"/>
                <w:sz w:val="22"/>
                <w:szCs w:val="22"/>
              </w:rPr>
              <w:t>сию и Счетную комиссию Банка;</w:t>
            </w:r>
          </w:p>
          <w:p w:rsidR="00F11F5B" w:rsidRPr="00F11F5B" w:rsidRDefault="00F11F5B" w:rsidP="007D7E20">
            <w:pPr>
              <w:pStyle w:val="aa"/>
              <w:numPr>
                <w:ilvl w:val="0"/>
                <w:numId w:val="21"/>
              </w:numPr>
              <w:ind w:hanging="436"/>
              <w:rPr>
                <w:b w:val="0"/>
                <w:sz w:val="22"/>
                <w:szCs w:val="22"/>
              </w:rPr>
            </w:pPr>
            <w:r w:rsidRPr="00F11F5B">
              <w:rPr>
                <w:b w:val="0"/>
                <w:sz w:val="22"/>
                <w:szCs w:val="22"/>
              </w:rPr>
              <w:t>выдвигать кандидатов (в том числе путем самовыдвижения) в Совет директоров Банка в случае, если предлагаемая повестка дня внеочередного Общего собрания акционеров содержит вопрос об избрании членов Совета директоров Банка;</w:t>
            </w:r>
          </w:p>
          <w:p w:rsidR="00F11F5B" w:rsidRPr="00F11F5B" w:rsidRDefault="00F11F5B" w:rsidP="007D7E20">
            <w:pPr>
              <w:pStyle w:val="aa"/>
              <w:numPr>
                <w:ilvl w:val="0"/>
                <w:numId w:val="21"/>
              </w:numPr>
              <w:ind w:hanging="436"/>
              <w:rPr>
                <w:b w:val="0"/>
                <w:sz w:val="22"/>
                <w:szCs w:val="22"/>
              </w:rPr>
            </w:pPr>
            <w:r w:rsidRPr="00F11F5B">
              <w:rPr>
                <w:b w:val="0"/>
                <w:sz w:val="22"/>
                <w:szCs w:val="22"/>
              </w:rPr>
              <w:t>в установленном законом порядке обжаловать в суде решение Совета директоров Банка об отказе во включении соответствующего вопроса в повестку дня Общего собрания акционеров или ка</w:t>
            </w:r>
            <w:r w:rsidRPr="00F11F5B">
              <w:rPr>
                <w:b w:val="0"/>
                <w:sz w:val="22"/>
                <w:szCs w:val="22"/>
              </w:rPr>
              <w:t>н</w:t>
            </w:r>
            <w:r w:rsidRPr="00F11F5B">
              <w:rPr>
                <w:b w:val="0"/>
                <w:sz w:val="22"/>
                <w:szCs w:val="22"/>
              </w:rPr>
              <w:t>дидата в список кандидатур для голосования по выборам в соответствующий орган Банка, а та</w:t>
            </w:r>
            <w:r w:rsidRPr="00F11F5B">
              <w:rPr>
                <w:b w:val="0"/>
                <w:sz w:val="22"/>
                <w:szCs w:val="22"/>
              </w:rPr>
              <w:t>к</w:t>
            </w:r>
            <w:r w:rsidRPr="00F11F5B">
              <w:rPr>
                <w:b w:val="0"/>
                <w:sz w:val="22"/>
                <w:szCs w:val="22"/>
              </w:rPr>
              <w:t>же уклонение Совета директоров Банка от принятия соответствующего решения.</w:t>
            </w:r>
          </w:p>
          <w:p w:rsidR="00F11F5B" w:rsidRPr="00F11F5B" w:rsidRDefault="00F11F5B" w:rsidP="00F11F5B">
            <w:pPr>
              <w:pStyle w:val="aa"/>
              <w:rPr>
                <w:b w:val="0"/>
                <w:sz w:val="22"/>
                <w:szCs w:val="22"/>
              </w:rPr>
            </w:pPr>
          </w:p>
          <w:p w:rsidR="00F11F5B" w:rsidRPr="00F11F5B" w:rsidRDefault="00F11F5B" w:rsidP="00F11F5B">
            <w:pPr>
              <w:pStyle w:val="aa"/>
              <w:rPr>
                <w:b w:val="0"/>
                <w:sz w:val="22"/>
                <w:szCs w:val="22"/>
              </w:rPr>
            </w:pPr>
            <w:r w:rsidRPr="00F11F5B">
              <w:rPr>
                <w:b w:val="0"/>
                <w:sz w:val="22"/>
                <w:szCs w:val="22"/>
              </w:rPr>
              <w:t>Акционеры (акционер), имеющие в совокупности не менее 10% (десяти процентов) голосующих акций Банка, кроме того, имеют право:</w:t>
            </w:r>
          </w:p>
          <w:p w:rsidR="00F11F5B" w:rsidRPr="00F11F5B" w:rsidRDefault="00F11F5B" w:rsidP="007D7E20">
            <w:pPr>
              <w:numPr>
                <w:ilvl w:val="0"/>
                <w:numId w:val="22"/>
              </w:numPr>
              <w:tabs>
                <w:tab w:val="num" w:pos="709"/>
              </w:tabs>
              <w:spacing w:after="80" w:line="260" w:lineRule="exact"/>
              <w:ind w:left="709" w:hanging="425"/>
              <w:jc w:val="both"/>
              <w:rPr>
                <w:sz w:val="22"/>
                <w:szCs w:val="22"/>
              </w:rPr>
            </w:pPr>
            <w:r w:rsidRPr="00F11F5B">
              <w:rPr>
                <w:sz w:val="22"/>
                <w:szCs w:val="22"/>
              </w:rPr>
              <w:t>требовать проведения внеочередного Общего собрания акционеров Банка по любым вопросам его компетенции;</w:t>
            </w:r>
          </w:p>
          <w:p w:rsidR="00F11F5B" w:rsidRPr="00F11F5B" w:rsidRDefault="00F11F5B" w:rsidP="007D7E20">
            <w:pPr>
              <w:numPr>
                <w:ilvl w:val="0"/>
                <w:numId w:val="22"/>
              </w:numPr>
              <w:tabs>
                <w:tab w:val="num" w:pos="709"/>
              </w:tabs>
              <w:spacing w:after="80" w:line="260" w:lineRule="exact"/>
              <w:ind w:left="709" w:hanging="425"/>
              <w:jc w:val="both"/>
              <w:rPr>
                <w:sz w:val="22"/>
                <w:szCs w:val="22"/>
              </w:rPr>
            </w:pPr>
            <w:r w:rsidRPr="00F11F5B">
              <w:rPr>
                <w:sz w:val="22"/>
                <w:szCs w:val="22"/>
              </w:rPr>
              <w:t>обратиться  в суд с требованием о понуждении Банка провести внеочередное Общее собрание акционеров в случае, если в течение установленного законом срока Советом директоров Банка не принято решение о созыве внеочередного Общего собрания акционеров или принято решение об отказе в его созыве;</w:t>
            </w:r>
          </w:p>
          <w:p w:rsidR="00F11F5B" w:rsidRPr="00F11F5B" w:rsidRDefault="00F11F5B" w:rsidP="007D7E20">
            <w:pPr>
              <w:numPr>
                <w:ilvl w:val="0"/>
                <w:numId w:val="22"/>
              </w:numPr>
              <w:tabs>
                <w:tab w:val="num" w:pos="709"/>
              </w:tabs>
              <w:spacing w:after="80" w:line="260" w:lineRule="exact"/>
              <w:ind w:left="709" w:hanging="425"/>
              <w:jc w:val="both"/>
              <w:rPr>
                <w:sz w:val="22"/>
                <w:szCs w:val="22"/>
              </w:rPr>
            </w:pPr>
            <w:r w:rsidRPr="00F11F5B">
              <w:rPr>
                <w:sz w:val="22"/>
                <w:szCs w:val="22"/>
              </w:rPr>
              <w:t>требовать проведения Ревизионной комиссией Банка внеочередной проверки (ревизии) финанс</w:t>
            </w:r>
            <w:r w:rsidRPr="00F11F5B">
              <w:rPr>
                <w:sz w:val="22"/>
                <w:szCs w:val="22"/>
              </w:rPr>
              <w:t>о</w:t>
            </w:r>
            <w:r w:rsidRPr="00F11F5B">
              <w:rPr>
                <w:sz w:val="22"/>
                <w:szCs w:val="22"/>
              </w:rPr>
              <w:t xml:space="preserve">во-хозяйственной деятельности Банка; </w:t>
            </w:r>
          </w:p>
          <w:p w:rsidR="00F11F5B" w:rsidRPr="00F11F5B" w:rsidRDefault="00F11F5B" w:rsidP="007D7E20">
            <w:pPr>
              <w:numPr>
                <w:ilvl w:val="0"/>
                <w:numId w:val="22"/>
              </w:numPr>
              <w:tabs>
                <w:tab w:val="num" w:pos="709"/>
              </w:tabs>
              <w:spacing w:after="80" w:line="260" w:lineRule="exact"/>
              <w:ind w:left="709" w:hanging="425"/>
              <w:jc w:val="both"/>
              <w:rPr>
                <w:sz w:val="22"/>
                <w:szCs w:val="22"/>
              </w:rPr>
            </w:pPr>
            <w:r w:rsidRPr="00F11F5B">
              <w:rPr>
                <w:sz w:val="22"/>
                <w:szCs w:val="22"/>
              </w:rPr>
              <w:t>требовать проведения внеочередной независимой аудиторской проверки деятельности Банка (т</w:t>
            </w:r>
            <w:r w:rsidRPr="00F11F5B">
              <w:rPr>
                <w:sz w:val="22"/>
                <w:szCs w:val="22"/>
              </w:rPr>
              <w:t>а</w:t>
            </w:r>
            <w:r w:rsidRPr="00F11F5B">
              <w:rPr>
                <w:sz w:val="22"/>
                <w:szCs w:val="22"/>
              </w:rPr>
              <w:t>кая дополнительная проверка проводится за счет акционера, предъявившего соответствующее требование).</w:t>
            </w:r>
          </w:p>
          <w:p w:rsidR="00F11F5B" w:rsidRPr="00F11F5B" w:rsidRDefault="00F11F5B" w:rsidP="00F11F5B">
            <w:pPr>
              <w:pStyle w:val="em-4"/>
              <w:ind w:firstLine="0"/>
            </w:pPr>
          </w:p>
          <w:p w:rsidR="00443833" w:rsidRPr="00F11F5B" w:rsidRDefault="00F11F5B" w:rsidP="00F11F5B">
            <w:pPr>
              <w:pStyle w:val="em-4"/>
            </w:pPr>
            <w:r w:rsidRPr="00F11F5B">
              <w:t>Акционеры (акционер), имеющие в совокупности не менее 25% (двадцати пяти процентов) гол</w:t>
            </w:r>
            <w:r w:rsidRPr="00F11F5B">
              <w:t>о</w:t>
            </w:r>
            <w:r w:rsidRPr="00F11F5B">
              <w:t>сующих акций Банка, кроме того, имеют право беспрепятственного доступа к документам бухгалтерск</w:t>
            </w:r>
            <w:r w:rsidRPr="00F11F5B">
              <w:t>о</w:t>
            </w:r>
            <w:r w:rsidRPr="00F11F5B">
              <w:t>го учета Банка и протоколам заседаний Правления Банка.</w:t>
            </w:r>
          </w:p>
        </w:tc>
      </w:tr>
      <w:tr w:rsidR="00443833" w:rsidRPr="00412DDB" w:rsidTr="009C4F8F">
        <w:trPr>
          <w:hidden/>
        </w:trPr>
        <w:tc>
          <w:tcPr>
            <w:tcW w:w="10173" w:type="dxa"/>
          </w:tcPr>
          <w:p w:rsidR="00443833" w:rsidRPr="00412DDB" w:rsidRDefault="00443833" w:rsidP="00443833">
            <w:pPr>
              <w:pStyle w:val="prilozhenie"/>
              <w:rPr>
                <w:vanish/>
                <w:sz w:val="16"/>
                <w:szCs w:val="16"/>
              </w:rPr>
            </w:pPr>
            <w:r w:rsidRPr="00412DDB">
              <w:rPr>
                <w:vanish/>
                <w:sz w:val="16"/>
                <w:szCs w:val="16"/>
              </w:rPr>
              <w:t xml:space="preserve">(право акционера на получение объявленных дивидендов, а в случае, когда уставом кредитной организации </w:t>
            </w:r>
            <w:r w:rsidR="00B140EC">
              <w:rPr>
                <w:vanish/>
                <w:sz w:val="16"/>
                <w:szCs w:val="16"/>
              </w:rPr>
              <w:t>–</w:t>
            </w:r>
            <w:r w:rsidRPr="00412DDB">
              <w:rPr>
                <w:vanish/>
                <w:sz w:val="16"/>
                <w:szCs w:val="16"/>
              </w:rPr>
              <w:t xml:space="preserve"> эмитента предусмотрены привилегированные акции двух и более типов, по каждому из которых определен размер дивиденда, </w:t>
            </w:r>
            <w:r w:rsidR="00B140EC">
              <w:rPr>
                <w:vanish/>
                <w:sz w:val="16"/>
                <w:szCs w:val="16"/>
              </w:rPr>
              <w:t>–</w:t>
            </w:r>
            <w:r w:rsidRPr="00412DDB">
              <w:rPr>
                <w:vanish/>
                <w:sz w:val="16"/>
                <w:szCs w:val="16"/>
              </w:rPr>
              <w:t xml:space="preserve"> также об очередности выплаты дивидендов по определенному типу привилегированных акций;</w:t>
            </w:r>
          </w:p>
          <w:p w:rsidR="00443833" w:rsidRPr="00412DDB" w:rsidRDefault="00443833" w:rsidP="00443833">
            <w:pPr>
              <w:pStyle w:val="prilozhenie"/>
              <w:rPr>
                <w:vanish/>
                <w:sz w:val="16"/>
                <w:szCs w:val="16"/>
              </w:rPr>
            </w:pPr>
            <w:r w:rsidRPr="00412DDB">
              <w:rPr>
                <w:vanish/>
                <w:sz w:val="16"/>
                <w:szCs w:val="16"/>
              </w:rPr>
              <w:t xml:space="preserve">права акционера </w:t>
            </w:r>
            <w:r w:rsidR="00B140EC">
              <w:rPr>
                <w:vanish/>
                <w:sz w:val="16"/>
                <w:szCs w:val="16"/>
              </w:rPr>
              <w:t>–</w:t>
            </w:r>
            <w:r w:rsidRPr="00412DDB">
              <w:rPr>
                <w:vanish/>
                <w:sz w:val="16"/>
                <w:szCs w:val="16"/>
              </w:rPr>
              <w:t xml:space="preserve"> владельца обыкновенных акций на участие в общем собрании акционеров с правом голоса по всем вопросам его компетенции, а в случае размещения привилегированных акций </w:t>
            </w:r>
            <w:r w:rsidR="00B140EC">
              <w:rPr>
                <w:vanish/>
                <w:sz w:val="16"/>
                <w:szCs w:val="16"/>
              </w:rPr>
              <w:t>–</w:t>
            </w:r>
            <w:r w:rsidRPr="00412DDB">
              <w:rPr>
                <w:vanish/>
                <w:sz w:val="16"/>
                <w:szCs w:val="16"/>
              </w:rPr>
              <w:t xml:space="preserve"> права акционера </w:t>
            </w:r>
            <w:r w:rsidR="00B140EC">
              <w:rPr>
                <w:vanish/>
                <w:sz w:val="16"/>
                <w:szCs w:val="16"/>
              </w:rPr>
              <w:t>–</w:t>
            </w:r>
            <w:r w:rsidRPr="00412DDB">
              <w:rPr>
                <w:vanish/>
                <w:sz w:val="16"/>
                <w:szCs w:val="16"/>
              </w:rPr>
              <w:t xml:space="preserve"> владельца привилегированных акций на участие в общем собрании акционеров с правом голоса по вопросам его компетенции в случаях, порядке и на условиях, установленных в соответствии с законодательством об акционерных обществах;</w:t>
            </w:r>
          </w:p>
          <w:p w:rsidR="00443833" w:rsidRPr="00412DDB" w:rsidRDefault="00443833" w:rsidP="00443833">
            <w:pPr>
              <w:pStyle w:val="prilozhenie"/>
              <w:rPr>
                <w:vanish/>
                <w:sz w:val="16"/>
                <w:szCs w:val="16"/>
              </w:rPr>
            </w:pPr>
            <w:r w:rsidRPr="00412DDB">
              <w:rPr>
                <w:vanish/>
                <w:sz w:val="16"/>
                <w:szCs w:val="16"/>
              </w:rPr>
              <w:t xml:space="preserve">права акционера </w:t>
            </w:r>
            <w:r w:rsidR="00B140EC">
              <w:rPr>
                <w:vanish/>
                <w:sz w:val="16"/>
                <w:szCs w:val="16"/>
              </w:rPr>
              <w:t>–</w:t>
            </w:r>
            <w:r w:rsidRPr="00412DDB">
              <w:rPr>
                <w:vanish/>
                <w:sz w:val="16"/>
                <w:szCs w:val="16"/>
              </w:rPr>
              <w:t xml:space="preserve"> владельца привилегированных акций определенного типа на их конвертацию в обыкновенные акции или привилегированные акции иных типов и порядке осуществления такой конвертации (количестве, категории (типе) акций, в которые осуществляется конвертация, и иных условиях конвертации) в случае, когда уставом кредитной организации </w:t>
            </w:r>
            <w:r w:rsidR="00B140EC">
              <w:rPr>
                <w:vanish/>
                <w:sz w:val="16"/>
                <w:szCs w:val="16"/>
              </w:rPr>
              <w:t>–</w:t>
            </w:r>
            <w:r w:rsidRPr="00412DDB">
              <w:rPr>
                <w:vanish/>
                <w:sz w:val="16"/>
                <w:szCs w:val="16"/>
              </w:rPr>
              <w:t xml:space="preserve"> эмитента предусмотрена возможность такой конвертации;</w:t>
            </w:r>
          </w:p>
          <w:p w:rsidR="00443833" w:rsidRPr="00412DDB" w:rsidRDefault="00443833" w:rsidP="00443833">
            <w:pPr>
              <w:pStyle w:val="prilozhenie"/>
              <w:rPr>
                <w:vanish/>
                <w:sz w:val="16"/>
                <w:szCs w:val="16"/>
              </w:rPr>
            </w:pPr>
            <w:r w:rsidRPr="00412DDB">
              <w:rPr>
                <w:vanish/>
                <w:sz w:val="16"/>
                <w:szCs w:val="16"/>
              </w:rPr>
              <w:t xml:space="preserve">права акционера на получение части имущества кредитной организации </w:t>
            </w:r>
            <w:r w:rsidR="00B140EC">
              <w:rPr>
                <w:vanish/>
                <w:sz w:val="16"/>
                <w:szCs w:val="16"/>
              </w:rPr>
              <w:t>–</w:t>
            </w:r>
            <w:r w:rsidRPr="00412DDB">
              <w:rPr>
                <w:vanish/>
                <w:sz w:val="16"/>
                <w:szCs w:val="16"/>
              </w:rPr>
              <w:t xml:space="preserve"> эмитента в случае ее ликвидации, а в случае, когда уставом кредитной организации </w:t>
            </w:r>
            <w:r w:rsidR="00B140EC">
              <w:rPr>
                <w:vanish/>
                <w:sz w:val="16"/>
                <w:szCs w:val="16"/>
              </w:rPr>
              <w:t>–</w:t>
            </w:r>
            <w:r w:rsidRPr="00412DDB">
              <w:rPr>
                <w:vanish/>
                <w:sz w:val="16"/>
                <w:szCs w:val="16"/>
              </w:rPr>
              <w:t xml:space="preserve"> эмитента предусмотрены привилегированные акции двух и более типов, по каждому из которых определена ликвидационная стоимость, </w:t>
            </w:r>
            <w:r w:rsidR="00B140EC">
              <w:rPr>
                <w:vanish/>
                <w:sz w:val="16"/>
                <w:szCs w:val="16"/>
              </w:rPr>
              <w:t>–</w:t>
            </w:r>
            <w:r w:rsidRPr="00412DDB">
              <w:rPr>
                <w:vanish/>
                <w:sz w:val="16"/>
                <w:szCs w:val="16"/>
              </w:rPr>
              <w:t xml:space="preserve"> также об очередности выплаты ликвидационной стоимости по определенному типу привилегированных акций;</w:t>
            </w:r>
          </w:p>
          <w:p w:rsidR="00443833" w:rsidRPr="00412DDB" w:rsidRDefault="00443833" w:rsidP="00443833">
            <w:pPr>
              <w:pStyle w:val="em-4"/>
              <w:ind w:firstLine="0"/>
            </w:pPr>
            <w:r w:rsidRPr="00412DDB">
              <w:rPr>
                <w:vanish/>
                <w:sz w:val="16"/>
                <w:szCs w:val="16"/>
              </w:rPr>
              <w:t xml:space="preserve">иные сведения об акциях, указываемые кредитной организацией </w:t>
            </w:r>
            <w:r w:rsidR="00B140EC">
              <w:rPr>
                <w:vanish/>
                <w:sz w:val="16"/>
                <w:szCs w:val="16"/>
              </w:rPr>
              <w:t>–</w:t>
            </w:r>
            <w:r w:rsidRPr="00412DDB">
              <w:rPr>
                <w:vanish/>
                <w:sz w:val="16"/>
                <w:szCs w:val="16"/>
              </w:rPr>
              <w:t xml:space="preserve"> эмитентом по собственному усмотрению)</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8"/>
        <w:gridCol w:w="3045"/>
      </w:tblGrid>
      <w:tr w:rsidR="00443833" w:rsidRPr="00412DDB" w:rsidTr="009C4F8F">
        <w:tc>
          <w:tcPr>
            <w:tcW w:w="7128" w:type="dxa"/>
          </w:tcPr>
          <w:p w:rsidR="00443833" w:rsidRPr="00412DDB" w:rsidRDefault="00443833" w:rsidP="00443833">
            <w:pPr>
              <w:pStyle w:val="em-4"/>
              <w:ind w:firstLine="0"/>
              <w:rPr>
                <w:b/>
                <w:szCs w:val="24"/>
              </w:rPr>
            </w:pPr>
            <w:r w:rsidRPr="00412DDB">
              <w:rPr>
                <w:b/>
                <w:szCs w:val="24"/>
              </w:rPr>
              <w:t>Индивидуальный государственный регистрационный номер выпу</w:t>
            </w:r>
            <w:r w:rsidRPr="00412DDB">
              <w:rPr>
                <w:b/>
                <w:szCs w:val="24"/>
              </w:rPr>
              <w:t>с</w:t>
            </w:r>
            <w:r w:rsidRPr="00412DDB">
              <w:rPr>
                <w:b/>
                <w:szCs w:val="24"/>
              </w:rPr>
              <w:t>ка ценных бумаг:</w:t>
            </w:r>
          </w:p>
        </w:tc>
        <w:tc>
          <w:tcPr>
            <w:tcW w:w="3045" w:type="dxa"/>
            <w:vAlign w:val="center"/>
          </w:tcPr>
          <w:p w:rsidR="00443833" w:rsidRPr="00412DDB" w:rsidRDefault="00443833" w:rsidP="00443833">
            <w:pPr>
              <w:pStyle w:val="em-4"/>
              <w:ind w:firstLine="0"/>
              <w:jc w:val="center"/>
              <w:rPr>
                <w:b/>
                <w:szCs w:val="24"/>
              </w:rPr>
            </w:pPr>
            <w:r w:rsidRPr="00412DDB">
              <w:rPr>
                <w:b/>
                <w:sz w:val="20"/>
                <w:szCs w:val="20"/>
              </w:rPr>
              <w:t>20102268В</w:t>
            </w:r>
          </w:p>
        </w:tc>
      </w:tr>
    </w:tbl>
    <w:p w:rsidR="00443833" w:rsidRPr="00412DDB" w:rsidRDefault="00443833" w:rsidP="00443833">
      <w:pPr>
        <w:pStyle w:val="em-4"/>
      </w:pPr>
    </w:p>
    <w:p w:rsidR="00443833" w:rsidRPr="00412DDB" w:rsidRDefault="00443833" w:rsidP="00443833">
      <w:pPr>
        <w:pStyle w:val="em-4"/>
        <w:rPr>
          <w:b/>
        </w:rPr>
      </w:pPr>
      <w:r w:rsidRPr="00412DDB">
        <w:rPr>
          <w:b/>
        </w:rPr>
        <w:t>Права владельцев акций данного выпуска</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9C4F8F">
        <w:tc>
          <w:tcPr>
            <w:tcW w:w="10314" w:type="dxa"/>
          </w:tcPr>
          <w:p w:rsidR="00F11F5B" w:rsidRPr="00F11F5B" w:rsidRDefault="00F11F5B" w:rsidP="00F11F5B">
            <w:pPr>
              <w:jc w:val="both"/>
              <w:rPr>
                <w:sz w:val="22"/>
                <w:szCs w:val="18"/>
              </w:rPr>
            </w:pPr>
            <w:r w:rsidRPr="00F11F5B">
              <w:rPr>
                <w:sz w:val="22"/>
                <w:szCs w:val="18"/>
              </w:rPr>
              <w:t>Акционеры–владельцы привилегированных акций имеют право:</w:t>
            </w:r>
          </w:p>
          <w:p w:rsidR="00F11F5B" w:rsidRPr="00F11F5B" w:rsidRDefault="00F11F5B" w:rsidP="007D2429">
            <w:pPr>
              <w:numPr>
                <w:ilvl w:val="0"/>
                <w:numId w:val="23"/>
              </w:numPr>
              <w:autoSpaceDE w:val="0"/>
              <w:autoSpaceDN w:val="0"/>
              <w:adjustRightInd w:val="0"/>
              <w:spacing w:after="80" w:line="260" w:lineRule="exact"/>
              <w:contextualSpacing/>
              <w:jc w:val="both"/>
              <w:rPr>
                <w:rFonts w:eastAsia="Calibri"/>
                <w:sz w:val="22"/>
                <w:szCs w:val="22"/>
              </w:rPr>
            </w:pPr>
            <w:r w:rsidRPr="00F11F5B">
              <w:rPr>
                <w:rFonts w:eastAsia="Calibri"/>
                <w:sz w:val="22"/>
                <w:szCs w:val="22"/>
              </w:rPr>
              <w:t>решении вопросов о реорганизации и ликвидации Банка, а также вопроса об освобождении от об</w:t>
            </w:r>
            <w:r w:rsidRPr="00F11F5B">
              <w:rPr>
                <w:rFonts w:eastAsia="Calibri"/>
                <w:sz w:val="22"/>
                <w:szCs w:val="22"/>
              </w:rPr>
              <w:t>я</w:t>
            </w:r>
            <w:r w:rsidRPr="00F11F5B">
              <w:rPr>
                <w:rFonts w:eastAsia="Calibri"/>
                <w:sz w:val="22"/>
                <w:szCs w:val="22"/>
              </w:rPr>
              <w:t>занности раскрывать или предоставлять информацию, предусмотренную законодательством Ро</w:t>
            </w:r>
            <w:r w:rsidRPr="00F11F5B">
              <w:rPr>
                <w:rFonts w:eastAsia="Calibri"/>
                <w:sz w:val="22"/>
                <w:szCs w:val="22"/>
              </w:rPr>
              <w:t>с</w:t>
            </w:r>
            <w:r w:rsidRPr="00F11F5B">
              <w:rPr>
                <w:rFonts w:eastAsia="Calibri"/>
                <w:sz w:val="22"/>
                <w:szCs w:val="22"/>
              </w:rPr>
              <w:t>сийской Федерации о рынке ценных бумаг;</w:t>
            </w:r>
          </w:p>
          <w:p w:rsidR="00F11F5B" w:rsidRPr="00F11F5B" w:rsidRDefault="00F11F5B" w:rsidP="007D2429">
            <w:pPr>
              <w:numPr>
                <w:ilvl w:val="0"/>
                <w:numId w:val="23"/>
              </w:numPr>
              <w:autoSpaceDE w:val="0"/>
              <w:autoSpaceDN w:val="0"/>
              <w:adjustRightInd w:val="0"/>
              <w:spacing w:after="80" w:line="260" w:lineRule="exact"/>
              <w:contextualSpacing/>
              <w:jc w:val="both"/>
              <w:rPr>
                <w:rFonts w:eastAsia="Calibri"/>
                <w:sz w:val="22"/>
                <w:szCs w:val="22"/>
              </w:rPr>
            </w:pPr>
            <w:r w:rsidRPr="00F11F5B">
              <w:rPr>
                <w:rFonts w:eastAsia="Calibri"/>
                <w:sz w:val="22"/>
                <w:szCs w:val="22"/>
              </w:rPr>
              <w:t>решении на Общем собрании акционеров Банка вопросов о внесении изменений и дополнений в Устав Банка, ограничивающих права акционеров - владельцев привилегированных акций этого т</w:t>
            </w:r>
            <w:r w:rsidRPr="00F11F5B">
              <w:rPr>
                <w:rFonts w:eastAsia="Calibri"/>
                <w:sz w:val="22"/>
                <w:szCs w:val="22"/>
              </w:rPr>
              <w:t>и</w:t>
            </w:r>
            <w:r w:rsidRPr="00F11F5B">
              <w:rPr>
                <w:rFonts w:eastAsia="Calibri"/>
                <w:sz w:val="22"/>
                <w:szCs w:val="22"/>
              </w:rPr>
              <w:t>па, включая случаи определения или увеличения размера дивиденда и (или) определения или ув</w:t>
            </w:r>
            <w:r w:rsidRPr="00F11F5B">
              <w:rPr>
                <w:rFonts w:eastAsia="Calibri"/>
                <w:sz w:val="22"/>
                <w:szCs w:val="22"/>
              </w:rPr>
              <w:t>е</w:t>
            </w:r>
            <w:r w:rsidRPr="00F11F5B">
              <w:rPr>
                <w:rFonts w:eastAsia="Calibri"/>
                <w:sz w:val="22"/>
                <w:szCs w:val="22"/>
              </w:rPr>
              <w:t>личения ликвидационной стоимости, выплачиваемых по привилегированным акциям предыдущей очереди, а также предоставления акционерам - владельцам привилегированных акций иного типа преимуществ в очередности выплаты дивиденда и (или) ликвидационной стоимости акций;</w:t>
            </w:r>
          </w:p>
          <w:p w:rsidR="007D2429" w:rsidRDefault="00F11F5B" w:rsidP="007D2429">
            <w:pPr>
              <w:numPr>
                <w:ilvl w:val="0"/>
                <w:numId w:val="23"/>
              </w:numPr>
              <w:autoSpaceDE w:val="0"/>
              <w:autoSpaceDN w:val="0"/>
              <w:adjustRightInd w:val="0"/>
              <w:spacing w:after="80" w:line="260" w:lineRule="exact"/>
              <w:contextualSpacing/>
              <w:jc w:val="both"/>
              <w:rPr>
                <w:rFonts w:eastAsia="Calibri"/>
                <w:sz w:val="22"/>
                <w:szCs w:val="22"/>
              </w:rPr>
            </w:pPr>
            <w:r w:rsidRPr="00F11F5B">
              <w:rPr>
                <w:rFonts w:eastAsia="Calibri"/>
                <w:sz w:val="22"/>
                <w:szCs w:val="22"/>
              </w:rPr>
              <w:t xml:space="preserve">решении на Общем собрании акционеров Банка вопроса об обращении с заявлением о листинге или </w:t>
            </w:r>
            <w:proofErr w:type="spellStart"/>
            <w:r w:rsidRPr="00F11F5B">
              <w:rPr>
                <w:rFonts w:eastAsia="Calibri"/>
                <w:sz w:val="22"/>
                <w:szCs w:val="22"/>
              </w:rPr>
              <w:t>делистинге</w:t>
            </w:r>
            <w:proofErr w:type="spellEnd"/>
            <w:r w:rsidRPr="00F11F5B">
              <w:rPr>
                <w:rFonts w:eastAsia="Calibri"/>
                <w:sz w:val="22"/>
                <w:szCs w:val="22"/>
              </w:rPr>
              <w:t xml:space="preserve"> привилегированных акций этого типа</w:t>
            </w:r>
            <w:r w:rsidR="007D2429">
              <w:rPr>
                <w:rFonts w:eastAsia="Calibri"/>
                <w:sz w:val="22"/>
                <w:szCs w:val="22"/>
              </w:rPr>
              <w:t>;</w:t>
            </w:r>
          </w:p>
          <w:p w:rsidR="007D2429" w:rsidRPr="000018D5" w:rsidRDefault="007D2429" w:rsidP="007D2429">
            <w:pPr>
              <w:pStyle w:val="aff0"/>
              <w:numPr>
                <w:ilvl w:val="0"/>
                <w:numId w:val="23"/>
              </w:numPr>
              <w:contextualSpacing w:val="0"/>
              <w:rPr>
                <w:sz w:val="22"/>
                <w:szCs w:val="22"/>
              </w:rPr>
            </w:pPr>
            <w:r w:rsidRPr="000018D5">
              <w:rPr>
                <w:sz w:val="22"/>
                <w:szCs w:val="22"/>
              </w:rPr>
              <w:t>решении на Общем собрании акционеров Банка вопроса о внесении в Устав Банка изменений, и</w:t>
            </w:r>
            <w:r w:rsidRPr="000018D5">
              <w:rPr>
                <w:sz w:val="22"/>
                <w:szCs w:val="22"/>
              </w:rPr>
              <w:t>с</w:t>
            </w:r>
            <w:r w:rsidRPr="000018D5">
              <w:rPr>
                <w:sz w:val="22"/>
                <w:szCs w:val="22"/>
              </w:rPr>
              <w:t>ключающих указание на то, что Банк является публичным обществом.»</w:t>
            </w:r>
          </w:p>
          <w:p w:rsidR="00F11F5B" w:rsidRPr="00E96434" w:rsidRDefault="00F11F5B" w:rsidP="00020BD4">
            <w:pPr>
              <w:autoSpaceDE w:val="0"/>
              <w:autoSpaceDN w:val="0"/>
              <w:adjustRightInd w:val="0"/>
              <w:spacing w:after="80" w:line="260" w:lineRule="exact"/>
              <w:ind w:left="720"/>
              <w:contextualSpacing/>
              <w:jc w:val="both"/>
              <w:rPr>
                <w:rFonts w:eastAsia="Calibri"/>
                <w:sz w:val="22"/>
                <w:szCs w:val="22"/>
              </w:rPr>
            </w:pPr>
          </w:p>
          <w:p w:rsidR="00443833" w:rsidRPr="00F11F5B" w:rsidRDefault="00F11F5B" w:rsidP="00F11F5B">
            <w:pPr>
              <w:pStyle w:val="em-4"/>
              <w:ind w:firstLine="0"/>
            </w:pPr>
            <w:r w:rsidRPr="00F11F5B">
              <w:t>Акционеры - владельцы привилегированных акций определенного типа, размер дивиденда по которым определен в настоящем Уставе, имеют право участвовать в Общем собрании акционеров Банка с правом голоса по всем вопросам его компетенции, начиная с собрания, следующего за годовым Общим собран</w:t>
            </w:r>
            <w:r w:rsidRPr="00F11F5B">
              <w:t>и</w:t>
            </w:r>
            <w:r w:rsidRPr="00F11F5B">
              <w:t>ем акционеров Банка, на котором независимо от причин не было принято решение о выплате дивидендов или было принято решение о неполной выплате дивидендов по привилегированным акциям этого типа. Право акционеров (акционера) - владельцев привилегированных акций такого типа участвовать в Общем собрании акционеров Банка прекращается с момента первой выплаты по указанным акциям дивидендов в полном размере.</w:t>
            </w:r>
          </w:p>
        </w:tc>
      </w:tr>
    </w:tbl>
    <w:p w:rsidR="00443833" w:rsidRPr="00412DDB" w:rsidRDefault="00443833" w:rsidP="00443833">
      <w:pPr>
        <w:pStyle w:val="em-4"/>
      </w:pPr>
    </w:p>
    <w:p w:rsidR="00443833" w:rsidRPr="00412DDB" w:rsidRDefault="00443833" w:rsidP="00443833">
      <w:pPr>
        <w:pStyle w:val="em-1"/>
      </w:pPr>
      <w:bookmarkStart w:id="464" w:name="_Toc364086373"/>
      <w:bookmarkStart w:id="465" w:name="_Toc482611765"/>
      <w:r w:rsidRPr="00412DDB">
        <w:t xml:space="preserve">8.3. Сведения о предыдущих выпусках эмиссионных ценных бумаг кредитной организации </w:t>
      </w:r>
      <w:r w:rsidR="00B140EC">
        <w:t>–</w:t>
      </w:r>
      <w:r w:rsidRPr="00412DDB">
        <w:t xml:space="preserve"> эмитента, за исключением акций кредитной организации </w:t>
      </w:r>
      <w:r w:rsidR="00B140EC">
        <w:t>–</w:t>
      </w:r>
      <w:r w:rsidRPr="00412DDB">
        <w:t xml:space="preserve"> эмитента</w:t>
      </w:r>
      <w:bookmarkEnd w:id="464"/>
      <w:bookmarkEnd w:id="465"/>
      <w:r w:rsidRPr="00412DDB">
        <w:rPr>
          <w:rStyle w:val="af0"/>
          <w:vanish/>
        </w:rPr>
        <w:footnoteReference w:id="101"/>
      </w:r>
    </w:p>
    <w:p w:rsidR="00443833" w:rsidRPr="00412DDB" w:rsidRDefault="00443833" w:rsidP="00443833">
      <w:pPr>
        <w:pStyle w:val="em-1"/>
      </w:pPr>
    </w:p>
    <w:p w:rsidR="00443833" w:rsidRPr="00412DDB" w:rsidRDefault="00443833" w:rsidP="00443833">
      <w:pPr>
        <w:pStyle w:val="em-7"/>
      </w:pPr>
      <w:bookmarkStart w:id="466" w:name="_Toc364086374"/>
      <w:bookmarkStart w:id="467" w:name="_Toc482611766"/>
      <w:r w:rsidRPr="00412DDB">
        <w:t>8.3.1. Сведения о выпусках, все ценные бумаги которых погашены</w:t>
      </w:r>
      <w:bookmarkEnd w:id="466"/>
      <w:bookmarkEnd w:id="467"/>
      <w:r w:rsidRPr="00412DDB">
        <w:t xml:space="preserve"> </w:t>
      </w:r>
    </w:p>
    <w:p w:rsidR="00443833" w:rsidRPr="00412DDB" w:rsidRDefault="00443833" w:rsidP="00443833">
      <w:pPr>
        <w:pStyle w:val="em-4"/>
      </w:pPr>
    </w:p>
    <w:p w:rsidR="00443833" w:rsidRPr="00412DDB" w:rsidRDefault="00443833" w:rsidP="00443833">
      <w:pPr>
        <w:pStyle w:val="em-4"/>
      </w:pPr>
      <w:r w:rsidRPr="00412DDB">
        <w:t>Сведения по каждому выпуску, все ценные бумаги которого были погашены в течение 5 последних завершенных финансовых лет и периода с даты начала текущего года до даты окончания отчетного кварт</w:t>
      </w:r>
      <w:r w:rsidRPr="00412DDB">
        <w:t>а</w:t>
      </w:r>
      <w:r w:rsidRPr="00412DDB">
        <w:t>ла:</w:t>
      </w:r>
    </w:p>
    <w:p w:rsidR="00443833" w:rsidRPr="00412DDB" w:rsidRDefault="00443833" w:rsidP="00443833">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6"/>
        <w:gridCol w:w="5308"/>
      </w:tblGrid>
      <w:tr w:rsidR="00443833" w:rsidRPr="00412DDB" w:rsidTr="009C4F8F">
        <w:tc>
          <w:tcPr>
            <w:tcW w:w="5006" w:type="dxa"/>
          </w:tcPr>
          <w:p w:rsidR="00443833" w:rsidRPr="00412DDB" w:rsidRDefault="00443833" w:rsidP="00443833">
            <w:pPr>
              <w:pStyle w:val="prilozhenie"/>
              <w:ind w:firstLine="0"/>
              <w:rPr>
                <w:sz w:val="22"/>
                <w:szCs w:val="22"/>
              </w:rPr>
            </w:pPr>
          </w:p>
        </w:tc>
        <w:tc>
          <w:tcPr>
            <w:tcW w:w="5308" w:type="dxa"/>
            <w:vAlign w:val="center"/>
          </w:tcPr>
          <w:p w:rsidR="00443833" w:rsidRPr="00412DDB" w:rsidRDefault="00443833" w:rsidP="00443833">
            <w:pPr>
              <w:pStyle w:val="prilozhenie"/>
              <w:ind w:firstLine="0"/>
              <w:jc w:val="center"/>
              <w:rPr>
                <w:sz w:val="20"/>
              </w:rPr>
            </w:pP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Вид, серия (тип), форма и иные идентификацио</w:t>
            </w:r>
            <w:r w:rsidRPr="00412DDB">
              <w:rPr>
                <w:sz w:val="22"/>
                <w:szCs w:val="22"/>
              </w:rPr>
              <w:t>н</w:t>
            </w:r>
            <w:r w:rsidRPr="00412DDB">
              <w:rPr>
                <w:sz w:val="22"/>
                <w:szCs w:val="22"/>
              </w:rPr>
              <w:t>ные признаки ценных бумаг</w:t>
            </w:r>
          </w:p>
        </w:tc>
        <w:tc>
          <w:tcPr>
            <w:tcW w:w="5308" w:type="dxa"/>
            <w:vAlign w:val="center"/>
          </w:tcPr>
          <w:p w:rsidR="00443833" w:rsidRPr="00412DDB" w:rsidRDefault="00443833" w:rsidP="00443833">
            <w:pPr>
              <w:pStyle w:val="prilozhenie"/>
              <w:ind w:firstLine="0"/>
              <w:jc w:val="center"/>
              <w:rPr>
                <w:b/>
                <w:sz w:val="20"/>
              </w:rPr>
            </w:pPr>
            <w:r w:rsidRPr="00412DDB">
              <w:rPr>
                <w:b/>
                <w:sz w:val="20"/>
              </w:rPr>
              <w:t>Облигации;</w:t>
            </w:r>
          </w:p>
          <w:p w:rsidR="00443833" w:rsidRPr="00412DDB" w:rsidRDefault="00443833" w:rsidP="00443833">
            <w:pPr>
              <w:jc w:val="center"/>
              <w:rPr>
                <w:rFonts w:eastAsia="PMingLiU"/>
                <w:b/>
                <w:sz w:val="20"/>
                <w:szCs w:val="20"/>
              </w:rPr>
            </w:pPr>
            <w:r w:rsidRPr="00412DDB">
              <w:rPr>
                <w:rFonts w:eastAsia="PMingLiU"/>
                <w:b/>
                <w:sz w:val="20"/>
                <w:szCs w:val="20"/>
              </w:rPr>
              <w:t>Документарные процентные неконвертируемые на предъявителя с обязательным централизованным хр</w:t>
            </w:r>
            <w:r w:rsidRPr="00412DDB">
              <w:rPr>
                <w:rFonts w:eastAsia="PMingLiU"/>
                <w:b/>
                <w:sz w:val="20"/>
                <w:szCs w:val="20"/>
              </w:rPr>
              <w:t>а</w:t>
            </w:r>
            <w:r w:rsidRPr="00412DDB">
              <w:rPr>
                <w:rFonts w:eastAsia="PMingLiU"/>
                <w:b/>
                <w:sz w:val="20"/>
                <w:szCs w:val="20"/>
              </w:rPr>
              <w:t>нением серии 02</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 со сроком п</w:t>
            </w:r>
            <w:r w:rsidRPr="00412DDB">
              <w:rPr>
                <w:rFonts w:eastAsia="PMingLiU"/>
                <w:b/>
                <w:sz w:val="20"/>
                <w:szCs w:val="20"/>
              </w:rPr>
              <w:t>о</w:t>
            </w:r>
            <w:r w:rsidRPr="00412DDB">
              <w:rPr>
                <w:rFonts w:eastAsia="PMingLiU"/>
                <w:b/>
                <w:sz w:val="20"/>
                <w:szCs w:val="20"/>
              </w:rPr>
              <w:t>гашения в 1820</w:t>
            </w:r>
            <w:r w:rsidR="00B140EC">
              <w:rPr>
                <w:rFonts w:eastAsia="PMingLiU"/>
                <w:b/>
                <w:sz w:val="20"/>
                <w:szCs w:val="20"/>
              </w:rPr>
              <w:t>–</w:t>
            </w:r>
            <w:proofErr w:type="spellStart"/>
            <w:r w:rsidRPr="00412DDB">
              <w:rPr>
                <w:rFonts w:eastAsia="PMingLiU"/>
                <w:b/>
                <w:sz w:val="20"/>
                <w:szCs w:val="20"/>
              </w:rPr>
              <w:t>ый</w:t>
            </w:r>
            <w:proofErr w:type="spellEnd"/>
            <w:r w:rsidRPr="00412DDB">
              <w:rPr>
                <w:rFonts w:eastAsia="PMingLiU"/>
                <w:b/>
                <w:sz w:val="20"/>
                <w:szCs w:val="20"/>
              </w:rPr>
              <w:t xml:space="preserve"> (Одна тысяча восемьсот двадц</w:t>
            </w:r>
            <w:r w:rsidRPr="00412DDB">
              <w:rPr>
                <w:rFonts w:eastAsia="PMingLiU"/>
                <w:b/>
                <w:sz w:val="20"/>
                <w:szCs w:val="20"/>
              </w:rPr>
              <w:t>а</w:t>
            </w:r>
            <w:r w:rsidRPr="00412DDB">
              <w:rPr>
                <w:rFonts w:eastAsia="PMingLiU"/>
                <w:b/>
                <w:sz w:val="20"/>
                <w:szCs w:val="20"/>
              </w:rPr>
              <w:t>тый) день с начала размещения Облигаций</w:t>
            </w:r>
          </w:p>
          <w:p w:rsidR="00443833" w:rsidRPr="00412DDB" w:rsidRDefault="00443833" w:rsidP="00443833">
            <w:pPr>
              <w:pStyle w:val="prilozhenie"/>
              <w:ind w:firstLine="0"/>
              <w:jc w:val="center"/>
              <w:rPr>
                <w:sz w:val="22"/>
                <w:szCs w:val="22"/>
              </w:rPr>
            </w:pP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выпу</w:t>
            </w:r>
            <w:r w:rsidRPr="00412DDB">
              <w:rPr>
                <w:sz w:val="22"/>
                <w:szCs w:val="22"/>
              </w:rPr>
              <w:t>с</w:t>
            </w:r>
            <w:r w:rsidRPr="00412DDB">
              <w:rPr>
                <w:sz w:val="22"/>
                <w:szCs w:val="22"/>
              </w:rPr>
              <w:t>ка ценных бумаг и дата его государственной рег</w:t>
            </w:r>
            <w:r w:rsidRPr="00412DDB">
              <w:rPr>
                <w:sz w:val="22"/>
                <w:szCs w:val="22"/>
              </w:rPr>
              <w:t>и</w:t>
            </w:r>
            <w:r w:rsidRPr="00412DDB">
              <w:rPr>
                <w:sz w:val="22"/>
                <w:szCs w:val="22"/>
              </w:rPr>
              <w:t>страции (идентификационный номер выпуска и дата его присвоения в случае если выпуск ценных бумаг не подлежал государственной регистрации)</w:t>
            </w:r>
          </w:p>
        </w:tc>
        <w:tc>
          <w:tcPr>
            <w:tcW w:w="5308" w:type="dxa"/>
            <w:vAlign w:val="center"/>
          </w:tcPr>
          <w:p w:rsidR="00443833" w:rsidRPr="00412DDB" w:rsidRDefault="00443833" w:rsidP="00443833">
            <w:pPr>
              <w:pStyle w:val="prilozhenie"/>
              <w:ind w:firstLine="0"/>
              <w:jc w:val="center"/>
              <w:rPr>
                <w:sz w:val="20"/>
              </w:rPr>
            </w:pPr>
            <w:r w:rsidRPr="00412DDB">
              <w:rPr>
                <w:sz w:val="20"/>
              </w:rPr>
              <w:t>40202268В</w:t>
            </w:r>
          </w:p>
          <w:p w:rsidR="00443833" w:rsidRPr="00412DDB" w:rsidRDefault="00443833" w:rsidP="005417F9">
            <w:pPr>
              <w:pStyle w:val="prilozhenie"/>
              <w:ind w:firstLine="0"/>
              <w:jc w:val="center"/>
              <w:rPr>
                <w:sz w:val="22"/>
                <w:szCs w:val="22"/>
              </w:rPr>
            </w:pPr>
            <w:r w:rsidRPr="00412DDB">
              <w:rPr>
                <w:sz w:val="20"/>
              </w:rPr>
              <w:t>03.03.2008</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Регистрирующий орган, осуществивший госуда</w:t>
            </w:r>
            <w:r w:rsidRPr="00412DDB">
              <w:rPr>
                <w:sz w:val="22"/>
                <w:szCs w:val="22"/>
              </w:rPr>
              <w:t>р</w:t>
            </w:r>
            <w:r w:rsidRPr="00412DDB">
              <w:rPr>
                <w:sz w:val="22"/>
                <w:szCs w:val="22"/>
              </w:rPr>
              <w:t>ственную регистрацию выпуска ценных бумаг (организация, присвоившая выпуску ценных б</w:t>
            </w:r>
            <w:r w:rsidRPr="00412DDB">
              <w:rPr>
                <w:sz w:val="22"/>
                <w:szCs w:val="22"/>
              </w:rPr>
              <w:t>у</w:t>
            </w:r>
            <w:r w:rsidRPr="00412DDB">
              <w:rPr>
                <w:sz w:val="22"/>
                <w:szCs w:val="22"/>
              </w:rPr>
              <w:t>маг идентификационный номер в случае если в</w:t>
            </w:r>
            <w:r w:rsidRPr="00412DDB">
              <w:rPr>
                <w:sz w:val="22"/>
                <w:szCs w:val="22"/>
              </w:rPr>
              <w:t>ы</w:t>
            </w:r>
            <w:r w:rsidRPr="00412DDB">
              <w:rPr>
                <w:sz w:val="22"/>
                <w:szCs w:val="22"/>
              </w:rPr>
              <w:t>пуск ценных бумаг не подлежал государственной регистрации)</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Департамент лицензирования деятельности и финансового оздоровления кредитных организаций Банка России</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Количество ценных бумаг выпуска, шт.</w:t>
            </w:r>
          </w:p>
        </w:tc>
        <w:tc>
          <w:tcPr>
            <w:tcW w:w="5308" w:type="dxa"/>
            <w:vAlign w:val="center"/>
          </w:tcPr>
          <w:p w:rsidR="00443833" w:rsidRPr="00412DDB" w:rsidRDefault="00443833" w:rsidP="00443833">
            <w:pPr>
              <w:pStyle w:val="prilozhenie"/>
              <w:ind w:firstLine="0"/>
              <w:jc w:val="center"/>
              <w:rPr>
                <w:sz w:val="22"/>
                <w:szCs w:val="22"/>
              </w:rPr>
            </w:pPr>
            <w:r w:rsidRPr="00412DDB">
              <w:rPr>
                <w:sz w:val="22"/>
                <w:szCs w:val="22"/>
                <w:lang w:val="en-US"/>
              </w:rPr>
              <w:t>3 0</w:t>
            </w:r>
            <w:r w:rsidRPr="00412DDB">
              <w:rPr>
                <w:sz w:val="22"/>
                <w:szCs w:val="22"/>
              </w:rPr>
              <w:t>00 000</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Объем выпуска ценных бумаг по номинальной стоимости или указание на то, что в соответствии с законодательством Российской Федерации наличие номинальной стоимости у данного вида ценных бумаг не предусмотрено; тыс. руб.</w:t>
            </w:r>
          </w:p>
        </w:tc>
        <w:tc>
          <w:tcPr>
            <w:tcW w:w="5308" w:type="dxa"/>
            <w:vAlign w:val="center"/>
          </w:tcPr>
          <w:p w:rsidR="00443833" w:rsidRPr="00412DDB" w:rsidRDefault="00443833" w:rsidP="00443833">
            <w:pPr>
              <w:pStyle w:val="prilozhenie"/>
              <w:ind w:firstLine="0"/>
              <w:jc w:val="center"/>
              <w:rPr>
                <w:sz w:val="22"/>
                <w:szCs w:val="22"/>
              </w:rPr>
            </w:pPr>
            <w:r w:rsidRPr="00412DDB">
              <w:rPr>
                <w:sz w:val="22"/>
                <w:szCs w:val="22"/>
                <w:lang w:val="en-US"/>
              </w:rPr>
              <w:t>3 0</w:t>
            </w:r>
            <w:r w:rsidRPr="00412DDB">
              <w:rPr>
                <w:sz w:val="22"/>
                <w:szCs w:val="22"/>
              </w:rPr>
              <w:t>00 000</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Срок (дата) погашения ценных бумаг выпуска</w:t>
            </w:r>
          </w:p>
        </w:tc>
        <w:tc>
          <w:tcPr>
            <w:tcW w:w="5308" w:type="dxa"/>
            <w:vAlign w:val="center"/>
          </w:tcPr>
          <w:p w:rsidR="00443833" w:rsidRPr="00412DDB" w:rsidRDefault="00443833" w:rsidP="005417F9">
            <w:pPr>
              <w:pStyle w:val="prilozhenie"/>
              <w:ind w:firstLine="0"/>
              <w:jc w:val="center"/>
              <w:rPr>
                <w:sz w:val="22"/>
                <w:szCs w:val="22"/>
              </w:rPr>
            </w:pPr>
            <w:r w:rsidRPr="00412DDB">
              <w:rPr>
                <w:sz w:val="22"/>
                <w:szCs w:val="22"/>
                <w:lang w:val="en-US"/>
              </w:rPr>
              <w:t>28</w:t>
            </w:r>
            <w:r w:rsidRPr="00412DDB">
              <w:rPr>
                <w:sz w:val="22"/>
                <w:szCs w:val="22"/>
              </w:rPr>
              <w:t>.03.2013</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Основание для погашения ценных бумаг выпуска (исполнение обязательств по ценным бумагам, конвертация в связи с размещением ценных бумаг иного выпуска, признание выпуска ценных бумаг несостоявшимся или недействительным, иное)</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Исполнение обязательств по ценным бумагам</w:t>
            </w:r>
          </w:p>
        </w:tc>
      </w:tr>
      <w:tr w:rsidR="00443833" w:rsidRPr="00412DDB" w:rsidTr="009C4F8F">
        <w:tc>
          <w:tcPr>
            <w:tcW w:w="5006" w:type="dxa"/>
          </w:tcPr>
          <w:p w:rsidR="00443833" w:rsidRPr="00412DDB" w:rsidRDefault="00443833" w:rsidP="00443833">
            <w:pPr>
              <w:pStyle w:val="prilozhenie"/>
              <w:ind w:firstLine="0"/>
              <w:rPr>
                <w:sz w:val="22"/>
                <w:szCs w:val="22"/>
              </w:rPr>
            </w:pPr>
          </w:p>
        </w:tc>
        <w:tc>
          <w:tcPr>
            <w:tcW w:w="5308" w:type="dxa"/>
            <w:vAlign w:val="center"/>
          </w:tcPr>
          <w:p w:rsidR="00443833" w:rsidRPr="00412DDB" w:rsidRDefault="00443833" w:rsidP="00443833">
            <w:pPr>
              <w:pStyle w:val="prilozhenie"/>
              <w:ind w:firstLine="0"/>
              <w:jc w:val="center"/>
              <w:rPr>
                <w:sz w:val="20"/>
              </w:rPr>
            </w:pP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6"/>
        <w:gridCol w:w="5308"/>
      </w:tblGrid>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Вид, серия (тип), форма и иные идентификацио</w:t>
            </w:r>
            <w:r w:rsidRPr="00412DDB">
              <w:rPr>
                <w:sz w:val="22"/>
                <w:szCs w:val="22"/>
              </w:rPr>
              <w:t>н</w:t>
            </w:r>
            <w:r w:rsidRPr="00412DDB">
              <w:rPr>
                <w:sz w:val="22"/>
                <w:szCs w:val="22"/>
              </w:rPr>
              <w:t>ные признаки ценных бумаг</w:t>
            </w:r>
          </w:p>
        </w:tc>
        <w:tc>
          <w:tcPr>
            <w:tcW w:w="5308" w:type="dxa"/>
            <w:vAlign w:val="center"/>
          </w:tcPr>
          <w:p w:rsidR="00443833" w:rsidRPr="00412DDB" w:rsidRDefault="00443833" w:rsidP="00443833">
            <w:pPr>
              <w:pStyle w:val="prilozhenie"/>
              <w:ind w:firstLine="0"/>
              <w:jc w:val="center"/>
              <w:rPr>
                <w:b/>
                <w:sz w:val="20"/>
              </w:rPr>
            </w:pPr>
            <w:r w:rsidRPr="00412DDB">
              <w:rPr>
                <w:b/>
                <w:sz w:val="20"/>
              </w:rPr>
              <w:t>Облигации;</w:t>
            </w:r>
          </w:p>
          <w:p w:rsidR="00443833" w:rsidRPr="00412DDB" w:rsidRDefault="00443833" w:rsidP="00443833">
            <w:pPr>
              <w:jc w:val="center"/>
              <w:rPr>
                <w:rFonts w:eastAsia="PMingLiU"/>
                <w:b/>
                <w:sz w:val="20"/>
                <w:szCs w:val="20"/>
              </w:rPr>
            </w:pPr>
            <w:r w:rsidRPr="00412DDB">
              <w:rPr>
                <w:rFonts w:eastAsia="PMingLiU"/>
                <w:b/>
                <w:sz w:val="20"/>
                <w:szCs w:val="20"/>
              </w:rPr>
              <w:t>Документарные процентные неконвертируемые на предъявителя с обязательным централизованным хр</w:t>
            </w:r>
            <w:r w:rsidRPr="00412DDB">
              <w:rPr>
                <w:rFonts w:eastAsia="PMingLiU"/>
                <w:b/>
                <w:sz w:val="20"/>
                <w:szCs w:val="20"/>
              </w:rPr>
              <w:t>а</w:t>
            </w:r>
            <w:r w:rsidRPr="00412DDB">
              <w:rPr>
                <w:rFonts w:eastAsia="PMingLiU"/>
                <w:b/>
                <w:sz w:val="20"/>
                <w:szCs w:val="20"/>
              </w:rPr>
              <w:t>нением серии 03</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 со сроком п</w:t>
            </w:r>
            <w:r w:rsidRPr="00412DDB">
              <w:rPr>
                <w:rFonts w:eastAsia="PMingLiU"/>
                <w:b/>
                <w:sz w:val="20"/>
                <w:szCs w:val="20"/>
              </w:rPr>
              <w:t>о</w:t>
            </w:r>
            <w:r w:rsidRPr="00412DDB">
              <w:rPr>
                <w:rFonts w:eastAsia="PMingLiU"/>
                <w:b/>
                <w:sz w:val="20"/>
                <w:szCs w:val="20"/>
              </w:rPr>
              <w:t>гашения в 1820</w:t>
            </w:r>
            <w:r w:rsidR="00B140EC">
              <w:rPr>
                <w:rFonts w:eastAsia="PMingLiU"/>
                <w:b/>
                <w:sz w:val="20"/>
                <w:szCs w:val="20"/>
              </w:rPr>
              <w:t>–</w:t>
            </w:r>
            <w:proofErr w:type="spellStart"/>
            <w:r w:rsidRPr="00412DDB">
              <w:rPr>
                <w:rFonts w:eastAsia="PMingLiU"/>
                <w:b/>
                <w:sz w:val="20"/>
                <w:szCs w:val="20"/>
              </w:rPr>
              <w:t>ый</w:t>
            </w:r>
            <w:proofErr w:type="spellEnd"/>
            <w:r w:rsidRPr="00412DDB">
              <w:rPr>
                <w:rFonts w:eastAsia="PMingLiU"/>
                <w:b/>
                <w:sz w:val="20"/>
                <w:szCs w:val="20"/>
              </w:rPr>
              <w:t xml:space="preserve"> (Одна тысяча восемьсот двадц</w:t>
            </w:r>
            <w:r w:rsidRPr="00412DDB">
              <w:rPr>
                <w:rFonts w:eastAsia="PMingLiU"/>
                <w:b/>
                <w:sz w:val="20"/>
                <w:szCs w:val="20"/>
              </w:rPr>
              <w:t>а</w:t>
            </w:r>
            <w:r w:rsidRPr="00412DDB">
              <w:rPr>
                <w:rFonts w:eastAsia="PMingLiU"/>
                <w:b/>
                <w:sz w:val="20"/>
                <w:szCs w:val="20"/>
              </w:rPr>
              <w:t>тый) день с начала размещения Облигаций</w:t>
            </w:r>
          </w:p>
          <w:p w:rsidR="00443833" w:rsidRPr="00412DDB" w:rsidRDefault="00443833" w:rsidP="00443833">
            <w:pPr>
              <w:pStyle w:val="prilozhenie"/>
              <w:ind w:firstLine="0"/>
              <w:jc w:val="center"/>
              <w:rPr>
                <w:sz w:val="22"/>
                <w:szCs w:val="22"/>
              </w:rPr>
            </w:pP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выпу</w:t>
            </w:r>
            <w:r w:rsidRPr="00412DDB">
              <w:rPr>
                <w:sz w:val="22"/>
                <w:szCs w:val="22"/>
              </w:rPr>
              <w:t>с</w:t>
            </w:r>
            <w:r w:rsidRPr="00412DDB">
              <w:rPr>
                <w:sz w:val="22"/>
                <w:szCs w:val="22"/>
              </w:rPr>
              <w:t>ка ценных бумаг и дата его государственной рег</w:t>
            </w:r>
            <w:r w:rsidRPr="00412DDB">
              <w:rPr>
                <w:sz w:val="22"/>
                <w:szCs w:val="22"/>
              </w:rPr>
              <w:t>и</w:t>
            </w:r>
            <w:r w:rsidRPr="00412DDB">
              <w:rPr>
                <w:sz w:val="22"/>
                <w:szCs w:val="22"/>
              </w:rPr>
              <w:t>страции (идентификационный номер выпуска и дата его присвоения в случае если выпуск ценных бумаг не подлежал государственной регистрации)</w:t>
            </w:r>
          </w:p>
        </w:tc>
        <w:tc>
          <w:tcPr>
            <w:tcW w:w="5308" w:type="dxa"/>
            <w:vAlign w:val="center"/>
          </w:tcPr>
          <w:p w:rsidR="00443833" w:rsidRPr="00412DDB" w:rsidRDefault="00443833" w:rsidP="00443833">
            <w:pPr>
              <w:pStyle w:val="prilozhenie"/>
              <w:ind w:firstLine="0"/>
              <w:jc w:val="center"/>
              <w:rPr>
                <w:sz w:val="20"/>
              </w:rPr>
            </w:pPr>
            <w:r w:rsidRPr="00412DDB">
              <w:rPr>
                <w:sz w:val="20"/>
              </w:rPr>
              <w:t>40</w:t>
            </w:r>
            <w:r w:rsidRPr="00412DDB">
              <w:rPr>
                <w:sz w:val="20"/>
                <w:lang w:val="en-US"/>
              </w:rPr>
              <w:t>3</w:t>
            </w:r>
            <w:r w:rsidRPr="00412DDB">
              <w:rPr>
                <w:sz w:val="20"/>
              </w:rPr>
              <w:t>02268В</w:t>
            </w:r>
          </w:p>
          <w:p w:rsidR="00443833" w:rsidRPr="00412DDB" w:rsidRDefault="00443833" w:rsidP="005417F9">
            <w:pPr>
              <w:pStyle w:val="prilozhenie"/>
              <w:ind w:firstLine="0"/>
              <w:jc w:val="center"/>
              <w:rPr>
                <w:sz w:val="22"/>
                <w:szCs w:val="22"/>
              </w:rPr>
            </w:pPr>
            <w:r w:rsidRPr="00412DDB">
              <w:rPr>
                <w:sz w:val="20"/>
              </w:rPr>
              <w:t>03.03.2008</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Регистрирующий орган, осуществивший госуда</w:t>
            </w:r>
            <w:r w:rsidRPr="00412DDB">
              <w:rPr>
                <w:sz w:val="22"/>
                <w:szCs w:val="22"/>
              </w:rPr>
              <w:t>р</w:t>
            </w:r>
            <w:r w:rsidRPr="00412DDB">
              <w:rPr>
                <w:sz w:val="22"/>
                <w:szCs w:val="22"/>
              </w:rPr>
              <w:t>ственную регистрацию выпуска ценных бумаг (организация, присвоившая выпуску ценных б</w:t>
            </w:r>
            <w:r w:rsidRPr="00412DDB">
              <w:rPr>
                <w:sz w:val="22"/>
                <w:szCs w:val="22"/>
              </w:rPr>
              <w:t>у</w:t>
            </w:r>
            <w:r w:rsidRPr="00412DDB">
              <w:rPr>
                <w:sz w:val="22"/>
                <w:szCs w:val="22"/>
              </w:rPr>
              <w:t>маг идентификационный номер в случае если в</w:t>
            </w:r>
            <w:r w:rsidRPr="00412DDB">
              <w:rPr>
                <w:sz w:val="22"/>
                <w:szCs w:val="22"/>
              </w:rPr>
              <w:t>ы</w:t>
            </w:r>
            <w:r w:rsidRPr="00412DDB">
              <w:rPr>
                <w:sz w:val="22"/>
                <w:szCs w:val="22"/>
              </w:rPr>
              <w:t>пуск ценных бумаг не подлежал государственной регистрации)</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Департамент лицензирования деятельности и финансового оздоровления кредитных организаций Банка России</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Количество ценных бумаг выпуска, шт.</w:t>
            </w:r>
          </w:p>
        </w:tc>
        <w:tc>
          <w:tcPr>
            <w:tcW w:w="5308" w:type="dxa"/>
            <w:vAlign w:val="center"/>
          </w:tcPr>
          <w:p w:rsidR="00443833" w:rsidRPr="00412DDB" w:rsidRDefault="00443833" w:rsidP="00443833">
            <w:pPr>
              <w:pStyle w:val="prilozhenie"/>
              <w:ind w:firstLine="0"/>
              <w:jc w:val="center"/>
              <w:rPr>
                <w:sz w:val="22"/>
                <w:szCs w:val="22"/>
              </w:rPr>
            </w:pPr>
            <w:r w:rsidRPr="00412DDB">
              <w:rPr>
                <w:sz w:val="22"/>
                <w:szCs w:val="22"/>
                <w:lang w:val="en-US"/>
              </w:rPr>
              <w:t>3 0</w:t>
            </w:r>
            <w:r w:rsidRPr="00412DDB">
              <w:rPr>
                <w:sz w:val="22"/>
                <w:szCs w:val="22"/>
              </w:rPr>
              <w:t>00 000</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Объем выпуска ценных бумаг по номинальной стоимости или указание на то, что в соответствии с законодательством Российской Федерации наличие номинальной стоимости у данного вида ценных бумаг не предусмотрено; тыс. руб.</w:t>
            </w:r>
          </w:p>
        </w:tc>
        <w:tc>
          <w:tcPr>
            <w:tcW w:w="5308" w:type="dxa"/>
            <w:vAlign w:val="center"/>
          </w:tcPr>
          <w:p w:rsidR="00443833" w:rsidRPr="00412DDB" w:rsidRDefault="00443833" w:rsidP="00443833">
            <w:pPr>
              <w:pStyle w:val="prilozhenie"/>
              <w:ind w:firstLine="0"/>
              <w:jc w:val="center"/>
              <w:rPr>
                <w:sz w:val="22"/>
                <w:szCs w:val="22"/>
              </w:rPr>
            </w:pPr>
            <w:r w:rsidRPr="00412DDB">
              <w:rPr>
                <w:sz w:val="22"/>
                <w:szCs w:val="22"/>
                <w:lang w:val="en-US"/>
              </w:rPr>
              <w:t>3 0</w:t>
            </w:r>
            <w:r w:rsidRPr="00412DDB">
              <w:rPr>
                <w:sz w:val="22"/>
                <w:szCs w:val="22"/>
              </w:rPr>
              <w:t>00 000</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Срок (дата) погашения ценных бумаг выпуска</w:t>
            </w:r>
          </w:p>
        </w:tc>
        <w:tc>
          <w:tcPr>
            <w:tcW w:w="5308" w:type="dxa"/>
            <w:vAlign w:val="center"/>
          </w:tcPr>
          <w:p w:rsidR="00443833" w:rsidRPr="00412DDB" w:rsidRDefault="00443833" w:rsidP="005417F9">
            <w:pPr>
              <w:pStyle w:val="prilozhenie"/>
              <w:ind w:firstLine="0"/>
              <w:jc w:val="center"/>
              <w:rPr>
                <w:sz w:val="22"/>
                <w:szCs w:val="22"/>
              </w:rPr>
            </w:pPr>
            <w:r w:rsidRPr="00412DDB">
              <w:rPr>
                <w:sz w:val="22"/>
                <w:szCs w:val="22"/>
                <w:lang w:val="en-US"/>
              </w:rPr>
              <w:t>23</w:t>
            </w:r>
            <w:r w:rsidRPr="00412DDB">
              <w:rPr>
                <w:sz w:val="22"/>
                <w:szCs w:val="22"/>
              </w:rPr>
              <w:t>.0</w:t>
            </w:r>
            <w:r w:rsidRPr="00412DDB">
              <w:rPr>
                <w:sz w:val="22"/>
                <w:szCs w:val="22"/>
                <w:lang w:val="en-US"/>
              </w:rPr>
              <w:t>4</w:t>
            </w:r>
            <w:r w:rsidRPr="00412DDB">
              <w:rPr>
                <w:sz w:val="22"/>
                <w:szCs w:val="22"/>
              </w:rPr>
              <w:t>.2013</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Основание для погашения ценных бумаг выпуска (исполнение обязательств по ценным бумагам, конвертация в связи с размещением ценных бумаг иного выпуска, признание выпуска ценных бумаг несостоявшимся или недействительным, иное)</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Исполнение обязательств по ценным бумагам</w:t>
            </w:r>
          </w:p>
        </w:tc>
      </w:tr>
    </w:tbl>
    <w:p w:rsidR="00443833" w:rsidRPr="00412DDB" w:rsidRDefault="00443833" w:rsidP="00443833">
      <w:pPr>
        <w:pStyle w:val="em-4"/>
      </w:pP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6"/>
        <w:gridCol w:w="5308"/>
      </w:tblGrid>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Вид, серия (тип), форма и иные идентификацио</w:t>
            </w:r>
            <w:r w:rsidRPr="00412DDB">
              <w:rPr>
                <w:sz w:val="22"/>
                <w:szCs w:val="22"/>
              </w:rPr>
              <w:t>н</w:t>
            </w:r>
            <w:r w:rsidRPr="00412DDB">
              <w:rPr>
                <w:sz w:val="22"/>
                <w:szCs w:val="22"/>
              </w:rPr>
              <w:t>ные признаки ценных бумаг</w:t>
            </w:r>
          </w:p>
        </w:tc>
        <w:tc>
          <w:tcPr>
            <w:tcW w:w="5308" w:type="dxa"/>
            <w:vAlign w:val="center"/>
          </w:tcPr>
          <w:p w:rsidR="00443833" w:rsidRPr="00412DDB" w:rsidRDefault="00443833" w:rsidP="00443833">
            <w:pPr>
              <w:pStyle w:val="prilozhenie"/>
              <w:ind w:firstLine="0"/>
              <w:jc w:val="center"/>
              <w:rPr>
                <w:b/>
                <w:sz w:val="20"/>
              </w:rPr>
            </w:pPr>
            <w:r w:rsidRPr="00412DDB">
              <w:rPr>
                <w:b/>
                <w:sz w:val="20"/>
              </w:rPr>
              <w:t>Облигации;</w:t>
            </w:r>
          </w:p>
          <w:p w:rsidR="00443833" w:rsidRPr="00412DDB" w:rsidRDefault="00443833" w:rsidP="00443833">
            <w:pPr>
              <w:jc w:val="center"/>
              <w:rPr>
                <w:rFonts w:eastAsia="PMingLiU"/>
                <w:b/>
                <w:sz w:val="20"/>
                <w:szCs w:val="20"/>
              </w:rPr>
            </w:pPr>
            <w:r w:rsidRPr="00412DDB">
              <w:rPr>
                <w:rFonts w:eastAsia="PMingLiU"/>
                <w:b/>
                <w:sz w:val="20"/>
                <w:szCs w:val="20"/>
              </w:rPr>
              <w:t>Документарные процентные неконвертируемые на предъявителя с обязательным централизованным хр</w:t>
            </w:r>
            <w:r w:rsidRPr="00412DDB">
              <w:rPr>
                <w:rFonts w:eastAsia="PMingLiU"/>
                <w:b/>
                <w:sz w:val="20"/>
                <w:szCs w:val="20"/>
              </w:rPr>
              <w:t>а</w:t>
            </w:r>
            <w:r w:rsidRPr="00412DDB">
              <w:rPr>
                <w:rFonts w:eastAsia="PMingLiU"/>
                <w:b/>
                <w:sz w:val="20"/>
                <w:szCs w:val="20"/>
              </w:rPr>
              <w:t>нением серии 04</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 со сроком п</w:t>
            </w:r>
            <w:r w:rsidRPr="00412DDB">
              <w:rPr>
                <w:rFonts w:eastAsia="PMingLiU"/>
                <w:b/>
                <w:sz w:val="20"/>
                <w:szCs w:val="20"/>
              </w:rPr>
              <w:t>о</w:t>
            </w:r>
            <w:r w:rsidRPr="00412DDB">
              <w:rPr>
                <w:rFonts w:eastAsia="PMingLiU"/>
                <w:b/>
                <w:sz w:val="20"/>
                <w:szCs w:val="20"/>
              </w:rPr>
              <w:t>гашения в 1820</w:t>
            </w:r>
            <w:r w:rsidR="00B140EC">
              <w:rPr>
                <w:rFonts w:eastAsia="PMingLiU"/>
                <w:b/>
                <w:sz w:val="20"/>
                <w:szCs w:val="20"/>
              </w:rPr>
              <w:t>–</w:t>
            </w:r>
            <w:proofErr w:type="spellStart"/>
            <w:r w:rsidRPr="00412DDB">
              <w:rPr>
                <w:rFonts w:eastAsia="PMingLiU"/>
                <w:b/>
                <w:sz w:val="20"/>
                <w:szCs w:val="20"/>
              </w:rPr>
              <w:t>ый</w:t>
            </w:r>
            <w:proofErr w:type="spellEnd"/>
            <w:r w:rsidRPr="00412DDB">
              <w:rPr>
                <w:rFonts w:eastAsia="PMingLiU"/>
                <w:b/>
                <w:sz w:val="20"/>
                <w:szCs w:val="20"/>
              </w:rPr>
              <w:t xml:space="preserve"> (Одна тысяча восемьсот двадц</w:t>
            </w:r>
            <w:r w:rsidRPr="00412DDB">
              <w:rPr>
                <w:rFonts w:eastAsia="PMingLiU"/>
                <w:b/>
                <w:sz w:val="20"/>
                <w:szCs w:val="20"/>
              </w:rPr>
              <w:t>а</w:t>
            </w:r>
            <w:r w:rsidRPr="00412DDB">
              <w:rPr>
                <w:rFonts w:eastAsia="PMingLiU"/>
                <w:b/>
                <w:sz w:val="20"/>
                <w:szCs w:val="20"/>
              </w:rPr>
              <w:t>тый) день с начала размещения Облигаций</w:t>
            </w:r>
          </w:p>
          <w:p w:rsidR="00443833" w:rsidRPr="00412DDB" w:rsidRDefault="00443833" w:rsidP="00443833">
            <w:pPr>
              <w:pStyle w:val="prilozhenie"/>
              <w:ind w:firstLine="0"/>
              <w:jc w:val="center"/>
              <w:rPr>
                <w:b/>
                <w:sz w:val="22"/>
                <w:szCs w:val="22"/>
              </w:rPr>
            </w:pP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выпу</w:t>
            </w:r>
            <w:r w:rsidRPr="00412DDB">
              <w:rPr>
                <w:sz w:val="22"/>
                <w:szCs w:val="22"/>
              </w:rPr>
              <w:t>с</w:t>
            </w:r>
            <w:r w:rsidRPr="00412DDB">
              <w:rPr>
                <w:sz w:val="22"/>
                <w:szCs w:val="22"/>
              </w:rPr>
              <w:t>ка ценных бумаг и дата его государственной рег</w:t>
            </w:r>
            <w:r w:rsidRPr="00412DDB">
              <w:rPr>
                <w:sz w:val="22"/>
                <w:szCs w:val="22"/>
              </w:rPr>
              <w:t>и</w:t>
            </w:r>
            <w:r w:rsidRPr="00412DDB">
              <w:rPr>
                <w:sz w:val="22"/>
                <w:szCs w:val="22"/>
              </w:rPr>
              <w:t>страции (идентификационный номер выпуска и дата его присвоения в случае если выпуск ценных бумаг не подлежал государственной регистрации)</w:t>
            </w:r>
          </w:p>
        </w:tc>
        <w:tc>
          <w:tcPr>
            <w:tcW w:w="5308" w:type="dxa"/>
            <w:vAlign w:val="center"/>
          </w:tcPr>
          <w:p w:rsidR="00443833" w:rsidRPr="00412DDB" w:rsidRDefault="00443833" w:rsidP="00443833">
            <w:pPr>
              <w:pStyle w:val="prilozhenie"/>
              <w:ind w:firstLine="0"/>
              <w:jc w:val="center"/>
              <w:rPr>
                <w:sz w:val="20"/>
              </w:rPr>
            </w:pPr>
            <w:r w:rsidRPr="00412DDB">
              <w:rPr>
                <w:sz w:val="20"/>
              </w:rPr>
              <w:t>40402268В</w:t>
            </w:r>
          </w:p>
          <w:p w:rsidR="00443833" w:rsidRPr="00412DDB" w:rsidRDefault="00443833" w:rsidP="005417F9">
            <w:pPr>
              <w:pStyle w:val="prilozhenie"/>
              <w:ind w:firstLine="0"/>
              <w:jc w:val="center"/>
              <w:rPr>
                <w:sz w:val="22"/>
                <w:szCs w:val="22"/>
              </w:rPr>
            </w:pPr>
            <w:r w:rsidRPr="00412DDB">
              <w:rPr>
                <w:sz w:val="20"/>
              </w:rPr>
              <w:t>30.12.2008</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Регистрирующий орган, осуществивший госуда</w:t>
            </w:r>
            <w:r w:rsidRPr="00412DDB">
              <w:rPr>
                <w:sz w:val="22"/>
                <w:szCs w:val="22"/>
              </w:rPr>
              <w:t>р</w:t>
            </w:r>
            <w:r w:rsidRPr="00412DDB">
              <w:rPr>
                <w:sz w:val="22"/>
                <w:szCs w:val="22"/>
              </w:rPr>
              <w:t>ственную регистрацию выпуска ценных бумаг (организация, присвоившая выпуску ценных б</w:t>
            </w:r>
            <w:r w:rsidRPr="00412DDB">
              <w:rPr>
                <w:sz w:val="22"/>
                <w:szCs w:val="22"/>
              </w:rPr>
              <w:t>у</w:t>
            </w:r>
            <w:r w:rsidRPr="00412DDB">
              <w:rPr>
                <w:sz w:val="22"/>
                <w:szCs w:val="22"/>
              </w:rPr>
              <w:t>маг идентификационный номер в случае если в</w:t>
            </w:r>
            <w:r w:rsidRPr="00412DDB">
              <w:rPr>
                <w:sz w:val="22"/>
                <w:szCs w:val="22"/>
              </w:rPr>
              <w:t>ы</w:t>
            </w:r>
            <w:r w:rsidRPr="00412DDB">
              <w:rPr>
                <w:sz w:val="22"/>
                <w:szCs w:val="22"/>
              </w:rPr>
              <w:t>пуск ценных бумаг не подлежал государственной регистрации)</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Департамент лицензирования деятельности и финансового оздоровления кредитных организаций Банка России</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Количество ценных бумаг выпуска, шт.</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5 000 000</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 xml:space="preserve">Объем выпуска ценных бумаг по номинальной стоимости или указание на то, что в соответствии с законодательством Российской Федерации наличие номинальной стоимости у данного вида ценных бумаг не предусмотрено; </w:t>
            </w:r>
            <w:r w:rsidR="009B22C6">
              <w:rPr>
                <w:sz w:val="22"/>
                <w:szCs w:val="22"/>
              </w:rPr>
              <w:t>тыс. руб.</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5 000 000</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Срок (дата) погашения ценных бумаг выпуска</w:t>
            </w:r>
          </w:p>
        </w:tc>
        <w:tc>
          <w:tcPr>
            <w:tcW w:w="5308" w:type="dxa"/>
            <w:vAlign w:val="center"/>
          </w:tcPr>
          <w:p w:rsidR="00443833" w:rsidRPr="00412DDB" w:rsidRDefault="00443833" w:rsidP="005417F9">
            <w:pPr>
              <w:pStyle w:val="prilozhenie"/>
              <w:ind w:firstLine="0"/>
              <w:jc w:val="center"/>
              <w:rPr>
                <w:sz w:val="22"/>
                <w:szCs w:val="22"/>
              </w:rPr>
            </w:pPr>
            <w:r w:rsidRPr="00412DDB">
              <w:rPr>
                <w:sz w:val="22"/>
                <w:szCs w:val="22"/>
                <w:lang w:val="en-US"/>
              </w:rPr>
              <w:t>27</w:t>
            </w:r>
            <w:r w:rsidRPr="00412DDB">
              <w:rPr>
                <w:sz w:val="22"/>
                <w:szCs w:val="22"/>
              </w:rPr>
              <w:t>.0</w:t>
            </w:r>
            <w:r w:rsidRPr="00412DDB">
              <w:rPr>
                <w:sz w:val="22"/>
                <w:szCs w:val="22"/>
                <w:lang w:val="en-US"/>
              </w:rPr>
              <w:t>2</w:t>
            </w:r>
            <w:r w:rsidRPr="00412DDB">
              <w:rPr>
                <w:sz w:val="22"/>
                <w:szCs w:val="22"/>
              </w:rPr>
              <w:t>.201</w:t>
            </w:r>
            <w:r w:rsidRPr="00412DDB">
              <w:rPr>
                <w:sz w:val="22"/>
                <w:szCs w:val="22"/>
                <w:lang w:val="en-US"/>
              </w:rPr>
              <w:t>4</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Основание для погашения ценных бумаг выпуска (исполнение обязательств по ценным бумагам, конвертация в связи с размещением ценных бумаг иного выпуска, признание выпуска ценных бумаг несостоявшимся или недействительным, иное)</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Исполнение обязательств по ценным бумагам</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6"/>
        <w:gridCol w:w="5308"/>
      </w:tblGrid>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Вид, серия (тип), форма и иные идентификацио</w:t>
            </w:r>
            <w:r w:rsidRPr="00412DDB">
              <w:rPr>
                <w:sz w:val="22"/>
                <w:szCs w:val="22"/>
              </w:rPr>
              <w:t>н</w:t>
            </w:r>
            <w:r w:rsidRPr="00412DDB">
              <w:rPr>
                <w:sz w:val="22"/>
                <w:szCs w:val="22"/>
              </w:rPr>
              <w:t>ные признаки ценных бумаг</w:t>
            </w:r>
          </w:p>
        </w:tc>
        <w:tc>
          <w:tcPr>
            <w:tcW w:w="5308" w:type="dxa"/>
            <w:vAlign w:val="center"/>
          </w:tcPr>
          <w:p w:rsidR="003C6096" w:rsidRPr="00412DDB" w:rsidRDefault="003C6096" w:rsidP="00E563B7">
            <w:pPr>
              <w:pStyle w:val="prilozhenie"/>
              <w:ind w:firstLine="0"/>
              <w:jc w:val="center"/>
              <w:rPr>
                <w:b/>
                <w:sz w:val="20"/>
              </w:rPr>
            </w:pPr>
            <w:r w:rsidRPr="00412DDB">
              <w:rPr>
                <w:b/>
                <w:sz w:val="20"/>
              </w:rPr>
              <w:t>Облигации;</w:t>
            </w:r>
          </w:p>
          <w:p w:rsidR="003C6096" w:rsidRPr="00A521A8" w:rsidRDefault="003C6096" w:rsidP="00E563B7">
            <w:pPr>
              <w:jc w:val="center"/>
              <w:rPr>
                <w:rFonts w:eastAsia="PMingLiU"/>
                <w:b/>
                <w:sz w:val="20"/>
                <w:szCs w:val="20"/>
              </w:rPr>
            </w:pPr>
            <w:r w:rsidRPr="00412DDB">
              <w:rPr>
                <w:rFonts w:eastAsia="PMingLiU"/>
                <w:b/>
                <w:sz w:val="20"/>
                <w:szCs w:val="20"/>
              </w:rPr>
              <w:t>Документарные процентные неконвертируемые на предъявителя с обязательным централизованным хр</w:t>
            </w:r>
            <w:r w:rsidRPr="00412DDB">
              <w:rPr>
                <w:rFonts w:eastAsia="PMingLiU"/>
                <w:b/>
                <w:sz w:val="20"/>
                <w:szCs w:val="20"/>
              </w:rPr>
              <w:t>а</w:t>
            </w:r>
            <w:r w:rsidRPr="00412DDB">
              <w:rPr>
                <w:rFonts w:eastAsia="PMingLiU"/>
                <w:b/>
                <w:sz w:val="20"/>
                <w:szCs w:val="20"/>
              </w:rPr>
              <w:t>нением серии 0</w:t>
            </w:r>
            <w:r w:rsidRPr="00A75C0A">
              <w:rPr>
                <w:rFonts w:eastAsia="PMingLiU"/>
                <w:b/>
                <w:sz w:val="20"/>
                <w:szCs w:val="20"/>
              </w:rPr>
              <w:t>5</w:t>
            </w:r>
          </w:p>
          <w:p w:rsidR="003C6096" w:rsidRPr="00412DDB" w:rsidRDefault="003C6096" w:rsidP="00E563B7">
            <w:pPr>
              <w:jc w:val="center"/>
              <w:rPr>
                <w:rFonts w:eastAsia="PMingLiU"/>
                <w:b/>
                <w:sz w:val="20"/>
                <w:szCs w:val="20"/>
              </w:rPr>
            </w:pPr>
            <w:r w:rsidRPr="00412DDB">
              <w:rPr>
                <w:rFonts w:eastAsia="PMingLiU"/>
                <w:b/>
                <w:sz w:val="20"/>
                <w:szCs w:val="20"/>
              </w:rPr>
              <w:t>без возможности досрочного погашения, со сроком п</w:t>
            </w:r>
            <w:r w:rsidRPr="00412DDB">
              <w:rPr>
                <w:rFonts w:eastAsia="PMingLiU"/>
                <w:b/>
                <w:sz w:val="20"/>
                <w:szCs w:val="20"/>
              </w:rPr>
              <w:t>о</w:t>
            </w:r>
            <w:r w:rsidRPr="00412DDB">
              <w:rPr>
                <w:rFonts w:eastAsia="PMingLiU"/>
                <w:b/>
                <w:sz w:val="20"/>
                <w:szCs w:val="20"/>
              </w:rPr>
              <w:t>гашения в 1820-ый (Одна тысяча восемьсот двадц</w:t>
            </w:r>
            <w:r w:rsidRPr="00412DDB">
              <w:rPr>
                <w:rFonts w:eastAsia="PMingLiU"/>
                <w:b/>
                <w:sz w:val="20"/>
                <w:szCs w:val="20"/>
              </w:rPr>
              <w:t>а</w:t>
            </w:r>
            <w:r w:rsidRPr="00412DDB">
              <w:rPr>
                <w:rFonts w:eastAsia="PMingLiU"/>
                <w:b/>
                <w:sz w:val="20"/>
                <w:szCs w:val="20"/>
              </w:rPr>
              <w:t>тый) день с начала размещения Облигаций</w:t>
            </w:r>
          </w:p>
          <w:p w:rsidR="003C6096" w:rsidRPr="00412DDB" w:rsidRDefault="003C6096" w:rsidP="00E563B7">
            <w:pPr>
              <w:pStyle w:val="prilozhenie"/>
              <w:ind w:firstLine="0"/>
              <w:jc w:val="center"/>
              <w:rPr>
                <w:b/>
                <w:sz w:val="22"/>
                <w:szCs w:val="22"/>
              </w:rPr>
            </w:pP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Государственный регистрационный номер выпу</w:t>
            </w:r>
            <w:r w:rsidRPr="00412DDB">
              <w:rPr>
                <w:sz w:val="22"/>
                <w:szCs w:val="22"/>
              </w:rPr>
              <w:t>с</w:t>
            </w:r>
            <w:r w:rsidRPr="00412DDB">
              <w:rPr>
                <w:sz w:val="22"/>
                <w:szCs w:val="22"/>
              </w:rPr>
              <w:t>ка ценных бумаг и дата его государственной рег</w:t>
            </w:r>
            <w:r w:rsidRPr="00412DDB">
              <w:rPr>
                <w:sz w:val="22"/>
                <w:szCs w:val="22"/>
              </w:rPr>
              <w:t>и</w:t>
            </w:r>
            <w:r w:rsidRPr="00412DDB">
              <w:rPr>
                <w:sz w:val="22"/>
                <w:szCs w:val="22"/>
              </w:rPr>
              <w:t>страции (идентификационный номер выпуска и дата его присвоения в случае если выпуск ценных бумаг не подлежал государственной регистрации)</w:t>
            </w:r>
          </w:p>
        </w:tc>
        <w:tc>
          <w:tcPr>
            <w:tcW w:w="5308" w:type="dxa"/>
            <w:vAlign w:val="center"/>
          </w:tcPr>
          <w:p w:rsidR="003C6096" w:rsidRPr="00412DDB" w:rsidRDefault="003C6096" w:rsidP="00E563B7">
            <w:pPr>
              <w:pStyle w:val="prilozhenie"/>
              <w:ind w:firstLine="0"/>
              <w:jc w:val="center"/>
              <w:rPr>
                <w:sz w:val="20"/>
              </w:rPr>
            </w:pPr>
            <w:r w:rsidRPr="00412DDB">
              <w:rPr>
                <w:sz w:val="20"/>
              </w:rPr>
              <w:t>40</w:t>
            </w:r>
            <w:r>
              <w:rPr>
                <w:sz w:val="20"/>
                <w:lang w:val="en-US"/>
              </w:rPr>
              <w:t>5</w:t>
            </w:r>
            <w:r w:rsidRPr="00412DDB">
              <w:rPr>
                <w:sz w:val="20"/>
              </w:rPr>
              <w:t>02268В</w:t>
            </w:r>
          </w:p>
          <w:p w:rsidR="003C6096" w:rsidRPr="00412DDB" w:rsidRDefault="003C6096" w:rsidP="005417F9">
            <w:pPr>
              <w:pStyle w:val="prilozhenie"/>
              <w:ind w:firstLine="0"/>
              <w:jc w:val="center"/>
              <w:rPr>
                <w:sz w:val="22"/>
                <w:szCs w:val="22"/>
              </w:rPr>
            </w:pPr>
            <w:r w:rsidRPr="00412DDB">
              <w:rPr>
                <w:sz w:val="20"/>
              </w:rPr>
              <w:t>30.12.2008</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Регистрирующий орган, осуществивший госуда</w:t>
            </w:r>
            <w:r w:rsidRPr="00412DDB">
              <w:rPr>
                <w:sz w:val="22"/>
                <w:szCs w:val="22"/>
              </w:rPr>
              <w:t>р</w:t>
            </w:r>
            <w:r w:rsidRPr="00412DDB">
              <w:rPr>
                <w:sz w:val="22"/>
                <w:szCs w:val="22"/>
              </w:rPr>
              <w:t>ственную регистрацию выпуска ценных бумаг (организация, присвоившая выпуску ценных б</w:t>
            </w:r>
            <w:r w:rsidRPr="00412DDB">
              <w:rPr>
                <w:sz w:val="22"/>
                <w:szCs w:val="22"/>
              </w:rPr>
              <w:t>у</w:t>
            </w:r>
            <w:r w:rsidRPr="00412DDB">
              <w:rPr>
                <w:sz w:val="22"/>
                <w:szCs w:val="22"/>
              </w:rPr>
              <w:t>маг идентификационный номер в случае если в</w:t>
            </w:r>
            <w:r w:rsidRPr="00412DDB">
              <w:rPr>
                <w:sz w:val="22"/>
                <w:szCs w:val="22"/>
              </w:rPr>
              <w:t>ы</w:t>
            </w:r>
            <w:r w:rsidRPr="00412DDB">
              <w:rPr>
                <w:sz w:val="22"/>
                <w:szCs w:val="22"/>
              </w:rPr>
              <w:t>пуск ценных бумаг не подлежал государственной регистрации)</w:t>
            </w:r>
          </w:p>
        </w:tc>
        <w:tc>
          <w:tcPr>
            <w:tcW w:w="5308" w:type="dxa"/>
            <w:vAlign w:val="center"/>
          </w:tcPr>
          <w:p w:rsidR="003C6096" w:rsidRPr="00412DDB" w:rsidRDefault="003C6096" w:rsidP="00E563B7">
            <w:pPr>
              <w:pStyle w:val="prilozhenie"/>
              <w:ind w:firstLine="0"/>
              <w:jc w:val="center"/>
              <w:rPr>
                <w:sz w:val="22"/>
                <w:szCs w:val="22"/>
              </w:rPr>
            </w:pPr>
            <w:r w:rsidRPr="00412DDB">
              <w:rPr>
                <w:sz w:val="20"/>
              </w:rPr>
              <w:t>Департамент лицензирования деятельности и финансового оздоровления кредитных организаций Банка России</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Количество ценных бумаг выпуска, шт.</w:t>
            </w:r>
          </w:p>
        </w:tc>
        <w:tc>
          <w:tcPr>
            <w:tcW w:w="5308" w:type="dxa"/>
            <w:vAlign w:val="center"/>
          </w:tcPr>
          <w:p w:rsidR="003C6096" w:rsidRPr="00412DDB" w:rsidRDefault="003C6096" w:rsidP="00E563B7">
            <w:pPr>
              <w:pStyle w:val="prilozhenie"/>
              <w:ind w:firstLine="0"/>
              <w:jc w:val="center"/>
              <w:rPr>
                <w:sz w:val="22"/>
                <w:szCs w:val="22"/>
              </w:rPr>
            </w:pPr>
            <w:r w:rsidRPr="00412DDB">
              <w:rPr>
                <w:sz w:val="20"/>
              </w:rPr>
              <w:t>5 000 000</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 xml:space="preserve">Объем выпуска ценных бумаг по номинальной стоимости или указание на то, что в соответствии с законодательством Российской Федерации наличие номинальной стоимости у данного вида ценных бумаг не предусмотрено; </w:t>
            </w:r>
            <w:proofErr w:type="spellStart"/>
            <w:r w:rsidRPr="00412DDB">
              <w:rPr>
                <w:sz w:val="22"/>
                <w:szCs w:val="22"/>
              </w:rPr>
              <w:t>тыс.руб</w:t>
            </w:r>
            <w:proofErr w:type="spellEnd"/>
            <w:r w:rsidRPr="00412DDB">
              <w:rPr>
                <w:sz w:val="22"/>
                <w:szCs w:val="22"/>
              </w:rPr>
              <w:t>.</w:t>
            </w:r>
          </w:p>
        </w:tc>
        <w:tc>
          <w:tcPr>
            <w:tcW w:w="5308" w:type="dxa"/>
            <w:vAlign w:val="center"/>
          </w:tcPr>
          <w:p w:rsidR="003C6096" w:rsidRPr="00412DDB" w:rsidRDefault="003C6096" w:rsidP="00E563B7">
            <w:pPr>
              <w:pStyle w:val="prilozhenie"/>
              <w:ind w:firstLine="0"/>
              <w:jc w:val="center"/>
              <w:rPr>
                <w:sz w:val="22"/>
                <w:szCs w:val="22"/>
              </w:rPr>
            </w:pPr>
            <w:r w:rsidRPr="00412DDB">
              <w:rPr>
                <w:sz w:val="20"/>
              </w:rPr>
              <w:t>5 000 000</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Срок (дата) погашения ценных бумаг выпуска</w:t>
            </w:r>
          </w:p>
        </w:tc>
        <w:tc>
          <w:tcPr>
            <w:tcW w:w="5308" w:type="dxa"/>
            <w:vAlign w:val="center"/>
          </w:tcPr>
          <w:p w:rsidR="003C6096" w:rsidRPr="00412DDB" w:rsidRDefault="003C6096" w:rsidP="005417F9">
            <w:pPr>
              <w:pStyle w:val="prilozhenie"/>
              <w:ind w:firstLine="0"/>
              <w:jc w:val="center"/>
              <w:rPr>
                <w:sz w:val="22"/>
                <w:szCs w:val="22"/>
              </w:rPr>
            </w:pPr>
            <w:r>
              <w:rPr>
                <w:sz w:val="22"/>
                <w:szCs w:val="22"/>
                <w:lang w:val="en-US"/>
              </w:rPr>
              <w:t>12</w:t>
            </w:r>
            <w:r w:rsidRPr="00412DDB">
              <w:rPr>
                <w:sz w:val="22"/>
                <w:szCs w:val="22"/>
              </w:rPr>
              <w:t>.0</w:t>
            </w:r>
            <w:r>
              <w:rPr>
                <w:sz w:val="22"/>
                <w:szCs w:val="22"/>
                <w:lang w:val="en-US"/>
              </w:rPr>
              <w:t>6</w:t>
            </w:r>
            <w:r w:rsidRPr="00412DDB">
              <w:rPr>
                <w:sz w:val="22"/>
                <w:szCs w:val="22"/>
              </w:rPr>
              <w:t>.201</w:t>
            </w:r>
            <w:r w:rsidRPr="00412DDB">
              <w:rPr>
                <w:sz w:val="22"/>
                <w:szCs w:val="22"/>
                <w:lang w:val="en-US"/>
              </w:rPr>
              <w:t>4</w:t>
            </w:r>
            <w:r w:rsidR="005417F9">
              <w:rPr>
                <w:sz w:val="22"/>
                <w:szCs w:val="22"/>
              </w:rPr>
              <w:t xml:space="preserve"> </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Основание для погашения ценных бумаг выпуска (исполнение обязательств по ценным бумагам, конвертация в связи с размещением ценных бумаг иного выпуска, признание выпуска ценных бумаг несостоявшимся или недействительным, иное)</w:t>
            </w:r>
          </w:p>
        </w:tc>
        <w:tc>
          <w:tcPr>
            <w:tcW w:w="5308" w:type="dxa"/>
            <w:vAlign w:val="center"/>
          </w:tcPr>
          <w:p w:rsidR="003C6096" w:rsidRPr="00412DDB" w:rsidRDefault="003C6096" w:rsidP="00E563B7">
            <w:pPr>
              <w:pStyle w:val="prilozhenie"/>
              <w:ind w:firstLine="0"/>
              <w:jc w:val="center"/>
              <w:rPr>
                <w:sz w:val="22"/>
                <w:szCs w:val="22"/>
              </w:rPr>
            </w:pPr>
            <w:r w:rsidRPr="00412DDB">
              <w:rPr>
                <w:sz w:val="20"/>
              </w:rPr>
              <w:t>Исполнение обязательств по ценным бумагам</w:t>
            </w:r>
          </w:p>
        </w:tc>
      </w:tr>
    </w:tbl>
    <w:p w:rsidR="00443833" w:rsidRPr="00412DDB" w:rsidRDefault="00443833" w:rsidP="00443833">
      <w:pPr>
        <w:pStyle w:val="em-4"/>
      </w:pPr>
    </w:p>
    <w:p w:rsidR="00443833" w:rsidRPr="00412DDB" w:rsidRDefault="00443833" w:rsidP="00443833">
      <w:pPr>
        <w:pStyle w:val="em-7"/>
      </w:pPr>
      <w:bookmarkStart w:id="468" w:name="_Toc364086375"/>
      <w:bookmarkStart w:id="469" w:name="_Toc482611767"/>
      <w:r w:rsidRPr="00412DDB">
        <w:t>8.3.2. Сведения о выпусках, ценные бумаги которых не являются погашенными</w:t>
      </w:r>
      <w:bookmarkEnd w:id="468"/>
      <w:bookmarkEnd w:id="469"/>
      <w:r w:rsidRPr="00412DDB">
        <w:rPr>
          <w:rStyle w:val="af0"/>
          <w:vanish/>
        </w:rPr>
        <w:footnoteReference w:id="102"/>
      </w:r>
    </w:p>
    <w:p w:rsidR="00443833" w:rsidRPr="00C436DB" w:rsidRDefault="00443833" w:rsidP="00443833">
      <w:pPr>
        <w:pStyle w:val="em-4"/>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4954"/>
        <w:gridCol w:w="4828"/>
      </w:tblGrid>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Вид, серия (тип), форма и иные идентификационные признаки ценных бумаг</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8E5C88" w:rsidRDefault="006C2727" w:rsidP="004D14BD">
            <w:pPr>
              <w:autoSpaceDE w:val="0"/>
              <w:autoSpaceDN w:val="0"/>
              <w:adjustRightInd w:val="0"/>
              <w:rPr>
                <w:sz w:val="20"/>
                <w:szCs w:val="20"/>
              </w:rPr>
            </w:pPr>
            <w:r w:rsidRPr="008E5C88">
              <w:rPr>
                <w:rStyle w:val="SUBST"/>
                <w:iCs/>
                <w:sz w:val="20"/>
                <w:szCs w:val="20"/>
              </w:rPr>
              <w:t>Биржевые документарные процентные неконве</w:t>
            </w:r>
            <w:r w:rsidRPr="008E5C88">
              <w:rPr>
                <w:rStyle w:val="SUBST"/>
                <w:iCs/>
                <w:sz w:val="20"/>
                <w:szCs w:val="20"/>
              </w:rPr>
              <w:t>р</w:t>
            </w:r>
            <w:r w:rsidRPr="008E5C88">
              <w:rPr>
                <w:rStyle w:val="SUBST"/>
                <w:iCs/>
                <w:sz w:val="20"/>
                <w:szCs w:val="20"/>
              </w:rPr>
              <w:t>тируемые облигации на предъявителя с обязател</w:t>
            </w:r>
            <w:r w:rsidRPr="008E5C88">
              <w:rPr>
                <w:rStyle w:val="SUBST"/>
                <w:iCs/>
                <w:sz w:val="20"/>
                <w:szCs w:val="20"/>
              </w:rPr>
              <w:t>ь</w:t>
            </w:r>
            <w:r w:rsidRPr="008E5C88">
              <w:rPr>
                <w:rStyle w:val="SUBST"/>
                <w:iCs/>
                <w:sz w:val="20"/>
                <w:szCs w:val="20"/>
              </w:rPr>
              <w:t xml:space="preserve">ным централизованным хранением серии БО-01, </w:t>
            </w:r>
            <w:r w:rsidRPr="008E5C88">
              <w:rPr>
                <w:b/>
                <w:bCs/>
                <w:i/>
                <w:iCs/>
                <w:sz w:val="20"/>
                <w:szCs w:val="20"/>
              </w:rPr>
              <w:t>с возможностью досрочного погашения по требов</w:t>
            </w:r>
            <w:r w:rsidRPr="008E5C88">
              <w:rPr>
                <w:b/>
                <w:bCs/>
                <w:i/>
                <w:iCs/>
                <w:sz w:val="20"/>
                <w:szCs w:val="20"/>
              </w:rPr>
              <w:t>а</w:t>
            </w:r>
            <w:r w:rsidRPr="008E5C88">
              <w:rPr>
                <w:b/>
                <w:bCs/>
                <w:i/>
                <w:iCs/>
                <w:sz w:val="20"/>
                <w:szCs w:val="20"/>
              </w:rPr>
              <w:t>нию их владельцев и по усмотрению эмитента</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Государственный регистрационный номер выпуска ценных бумаг и дата его государственной регистрации (идентификационный номер выпуска и дата его присв</w:t>
            </w:r>
            <w:r>
              <w:rPr>
                <w:sz w:val="20"/>
                <w:szCs w:val="20"/>
              </w:rPr>
              <w:t>о</w:t>
            </w:r>
            <w:r>
              <w:rPr>
                <w:sz w:val="20"/>
                <w:szCs w:val="20"/>
              </w:rPr>
              <w:t>ения в случае, если выпуск ценных бумаг не подлежал государственной регистрации)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2E15DA" w:rsidRDefault="006C2727" w:rsidP="004D14BD">
            <w:pPr>
              <w:autoSpaceDE w:val="0"/>
              <w:autoSpaceDN w:val="0"/>
              <w:adjustRightInd w:val="0"/>
              <w:rPr>
                <w:sz w:val="20"/>
                <w:szCs w:val="20"/>
              </w:rPr>
            </w:pPr>
            <w:r w:rsidRPr="002E15DA">
              <w:rPr>
                <w:color w:val="000000"/>
                <w:sz w:val="18"/>
                <w:szCs w:val="18"/>
                <w:shd w:val="clear" w:color="auto" w:fill="FFFFFF"/>
              </w:rPr>
              <w:t>4B020102268B от 25 июня 2013 г.</w:t>
            </w:r>
            <w:r w:rsidRPr="002E15DA">
              <w:rPr>
                <w:rStyle w:val="apple-converted-space"/>
                <w:color w:val="000000"/>
                <w:sz w:val="18"/>
                <w:szCs w:val="18"/>
                <w:shd w:val="clear" w:color="auto" w:fill="FFFFFF"/>
              </w:rPr>
              <w:t> </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Регистрирующий орган, осуществивший государстве</w:t>
            </w:r>
            <w:r>
              <w:rPr>
                <w:sz w:val="20"/>
                <w:szCs w:val="20"/>
              </w:rPr>
              <w:t>н</w:t>
            </w:r>
            <w:r>
              <w:rPr>
                <w:sz w:val="20"/>
                <w:szCs w:val="20"/>
              </w:rPr>
              <w:t>ную регистрацию выпуска ценных бумаг (организация, присвоившая выпуску ценных бумаг идентификацио</w:t>
            </w:r>
            <w:r>
              <w:rPr>
                <w:sz w:val="20"/>
                <w:szCs w:val="20"/>
              </w:rPr>
              <w:t>н</w:t>
            </w:r>
            <w:r>
              <w:rPr>
                <w:sz w:val="20"/>
                <w:szCs w:val="20"/>
              </w:rPr>
              <w:t>ный номер, в случае, если выпуск ценных бумаг не подлежал государственной регистрации)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2E15DA" w:rsidRDefault="006C2727" w:rsidP="004D14BD">
            <w:pPr>
              <w:autoSpaceDE w:val="0"/>
              <w:autoSpaceDN w:val="0"/>
              <w:adjustRightInd w:val="0"/>
              <w:rPr>
                <w:sz w:val="20"/>
                <w:szCs w:val="20"/>
              </w:rPr>
            </w:pPr>
            <w:r w:rsidRPr="002E15DA">
              <w:rPr>
                <w:color w:val="000000"/>
                <w:sz w:val="18"/>
                <w:szCs w:val="18"/>
                <w:shd w:val="clear" w:color="auto" w:fill="FFFFFF"/>
              </w:rPr>
              <w:t xml:space="preserve">Закрытое акционерное общество «Фондовая биржа ММВБ» </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Количество ценных бумаг выпуска</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2E15DA" w:rsidRDefault="006C2727" w:rsidP="004D14BD">
            <w:pPr>
              <w:autoSpaceDE w:val="0"/>
              <w:autoSpaceDN w:val="0"/>
              <w:adjustRightInd w:val="0"/>
              <w:rPr>
                <w:sz w:val="20"/>
                <w:szCs w:val="20"/>
              </w:rPr>
            </w:pPr>
            <w:r w:rsidRPr="002E15DA">
              <w:rPr>
                <w:sz w:val="20"/>
                <w:szCs w:val="20"/>
              </w:rPr>
              <w:t>5 000 000 штук</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Объем выпуска ценных бумаг по номинальной стоим</w:t>
            </w:r>
            <w:r>
              <w:rPr>
                <w:sz w:val="20"/>
                <w:szCs w:val="20"/>
              </w:rPr>
              <w:t>о</w:t>
            </w:r>
            <w:r>
              <w:rPr>
                <w:sz w:val="20"/>
                <w:szCs w:val="20"/>
              </w:rPr>
              <w:t>сти или указание на то, что в соответствии с законод</w:t>
            </w:r>
            <w:r>
              <w:rPr>
                <w:sz w:val="20"/>
                <w:szCs w:val="20"/>
              </w:rPr>
              <w:t>а</w:t>
            </w:r>
            <w:r>
              <w:rPr>
                <w:sz w:val="20"/>
                <w:szCs w:val="20"/>
              </w:rPr>
              <w:t>тельством Российской Федерации наличие номинал</w:t>
            </w:r>
            <w:r>
              <w:rPr>
                <w:sz w:val="20"/>
                <w:szCs w:val="20"/>
              </w:rPr>
              <w:t>ь</w:t>
            </w:r>
            <w:r>
              <w:rPr>
                <w:sz w:val="20"/>
                <w:szCs w:val="20"/>
              </w:rPr>
              <w:t>ной стоимости у данного вида ценных бумаг не пред</w:t>
            </w:r>
            <w:r>
              <w:rPr>
                <w:sz w:val="20"/>
                <w:szCs w:val="20"/>
              </w:rPr>
              <w:t>у</w:t>
            </w:r>
            <w:r>
              <w:rPr>
                <w:sz w:val="20"/>
                <w:szCs w:val="20"/>
              </w:rPr>
              <w:t>смотрено</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2E15DA" w:rsidRDefault="006C2727" w:rsidP="004D14BD">
            <w:pPr>
              <w:autoSpaceDE w:val="0"/>
              <w:autoSpaceDN w:val="0"/>
              <w:adjustRightInd w:val="0"/>
              <w:rPr>
                <w:sz w:val="20"/>
                <w:szCs w:val="20"/>
              </w:rPr>
            </w:pPr>
            <w:r w:rsidRPr="002E15DA">
              <w:rPr>
                <w:sz w:val="20"/>
                <w:szCs w:val="20"/>
              </w:rPr>
              <w:t>5 000 000 000 рублей</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Состояние ценных бумаг выпуска (размещение не началось; размещаются; размещение завершено; нах</w:t>
            </w:r>
            <w:r>
              <w:rPr>
                <w:sz w:val="20"/>
                <w:szCs w:val="20"/>
              </w:rPr>
              <w:t>о</w:t>
            </w:r>
            <w:r>
              <w:rPr>
                <w:sz w:val="20"/>
                <w:szCs w:val="20"/>
              </w:rPr>
              <w:t>дятся в обращении)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2E15DA" w:rsidRDefault="006C2727" w:rsidP="004D14BD">
            <w:pPr>
              <w:autoSpaceDE w:val="0"/>
              <w:autoSpaceDN w:val="0"/>
              <w:adjustRightInd w:val="0"/>
              <w:rPr>
                <w:sz w:val="20"/>
                <w:szCs w:val="20"/>
              </w:rPr>
            </w:pPr>
            <w:r w:rsidRPr="002E15DA">
              <w:rPr>
                <w:sz w:val="20"/>
                <w:szCs w:val="20"/>
              </w:rPr>
              <w:t>Размещение не началось</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Дата государственной регистрации отчета об итогах выпуска ценных бумаг (дата представления уведомл</w:t>
            </w:r>
            <w:r>
              <w:rPr>
                <w:sz w:val="20"/>
                <w:szCs w:val="20"/>
              </w:rPr>
              <w:t>е</w:t>
            </w:r>
            <w:r>
              <w:rPr>
                <w:sz w:val="20"/>
                <w:szCs w:val="20"/>
              </w:rPr>
              <w:t>ния об итогах выпуска ценных бумаг)</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rPr>
                <w:sz w:val="20"/>
                <w:szCs w:val="20"/>
              </w:rPr>
            </w:pPr>
            <w:r>
              <w:rPr>
                <w:sz w:val="20"/>
                <w:szCs w:val="20"/>
              </w:rPr>
              <w:t>-</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Количество процентных (купонных) периодов, за кот</w:t>
            </w:r>
            <w:r>
              <w:rPr>
                <w:sz w:val="20"/>
                <w:szCs w:val="20"/>
              </w:rPr>
              <w:t>о</w:t>
            </w:r>
            <w:r>
              <w:rPr>
                <w:sz w:val="20"/>
                <w:szCs w:val="20"/>
              </w:rPr>
              <w:t>рые осуществляется выплата доходов (купонов, пр</w:t>
            </w:r>
            <w:r>
              <w:rPr>
                <w:sz w:val="20"/>
                <w:szCs w:val="20"/>
              </w:rPr>
              <w:t>о</w:t>
            </w:r>
            <w:r>
              <w:rPr>
                <w:sz w:val="20"/>
                <w:szCs w:val="20"/>
              </w:rPr>
              <w:t>центов) по ценным бумагам выпуска (для облигаций)</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rPr>
                <w:sz w:val="20"/>
                <w:szCs w:val="20"/>
              </w:rPr>
            </w:pPr>
            <w:r>
              <w:rPr>
                <w:sz w:val="20"/>
                <w:szCs w:val="20"/>
              </w:rPr>
              <w:t>-</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Срок (дата) погашения ценных бумаг выпуска</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rPr>
                <w:sz w:val="20"/>
                <w:szCs w:val="20"/>
              </w:rPr>
            </w:pPr>
            <w:r>
              <w:rPr>
                <w:sz w:val="20"/>
                <w:szCs w:val="20"/>
              </w:rPr>
              <w:t>-</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Адрес страницы в сети Интернет, на которой опублик</w:t>
            </w:r>
            <w:r>
              <w:rPr>
                <w:sz w:val="20"/>
                <w:szCs w:val="20"/>
              </w:rPr>
              <w:t>о</w:t>
            </w:r>
            <w:r>
              <w:rPr>
                <w:sz w:val="20"/>
                <w:szCs w:val="20"/>
              </w:rPr>
              <w:t>ван текст решения о выпуске ценных бумаг и проспекта ценных бумаг (при его наличии)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8C2612" w:rsidP="004D14BD">
            <w:pPr>
              <w:autoSpaceDE w:val="0"/>
              <w:autoSpaceDN w:val="0"/>
              <w:adjustRightInd w:val="0"/>
              <w:rPr>
                <w:rFonts w:ascii="Arial" w:hAnsi="Arial" w:cs="Arial"/>
                <w:color w:val="000000"/>
                <w:sz w:val="18"/>
                <w:szCs w:val="18"/>
                <w:shd w:val="clear" w:color="auto" w:fill="FFFFFF"/>
              </w:rPr>
            </w:pPr>
            <w:r>
              <w:fldChar w:fldCharType="begin"/>
            </w:r>
            <w:r>
              <w:instrText xml:space="preserve"> HYPERLINK "http://mtsbank.ru/about/disclosure/emission/" </w:instrText>
            </w:r>
            <w:r>
              <w:fldChar w:fldCharType="separate"/>
            </w:r>
            <w:r w:rsidR="006C2727">
              <w:rPr>
                <w:rStyle w:val="af4"/>
              </w:rPr>
              <w:t>http://mtsbank.ru/about/disclosure/emission/</w:t>
            </w:r>
            <w:r>
              <w:rPr>
                <w:rStyle w:val="af4"/>
              </w:rPr>
              <w:fldChar w:fldCharType="end"/>
            </w:r>
            <w:r w:rsidR="006C2727">
              <w:rPr>
                <w:rFonts w:ascii="Arial" w:hAnsi="Arial" w:cs="Arial"/>
                <w:color w:val="000000"/>
                <w:sz w:val="18"/>
                <w:szCs w:val="18"/>
                <w:shd w:val="clear" w:color="auto" w:fill="FFFFFF"/>
              </w:rPr>
              <w:t xml:space="preserve">; </w:t>
            </w:r>
          </w:p>
          <w:p w:rsidR="006C2727" w:rsidRDefault="008C2612" w:rsidP="004D14BD">
            <w:pPr>
              <w:autoSpaceDE w:val="0"/>
              <w:autoSpaceDN w:val="0"/>
              <w:adjustRightInd w:val="0"/>
              <w:rPr>
                <w:sz w:val="20"/>
                <w:szCs w:val="20"/>
              </w:rPr>
            </w:pPr>
            <w:r>
              <w:fldChar w:fldCharType="begin"/>
            </w:r>
            <w:r>
              <w:instrText xml:space="preserve"> HYPERLINK "http://www.e-disclosure.ru/portal/files.aspx?id=1285&amp;type=7" </w:instrText>
            </w:r>
            <w:r>
              <w:fldChar w:fldCharType="separate"/>
            </w:r>
            <w:r w:rsidR="006C2727">
              <w:rPr>
                <w:rStyle w:val="af4"/>
              </w:rPr>
              <w:t>http://www.e-disclosure.ru/portal/files.aspx?id=1285&amp;type=7</w:t>
            </w:r>
            <w:r>
              <w:rPr>
                <w:rStyle w:val="af4"/>
              </w:rPr>
              <w:fldChar w:fldCharType="end"/>
            </w:r>
          </w:p>
        </w:tc>
      </w:tr>
    </w:tbl>
    <w:p w:rsidR="003C6096" w:rsidRPr="003C6096" w:rsidRDefault="003C6096" w:rsidP="00443833">
      <w:pPr>
        <w:pStyle w:val="em-4"/>
      </w:pPr>
    </w:p>
    <w:p w:rsidR="00443833" w:rsidRPr="00412DDB" w:rsidRDefault="00443833" w:rsidP="00443833">
      <w:pPr>
        <w:pStyle w:val="em-4"/>
      </w:pPr>
    </w:p>
    <w:p w:rsidR="00443833" w:rsidRPr="00412DDB" w:rsidRDefault="00443833" w:rsidP="00443833">
      <w:pPr>
        <w:pStyle w:val="em-1"/>
      </w:pPr>
      <w:bookmarkStart w:id="470" w:name="_Toc364086376"/>
      <w:bookmarkStart w:id="471" w:name="_Toc482611768"/>
      <w:r w:rsidRPr="00412DDB">
        <w:t xml:space="preserve">8.4. Сведения о лице (лицах), предоставившем (предоставивших) обеспечение по облигациям кредитной организации </w:t>
      </w:r>
      <w:r w:rsidR="00B140EC">
        <w:t>–</w:t>
      </w:r>
      <w:r w:rsidRPr="00412DDB">
        <w:t xml:space="preserve"> эмитента с обеспечением, а также об условиях обеспечения исполнения обязательств по облигациям кредитной организации </w:t>
      </w:r>
      <w:r w:rsidR="00B140EC">
        <w:t>–</w:t>
      </w:r>
      <w:r w:rsidRPr="00412DDB">
        <w:t xml:space="preserve"> эмитента с обеспечением</w:t>
      </w:r>
      <w:bookmarkEnd w:id="470"/>
      <w:bookmarkEnd w:id="471"/>
      <w:r w:rsidRPr="00412DDB">
        <w:rPr>
          <w:rStyle w:val="af0"/>
          <w:vanish/>
        </w:rPr>
        <w:footnoteReference w:id="103"/>
      </w:r>
    </w:p>
    <w:p w:rsidR="00443833" w:rsidRDefault="00443833" w:rsidP="00443833">
      <w:pPr>
        <w:pStyle w:val="em-4"/>
      </w:pPr>
    </w:p>
    <w:p w:rsidR="00C436DB" w:rsidRPr="00C436DB" w:rsidRDefault="00C436DB" w:rsidP="00C436DB">
      <w:pPr>
        <w:pStyle w:val="em-1"/>
        <w:rPr>
          <w:b w:val="0"/>
        </w:rPr>
      </w:pPr>
      <w:bookmarkStart w:id="472" w:name="_Toc482611769"/>
      <w:r w:rsidRPr="00C436DB">
        <w:rPr>
          <w:b w:val="0"/>
        </w:rPr>
        <w:t>Все ценные бумаги, выпущенные кредитной организацией-эмитентом, погашены.</w:t>
      </w:r>
      <w:bookmarkEnd w:id="472"/>
      <w:r w:rsidRPr="00C436DB">
        <w:rPr>
          <w:b w:val="0"/>
        </w:rPr>
        <w:t xml:space="preserve"> </w:t>
      </w:r>
      <w:r w:rsidRPr="00C436DB">
        <w:rPr>
          <w:rStyle w:val="af0"/>
          <w:b w:val="0"/>
          <w:vanish/>
        </w:rPr>
        <w:footnoteReference w:id="104"/>
      </w:r>
    </w:p>
    <w:p w:rsidR="00C436DB" w:rsidRPr="00412DDB" w:rsidRDefault="00C436DB" w:rsidP="00443833">
      <w:pPr>
        <w:pStyle w:val="em-4"/>
      </w:pPr>
    </w:p>
    <w:p w:rsidR="00443833" w:rsidRPr="00412DDB" w:rsidRDefault="00443833" w:rsidP="00443833">
      <w:pPr>
        <w:pStyle w:val="prilozhenie"/>
        <w:rPr>
          <w:sz w:val="22"/>
          <w:szCs w:val="22"/>
        </w:rPr>
      </w:pPr>
    </w:p>
    <w:p w:rsidR="00443833" w:rsidRPr="00412DDB" w:rsidRDefault="00443833" w:rsidP="00443833">
      <w:pPr>
        <w:pStyle w:val="em-7"/>
      </w:pPr>
      <w:bookmarkStart w:id="473" w:name="_Toc364086377"/>
      <w:bookmarkStart w:id="474" w:name="_Toc482611770"/>
      <w:r w:rsidRPr="00412DDB">
        <w:t>8.4.1. Условия обеспечения исполнения обязательств по облигациям с ипотечным покрытием</w:t>
      </w:r>
      <w:bookmarkEnd w:id="473"/>
      <w:bookmarkEnd w:id="474"/>
      <w:r w:rsidRPr="00412DDB">
        <w:rPr>
          <w:rStyle w:val="af0"/>
          <w:b w:val="0"/>
          <w:bCs/>
          <w:vanish/>
        </w:rPr>
        <w:footnoteReference w:id="105"/>
      </w:r>
    </w:p>
    <w:p w:rsidR="00443833" w:rsidRPr="00412DDB" w:rsidRDefault="00443833" w:rsidP="00443833">
      <w:pPr>
        <w:pStyle w:val="em-4"/>
      </w:pPr>
    </w:p>
    <w:tbl>
      <w:tblPr>
        <w:tblW w:w="0" w:type="auto"/>
        <w:tblLook w:val="00A0" w:firstRow="1" w:lastRow="0" w:firstColumn="1" w:lastColumn="0" w:noHBand="0" w:noVBand="0"/>
      </w:tblPr>
      <w:tblGrid>
        <w:gridCol w:w="10314"/>
      </w:tblGrid>
      <w:tr w:rsidR="00443833" w:rsidRPr="00412DDB" w:rsidTr="009C4F8F">
        <w:tc>
          <w:tcPr>
            <w:tcW w:w="10314" w:type="dxa"/>
          </w:tcPr>
          <w:p w:rsidR="00443833" w:rsidRPr="00412DDB" w:rsidRDefault="00443833" w:rsidP="00443833">
            <w:pPr>
              <w:pStyle w:val="em-4"/>
            </w:pPr>
            <w:r w:rsidRPr="009C4F8F">
              <w:rPr>
                <w:szCs w:val="20"/>
              </w:rPr>
              <w:t>Сведения не предоставляются, так как кредитная организация – эмитент не размещала облигаций с ипотечным покрытием и не имеет облигаций с обеспечением, обязательства по которым еще не исполн</w:t>
            </w:r>
            <w:r w:rsidRPr="009C4F8F">
              <w:rPr>
                <w:szCs w:val="20"/>
              </w:rPr>
              <w:t>е</w:t>
            </w:r>
            <w:r w:rsidRPr="009C4F8F">
              <w:rPr>
                <w:szCs w:val="20"/>
              </w:rPr>
              <w:t>ны</w:t>
            </w:r>
            <w:r w:rsidR="009C4F8F">
              <w:rPr>
                <w:szCs w:val="20"/>
              </w:rPr>
              <w:t>.</w:t>
            </w:r>
          </w:p>
        </w:tc>
      </w:tr>
    </w:tbl>
    <w:p w:rsidR="00443833" w:rsidRPr="00412DDB" w:rsidRDefault="00443833" w:rsidP="00443833">
      <w:pPr>
        <w:pStyle w:val="em-4"/>
      </w:pPr>
    </w:p>
    <w:p w:rsidR="00443833" w:rsidRPr="00412DDB" w:rsidRDefault="00443833" w:rsidP="00443833">
      <w:pPr>
        <w:pStyle w:val="em-1"/>
      </w:pPr>
      <w:bookmarkStart w:id="475" w:name="_Toc364086378"/>
      <w:bookmarkStart w:id="476" w:name="_Toc482611771"/>
      <w:r w:rsidRPr="00412DDB">
        <w:t xml:space="preserve">8.5. Сведения об организациях, осуществляющих учет прав на эмиссионные ценные бумаги кредитной организации </w:t>
      </w:r>
      <w:r w:rsidR="00B140EC">
        <w:t>–</w:t>
      </w:r>
      <w:r w:rsidRPr="00412DDB">
        <w:t xml:space="preserve"> эмитента</w:t>
      </w:r>
      <w:bookmarkEnd w:id="475"/>
      <w:bookmarkEnd w:id="476"/>
    </w:p>
    <w:p w:rsidR="00443833" w:rsidRPr="00412DDB" w:rsidRDefault="00443833" w:rsidP="00443833">
      <w:pPr>
        <w:pStyle w:val="em-4"/>
        <w:rPr>
          <w:b/>
        </w:rPr>
      </w:pPr>
      <w:r w:rsidRPr="00412DDB">
        <w:rPr>
          <w:b/>
        </w:rPr>
        <w:t xml:space="preserve">Информация о регистраторе, осуществляющем ведение реестра владельцев именных ценных бумаг кредитной организации </w:t>
      </w:r>
      <w:r w:rsidR="00B140EC">
        <w:rPr>
          <w:b/>
        </w:rPr>
        <w:t>–</w:t>
      </w:r>
      <w:r w:rsidRPr="00412DDB">
        <w:rPr>
          <w:b/>
        </w:rPr>
        <w:t xml:space="preserve"> эмитента</w:t>
      </w:r>
      <w:r w:rsidRPr="00412DDB">
        <w:rPr>
          <w:rStyle w:val="af0"/>
          <w:b/>
          <w:vanish/>
        </w:rPr>
        <w:footnoteReference w:id="106"/>
      </w:r>
      <w:r w:rsidRPr="00412DDB">
        <w:rPr>
          <w:b/>
        </w:rPr>
        <w:t>:</w:t>
      </w:r>
    </w:p>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6208"/>
      </w:tblGrid>
      <w:tr w:rsidR="00443833" w:rsidRPr="00412DDB" w:rsidTr="009C4F8F">
        <w:tc>
          <w:tcPr>
            <w:tcW w:w="4140" w:type="dxa"/>
          </w:tcPr>
          <w:p w:rsidR="00443833" w:rsidRPr="00412DDB" w:rsidRDefault="00443833" w:rsidP="00443833">
            <w:pPr>
              <w:pStyle w:val="em-4"/>
              <w:ind w:firstLine="0"/>
            </w:pPr>
            <w:r w:rsidRPr="00412DDB">
              <w:t>Полное фирменное наименование:</w:t>
            </w:r>
          </w:p>
        </w:tc>
        <w:tc>
          <w:tcPr>
            <w:tcW w:w="6208" w:type="dxa"/>
            <w:vAlign w:val="center"/>
          </w:tcPr>
          <w:p w:rsidR="00443833" w:rsidRPr="00412DDB" w:rsidRDefault="00CF58C4" w:rsidP="00CF58C4">
            <w:pPr>
              <w:jc w:val="center"/>
              <w:rPr>
                <w:sz w:val="20"/>
                <w:szCs w:val="20"/>
              </w:rPr>
            </w:pPr>
            <w:r>
              <w:rPr>
                <w:b/>
                <w:bCs/>
                <w:sz w:val="20"/>
                <w:szCs w:val="20"/>
              </w:rPr>
              <w:t>А</w:t>
            </w:r>
            <w:r w:rsidR="00443833" w:rsidRPr="00412DDB">
              <w:rPr>
                <w:b/>
                <w:bCs/>
                <w:sz w:val="20"/>
                <w:szCs w:val="20"/>
              </w:rPr>
              <w:t xml:space="preserve">кционерное общество </w:t>
            </w:r>
            <w:r w:rsidR="009C4F8F">
              <w:rPr>
                <w:b/>
                <w:bCs/>
                <w:sz w:val="20"/>
                <w:szCs w:val="20"/>
              </w:rPr>
              <w:t>«</w:t>
            </w:r>
            <w:r w:rsidR="00443833" w:rsidRPr="00412DDB">
              <w:rPr>
                <w:b/>
                <w:bCs/>
                <w:sz w:val="20"/>
                <w:szCs w:val="20"/>
              </w:rPr>
              <w:t>Реестр</w:t>
            </w:r>
            <w:r w:rsidR="009C4F8F">
              <w:rPr>
                <w:b/>
                <w:bCs/>
                <w:sz w:val="20"/>
                <w:szCs w:val="20"/>
              </w:rPr>
              <w:t>»</w:t>
            </w:r>
          </w:p>
        </w:tc>
      </w:tr>
      <w:tr w:rsidR="00443833" w:rsidRPr="00412DDB" w:rsidTr="009C4F8F">
        <w:tc>
          <w:tcPr>
            <w:tcW w:w="4140" w:type="dxa"/>
          </w:tcPr>
          <w:p w:rsidR="00443833" w:rsidRPr="00412DDB" w:rsidRDefault="00443833" w:rsidP="00443833">
            <w:pPr>
              <w:pStyle w:val="em-4"/>
              <w:ind w:firstLine="0"/>
            </w:pPr>
            <w:r w:rsidRPr="00412DDB">
              <w:t>Сокращенное фирменное наименование:</w:t>
            </w:r>
          </w:p>
        </w:tc>
        <w:tc>
          <w:tcPr>
            <w:tcW w:w="6208" w:type="dxa"/>
            <w:vAlign w:val="center"/>
          </w:tcPr>
          <w:p w:rsidR="00443833" w:rsidRPr="00412DDB" w:rsidRDefault="00443833" w:rsidP="00443833">
            <w:pPr>
              <w:jc w:val="center"/>
              <w:rPr>
                <w:sz w:val="20"/>
                <w:szCs w:val="20"/>
              </w:rPr>
            </w:pPr>
            <w:r w:rsidRPr="00412DDB">
              <w:rPr>
                <w:sz w:val="20"/>
                <w:szCs w:val="20"/>
              </w:rPr>
              <w:t xml:space="preserve">АО </w:t>
            </w:r>
            <w:r w:rsidR="009C4F8F">
              <w:rPr>
                <w:sz w:val="20"/>
                <w:szCs w:val="20"/>
              </w:rPr>
              <w:t>«</w:t>
            </w:r>
            <w:r w:rsidRPr="00412DDB">
              <w:rPr>
                <w:sz w:val="20"/>
                <w:szCs w:val="20"/>
              </w:rPr>
              <w:t>Реестр</w:t>
            </w:r>
            <w:r w:rsidR="009C4F8F">
              <w:rPr>
                <w:sz w:val="20"/>
                <w:szCs w:val="20"/>
              </w:rPr>
              <w:t>»</w:t>
            </w:r>
          </w:p>
        </w:tc>
      </w:tr>
      <w:tr w:rsidR="00443833" w:rsidRPr="00412DDB" w:rsidTr="009C4F8F">
        <w:tc>
          <w:tcPr>
            <w:tcW w:w="4140" w:type="dxa"/>
          </w:tcPr>
          <w:p w:rsidR="00443833" w:rsidRPr="00412DDB" w:rsidRDefault="00443833" w:rsidP="00443833">
            <w:pPr>
              <w:pStyle w:val="em-4"/>
              <w:ind w:firstLine="0"/>
            </w:pPr>
            <w:r w:rsidRPr="00412DDB">
              <w:t>Место нахождения:</w:t>
            </w:r>
          </w:p>
        </w:tc>
        <w:tc>
          <w:tcPr>
            <w:tcW w:w="6208" w:type="dxa"/>
            <w:vAlign w:val="center"/>
          </w:tcPr>
          <w:p w:rsidR="00443833" w:rsidRPr="00412DDB" w:rsidRDefault="00443833" w:rsidP="00443833">
            <w:pPr>
              <w:jc w:val="center"/>
              <w:rPr>
                <w:sz w:val="20"/>
                <w:szCs w:val="20"/>
              </w:rPr>
            </w:pPr>
            <w:r w:rsidRPr="00412DDB">
              <w:rPr>
                <w:sz w:val="20"/>
                <w:szCs w:val="20"/>
              </w:rPr>
              <w:t>129090,г. Москва, Большой Балканский пер., д.20</w:t>
            </w:r>
          </w:p>
        </w:tc>
      </w:tr>
      <w:tr w:rsidR="00443833" w:rsidRPr="00412DDB" w:rsidTr="009C4F8F">
        <w:tc>
          <w:tcPr>
            <w:tcW w:w="4140" w:type="dxa"/>
          </w:tcPr>
          <w:p w:rsidR="00443833" w:rsidRPr="00412DDB" w:rsidRDefault="00443833" w:rsidP="00443833">
            <w:pPr>
              <w:pStyle w:val="em-4"/>
              <w:ind w:firstLine="0"/>
            </w:pPr>
            <w:r w:rsidRPr="00412DDB">
              <w:t>ИНН:</w:t>
            </w:r>
          </w:p>
        </w:tc>
        <w:tc>
          <w:tcPr>
            <w:tcW w:w="6208" w:type="dxa"/>
          </w:tcPr>
          <w:p w:rsidR="00443833" w:rsidRPr="00412DDB" w:rsidRDefault="00443833" w:rsidP="00443833">
            <w:pPr>
              <w:pStyle w:val="em-4"/>
              <w:ind w:firstLine="0"/>
              <w:jc w:val="center"/>
              <w:rPr>
                <w:sz w:val="20"/>
                <w:szCs w:val="20"/>
              </w:rPr>
            </w:pPr>
            <w:r w:rsidRPr="00412DDB">
              <w:rPr>
                <w:sz w:val="20"/>
                <w:szCs w:val="20"/>
              </w:rPr>
              <w:t>7704028206</w:t>
            </w:r>
          </w:p>
        </w:tc>
      </w:tr>
      <w:tr w:rsidR="00443833" w:rsidRPr="00412DDB" w:rsidTr="009C4F8F">
        <w:tc>
          <w:tcPr>
            <w:tcW w:w="4140" w:type="dxa"/>
          </w:tcPr>
          <w:p w:rsidR="00443833" w:rsidRPr="00412DDB" w:rsidRDefault="00443833" w:rsidP="00443833">
            <w:pPr>
              <w:pStyle w:val="em-4"/>
              <w:ind w:firstLine="0"/>
            </w:pPr>
            <w:r w:rsidRPr="00412DDB">
              <w:t>ОГРН:</w:t>
            </w:r>
          </w:p>
        </w:tc>
        <w:tc>
          <w:tcPr>
            <w:tcW w:w="6208" w:type="dxa"/>
          </w:tcPr>
          <w:p w:rsidR="00443833" w:rsidRPr="00412DDB" w:rsidRDefault="00443833" w:rsidP="00443833">
            <w:pPr>
              <w:pStyle w:val="em-4"/>
              <w:ind w:firstLine="0"/>
              <w:jc w:val="center"/>
              <w:rPr>
                <w:sz w:val="20"/>
                <w:szCs w:val="20"/>
              </w:rPr>
            </w:pPr>
            <w:r w:rsidRPr="00412DDB">
              <w:rPr>
                <w:sz w:val="20"/>
                <w:szCs w:val="20"/>
              </w:rPr>
              <w:t>1027700047275</w:t>
            </w:r>
          </w:p>
        </w:tc>
      </w:tr>
    </w:tbl>
    <w:p w:rsidR="00443833" w:rsidRPr="00412DDB" w:rsidRDefault="00443833" w:rsidP="00443833">
      <w:pPr>
        <w:pStyle w:val="em-4"/>
      </w:pPr>
    </w:p>
    <w:p w:rsidR="00443833" w:rsidRPr="00412DDB" w:rsidRDefault="00443833" w:rsidP="00443833">
      <w:pPr>
        <w:pStyle w:val="em-4"/>
      </w:pPr>
      <w:r w:rsidRPr="00412DDB">
        <w:t>Информация о лицензии регистратора на осуществление деятельности по ведению реестра владел</w:t>
      </w:r>
      <w:r w:rsidRPr="00412DDB">
        <w:t>ь</w:t>
      </w:r>
      <w:r w:rsidRPr="00412DDB">
        <w:t>цев ценных бумаг:</w:t>
      </w:r>
    </w:p>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0"/>
        <w:gridCol w:w="5128"/>
      </w:tblGrid>
      <w:tr w:rsidR="00443833" w:rsidRPr="00412DDB" w:rsidTr="009C4F8F">
        <w:tc>
          <w:tcPr>
            <w:tcW w:w="5220" w:type="dxa"/>
          </w:tcPr>
          <w:p w:rsidR="00443833" w:rsidRPr="00412DDB" w:rsidRDefault="00443833" w:rsidP="00443833">
            <w:pPr>
              <w:pStyle w:val="em-4"/>
              <w:ind w:firstLine="0"/>
            </w:pPr>
            <w:r w:rsidRPr="00412DDB">
              <w:t>номер:</w:t>
            </w:r>
          </w:p>
        </w:tc>
        <w:tc>
          <w:tcPr>
            <w:tcW w:w="5128" w:type="dxa"/>
            <w:vAlign w:val="center"/>
          </w:tcPr>
          <w:p w:rsidR="00443833" w:rsidRPr="00412DDB" w:rsidRDefault="00443833" w:rsidP="00443833">
            <w:pPr>
              <w:jc w:val="center"/>
              <w:rPr>
                <w:sz w:val="20"/>
                <w:szCs w:val="20"/>
              </w:rPr>
            </w:pPr>
            <w:r w:rsidRPr="00412DDB">
              <w:rPr>
                <w:sz w:val="20"/>
                <w:szCs w:val="20"/>
              </w:rPr>
              <w:t>№10</w:t>
            </w:r>
            <w:r w:rsidR="00B140EC">
              <w:rPr>
                <w:sz w:val="20"/>
                <w:szCs w:val="20"/>
              </w:rPr>
              <w:t>–</w:t>
            </w:r>
            <w:r w:rsidRPr="00412DDB">
              <w:rPr>
                <w:sz w:val="20"/>
                <w:szCs w:val="20"/>
              </w:rPr>
              <w:t>000</w:t>
            </w:r>
            <w:r w:rsidR="00B140EC">
              <w:rPr>
                <w:sz w:val="20"/>
                <w:szCs w:val="20"/>
              </w:rPr>
              <w:t>–</w:t>
            </w:r>
            <w:r w:rsidRPr="00412DDB">
              <w:rPr>
                <w:sz w:val="20"/>
                <w:szCs w:val="20"/>
              </w:rPr>
              <w:t>1</w:t>
            </w:r>
            <w:r w:rsidR="00B140EC">
              <w:rPr>
                <w:sz w:val="20"/>
                <w:szCs w:val="20"/>
              </w:rPr>
              <w:t>–</w:t>
            </w:r>
            <w:r w:rsidRPr="00412DDB">
              <w:rPr>
                <w:sz w:val="20"/>
                <w:szCs w:val="20"/>
              </w:rPr>
              <w:t>00254</w:t>
            </w:r>
          </w:p>
        </w:tc>
      </w:tr>
      <w:tr w:rsidR="00443833" w:rsidRPr="00412DDB" w:rsidTr="009C4F8F">
        <w:tc>
          <w:tcPr>
            <w:tcW w:w="5220" w:type="dxa"/>
          </w:tcPr>
          <w:p w:rsidR="00443833" w:rsidRPr="00412DDB" w:rsidRDefault="00443833" w:rsidP="009C4F8F">
            <w:pPr>
              <w:pStyle w:val="em-4"/>
              <w:ind w:hanging="42"/>
            </w:pPr>
            <w:r w:rsidRPr="00412DDB">
              <w:t>дата выдачи:</w:t>
            </w:r>
          </w:p>
        </w:tc>
        <w:tc>
          <w:tcPr>
            <w:tcW w:w="5128" w:type="dxa"/>
            <w:vAlign w:val="center"/>
          </w:tcPr>
          <w:p w:rsidR="00443833" w:rsidRPr="00412DDB" w:rsidRDefault="00443833" w:rsidP="00443833">
            <w:pPr>
              <w:jc w:val="center"/>
              <w:rPr>
                <w:sz w:val="20"/>
                <w:szCs w:val="20"/>
              </w:rPr>
            </w:pPr>
            <w:r w:rsidRPr="00412DDB">
              <w:rPr>
                <w:sz w:val="20"/>
                <w:szCs w:val="20"/>
              </w:rPr>
              <w:t>13.09.2002</w:t>
            </w:r>
          </w:p>
        </w:tc>
      </w:tr>
      <w:tr w:rsidR="00443833" w:rsidRPr="00412DDB" w:rsidTr="009C4F8F">
        <w:tc>
          <w:tcPr>
            <w:tcW w:w="5220" w:type="dxa"/>
          </w:tcPr>
          <w:p w:rsidR="00443833" w:rsidRPr="00412DDB" w:rsidRDefault="00443833" w:rsidP="00443833">
            <w:pPr>
              <w:pStyle w:val="em-4"/>
              <w:ind w:firstLine="0"/>
            </w:pPr>
            <w:r w:rsidRPr="00412DDB">
              <w:t>срок действия:</w:t>
            </w:r>
          </w:p>
        </w:tc>
        <w:tc>
          <w:tcPr>
            <w:tcW w:w="5128" w:type="dxa"/>
            <w:vAlign w:val="center"/>
          </w:tcPr>
          <w:p w:rsidR="00443833" w:rsidRPr="00412DDB" w:rsidRDefault="00443833" w:rsidP="00443833">
            <w:pPr>
              <w:jc w:val="center"/>
              <w:rPr>
                <w:sz w:val="20"/>
                <w:szCs w:val="20"/>
              </w:rPr>
            </w:pPr>
            <w:r w:rsidRPr="00412DDB">
              <w:rPr>
                <w:sz w:val="20"/>
                <w:szCs w:val="20"/>
              </w:rPr>
              <w:t>не ограничен</w:t>
            </w:r>
          </w:p>
        </w:tc>
      </w:tr>
      <w:tr w:rsidR="00443833" w:rsidRPr="00412DDB" w:rsidTr="009C4F8F">
        <w:tc>
          <w:tcPr>
            <w:tcW w:w="5220" w:type="dxa"/>
          </w:tcPr>
          <w:p w:rsidR="00443833" w:rsidRPr="00412DDB" w:rsidRDefault="00443833" w:rsidP="00443833">
            <w:pPr>
              <w:pStyle w:val="em-4"/>
              <w:ind w:firstLine="0"/>
            </w:pPr>
            <w:r w:rsidRPr="00412DDB">
              <w:t>орган, выдавший указанную лицензию:</w:t>
            </w:r>
          </w:p>
        </w:tc>
        <w:tc>
          <w:tcPr>
            <w:tcW w:w="5128" w:type="dxa"/>
            <w:vAlign w:val="center"/>
          </w:tcPr>
          <w:p w:rsidR="00443833" w:rsidRPr="00412DDB" w:rsidRDefault="00443833" w:rsidP="00443833">
            <w:pPr>
              <w:jc w:val="center"/>
              <w:rPr>
                <w:sz w:val="20"/>
                <w:szCs w:val="20"/>
              </w:rPr>
            </w:pPr>
            <w:r w:rsidRPr="00412DDB">
              <w:rPr>
                <w:sz w:val="20"/>
                <w:szCs w:val="20"/>
              </w:rPr>
              <w:t>Федеральная комиссия по рынку ценных бумаг</w:t>
            </w:r>
            <w:r w:rsidRPr="00412DDB" w:rsidDel="00E5415C">
              <w:rPr>
                <w:sz w:val="20"/>
                <w:szCs w:val="20"/>
              </w:rPr>
              <w:t xml:space="preserve"> </w:t>
            </w:r>
          </w:p>
        </w:tc>
      </w:tr>
      <w:tr w:rsidR="00443833" w:rsidRPr="00412DDB" w:rsidTr="009C4F8F">
        <w:tc>
          <w:tcPr>
            <w:tcW w:w="5220" w:type="dxa"/>
          </w:tcPr>
          <w:p w:rsidR="00443833" w:rsidRPr="00412DDB" w:rsidRDefault="00443833" w:rsidP="00443833">
            <w:pPr>
              <w:pStyle w:val="em-4"/>
              <w:ind w:firstLine="0"/>
            </w:pPr>
            <w:r w:rsidRPr="00412DDB">
              <w:t>дата, с которой регистратор осуществляет ведение реестра владельцев именных ценных бумаг креди</w:t>
            </w:r>
            <w:r w:rsidRPr="00412DDB">
              <w:t>т</w:t>
            </w:r>
            <w:r w:rsidRPr="00412DDB">
              <w:t xml:space="preserve">ной организации </w:t>
            </w:r>
            <w:r w:rsidR="00B140EC">
              <w:t>–</w:t>
            </w:r>
            <w:r w:rsidRPr="00412DDB">
              <w:t xml:space="preserve"> эмитента:</w:t>
            </w:r>
          </w:p>
        </w:tc>
        <w:tc>
          <w:tcPr>
            <w:tcW w:w="5128" w:type="dxa"/>
          </w:tcPr>
          <w:p w:rsidR="00443833" w:rsidRPr="00412DDB" w:rsidRDefault="00443833" w:rsidP="00443833">
            <w:pPr>
              <w:pStyle w:val="em-4"/>
              <w:ind w:firstLine="0"/>
              <w:jc w:val="center"/>
            </w:pPr>
            <w:r w:rsidRPr="00412DDB">
              <w:rPr>
                <w:lang w:val="en-US"/>
              </w:rPr>
              <w:t xml:space="preserve">1993 </w:t>
            </w:r>
            <w:r w:rsidRPr="00412DDB">
              <w:t>г.</w:t>
            </w:r>
          </w:p>
        </w:tc>
      </w:tr>
    </w:tbl>
    <w:p w:rsidR="00443833" w:rsidRPr="00412DDB" w:rsidRDefault="00443833" w:rsidP="00443833">
      <w:pPr>
        <w:pStyle w:val="em-4"/>
      </w:pPr>
    </w:p>
    <w:p w:rsidR="00443833" w:rsidRPr="00412DDB" w:rsidRDefault="00443833" w:rsidP="00443833">
      <w:pPr>
        <w:pStyle w:val="em-4"/>
      </w:pPr>
      <w:r w:rsidRPr="00412DDB">
        <w:t xml:space="preserve">иные сведения о ведении реестра владельцев именных ценных бумаг кредитной организации </w:t>
      </w:r>
      <w:r w:rsidR="00B140EC">
        <w:t>–</w:t>
      </w:r>
      <w:r w:rsidRPr="00412DDB">
        <w:t xml:space="preserve"> эм</w:t>
      </w:r>
      <w:r w:rsidRPr="00412DDB">
        <w:t>и</w:t>
      </w:r>
      <w:r w:rsidRPr="00412DDB">
        <w:t xml:space="preserve">тента, указываемые кредитной организацией </w:t>
      </w:r>
      <w:r w:rsidR="00B140EC">
        <w:t>–</w:t>
      </w:r>
      <w:r w:rsidRPr="00412DDB">
        <w:t xml:space="preserve"> эмитентом по собственному усмотрению:</w:t>
      </w:r>
    </w:p>
    <w:p w:rsidR="00443833" w:rsidRPr="00412DDB" w:rsidRDefault="00443833" w:rsidP="00443833">
      <w:pPr>
        <w:pStyle w:val="em-4"/>
      </w:pPr>
    </w:p>
    <w:tbl>
      <w:tblPr>
        <w:tblW w:w="0" w:type="auto"/>
        <w:tblLook w:val="00A0" w:firstRow="1" w:lastRow="0" w:firstColumn="1" w:lastColumn="0" w:noHBand="0" w:noVBand="0"/>
      </w:tblPr>
      <w:tblGrid>
        <w:gridCol w:w="9570"/>
      </w:tblGrid>
      <w:tr w:rsidR="00443833" w:rsidRPr="00412DDB" w:rsidTr="00443833">
        <w:tc>
          <w:tcPr>
            <w:tcW w:w="9570" w:type="dxa"/>
          </w:tcPr>
          <w:p w:rsidR="00443833" w:rsidRPr="00412DDB" w:rsidRDefault="00443833" w:rsidP="00443833">
            <w:pPr>
              <w:pStyle w:val="em-4"/>
            </w:pPr>
            <w:r w:rsidRPr="009C4F8F">
              <w:rPr>
                <w:szCs w:val="20"/>
              </w:rPr>
              <w:t>Иных сведений нет</w:t>
            </w:r>
            <w:r w:rsidR="009C4F8F">
              <w:rPr>
                <w:szCs w:val="20"/>
              </w:rPr>
              <w:t>.</w:t>
            </w:r>
          </w:p>
        </w:tc>
      </w:tr>
    </w:tbl>
    <w:p w:rsidR="00443833" w:rsidRPr="00412DDB" w:rsidRDefault="00443833" w:rsidP="00443833">
      <w:pPr>
        <w:pStyle w:val="em-4"/>
      </w:pPr>
    </w:p>
    <w:p w:rsidR="00443833" w:rsidRPr="00412DDB" w:rsidRDefault="00443833" w:rsidP="00443833">
      <w:pPr>
        <w:pStyle w:val="em-4"/>
      </w:pPr>
      <w:r w:rsidRPr="00412DDB">
        <w:t xml:space="preserve">В обращении находятся документарные ценные бумаги кредитной организации </w:t>
      </w:r>
      <w:r w:rsidR="00B140EC">
        <w:t>–</w:t>
      </w:r>
      <w:r w:rsidRPr="00412DDB">
        <w:t xml:space="preserve"> эмитента с обяз</w:t>
      </w:r>
      <w:r w:rsidRPr="00412DDB">
        <w:t>а</w:t>
      </w:r>
      <w:r w:rsidRPr="00412DDB">
        <w:t>тельным централизованным хранением</w:t>
      </w:r>
      <w:r w:rsidRPr="00412DDB">
        <w:rPr>
          <w:rStyle w:val="af0"/>
          <w:vanish/>
        </w:rPr>
        <w:footnoteReference w:id="107"/>
      </w:r>
      <w:r w:rsidRPr="00412DDB">
        <w:t>.</w:t>
      </w:r>
    </w:p>
    <w:p w:rsidR="00443833" w:rsidRPr="00412DDB" w:rsidRDefault="00443833" w:rsidP="00443833">
      <w:pPr>
        <w:pStyle w:val="em-4"/>
      </w:pPr>
    </w:p>
    <w:p w:rsidR="00443833" w:rsidRPr="00412DDB" w:rsidRDefault="00443833" w:rsidP="00443833">
      <w:pPr>
        <w:pStyle w:val="em-4"/>
        <w:rPr>
          <w:b/>
        </w:rPr>
      </w:pPr>
      <w:r w:rsidRPr="00412DDB">
        <w:rPr>
          <w:b/>
        </w:rPr>
        <w:t>Сведения о депозитарии (депозитариях):</w:t>
      </w:r>
    </w:p>
    <w:p w:rsidR="00443833" w:rsidRPr="00412DDB" w:rsidRDefault="00443833" w:rsidP="00443833">
      <w:pPr>
        <w:pStyle w:val="em-4"/>
        <w:rPr>
          <w: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7"/>
        <w:gridCol w:w="6211"/>
      </w:tblGrid>
      <w:tr w:rsidR="00443833" w:rsidRPr="00412DDB" w:rsidTr="009C4F8F">
        <w:tc>
          <w:tcPr>
            <w:tcW w:w="4137" w:type="dxa"/>
          </w:tcPr>
          <w:p w:rsidR="00443833" w:rsidRPr="00412DDB" w:rsidRDefault="00443833" w:rsidP="00443833">
            <w:pPr>
              <w:pStyle w:val="em-4"/>
              <w:ind w:firstLine="0"/>
            </w:pPr>
            <w:r w:rsidRPr="00412DDB">
              <w:t>Полное фирменное наименование:</w:t>
            </w:r>
          </w:p>
        </w:tc>
        <w:tc>
          <w:tcPr>
            <w:tcW w:w="6211" w:type="dxa"/>
            <w:vAlign w:val="center"/>
          </w:tcPr>
          <w:p w:rsidR="00443833" w:rsidRPr="00412DDB" w:rsidRDefault="00443833" w:rsidP="00DE1D67">
            <w:pPr>
              <w:jc w:val="center"/>
              <w:rPr>
                <w:sz w:val="20"/>
                <w:szCs w:val="20"/>
              </w:rPr>
            </w:pPr>
            <w:r w:rsidRPr="00412DDB">
              <w:rPr>
                <w:color w:val="333333"/>
                <w:sz w:val="20"/>
                <w:szCs w:val="20"/>
              </w:rPr>
              <w:t>Небанковская кредитная организация акционерное общество «Нац</w:t>
            </w:r>
            <w:r w:rsidRPr="00412DDB">
              <w:rPr>
                <w:color w:val="333333"/>
                <w:sz w:val="20"/>
                <w:szCs w:val="20"/>
              </w:rPr>
              <w:t>и</w:t>
            </w:r>
            <w:r w:rsidRPr="00412DDB">
              <w:rPr>
                <w:color w:val="333333"/>
                <w:sz w:val="20"/>
                <w:szCs w:val="20"/>
              </w:rPr>
              <w:t>ональный расчетный депозитарий»</w:t>
            </w:r>
          </w:p>
        </w:tc>
      </w:tr>
      <w:tr w:rsidR="00443833" w:rsidRPr="00412DDB" w:rsidTr="009C4F8F">
        <w:tc>
          <w:tcPr>
            <w:tcW w:w="4137" w:type="dxa"/>
          </w:tcPr>
          <w:p w:rsidR="00443833" w:rsidRPr="00412DDB" w:rsidRDefault="00443833" w:rsidP="00443833">
            <w:pPr>
              <w:pStyle w:val="em-4"/>
              <w:ind w:firstLine="0"/>
            </w:pPr>
            <w:r w:rsidRPr="00412DDB">
              <w:t>Сокращенное фирменное наименование:</w:t>
            </w:r>
          </w:p>
        </w:tc>
        <w:tc>
          <w:tcPr>
            <w:tcW w:w="6211" w:type="dxa"/>
            <w:vAlign w:val="center"/>
          </w:tcPr>
          <w:p w:rsidR="00443833" w:rsidRPr="00412DDB" w:rsidRDefault="00DE1D67" w:rsidP="00443833">
            <w:pPr>
              <w:jc w:val="center"/>
              <w:rPr>
                <w:sz w:val="20"/>
                <w:szCs w:val="20"/>
              </w:rPr>
            </w:pPr>
            <w:r>
              <w:rPr>
                <w:color w:val="333333"/>
                <w:sz w:val="20"/>
                <w:szCs w:val="20"/>
              </w:rPr>
              <w:t xml:space="preserve">НКО </w:t>
            </w:r>
            <w:r w:rsidR="00443833" w:rsidRPr="00412DDB">
              <w:rPr>
                <w:color w:val="333333"/>
                <w:sz w:val="20"/>
                <w:szCs w:val="20"/>
              </w:rPr>
              <w:t>АО НРД</w:t>
            </w:r>
          </w:p>
        </w:tc>
      </w:tr>
      <w:tr w:rsidR="00443833" w:rsidRPr="00412DDB" w:rsidTr="009C4F8F">
        <w:tc>
          <w:tcPr>
            <w:tcW w:w="4137" w:type="dxa"/>
          </w:tcPr>
          <w:p w:rsidR="00443833" w:rsidRPr="00412DDB" w:rsidRDefault="00443833" w:rsidP="00443833">
            <w:pPr>
              <w:pStyle w:val="em-4"/>
              <w:ind w:firstLine="0"/>
            </w:pPr>
            <w:r w:rsidRPr="00412DDB">
              <w:t>Место нахождения:</w:t>
            </w:r>
          </w:p>
        </w:tc>
        <w:tc>
          <w:tcPr>
            <w:tcW w:w="6211" w:type="dxa"/>
            <w:vAlign w:val="center"/>
          </w:tcPr>
          <w:p w:rsidR="00443833" w:rsidRPr="00412DDB" w:rsidRDefault="00443833" w:rsidP="00443833">
            <w:pPr>
              <w:jc w:val="center"/>
              <w:rPr>
                <w:sz w:val="20"/>
                <w:szCs w:val="20"/>
              </w:rPr>
            </w:pPr>
            <w:r w:rsidRPr="00412DDB">
              <w:rPr>
                <w:sz w:val="20"/>
                <w:szCs w:val="20"/>
              </w:rPr>
              <w:t xml:space="preserve">г. Москва, </w:t>
            </w:r>
            <w:r w:rsidR="00BC7819">
              <w:rPr>
                <w:sz w:val="20"/>
                <w:szCs w:val="20"/>
              </w:rPr>
              <w:t>ул. Спартаковская, д.12</w:t>
            </w:r>
          </w:p>
        </w:tc>
      </w:tr>
    </w:tbl>
    <w:p w:rsidR="00443833" w:rsidRPr="00412DDB" w:rsidRDefault="00443833" w:rsidP="00443833">
      <w:pPr>
        <w:pStyle w:val="em-4"/>
      </w:pPr>
    </w:p>
    <w:p w:rsidR="00443833" w:rsidRPr="00412DDB" w:rsidRDefault="00443833" w:rsidP="00443833">
      <w:pPr>
        <w:pStyle w:val="em-4"/>
      </w:pPr>
      <w:r w:rsidRPr="00412DDB">
        <w:t>Информация о лицензии профессионального участника рынка ценных бумаг на осуществление де</w:t>
      </w:r>
      <w:r w:rsidRPr="00412DDB">
        <w:t>я</w:t>
      </w:r>
      <w:r w:rsidRPr="00412DDB">
        <w:t>тельности депозитария на рынке ценных бумаг:</w:t>
      </w:r>
    </w:p>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7"/>
        <w:gridCol w:w="6211"/>
      </w:tblGrid>
      <w:tr w:rsidR="00443833" w:rsidRPr="00412DDB" w:rsidTr="009C4F8F">
        <w:tc>
          <w:tcPr>
            <w:tcW w:w="4137" w:type="dxa"/>
          </w:tcPr>
          <w:p w:rsidR="00443833" w:rsidRPr="00412DDB" w:rsidRDefault="00443833" w:rsidP="00443833">
            <w:pPr>
              <w:pStyle w:val="em-4"/>
              <w:ind w:firstLine="0"/>
            </w:pPr>
            <w:r w:rsidRPr="00412DDB">
              <w:t>номер:</w:t>
            </w:r>
          </w:p>
        </w:tc>
        <w:tc>
          <w:tcPr>
            <w:tcW w:w="6211" w:type="dxa"/>
            <w:vAlign w:val="center"/>
          </w:tcPr>
          <w:p w:rsidR="00443833" w:rsidRPr="00412DDB" w:rsidRDefault="00443833" w:rsidP="00443833">
            <w:pPr>
              <w:jc w:val="center"/>
              <w:rPr>
                <w:sz w:val="20"/>
                <w:szCs w:val="20"/>
              </w:rPr>
            </w:pPr>
            <w:r w:rsidRPr="00412DDB">
              <w:rPr>
                <w:sz w:val="20"/>
                <w:szCs w:val="20"/>
              </w:rPr>
              <w:t>№ 177</w:t>
            </w:r>
            <w:r w:rsidR="00B140EC">
              <w:rPr>
                <w:sz w:val="20"/>
                <w:szCs w:val="20"/>
              </w:rPr>
              <w:t>–</w:t>
            </w:r>
            <w:r w:rsidRPr="00412DDB">
              <w:rPr>
                <w:sz w:val="20"/>
                <w:szCs w:val="20"/>
              </w:rPr>
              <w:t>12042</w:t>
            </w:r>
            <w:r w:rsidR="00B140EC">
              <w:rPr>
                <w:sz w:val="20"/>
                <w:szCs w:val="20"/>
              </w:rPr>
              <w:t>–</w:t>
            </w:r>
            <w:r w:rsidRPr="00412DDB">
              <w:rPr>
                <w:sz w:val="20"/>
                <w:szCs w:val="20"/>
              </w:rPr>
              <w:t>000100</w:t>
            </w:r>
          </w:p>
        </w:tc>
      </w:tr>
      <w:tr w:rsidR="00443833" w:rsidRPr="00412DDB" w:rsidTr="009C4F8F">
        <w:tc>
          <w:tcPr>
            <w:tcW w:w="4137" w:type="dxa"/>
          </w:tcPr>
          <w:p w:rsidR="00443833" w:rsidRPr="00412DDB" w:rsidRDefault="00443833" w:rsidP="00443833">
            <w:pPr>
              <w:pStyle w:val="em-4"/>
              <w:ind w:firstLine="0"/>
            </w:pPr>
            <w:r w:rsidRPr="00412DDB">
              <w:t>дата выдачи:</w:t>
            </w:r>
          </w:p>
        </w:tc>
        <w:tc>
          <w:tcPr>
            <w:tcW w:w="6211" w:type="dxa"/>
            <w:vAlign w:val="center"/>
          </w:tcPr>
          <w:p w:rsidR="00443833" w:rsidRPr="00412DDB" w:rsidRDefault="00443833" w:rsidP="005417F9">
            <w:pPr>
              <w:jc w:val="center"/>
              <w:rPr>
                <w:sz w:val="20"/>
                <w:szCs w:val="20"/>
              </w:rPr>
            </w:pPr>
            <w:r w:rsidRPr="00412DDB">
              <w:rPr>
                <w:sz w:val="20"/>
                <w:szCs w:val="20"/>
              </w:rPr>
              <w:t>19.02.2009</w:t>
            </w:r>
          </w:p>
        </w:tc>
      </w:tr>
      <w:tr w:rsidR="00443833" w:rsidRPr="00412DDB" w:rsidTr="009C4F8F">
        <w:tc>
          <w:tcPr>
            <w:tcW w:w="4137" w:type="dxa"/>
          </w:tcPr>
          <w:p w:rsidR="00443833" w:rsidRPr="00412DDB" w:rsidRDefault="00443833" w:rsidP="00443833">
            <w:pPr>
              <w:pStyle w:val="em-4"/>
              <w:ind w:firstLine="0"/>
            </w:pPr>
            <w:r w:rsidRPr="00412DDB">
              <w:t>срок действия:</w:t>
            </w:r>
          </w:p>
        </w:tc>
        <w:tc>
          <w:tcPr>
            <w:tcW w:w="6211" w:type="dxa"/>
            <w:vAlign w:val="center"/>
          </w:tcPr>
          <w:p w:rsidR="00443833" w:rsidRPr="00412DDB" w:rsidRDefault="00443833" w:rsidP="00443833">
            <w:pPr>
              <w:jc w:val="center"/>
              <w:rPr>
                <w:sz w:val="20"/>
                <w:szCs w:val="20"/>
              </w:rPr>
            </w:pPr>
            <w:r w:rsidRPr="00412DDB">
              <w:rPr>
                <w:sz w:val="20"/>
                <w:szCs w:val="20"/>
              </w:rPr>
              <w:t xml:space="preserve"> срок действия лицензии не ограничен</w:t>
            </w:r>
          </w:p>
        </w:tc>
      </w:tr>
      <w:tr w:rsidR="00443833" w:rsidRPr="00412DDB" w:rsidTr="009C4F8F">
        <w:tc>
          <w:tcPr>
            <w:tcW w:w="4137" w:type="dxa"/>
          </w:tcPr>
          <w:p w:rsidR="00443833" w:rsidRPr="00412DDB" w:rsidRDefault="00443833" w:rsidP="00443833">
            <w:pPr>
              <w:pStyle w:val="em-4"/>
              <w:ind w:firstLine="0"/>
            </w:pPr>
            <w:r w:rsidRPr="00412DDB">
              <w:t>орган, выдавший указанную лицензию:</w:t>
            </w:r>
          </w:p>
        </w:tc>
        <w:tc>
          <w:tcPr>
            <w:tcW w:w="6211" w:type="dxa"/>
          </w:tcPr>
          <w:p w:rsidR="00443833" w:rsidRPr="00412DDB" w:rsidRDefault="00443833" w:rsidP="00443833">
            <w:pPr>
              <w:pStyle w:val="em-4"/>
              <w:ind w:firstLine="0"/>
            </w:pPr>
            <w:r w:rsidRPr="00412DDB">
              <w:rPr>
                <w:sz w:val="20"/>
                <w:szCs w:val="20"/>
              </w:rPr>
              <w:t>Федеральная служба по финансовым рынкам</w:t>
            </w:r>
          </w:p>
        </w:tc>
      </w:tr>
    </w:tbl>
    <w:p w:rsidR="00443833" w:rsidRPr="00412DDB" w:rsidRDefault="00443833" w:rsidP="00443833">
      <w:pPr>
        <w:pStyle w:val="em-4"/>
      </w:pPr>
    </w:p>
    <w:p w:rsidR="00443833" w:rsidRPr="00412DDB" w:rsidRDefault="00443833" w:rsidP="00443833">
      <w:pPr>
        <w:pStyle w:val="em-1"/>
      </w:pPr>
      <w:bookmarkStart w:id="477" w:name="_Toc364086379"/>
      <w:bookmarkStart w:id="478" w:name="_Toc482611772"/>
      <w:r w:rsidRPr="00412DDB">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bookmarkEnd w:id="477"/>
      <w:bookmarkEnd w:id="478"/>
    </w:p>
    <w:p w:rsidR="00443833" w:rsidRPr="00412DDB" w:rsidRDefault="00443833" w:rsidP="00443833">
      <w:pPr>
        <w:pStyle w:val="em-4"/>
      </w:pPr>
    </w:p>
    <w:p w:rsidR="00443833" w:rsidRPr="009C4F8F" w:rsidRDefault="00443833" w:rsidP="00443833">
      <w:pPr>
        <w:pStyle w:val="em-4"/>
        <w:rPr>
          <w:szCs w:val="20"/>
        </w:rPr>
      </w:pPr>
      <w:r w:rsidRPr="009C4F8F">
        <w:rPr>
          <w:szCs w:val="20"/>
        </w:rPr>
        <w:t>Названия и реквизиты законодательных актов Российской Федерации, действующих на дату оконч</w:t>
      </w:r>
      <w:r w:rsidRPr="009C4F8F">
        <w:rPr>
          <w:szCs w:val="20"/>
        </w:rPr>
        <w:t>а</w:t>
      </w:r>
      <w:r w:rsidRPr="009C4F8F">
        <w:rPr>
          <w:szCs w:val="20"/>
        </w:rPr>
        <w:t xml:space="preserve">ния отчетного квартала, которые регулируют вопросы импорта и экспорта капитала и могут повлиять на выплату нерезидентам дивидендов по акциям кредитной организации </w:t>
      </w:r>
      <w:r w:rsidR="00B140EC" w:rsidRPr="009C4F8F">
        <w:rPr>
          <w:szCs w:val="20"/>
        </w:rPr>
        <w:t>–</w:t>
      </w:r>
      <w:r w:rsidRPr="009C4F8F">
        <w:rPr>
          <w:szCs w:val="20"/>
        </w:rPr>
        <w:t xml:space="preserve"> эмитента, а при наличии у креди</w:t>
      </w:r>
      <w:r w:rsidRPr="009C4F8F">
        <w:rPr>
          <w:szCs w:val="20"/>
        </w:rPr>
        <w:t>т</w:t>
      </w:r>
      <w:r w:rsidRPr="009C4F8F">
        <w:rPr>
          <w:szCs w:val="20"/>
        </w:rPr>
        <w:t xml:space="preserve">ной организации </w:t>
      </w:r>
      <w:r w:rsidR="00B140EC" w:rsidRPr="009C4F8F">
        <w:rPr>
          <w:szCs w:val="20"/>
        </w:rPr>
        <w:t>–</w:t>
      </w:r>
      <w:r w:rsidRPr="009C4F8F">
        <w:rPr>
          <w:szCs w:val="20"/>
        </w:rPr>
        <w:t xml:space="preserve"> эмитента иных ценных бумаг, находящихся в обращении, </w:t>
      </w:r>
      <w:r w:rsidR="00B140EC" w:rsidRPr="009C4F8F">
        <w:rPr>
          <w:szCs w:val="20"/>
        </w:rPr>
        <w:t>–</w:t>
      </w:r>
      <w:r w:rsidRPr="009C4F8F">
        <w:rPr>
          <w:szCs w:val="20"/>
        </w:rPr>
        <w:t xml:space="preserve"> также на выплату процентов и других платежей, причитающихся нерезидентам </w:t>
      </w:r>
      <w:r w:rsidR="00B140EC" w:rsidRPr="009C4F8F">
        <w:rPr>
          <w:szCs w:val="20"/>
        </w:rPr>
        <w:t>–</w:t>
      </w:r>
      <w:r w:rsidRPr="009C4F8F">
        <w:rPr>
          <w:szCs w:val="20"/>
        </w:rPr>
        <w:t xml:space="preserve"> владельцам таких ценных бумаг</w:t>
      </w:r>
      <w:r w:rsidR="009C4F8F" w:rsidRPr="009C4F8F">
        <w:rPr>
          <w:szCs w:val="20"/>
        </w:rPr>
        <w:t>.</w:t>
      </w:r>
      <w:r w:rsidRPr="009C4F8F">
        <w:rPr>
          <w:rStyle w:val="af0"/>
          <w:vanish/>
          <w:szCs w:val="20"/>
        </w:rPr>
        <w:footnoteReference w:id="108"/>
      </w:r>
    </w:p>
    <w:p w:rsidR="00443833" w:rsidRPr="009C4F8F" w:rsidRDefault="00443833" w:rsidP="00443833">
      <w:pPr>
        <w:pStyle w:val="em-4"/>
      </w:pPr>
    </w:p>
    <w:tbl>
      <w:tblPr>
        <w:tblW w:w="0" w:type="auto"/>
        <w:tblLook w:val="00A0" w:firstRow="1" w:lastRow="0" w:firstColumn="1" w:lastColumn="0" w:noHBand="0" w:noVBand="0"/>
      </w:tblPr>
      <w:tblGrid>
        <w:gridCol w:w="10314"/>
      </w:tblGrid>
      <w:tr w:rsidR="00443833" w:rsidRPr="00412DDB" w:rsidTr="009C4F8F">
        <w:tc>
          <w:tcPr>
            <w:tcW w:w="10314" w:type="dxa"/>
          </w:tcPr>
          <w:p w:rsidR="00443833" w:rsidRPr="009C4F8F" w:rsidRDefault="00443833" w:rsidP="009C4F8F">
            <w:pPr>
              <w:ind w:firstLine="567"/>
              <w:jc w:val="both"/>
              <w:rPr>
                <w:sz w:val="22"/>
                <w:szCs w:val="20"/>
              </w:rPr>
            </w:pPr>
            <w:r w:rsidRPr="009C4F8F">
              <w:rPr>
                <w:sz w:val="22"/>
                <w:szCs w:val="20"/>
              </w:rPr>
              <w:t xml:space="preserve">На выплату дивидендов, процентов и других платежей нерезидентам могут  повлиять изменения, вносимые в Закон </w:t>
            </w:r>
            <w:r w:rsidR="005F3F27">
              <w:rPr>
                <w:sz w:val="22"/>
                <w:szCs w:val="20"/>
              </w:rPr>
              <w:t>«</w:t>
            </w:r>
            <w:r w:rsidRPr="009C4F8F">
              <w:rPr>
                <w:sz w:val="22"/>
                <w:szCs w:val="20"/>
              </w:rPr>
              <w:t>О валютном регулировании и валютном контроле</w:t>
            </w:r>
            <w:r w:rsidR="005F3F27">
              <w:rPr>
                <w:sz w:val="22"/>
                <w:szCs w:val="20"/>
              </w:rPr>
              <w:t>»</w:t>
            </w:r>
            <w:r w:rsidRPr="009C4F8F">
              <w:rPr>
                <w:sz w:val="22"/>
                <w:szCs w:val="20"/>
              </w:rPr>
              <w:t xml:space="preserve"> № 173</w:t>
            </w:r>
            <w:r w:rsidR="00B140EC" w:rsidRPr="009C4F8F">
              <w:rPr>
                <w:sz w:val="22"/>
                <w:szCs w:val="20"/>
              </w:rPr>
              <w:t>–</w:t>
            </w:r>
            <w:r w:rsidRPr="009C4F8F">
              <w:rPr>
                <w:sz w:val="22"/>
                <w:szCs w:val="20"/>
              </w:rPr>
              <w:t>ФЗ  от 10</w:t>
            </w:r>
            <w:r w:rsidR="00480A1D">
              <w:rPr>
                <w:sz w:val="22"/>
                <w:szCs w:val="20"/>
              </w:rPr>
              <w:t>.12.</w:t>
            </w:r>
            <w:r w:rsidRPr="009C4F8F">
              <w:rPr>
                <w:sz w:val="22"/>
                <w:szCs w:val="20"/>
              </w:rPr>
              <w:t xml:space="preserve">2004, который определяет права и обязанности юридических и  физических лиц в отношении владения, пользования и распоряжения валютными ценностями.   </w:t>
            </w:r>
          </w:p>
          <w:p w:rsidR="00443833" w:rsidRPr="009C4F8F" w:rsidRDefault="00443833" w:rsidP="009C4F8F">
            <w:pPr>
              <w:ind w:firstLine="567"/>
              <w:jc w:val="both"/>
              <w:rPr>
                <w:sz w:val="22"/>
                <w:szCs w:val="20"/>
              </w:rPr>
            </w:pPr>
            <w:r w:rsidRPr="009C4F8F">
              <w:rPr>
                <w:sz w:val="22"/>
                <w:szCs w:val="20"/>
              </w:rPr>
              <w:t>Являясь органом валютного контроля, Банк  руководствуется следующими нормативными докуме</w:t>
            </w:r>
            <w:r w:rsidRPr="009C4F8F">
              <w:rPr>
                <w:sz w:val="22"/>
                <w:szCs w:val="20"/>
              </w:rPr>
              <w:t>н</w:t>
            </w:r>
            <w:r w:rsidRPr="009C4F8F">
              <w:rPr>
                <w:sz w:val="22"/>
                <w:szCs w:val="20"/>
              </w:rPr>
              <w:t>тами:</w:t>
            </w:r>
          </w:p>
          <w:p w:rsidR="00D96F32" w:rsidRDefault="00B140EC" w:rsidP="00D96F32">
            <w:pPr>
              <w:numPr>
                <w:ilvl w:val="0"/>
                <w:numId w:val="7"/>
              </w:numPr>
              <w:ind w:hanging="436"/>
              <w:jc w:val="both"/>
              <w:rPr>
                <w:sz w:val="22"/>
                <w:szCs w:val="20"/>
              </w:rPr>
            </w:pPr>
            <w:r w:rsidRPr="009C4F8F">
              <w:rPr>
                <w:sz w:val="22"/>
                <w:szCs w:val="20"/>
              </w:rPr>
              <w:t>–</w:t>
            </w:r>
            <w:r w:rsidR="00443833" w:rsidRPr="009C4F8F">
              <w:rPr>
                <w:sz w:val="22"/>
                <w:szCs w:val="20"/>
              </w:rPr>
              <w:t xml:space="preserve"> Инструкцией ЦБ РФ  от </w:t>
            </w:r>
            <w:r w:rsidR="007C4086">
              <w:rPr>
                <w:sz w:val="22"/>
                <w:szCs w:val="20"/>
              </w:rPr>
              <w:t xml:space="preserve">16.08.2017 </w:t>
            </w:r>
            <w:r w:rsidR="00443833" w:rsidRPr="009C4F8F">
              <w:rPr>
                <w:sz w:val="22"/>
                <w:szCs w:val="20"/>
              </w:rPr>
              <w:t xml:space="preserve"> №18</w:t>
            </w:r>
            <w:r w:rsidR="007C4086">
              <w:rPr>
                <w:sz w:val="22"/>
                <w:szCs w:val="20"/>
              </w:rPr>
              <w:t>1</w:t>
            </w:r>
            <w:r w:rsidRPr="009C4F8F">
              <w:rPr>
                <w:sz w:val="22"/>
                <w:szCs w:val="20"/>
              </w:rPr>
              <w:t>–</w:t>
            </w:r>
            <w:r w:rsidR="00D96F32" w:rsidRPr="00D96F32">
              <w:rPr>
                <w:sz w:val="22"/>
                <w:szCs w:val="20"/>
              </w:rPr>
              <w:t>«О порядке представления резидентами и нерезиде</w:t>
            </w:r>
            <w:r w:rsidR="00D96F32" w:rsidRPr="00D96F32">
              <w:rPr>
                <w:sz w:val="22"/>
                <w:szCs w:val="20"/>
              </w:rPr>
              <w:t>н</w:t>
            </w:r>
            <w:r w:rsidR="00D96F32" w:rsidRPr="00D96F32">
              <w:rPr>
                <w:sz w:val="22"/>
                <w:szCs w:val="20"/>
              </w:rPr>
              <w:t>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w:t>
            </w:r>
            <w:r w:rsidR="00D96F32" w:rsidRPr="00D96F32">
              <w:rPr>
                <w:sz w:val="22"/>
                <w:szCs w:val="20"/>
              </w:rPr>
              <w:t>о</w:t>
            </w:r>
            <w:r w:rsidR="00D96F32" w:rsidRPr="00D96F32">
              <w:rPr>
                <w:sz w:val="22"/>
                <w:szCs w:val="20"/>
              </w:rPr>
              <w:t>ках их предоставления»</w:t>
            </w:r>
            <w:r w:rsidR="00D96F32">
              <w:rPr>
                <w:sz w:val="22"/>
                <w:szCs w:val="20"/>
              </w:rPr>
              <w:t>;</w:t>
            </w:r>
          </w:p>
          <w:p w:rsidR="00443833" w:rsidRPr="009C4F8F" w:rsidRDefault="00443833" w:rsidP="00D96F32">
            <w:pPr>
              <w:numPr>
                <w:ilvl w:val="0"/>
                <w:numId w:val="7"/>
              </w:numPr>
              <w:ind w:hanging="436"/>
              <w:jc w:val="both"/>
              <w:rPr>
                <w:sz w:val="22"/>
                <w:szCs w:val="20"/>
              </w:rPr>
            </w:pPr>
            <w:r w:rsidRPr="009C4F8F">
              <w:rPr>
                <w:sz w:val="22"/>
                <w:szCs w:val="20"/>
              </w:rPr>
              <w:t>Инструкцией ЦБ РФ от 30.04.2004 № 111</w:t>
            </w:r>
            <w:r w:rsidR="00B140EC" w:rsidRPr="009C4F8F">
              <w:rPr>
                <w:sz w:val="22"/>
                <w:szCs w:val="20"/>
              </w:rPr>
              <w:t>–</w:t>
            </w:r>
            <w:r w:rsidRPr="009C4F8F">
              <w:rPr>
                <w:sz w:val="22"/>
                <w:szCs w:val="20"/>
              </w:rPr>
              <w:t xml:space="preserve">И </w:t>
            </w:r>
            <w:r w:rsidR="00D96F32">
              <w:rPr>
                <w:sz w:val="22"/>
                <w:szCs w:val="20"/>
              </w:rPr>
              <w:t xml:space="preserve"> «</w:t>
            </w:r>
            <w:r w:rsidRPr="009C4F8F">
              <w:rPr>
                <w:sz w:val="22"/>
                <w:szCs w:val="20"/>
              </w:rPr>
              <w:t>Об обязательной продаже части валютной выручки на внутреннем валютном рынке Российской Федерации»;</w:t>
            </w:r>
          </w:p>
          <w:p w:rsidR="00443833" w:rsidRPr="009C4F8F" w:rsidRDefault="00443833" w:rsidP="00D96F32">
            <w:pPr>
              <w:numPr>
                <w:ilvl w:val="0"/>
                <w:numId w:val="7"/>
              </w:numPr>
              <w:ind w:hanging="436"/>
              <w:jc w:val="both"/>
              <w:rPr>
                <w:sz w:val="22"/>
                <w:szCs w:val="20"/>
              </w:rPr>
            </w:pPr>
            <w:r w:rsidRPr="009C4F8F">
              <w:rPr>
                <w:sz w:val="22"/>
                <w:szCs w:val="20"/>
              </w:rPr>
              <w:t>и другими действующими правовыми актами.</w:t>
            </w:r>
          </w:p>
          <w:p w:rsidR="00443833" w:rsidRPr="009C4F8F" w:rsidRDefault="00443833" w:rsidP="009C4F8F">
            <w:pPr>
              <w:pStyle w:val="em-4"/>
            </w:pPr>
          </w:p>
        </w:tc>
      </w:tr>
    </w:tbl>
    <w:p w:rsidR="00443833" w:rsidRPr="00412DDB" w:rsidRDefault="00443833" w:rsidP="00443833">
      <w:pPr>
        <w:pStyle w:val="em-4"/>
      </w:pPr>
    </w:p>
    <w:p w:rsidR="00443833" w:rsidRPr="00412DDB" w:rsidRDefault="00443833" w:rsidP="00443833">
      <w:pPr>
        <w:pStyle w:val="em-1"/>
      </w:pPr>
      <w:bookmarkStart w:id="479" w:name="_Toc364086381"/>
      <w:bookmarkStart w:id="480" w:name="_Toc482611773"/>
      <w:r w:rsidRPr="00412DDB">
        <w:t>8.</w:t>
      </w:r>
      <w:r w:rsidR="004A7744">
        <w:t>7</w:t>
      </w:r>
      <w:r w:rsidRPr="00412DDB">
        <w:t>. Сведения об объявленных (начисленных) и о выплаченных дивидендах по акциям креди</w:t>
      </w:r>
      <w:r w:rsidRPr="00412DDB">
        <w:t>т</w:t>
      </w:r>
      <w:r w:rsidRPr="00412DDB">
        <w:t xml:space="preserve">ной организации </w:t>
      </w:r>
      <w:r w:rsidR="00B140EC">
        <w:t>–</w:t>
      </w:r>
      <w:r w:rsidRPr="00412DDB">
        <w:t xml:space="preserve"> эмитента, а также о доходах по облигациям кредитной организации </w:t>
      </w:r>
      <w:r w:rsidR="00B140EC">
        <w:t>–</w:t>
      </w:r>
      <w:r w:rsidRPr="00412DDB">
        <w:t xml:space="preserve"> эмитента</w:t>
      </w:r>
      <w:bookmarkEnd w:id="479"/>
      <w:bookmarkEnd w:id="480"/>
      <w:r w:rsidRPr="00412DDB">
        <w:rPr>
          <w:rStyle w:val="af0"/>
          <w:vanish/>
        </w:rPr>
        <w:footnoteReference w:id="109"/>
      </w:r>
    </w:p>
    <w:p w:rsidR="00443833" w:rsidRPr="00412DDB" w:rsidRDefault="00443833" w:rsidP="00443833">
      <w:pPr>
        <w:pStyle w:val="em-4"/>
      </w:pPr>
    </w:p>
    <w:p w:rsidR="00443833" w:rsidRPr="00412DDB" w:rsidRDefault="00443833" w:rsidP="00443833">
      <w:pPr>
        <w:pStyle w:val="em-7"/>
      </w:pPr>
      <w:bookmarkStart w:id="481" w:name="_Toc364086382"/>
      <w:bookmarkStart w:id="482" w:name="_Toc482611774"/>
      <w:r w:rsidRPr="00412DDB">
        <w:t>8.</w:t>
      </w:r>
      <w:r w:rsidR="004A7744">
        <w:t>7</w:t>
      </w:r>
      <w:r w:rsidRPr="00412DDB">
        <w:t xml:space="preserve">.1. Сведения об объявленных и выплаченных дивидендах по акциям кредитной организации </w:t>
      </w:r>
      <w:r w:rsidR="00B140EC">
        <w:t>–</w:t>
      </w:r>
      <w:r w:rsidRPr="00412DDB">
        <w:t xml:space="preserve"> эмитента</w:t>
      </w:r>
      <w:bookmarkEnd w:id="481"/>
      <w:bookmarkEnd w:id="482"/>
      <w:r w:rsidRPr="00412DDB">
        <w:rPr>
          <w:rStyle w:val="af0"/>
          <w:vanish/>
        </w:rPr>
        <w:footnoteReference w:id="110"/>
      </w:r>
    </w:p>
    <w:p w:rsidR="00443833" w:rsidRPr="00412DDB" w:rsidRDefault="00443833" w:rsidP="00443833">
      <w:pPr>
        <w:pStyle w:val="em-4"/>
      </w:pPr>
    </w:p>
    <w:p w:rsidR="00443833" w:rsidRPr="00412DDB" w:rsidRDefault="00443833" w:rsidP="00443833">
      <w:pPr>
        <w:pStyle w:val="em-4"/>
      </w:pP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ED58DF" w:rsidRPr="00412DDB" w:rsidTr="009C4F8F">
        <w:tc>
          <w:tcPr>
            <w:tcW w:w="4785" w:type="dxa"/>
          </w:tcPr>
          <w:p w:rsidR="00ED58DF" w:rsidRPr="00412DDB" w:rsidRDefault="00ED58DF" w:rsidP="004B2F78">
            <w:pPr>
              <w:pStyle w:val="prilozhenie"/>
              <w:ind w:firstLine="0"/>
              <w:jc w:val="center"/>
              <w:rPr>
                <w:b/>
                <w:sz w:val="22"/>
                <w:szCs w:val="22"/>
              </w:rPr>
            </w:pPr>
            <w:r w:rsidRPr="00412DDB">
              <w:rPr>
                <w:b/>
                <w:sz w:val="22"/>
                <w:szCs w:val="22"/>
              </w:rPr>
              <w:t>Наименование показателя</w:t>
            </w:r>
          </w:p>
        </w:tc>
        <w:tc>
          <w:tcPr>
            <w:tcW w:w="5529" w:type="dxa"/>
          </w:tcPr>
          <w:p w:rsidR="00ED58DF" w:rsidRPr="00412DDB" w:rsidRDefault="00ED58DF" w:rsidP="00ED58DF">
            <w:pPr>
              <w:pStyle w:val="prilozhenie"/>
              <w:ind w:firstLine="0"/>
              <w:jc w:val="center"/>
              <w:rPr>
                <w:b/>
                <w:sz w:val="22"/>
                <w:szCs w:val="22"/>
              </w:rPr>
            </w:pPr>
            <w:r w:rsidRPr="00412DDB">
              <w:rPr>
                <w:b/>
                <w:sz w:val="22"/>
                <w:szCs w:val="22"/>
              </w:rPr>
              <w:t>Отчетный период</w:t>
            </w:r>
            <w:r w:rsidR="00B140EC">
              <w:rPr>
                <w:b/>
                <w:sz w:val="22"/>
                <w:szCs w:val="22"/>
              </w:rPr>
              <w:t>–</w:t>
            </w:r>
            <w:r w:rsidRPr="00412DDB">
              <w:rPr>
                <w:b/>
                <w:sz w:val="22"/>
                <w:szCs w:val="22"/>
              </w:rPr>
              <w:t xml:space="preserve"> 2013 год</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ED58DF" w:rsidRPr="00412DDB" w:rsidRDefault="00ED58DF" w:rsidP="004B2F78">
            <w:pPr>
              <w:jc w:val="center"/>
              <w:rPr>
                <w:b/>
                <w:sz w:val="20"/>
                <w:szCs w:val="20"/>
              </w:rPr>
            </w:pPr>
            <w:r w:rsidRPr="00412DDB">
              <w:rPr>
                <w:b/>
                <w:sz w:val="20"/>
                <w:szCs w:val="20"/>
              </w:rPr>
              <w:t>Обыкновенные именные бездокументарные;</w:t>
            </w:r>
          </w:p>
          <w:p w:rsidR="00ED58DF" w:rsidRPr="00412DDB" w:rsidRDefault="00ED58DF" w:rsidP="004B2F78">
            <w:pPr>
              <w:pStyle w:val="prilozhenie"/>
              <w:ind w:firstLine="0"/>
              <w:rPr>
                <w:b/>
                <w:sz w:val="22"/>
                <w:szCs w:val="22"/>
              </w:rPr>
            </w:pPr>
            <w:r w:rsidRPr="00412DDB">
              <w:rPr>
                <w:b/>
                <w:sz w:val="20"/>
              </w:rPr>
              <w:t>Привилегированные именные бездокументарные с опр</w:t>
            </w:r>
            <w:r w:rsidRPr="00412DDB">
              <w:rPr>
                <w:b/>
                <w:sz w:val="20"/>
              </w:rPr>
              <w:t>е</w:t>
            </w:r>
            <w:r w:rsidRPr="00412DDB">
              <w:rPr>
                <w:b/>
                <w:sz w:val="20"/>
              </w:rPr>
              <w:t>деленным размером дивидендов </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 xml:space="preserve">Орган управления кредитной организации </w:t>
            </w:r>
            <w:r w:rsidR="00B140EC">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sidR="00B140EC">
              <w:rPr>
                <w:sz w:val="22"/>
                <w:szCs w:val="22"/>
              </w:rPr>
              <w:t>–</w:t>
            </w:r>
            <w:r w:rsidRPr="00412DDB">
              <w:rPr>
                <w:sz w:val="22"/>
                <w:szCs w:val="22"/>
              </w:rPr>
              <w:t xml:space="preserve"> эмитента, на котором принято такое решение</w:t>
            </w:r>
          </w:p>
        </w:tc>
        <w:tc>
          <w:tcPr>
            <w:tcW w:w="5529" w:type="dxa"/>
          </w:tcPr>
          <w:p w:rsidR="00ED58DF" w:rsidRPr="00412DDB" w:rsidRDefault="00ED58DF" w:rsidP="004B2F78">
            <w:pPr>
              <w:pStyle w:val="prilozhenie"/>
              <w:ind w:firstLine="0"/>
              <w:jc w:val="center"/>
              <w:rPr>
                <w:sz w:val="20"/>
              </w:rPr>
            </w:pPr>
          </w:p>
          <w:p w:rsidR="00752C68" w:rsidRPr="00412DDB" w:rsidRDefault="00752C68" w:rsidP="00752C68">
            <w:pPr>
              <w:pStyle w:val="34"/>
              <w:jc w:val="center"/>
              <w:rPr>
                <w:sz w:val="20"/>
              </w:rPr>
            </w:pPr>
            <w:r w:rsidRPr="00412DDB">
              <w:rPr>
                <w:sz w:val="20"/>
              </w:rPr>
              <w:t>Годовое Общее собрание акционеров</w:t>
            </w:r>
          </w:p>
          <w:p w:rsidR="00752C68" w:rsidRPr="00412DDB" w:rsidRDefault="00752C68" w:rsidP="00752C68">
            <w:pPr>
              <w:pStyle w:val="prilozhenie"/>
              <w:ind w:firstLine="0"/>
              <w:jc w:val="center"/>
              <w:rPr>
                <w:sz w:val="20"/>
              </w:rPr>
            </w:pPr>
            <w:r w:rsidRPr="00412DDB">
              <w:rPr>
                <w:sz w:val="20"/>
              </w:rPr>
              <w:t>Дата принятия решения 2</w:t>
            </w:r>
            <w:r>
              <w:rPr>
                <w:sz w:val="20"/>
              </w:rPr>
              <w:t>7</w:t>
            </w:r>
            <w:r w:rsidRPr="00412DDB">
              <w:rPr>
                <w:sz w:val="20"/>
              </w:rPr>
              <w:t>.06.201</w:t>
            </w:r>
            <w:r>
              <w:rPr>
                <w:sz w:val="20"/>
              </w:rPr>
              <w:t>4</w:t>
            </w:r>
          </w:p>
          <w:p w:rsidR="00752C68" w:rsidRPr="00412DDB" w:rsidRDefault="00752C68" w:rsidP="00752C68">
            <w:pPr>
              <w:pStyle w:val="prilozhenie"/>
              <w:ind w:firstLine="0"/>
              <w:jc w:val="center"/>
              <w:rPr>
                <w:sz w:val="20"/>
              </w:rPr>
            </w:pPr>
          </w:p>
          <w:p w:rsidR="00ED58DF" w:rsidRPr="00412DDB" w:rsidRDefault="00752C68" w:rsidP="00752C68">
            <w:pPr>
              <w:pStyle w:val="34"/>
              <w:jc w:val="center"/>
              <w:rPr>
                <w:sz w:val="20"/>
              </w:rPr>
            </w:pPr>
            <w:r w:rsidRPr="00412DDB">
              <w:rPr>
                <w:sz w:val="20"/>
              </w:rPr>
              <w:t>Протокол № 6</w:t>
            </w:r>
            <w:r>
              <w:rPr>
                <w:sz w:val="20"/>
              </w:rPr>
              <w:t>4</w:t>
            </w:r>
            <w:r w:rsidRPr="00412DDB">
              <w:rPr>
                <w:sz w:val="20"/>
              </w:rPr>
              <w:t xml:space="preserve"> от 2</w:t>
            </w:r>
            <w:r>
              <w:rPr>
                <w:sz w:val="20"/>
              </w:rPr>
              <w:t>7</w:t>
            </w:r>
            <w:r w:rsidRPr="00412DDB">
              <w:rPr>
                <w:sz w:val="20"/>
              </w:rPr>
              <w:t>.06.201</w:t>
            </w:r>
            <w:r>
              <w:rPr>
                <w:sz w:val="20"/>
              </w:rPr>
              <w:t>4</w:t>
            </w:r>
            <w:r w:rsidRPr="00412DDB">
              <w:rPr>
                <w:sz w:val="20"/>
              </w:rPr>
              <w:t xml:space="preserve"> </w:t>
            </w:r>
          </w:p>
          <w:p w:rsidR="00ED58DF" w:rsidRPr="00412DDB" w:rsidRDefault="00ED58DF" w:rsidP="00ED58DF">
            <w:pPr>
              <w:pStyle w:val="prilozhenie"/>
              <w:ind w:firstLine="0"/>
              <w:jc w:val="center"/>
              <w:rPr>
                <w:sz w:val="22"/>
                <w:szCs w:val="22"/>
              </w:rPr>
            </w:pP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 xml:space="preserve">Размер объявленных дивидендов в расчете на одну </w:t>
            </w:r>
            <w:proofErr w:type="spellStart"/>
            <w:r w:rsidRPr="00412DDB">
              <w:rPr>
                <w:sz w:val="22"/>
                <w:szCs w:val="22"/>
              </w:rPr>
              <w:t>акцию,тыс</w:t>
            </w:r>
            <w:proofErr w:type="spellEnd"/>
            <w:r w:rsidRPr="00412DDB">
              <w:rPr>
                <w:sz w:val="22"/>
                <w:szCs w:val="22"/>
              </w:rPr>
              <w:t>. руб.</w:t>
            </w:r>
          </w:p>
        </w:tc>
        <w:tc>
          <w:tcPr>
            <w:tcW w:w="5529" w:type="dxa"/>
          </w:tcPr>
          <w:p w:rsidR="00ED58DF" w:rsidRPr="00412DDB" w:rsidRDefault="00752C68" w:rsidP="00752C68">
            <w:pPr>
              <w:pStyle w:val="prilozhenie"/>
              <w:ind w:firstLine="0"/>
              <w:jc w:val="center"/>
              <w:rPr>
                <w:sz w:val="20"/>
              </w:rPr>
            </w:pPr>
            <w:r w:rsidRPr="00412DDB">
              <w:rPr>
                <w:sz w:val="20"/>
              </w:rPr>
              <w:t>В соответствии с решением Общего годового собрания акц</w:t>
            </w:r>
            <w:r w:rsidRPr="00412DDB">
              <w:rPr>
                <w:sz w:val="20"/>
              </w:rPr>
              <w:t>и</w:t>
            </w:r>
            <w:r w:rsidRPr="00412DDB">
              <w:rPr>
                <w:sz w:val="20"/>
              </w:rPr>
              <w:t>онеров  за 201</w:t>
            </w:r>
            <w:r>
              <w:rPr>
                <w:sz w:val="20"/>
              </w:rPr>
              <w:t>3</w:t>
            </w:r>
            <w:r w:rsidRPr="00412DDB">
              <w:rPr>
                <w:sz w:val="20"/>
              </w:rPr>
              <w:t xml:space="preserve"> год </w:t>
            </w:r>
            <w:r w:rsidRPr="00412DDB">
              <w:rPr>
                <w:bCs/>
                <w:sz w:val="20"/>
              </w:rPr>
              <w:t>дивиденды по обыкновенным и привил</w:t>
            </w:r>
            <w:r w:rsidRPr="00412DDB">
              <w:rPr>
                <w:bCs/>
                <w:sz w:val="20"/>
              </w:rPr>
              <w:t>е</w:t>
            </w:r>
            <w:r w:rsidRPr="00412DDB">
              <w:rPr>
                <w:bCs/>
                <w:sz w:val="20"/>
              </w:rPr>
              <w:t>гированным акциям Банка не выплачиваются</w:t>
            </w:r>
            <w:r w:rsidRPr="00412DDB">
              <w:rPr>
                <w:sz w:val="20"/>
              </w:rPr>
              <w:t xml:space="preserve"> </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sidR="009B22C6">
              <w:rPr>
                <w:sz w:val="22"/>
                <w:szCs w:val="22"/>
              </w:rPr>
              <w:t>тыс. руб.</w:t>
            </w:r>
            <w:r w:rsidRPr="00412DDB">
              <w:rPr>
                <w:sz w:val="22"/>
                <w:szCs w:val="22"/>
              </w:rPr>
              <w:t xml:space="preserve"> </w:t>
            </w:r>
          </w:p>
        </w:tc>
        <w:tc>
          <w:tcPr>
            <w:tcW w:w="5529" w:type="dxa"/>
            <w:vAlign w:val="center"/>
          </w:tcPr>
          <w:p w:rsidR="00ED58DF" w:rsidRPr="00412DDB" w:rsidRDefault="00B140EC" w:rsidP="004B2F78">
            <w:pPr>
              <w:jc w:val="center"/>
              <w:rPr>
                <w:sz w:val="20"/>
                <w:szCs w:val="20"/>
              </w:rPr>
            </w:pPr>
            <w:r>
              <w:rPr>
                <w:sz w:val="20"/>
                <w:szCs w:val="20"/>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ED58DF" w:rsidRPr="00412DDB" w:rsidRDefault="00752C68" w:rsidP="004B2F78">
            <w:pPr>
              <w:pStyle w:val="prilozhenie"/>
              <w:ind w:firstLine="0"/>
              <w:jc w:val="center"/>
              <w:rPr>
                <w:sz w:val="22"/>
                <w:szCs w:val="22"/>
              </w:rPr>
            </w:pPr>
            <w:r>
              <w:rPr>
                <w:sz w:val="22"/>
                <w:szCs w:val="22"/>
              </w:rPr>
              <w:t>24.05.2014</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
        </w:tc>
        <w:tc>
          <w:tcPr>
            <w:tcW w:w="5529" w:type="dxa"/>
          </w:tcPr>
          <w:p w:rsidR="00ED58DF" w:rsidRPr="00412DDB" w:rsidRDefault="00752C68" w:rsidP="004B2F78">
            <w:pPr>
              <w:pStyle w:val="prilozhenie"/>
              <w:ind w:firstLine="0"/>
              <w:jc w:val="center"/>
              <w:rPr>
                <w:sz w:val="22"/>
                <w:szCs w:val="22"/>
              </w:rPr>
            </w:pPr>
            <w:r>
              <w:rPr>
                <w:sz w:val="22"/>
                <w:szCs w:val="22"/>
              </w:rPr>
              <w:t xml:space="preserve">2013 год </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объявленных дивидендов</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bl>
    <w:p w:rsidR="00ED58DF" w:rsidRDefault="00ED58DF" w:rsidP="00443833">
      <w:pPr>
        <w:pStyle w:val="em-4"/>
      </w:pPr>
    </w:p>
    <w:p w:rsidR="003B79ED" w:rsidRDefault="003B79ED"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3B79ED" w:rsidRPr="00412DDB" w:rsidTr="00FE1B9D">
        <w:tc>
          <w:tcPr>
            <w:tcW w:w="4785" w:type="dxa"/>
          </w:tcPr>
          <w:p w:rsidR="003B79ED" w:rsidRPr="00412DDB" w:rsidRDefault="003B79ED" w:rsidP="00FE1B9D">
            <w:pPr>
              <w:pStyle w:val="prilozhenie"/>
              <w:ind w:firstLine="0"/>
              <w:jc w:val="center"/>
              <w:rPr>
                <w:b/>
                <w:sz w:val="22"/>
                <w:szCs w:val="22"/>
              </w:rPr>
            </w:pPr>
            <w:r w:rsidRPr="00412DDB">
              <w:rPr>
                <w:b/>
                <w:sz w:val="22"/>
                <w:szCs w:val="22"/>
              </w:rPr>
              <w:t>Наименование показателя</w:t>
            </w:r>
          </w:p>
        </w:tc>
        <w:tc>
          <w:tcPr>
            <w:tcW w:w="5529" w:type="dxa"/>
          </w:tcPr>
          <w:p w:rsidR="003B79ED" w:rsidRPr="00412DDB" w:rsidRDefault="003B79ED" w:rsidP="003B79ED">
            <w:pPr>
              <w:pStyle w:val="prilozhenie"/>
              <w:ind w:firstLine="0"/>
              <w:jc w:val="center"/>
              <w:rPr>
                <w:b/>
                <w:sz w:val="22"/>
                <w:szCs w:val="22"/>
              </w:rPr>
            </w:pPr>
            <w:r w:rsidRPr="00412DDB">
              <w:rPr>
                <w:b/>
                <w:sz w:val="22"/>
                <w:szCs w:val="22"/>
              </w:rPr>
              <w:t>Отчетный период</w:t>
            </w:r>
            <w:r>
              <w:rPr>
                <w:b/>
                <w:sz w:val="22"/>
                <w:szCs w:val="22"/>
              </w:rPr>
              <w:t>–</w:t>
            </w:r>
            <w:r w:rsidRPr="00412DDB">
              <w:rPr>
                <w:b/>
                <w:sz w:val="22"/>
                <w:szCs w:val="22"/>
              </w:rPr>
              <w:t xml:space="preserve"> 201</w:t>
            </w:r>
            <w:r>
              <w:rPr>
                <w:b/>
                <w:sz w:val="22"/>
                <w:szCs w:val="22"/>
              </w:rPr>
              <w:t>4</w:t>
            </w:r>
            <w:r w:rsidRPr="00412DDB">
              <w:rPr>
                <w:b/>
                <w:sz w:val="22"/>
                <w:szCs w:val="22"/>
              </w:rPr>
              <w:t xml:space="preserve"> год</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3B79ED" w:rsidRPr="00412DDB" w:rsidRDefault="003B79ED" w:rsidP="00FE1B9D">
            <w:pPr>
              <w:jc w:val="center"/>
              <w:rPr>
                <w:b/>
                <w:sz w:val="20"/>
                <w:szCs w:val="20"/>
              </w:rPr>
            </w:pPr>
            <w:r w:rsidRPr="00412DDB">
              <w:rPr>
                <w:b/>
                <w:sz w:val="20"/>
                <w:szCs w:val="20"/>
              </w:rPr>
              <w:t>Обыкновенные именные бездокументарные;</w:t>
            </w:r>
          </w:p>
          <w:p w:rsidR="003B79ED" w:rsidRPr="00412DDB" w:rsidRDefault="003B79ED" w:rsidP="00FE1B9D">
            <w:pPr>
              <w:pStyle w:val="prilozhenie"/>
              <w:ind w:firstLine="0"/>
              <w:rPr>
                <w:b/>
                <w:sz w:val="22"/>
                <w:szCs w:val="22"/>
              </w:rPr>
            </w:pPr>
            <w:r w:rsidRPr="00412DDB">
              <w:rPr>
                <w:b/>
                <w:sz w:val="20"/>
              </w:rPr>
              <w:t>Привилегированные именные бездокументарные с опр</w:t>
            </w:r>
            <w:r w:rsidRPr="00412DDB">
              <w:rPr>
                <w:b/>
                <w:sz w:val="20"/>
              </w:rPr>
              <w:t>е</w:t>
            </w:r>
            <w:r w:rsidRPr="00412DDB">
              <w:rPr>
                <w:b/>
                <w:sz w:val="20"/>
              </w:rPr>
              <w:t>деленным размером дивидендов </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 xml:space="preserve">Орган управления кредитной организации </w:t>
            </w:r>
            <w:r>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Pr>
                <w:sz w:val="22"/>
                <w:szCs w:val="22"/>
              </w:rPr>
              <w:t>–</w:t>
            </w:r>
            <w:r w:rsidRPr="00412DDB">
              <w:rPr>
                <w:sz w:val="22"/>
                <w:szCs w:val="22"/>
              </w:rPr>
              <w:t xml:space="preserve"> эмитента, на котором принято такое решение</w:t>
            </w:r>
          </w:p>
        </w:tc>
        <w:tc>
          <w:tcPr>
            <w:tcW w:w="5529" w:type="dxa"/>
          </w:tcPr>
          <w:p w:rsidR="003B79ED" w:rsidRPr="00412DDB" w:rsidRDefault="003B79ED" w:rsidP="00FE1B9D">
            <w:pPr>
              <w:pStyle w:val="prilozhenie"/>
              <w:ind w:firstLine="0"/>
              <w:jc w:val="center"/>
              <w:rPr>
                <w:sz w:val="20"/>
              </w:rPr>
            </w:pPr>
          </w:p>
          <w:p w:rsidR="00811FBD" w:rsidRPr="00412DDB" w:rsidRDefault="00811FBD" w:rsidP="00811FBD">
            <w:pPr>
              <w:pStyle w:val="prilozhenie"/>
              <w:ind w:firstLine="0"/>
              <w:jc w:val="center"/>
              <w:rPr>
                <w:sz w:val="20"/>
              </w:rPr>
            </w:pPr>
          </w:p>
          <w:p w:rsidR="00811FBD" w:rsidRPr="00412DDB" w:rsidRDefault="00811FBD" w:rsidP="00811FBD">
            <w:pPr>
              <w:pStyle w:val="34"/>
              <w:jc w:val="center"/>
              <w:rPr>
                <w:sz w:val="20"/>
              </w:rPr>
            </w:pPr>
            <w:r w:rsidRPr="00412DDB">
              <w:rPr>
                <w:sz w:val="20"/>
              </w:rPr>
              <w:t>Годовое Общее собрание акционеров</w:t>
            </w:r>
          </w:p>
          <w:p w:rsidR="00811FBD" w:rsidRPr="00811FBD" w:rsidRDefault="00811FBD" w:rsidP="00811FBD">
            <w:pPr>
              <w:pStyle w:val="prilozhenie"/>
              <w:ind w:firstLine="0"/>
              <w:jc w:val="center"/>
              <w:rPr>
                <w:sz w:val="20"/>
              </w:rPr>
            </w:pPr>
            <w:r w:rsidRPr="00412DDB">
              <w:rPr>
                <w:sz w:val="20"/>
              </w:rPr>
              <w:t>Дата принятия решения 2</w:t>
            </w:r>
            <w:r w:rsidRPr="00811FBD">
              <w:rPr>
                <w:sz w:val="20"/>
              </w:rPr>
              <w:t>9</w:t>
            </w:r>
            <w:r w:rsidRPr="00412DDB">
              <w:rPr>
                <w:sz w:val="20"/>
              </w:rPr>
              <w:t>.06.201</w:t>
            </w:r>
            <w:r w:rsidRPr="00811FBD">
              <w:rPr>
                <w:sz w:val="20"/>
              </w:rPr>
              <w:t>5</w:t>
            </w:r>
          </w:p>
          <w:p w:rsidR="00811FBD" w:rsidRPr="00412DDB" w:rsidRDefault="00811FBD" w:rsidP="00811FBD">
            <w:pPr>
              <w:pStyle w:val="prilozhenie"/>
              <w:ind w:firstLine="0"/>
              <w:jc w:val="center"/>
              <w:rPr>
                <w:sz w:val="20"/>
              </w:rPr>
            </w:pPr>
          </w:p>
          <w:p w:rsidR="00811FBD" w:rsidRPr="00412DDB" w:rsidRDefault="00811FBD" w:rsidP="00811FBD">
            <w:pPr>
              <w:pStyle w:val="34"/>
              <w:jc w:val="center"/>
              <w:rPr>
                <w:sz w:val="20"/>
              </w:rPr>
            </w:pPr>
            <w:r w:rsidRPr="00412DDB">
              <w:rPr>
                <w:sz w:val="20"/>
              </w:rPr>
              <w:t>Протокол № 6</w:t>
            </w:r>
            <w:r w:rsidRPr="00811FBD">
              <w:rPr>
                <w:sz w:val="20"/>
              </w:rPr>
              <w:t>8</w:t>
            </w:r>
            <w:r w:rsidRPr="00412DDB">
              <w:rPr>
                <w:sz w:val="20"/>
              </w:rPr>
              <w:t xml:space="preserve"> от </w:t>
            </w:r>
            <w:r w:rsidRPr="00811FBD">
              <w:rPr>
                <w:sz w:val="20"/>
              </w:rPr>
              <w:t>01</w:t>
            </w:r>
            <w:r w:rsidRPr="00412DDB">
              <w:rPr>
                <w:sz w:val="20"/>
              </w:rPr>
              <w:t>.0</w:t>
            </w:r>
            <w:r w:rsidRPr="00811FBD">
              <w:rPr>
                <w:sz w:val="20"/>
              </w:rPr>
              <w:t>7</w:t>
            </w:r>
            <w:r w:rsidRPr="00412DDB">
              <w:rPr>
                <w:sz w:val="20"/>
              </w:rPr>
              <w:t>.201</w:t>
            </w:r>
            <w:r w:rsidRPr="00811FBD">
              <w:rPr>
                <w:sz w:val="20"/>
              </w:rPr>
              <w:t>5</w:t>
            </w:r>
            <w:r w:rsidRPr="00412DDB">
              <w:rPr>
                <w:sz w:val="20"/>
              </w:rPr>
              <w:t xml:space="preserve"> </w:t>
            </w:r>
          </w:p>
          <w:p w:rsidR="003B79ED" w:rsidRPr="00412DDB" w:rsidRDefault="003B79ED" w:rsidP="003B79ED">
            <w:pPr>
              <w:pStyle w:val="34"/>
              <w:jc w:val="center"/>
              <w:rPr>
                <w:sz w:val="22"/>
                <w:szCs w:val="22"/>
              </w:rPr>
            </w:pP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 xml:space="preserve">Размер объявленных дивидендов в расчете на одну </w:t>
            </w:r>
            <w:proofErr w:type="spellStart"/>
            <w:r w:rsidRPr="00412DDB">
              <w:rPr>
                <w:sz w:val="22"/>
                <w:szCs w:val="22"/>
              </w:rPr>
              <w:t>акцию,тыс</w:t>
            </w:r>
            <w:proofErr w:type="spellEnd"/>
            <w:r w:rsidRPr="00412DDB">
              <w:rPr>
                <w:sz w:val="22"/>
                <w:szCs w:val="22"/>
              </w:rPr>
              <w:t>. руб.</w:t>
            </w:r>
          </w:p>
        </w:tc>
        <w:tc>
          <w:tcPr>
            <w:tcW w:w="5529" w:type="dxa"/>
          </w:tcPr>
          <w:p w:rsidR="003B79ED" w:rsidRPr="00412DDB" w:rsidRDefault="00811FBD" w:rsidP="00811FBD">
            <w:pPr>
              <w:pStyle w:val="prilozhenie"/>
              <w:ind w:firstLine="0"/>
              <w:jc w:val="center"/>
              <w:rPr>
                <w:sz w:val="20"/>
              </w:rPr>
            </w:pPr>
            <w:r w:rsidRPr="00412DDB">
              <w:rPr>
                <w:sz w:val="20"/>
              </w:rPr>
              <w:t>В соответствии с решением Общего годового собрания акц</w:t>
            </w:r>
            <w:r w:rsidRPr="00412DDB">
              <w:rPr>
                <w:sz w:val="20"/>
              </w:rPr>
              <w:t>и</w:t>
            </w:r>
            <w:r w:rsidRPr="00412DDB">
              <w:rPr>
                <w:sz w:val="20"/>
              </w:rPr>
              <w:t>онеров  за 201</w:t>
            </w:r>
            <w:r w:rsidRPr="00811FBD">
              <w:rPr>
                <w:sz w:val="20"/>
              </w:rPr>
              <w:t>4</w:t>
            </w:r>
            <w:r w:rsidRPr="00412DDB">
              <w:rPr>
                <w:sz w:val="20"/>
              </w:rPr>
              <w:t xml:space="preserve"> год </w:t>
            </w:r>
            <w:r w:rsidRPr="00412DDB">
              <w:rPr>
                <w:bCs/>
                <w:sz w:val="20"/>
              </w:rPr>
              <w:t>дивиденды по обыкновенным и привил</w:t>
            </w:r>
            <w:r w:rsidRPr="00412DDB">
              <w:rPr>
                <w:bCs/>
                <w:sz w:val="20"/>
              </w:rPr>
              <w:t>е</w:t>
            </w:r>
            <w:r w:rsidRPr="00412DDB">
              <w:rPr>
                <w:bCs/>
                <w:sz w:val="20"/>
              </w:rPr>
              <w:t>гированным акциям Банка не выплачиваются</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Pr>
                <w:sz w:val="22"/>
                <w:szCs w:val="22"/>
              </w:rPr>
              <w:t>тыс. руб.</w:t>
            </w:r>
            <w:r w:rsidRPr="00412DDB">
              <w:rPr>
                <w:sz w:val="22"/>
                <w:szCs w:val="22"/>
              </w:rPr>
              <w:t xml:space="preserve"> </w:t>
            </w:r>
          </w:p>
        </w:tc>
        <w:tc>
          <w:tcPr>
            <w:tcW w:w="5529" w:type="dxa"/>
            <w:vAlign w:val="center"/>
          </w:tcPr>
          <w:p w:rsidR="003B79ED" w:rsidRPr="00412DDB" w:rsidRDefault="003B79ED" w:rsidP="00FE1B9D">
            <w:pPr>
              <w:jc w:val="center"/>
              <w:rPr>
                <w:sz w:val="20"/>
                <w:szCs w:val="20"/>
              </w:rPr>
            </w:pPr>
            <w:r>
              <w:rPr>
                <w:sz w:val="20"/>
                <w:szCs w:val="20"/>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Pr>
                <w:sz w:val="22"/>
                <w:szCs w:val="22"/>
              </w:rPr>
              <w:t>–</w:t>
            </w:r>
            <w:r w:rsidRPr="00412DDB">
              <w:rPr>
                <w:sz w:val="22"/>
                <w:szCs w:val="22"/>
              </w:rPr>
              <w:t xml:space="preserve"> эмитентом не в полном объеме, </w:t>
            </w:r>
            <w:r>
              <w:rPr>
                <w:sz w:val="22"/>
                <w:szCs w:val="22"/>
              </w:rPr>
              <w:t>–</w:t>
            </w:r>
            <w:r w:rsidRPr="00412DDB">
              <w:rPr>
                <w:sz w:val="22"/>
                <w:szCs w:val="22"/>
              </w:rPr>
              <w:t xml:space="preserve"> причины невыплаты объявленных дивидендов</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Pr>
                <w:sz w:val="22"/>
                <w:szCs w:val="22"/>
              </w:rPr>
              <w:t>–</w:t>
            </w:r>
            <w:r w:rsidRPr="00412DDB">
              <w:rPr>
                <w:sz w:val="22"/>
                <w:szCs w:val="22"/>
              </w:rPr>
              <w:t xml:space="preserve"> эмитентом по собственному усмотрению</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bl>
    <w:p w:rsidR="003B79ED" w:rsidRDefault="003B79ED" w:rsidP="00443833">
      <w:pPr>
        <w:pStyle w:val="em-4"/>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DB1369" w:rsidRPr="00412DDB" w:rsidTr="00DB1369">
        <w:tc>
          <w:tcPr>
            <w:tcW w:w="4785" w:type="dxa"/>
          </w:tcPr>
          <w:p w:rsidR="00DB1369" w:rsidRPr="00412DDB" w:rsidRDefault="00DB1369" w:rsidP="00DB1369">
            <w:pPr>
              <w:pStyle w:val="prilozhenie"/>
              <w:ind w:firstLine="0"/>
              <w:jc w:val="center"/>
              <w:rPr>
                <w:b/>
                <w:sz w:val="22"/>
                <w:szCs w:val="22"/>
              </w:rPr>
            </w:pPr>
            <w:r w:rsidRPr="00412DDB">
              <w:rPr>
                <w:b/>
                <w:sz w:val="22"/>
                <w:szCs w:val="22"/>
              </w:rPr>
              <w:t>Наименование показателя</w:t>
            </w:r>
          </w:p>
        </w:tc>
        <w:tc>
          <w:tcPr>
            <w:tcW w:w="5529" w:type="dxa"/>
          </w:tcPr>
          <w:p w:rsidR="00DB1369" w:rsidRPr="00412DDB" w:rsidRDefault="00DB1369" w:rsidP="00DB1369">
            <w:pPr>
              <w:pStyle w:val="prilozhenie"/>
              <w:ind w:firstLine="0"/>
              <w:jc w:val="center"/>
              <w:rPr>
                <w:b/>
                <w:sz w:val="22"/>
                <w:szCs w:val="22"/>
              </w:rPr>
            </w:pPr>
            <w:r w:rsidRPr="00412DDB">
              <w:rPr>
                <w:b/>
                <w:sz w:val="22"/>
                <w:szCs w:val="22"/>
              </w:rPr>
              <w:t>Отчетный период</w:t>
            </w:r>
            <w:r>
              <w:rPr>
                <w:b/>
                <w:sz w:val="22"/>
                <w:szCs w:val="22"/>
              </w:rPr>
              <w:t>–</w:t>
            </w:r>
            <w:r w:rsidRPr="00412DDB">
              <w:rPr>
                <w:b/>
                <w:sz w:val="22"/>
                <w:szCs w:val="22"/>
              </w:rPr>
              <w:t xml:space="preserve"> 201</w:t>
            </w:r>
            <w:r>
              <w:rPr>
                <w:b/>
                <w:sz w:val="22"/>
                <w:szCs w:val="22"/>
                <w:lang w:val="en-US"/>
              </w:rPr>
              <w:t>5</w:t>
            </w:r>
            <w:r w:rsidRPr="00412DDB">
              <w:rPr>
                <w:b/>
                <w:sz w:val="22"/>
                <w:szCs w:val="22"/>
              </w:rPr>
              <w:t xml:space="preserve"> год</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DB1369" w:rsidRPr="00412DDB" w:rsidRDefault="00DB1369" w:rsidP="00DB1369">
            <w:pPr>
              <w:jc w:val="center"/>
              <w:rPr>
                <w:b/>
                <w:sz w:val="20"/>
                <w:szCs w:val="20"/>
              </w:rPr>
            </w:pPr>
            <w:r w:rsidRPr="00412DDB">
              <w:rPr>
                <w:b/>
                <w:sz w:val="20"/>
                <w:szCs w:val="20"/>
              </w:rPr>
              <w:t>Обыкновенные именные бездокументарные;</w:t>
            </w:r>
          </w:p>
          <w:p w:rsidR="00DB1369" w:rsidRPr="00412DDB" w:rsidRDefault="00DB1369" w:rsidP="00DB1369">
            <w:pPr>
              <w:pStyle w:val="prilozhenie"/>
              <w:ind w:firstLine="0"/>
              <w:rPr>
                <w:b/>
                <w:sz w:val="22"/>
                <w:szCs w:val="22"/>
              </w:rPr>
            </w:pPr>
            <w:r w:rsidRPr="00412DDB">
              <w:rPr>
                <w:b/>
                <w:sz w:val="20"/>
              </w:rPr>
              <w:t>Привилегированные именные бездокументарные с опр</w:t>
            </w:r>
            <w:r w:rsidRPr="00412DDB">
              <w:rPr>
                <w:b/>
                <w:sz w:val="20"/>
              </w:rPr>
              <w:t>е</w:t>
            </w:r>
            <w:r w:rsidRPr="00412DDB">
              <w:rPr>
                <w:b/>
                <w:sz w:val="20"/>
              </w:rPr>
              <w:t>деленным размером дивидендов </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 xml:space="preserve">Орган управления кредитной организации </w:t>
            </w:r>
            <w:r>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Pr>
                <w:sz w:val="22"/>
                <w:szCs w:val="22"/>
              </w:rPr>
              <w:t>–</w:t>
            </w:r>
            <w:r w:rsidRPr="00412DDB">
              <w:rPr>
                <w:sz w:val="22"/>
                <w:szCs w:val="22"/>
              </w:rPr>
              <w:t xml:space="preserve"> эмитента, на котором принято такое решение</w:t>
            </w:r>
          </w:p>
        </w:tc>
        <w:tc>
          <w:tcPr>
            <w:tcW w:w="5529" w:type="dxa"/>
          </w:tcPr>
          <w:p w:rsidR="00DB1369" w:rsidRPr="00412DDB" w:rsidRDefault="00DB1369" w:rsidP="00DB1369">
            <w:pPr>
              <w:pStyle w:val="prilozhenie"/>
              <w:ind w:firstLine="0"/>
              <w:jc w:val="center"/>
              <w:rPr>
                <w:sz w:val="20"/>
              </w:rPr>
            </w:pPr>
          </w:p>
          <w:p w:rsidR="002E15DA" w:rsidRPr="00412DDB" w:rsidRDefault="002E15DA" w:rsidP="002E15DA">
            <w:pPr>
              <w:pStyle w:val="34"/>
              <w:jc w:val="center"/>
              <w:rPr>
                <w:sz w:val="20"/>
              </w:rPr>
            </w:pPr>
            <w:r w:rsidRPr="00412DDB">
              <w:rPr>
                <w:sz w:val="20"/>
              </w:rPr>
              <w:t>Годовое Общее собрание акционеров</w:t>
            </w:r>
          </w:p>
          <w:p w:rsidR="002E15DA" w:rsidRPr="00811FBD" w:rsidRDefault="002E15DA" w:rsidP="002E15DA">
            <w:pPr>
              <w:pStyle w:val="prilozhenie"/>
              <w:ind w:firstLine="0"/>
              <w:jc w:val="center"/>
              <w:rPr>
                <w:sz w:val="20"/>
              </w:rPr>
            </w:pPr>
            <w:r w:rsidRPr="00412DDB">
              <w:rPr>
                <w:sz w:val="20"/>
              </w:rPr>
              <w:t>Дата принятия решения 2</w:t>
            </w:r>
            <w:r w:rsidRPr="00811FBD">
              <w:rPr>
                <w:sz w:val="20"/>
              </w:rPr>
              <w:t>9</w:t>
            </w:r>
            <w:r w:rsidRPr="00412DDB">
              <w:rPr>
                <w:sz w:val="20"/>
              </w:rPr>
              <w:t>.06.201</w:t>
            </w:r>
            <w:r>
              <w:rPr>
                <w:sz w:val="20"/>
              </w:rPr>
              <w:t>6</w:t>
            </w:r>
          </w:p>
          <w:p w:rsidR="002E15DA" w:rsidRPr="00412DDB" w:rsidRDefault="002E15DA" w:rsidP="002E15DA">
            <w:pPr>
              <w:pStyle w:val="34"/>
              <w:jc w:val="center"/>
              <w:rPr>
                <w:sz w:val="20"/>
              </w:rPr>
            </w:pPr>
            <w:r w:rsidRPr="00412DDB">
              <w:rPr>
                <w:sz w:val="20"/>
              </w:rPr>
              <w:t xml:space="preserve">Протокол № </w:t>
            </w:r>
            <w:r>
              <w:rPr>
                <w:sz w:val="20"/>
              </w:rPr>
              <w:t>70</w:t>
            </w:r>
            <w:r w:rsidRPr="00412DDB">
              <w:rPr>
                <w:sz w:val="20"/>
              </w:rPr>
              <w:t xml:space="preserve"> от </w:t>
            </w:r>
            <w:r w:rsidRPr="00811FBD">
              <w:rPr>
                <w:sz w:val="20"/>
              </w:rPr>
              <w:t>01</w:t>
            </w:r>
            <w:r w:rsidRPr="00412DDB">
              <w:rPr>
                <w:sz w:val="20"/>
              </w:rPr>
              <w:t>.0</w:t>
            </w:r>
            <w:r w:rsidRPr="00811FBD">
              <w:rPr>
                <w:sz w:val="20"/>
              </w:rPr>
              <w:t>7</w:t>
            </w:r>
            <w:r w:rsidRPr="00412DDB">
              <w:rPr>
                <w:sz w:val="20"/>
              </w:rPr>
              <w:t>.201</w:t>
            </w:r>
            <w:r>
              <w:rPr>
                <w:sz w:val="20"/>
              </w:rPr>
              <w:t>6</w:t>
            </w:r>
            <w:r w:rsidRPr="00412DDB">
              <w:rPr>
                <w:sz w:val="20"/>
              </w:rPr>
              <w:t xml:space="preserve"> </w:t>
            </w:r>
          </w:p>
          <w:p w:rsidR="00DB1369" w:rsidRPr="00412DDB" w:rsidRDefault="00DB1369" w:rsidP="00DB1369">
            <w:pPr>
              <w:pStyle w:val="34"/>
              <w:jc w:val="center"/>
              <w:rPr>
                <w:sz w:val="22"/>
                <w:szCs w:val="22"/>
              </w:rPr>
            </w:pP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 xml:space="preserve">Размер объявленных дивидендов в расчете на одну </w:t>
            </w:r>
            <w:proofErr w:type="spellStart"/>
            <w:r w:rsidRPr="00412DDB">
              <w:rPr>
                <w:sz w:val="22"/>
                <w:szCs w:val="22"/>
              </w:rPr>
              <w:t>акцию,тыс</w:t>
            </w:r>
            <w:proofErr w:type="spellEnd"/>
            <w:r w:rsidRPr="00412DDB">
              <w:rPr>
                <w:sz w:val="22"/>
                <w:szCs w:val="22"/>
              </w:rPr>
              <w:t>. руб.</w:t>
            </w:r>
          </w:p>
        </w:tc>
        <w:tc>
          <w:tcPr>
            <w:tcW w:w="5529" w:type="dxa"/>
          </w:tcPr>
          <w:p w:rsidR="00DB1369" w:rsidRPr="00412DDB" w:rsidRDefault="002E15DA" w:rsidP="002E15DA">
            <w:pPr>
              <w:pStyle w:val="prilozhenie"/>
              <w:ind w:firstLine="0"/>
              <w:jc w:val="center"/>
              <w:rPr>
                <w:sz w:val="20"/>
              </w:rPr>
            </w:pPr>
            <w:r w:rsidRPr="00412DDB">
              <w:rPr>
                <w:sz w:val="20"/>
              </w:rPr>
              <w:t>В соответствии с решением Общего годового собрания акц</w:t>
            </w:r>
            <w:r w:rsidRPr="00412DDB">
              <w:rPr>
                <w:sz w:val="20"/>
              </w:rPr>
              <w:t>и</w:t>
            </w:r>
            <w:r w:rsidRPr="00412DDB">
              <w:rPr>
                <w:sz w:val="20"/>
              </w:rPr>
              <w:t>онеров  за 201</w:t>
            </w:r>
            <w:r>
              <w:rPr>
                <w:sz w:val="20"/>
              </w:rPr>
              <w:t>5</w:t>
            </w:r>
            <w:r w:rsidRPr="00412DDB">
              <w:rPr>
                <w:sz w:val="20"/>
              </w:rPr>
              <w:t xml:space="preserve"> год </w:t>
            </w:r>
            <w:r w:rsidRPr="00412DDB">
              <w:rPr>
                <w:bCs/>
                <w:sz w:val="20"/>
              </w:rPr>
              <w:t>дивиденды по обыкновенным и привил</w:t>
            </w:r>
            <w:r w:rsidRPr="00412DDB">
              <w:rPr>
                <w:bCs/>
                <w:sz w:val="20"/>
              </w:rPr>
              <w:t>е</w:t>
            </w:r>
            <w:r w:rsidRPr="00412DDB">
              <w:rPr>
                <w:bCs/>
                <w:sz w:val="20"/>
              </w:rPr>
              <w:t>гированным акциям Банка не выплачиваются</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Pr>
                <w:sz w:val="22"/>
                <w:szCs w:val="22"/>
              </w:rPr>
              <w:t>тыс. руб.</w:t>
            </w:r>
            <w:r w:rsidRPr="00412DDB">
              <w:rPr>
                <w:sz w:val="22"/>
                <w:szCs w:val="22"/>
              </w:rPr>
              <w:t xml:space="preserve"> </w:t>
            </w:r>
          </w:p>
        </w:tc>
        <w:tc>
          <w:tcPr>
            <w:tcW w:w="5529" w:type="dxa"/>
            <w:vAlign w:val="center"/>
          </w:tcPr>
          <w:p w:rsidR="00DB1369" w:rsidRPr="00412DDB" w:rsidRDefault="00DB1369" w:rsidP="00DB1369">
            <w:pPr>
              <w:jc w:val="center"/>
              <w:rPr>
                <w:sz w:val="20"/>
                <w:szCs w:val="20"/>
              </w:rPr>
            </w:pPr>
            <w:r>
              <w:rPr>
                <w:sz w:val="20"/>
                <w:szCs w:val="20"/>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Pr>
                <w:sz w:val="22"/>
                <w:szCs w:val="22"/>
              </w:rPr>
              <w:t>–</w:t>
            </w:r>
            <w:r w:rsidRPr="00412DDB">
              <w:rPr>
                <w:sz w:val="22"/>
                <w:szCs w:val="22"/>
              </w:rPr>
              <w:t xml:space="preserve"> эмитентом не в полном объеме, </w:t>
            </w:r>
            <w:r>
              <w:rPr>
                <w:sz w:val="22"/>
                <w:szCs w:val="22"/>
              </w:rPr>
              <w:t>–</w:t>
            </w:r>
            <w:r w:rsidRPr="00412DDB">
              <w:rPr>
                <w:sz w:val="22"/>
                <w:szCs w:val="22"/>
              </w:rPr>
              <w:t xml:space="preserve"> причины невыплаты объявленных дивидендов</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Pr>
                <w:sz w:val="22"/>
                <w:szCs w:val="22"/>
              </w:rPr>
              <w:t>–</w:t>
            </w:r>
            <w:r w:rsidRPr="00412DDB">
              <w:rPr>
                <w:sz w:val="22"/>
                <w:szCs w:val="22"/>
              </w:rPr>
              <w:t xml:space="preserve"> эмитентом по собственному усмотрению</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bl>
    <w:p w:rsidR="00DB1369" w:rsidRDefault="00DB1369"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FD031A" w:rsidRPr="00412DDB" w:rsidTr="00E87BCA">
        <w:tc>
          <w:tcPr>
            <w:tcW w:w="4785" w:type="dxa"/>
          </w:tcPr>
          <w:p w:rsidR="00FD031A" w:rsidRPr="00412DDB" w:rsidRDefault="00FD031A" w:rsidP="00E87BCA">
            <w:pPr>
              <w:pStyle w:val="prilozhenie"/>
              <w:ind w:firstLine="0"/>
              <w:jc w:val="center"/>
              <w:rPr>
                <w:b/>
                <w:sz w:val="22"/>
                <w:szCs w:val="22"/>
              </w:rPr>
            </w:pPr>
            <w:r w:rsidRPr="00412DDB">
              <w:rPr>
                <w:b/>
                <w:sz w:val="22"/>
                <w:szCs w:val="22"/>
              </w:rPr>
              <w:t>Наименование показателя</w:t>
            </w:r>
          </w:p>
        </w:tc>
        <w:tc>
          <w:tcPr>
            <w:tcW w:w="5529" w:type="dxa"/>
          </w:tcPr>
          <w:p w:rsidR="00FD031A" w:rsidRPr="00412DDB" w:rsidRDefault="00FD031A" w:rsidP="00FD031A">
            <w:pPr>
              <w:pStyle w:val="prilozhenie"/>
              <w:ind w:firstLine="0"/>
              <w:jc w:val="center"/>
              <w:rPr>
                <w:b/>
                <w:sz w:val="22"/>
                <w:szCs w:val="22"/>
              </w:rPr>
            </w:pPr>
            <w:r w:rsidRPr="00412DDB">
              <w:rPr>
                <w:b/>
                <w:sz w:val="22"/>
                <w:szCs w:val="22"/>
              </w:rPr>
              <w:t>Отчетный период</w:t>
            </w:r>
            <w:r>
              <w:rPr>
                <w:b/>
                <w:sz w:val="22"/>
                <w:szCs w:val="22"/>
              </w:rPr>
              <w:t>–</w:t>
            </w:r>
            <w:r w:rsidRPr="00412DDB">
              <w:rPr>
                <w:b/>
                <w:sz w:val="22"/>
                <w:szCs w:val="22"/>
              </w:rPr>
              <w:t xml:space="preserve"> 201</w:t>
            </w:r>
            <w:r>
              <w:rPr>
                <w:b/>
                <w:sz w:val="22"/>
                <w:szCs w:val="22"/>
              </w:rPr>
              <w:t>6</w:t>
            </w:r>
            <w:r w:rsidRPr="00412DDB">
              <w:rPr>
                <w:b/>
                <w:sz w:val="22"/>
                <w:szCs w:val="22"/>
              </w:rPr>
              <w:t xml:space="preserve"> год</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FD031A" w:rsidRPr="00412DDB" w:rsidRDefault="00FD031A" w:rsidP="00E87BCA">
            <w:pPr>
              <w:jc w:val="center"/>
              <w:rPr>
                <w:b/>
                <w:sz w:val="20"/>
                <w:szCs w:val="20"/>
              </w:rPr>
            </w:pPr>
            <w:r w:rsidRPr="00412DDB">
              <w:rPr>
                <w:b/>
                <w:sz w:val="20"/>
                <w:szCs w:val="20"/>
              </w:rPr>
              <w:t>Обыкновенные именные бездокументарные;</w:t>
            </w:r>
          </w:p>
          <w:p w:rsidR="00FD031A" w:rsidRPr="00412DDB" w:rsidRDefault="00FD031A" w:rsidP="00E87BCA">
            <w:pPr>
              <w:pStyle w:val="prilozhenie"/>
              <w:ind w:firstLine="0"/>
              <w:rPr>
                <w:b/>
                <w:sz w:val="22"/>
                <w:szCs w:val="22"/>
              </w:rPr>
            </w:pPr>
            <w:r w:rsidRPr="00412DDB">
              <w:rPr>
                <w:b/>
                <w:sz w:val="20"/>
              </w:rPr>
              <w:t>Привилегированные именные бездокументарные с опр</w:t>
            </w:r>
            <w:r w:rsidRPr="00412DDB">
              <w:rPr>
                <w:b/>
                <w:sz w:val="20"/>
              </w:rPr>
              <w:t>е</w:t>
            </w:r>
            <w:r w:rsidRPr="00412DDB">
              <w:rPr>
                <w:b/>
                <w:sz w:val="20"/>
              </w:rPr>
              <w:t>деленным размером дивидендов </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 xml:space="preserve">Орган управления кредитной организации </w:t>
            </w:r>
            <w:r>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Pr>
                <w:sz w:val="22"/>
                <w:szCs w:val="22"/>
              </w:rPr>
              <w:t>–</w:t>
            </w:r>
            <w:r w:rsidRPr="00412DDB">
              <w:rPr>
                <w:sz w:val="22"/>
                <w:szCs w:val="22"/>
              </w:rPr>
              <w:t xml:space="preserve"> эмитента, на котором принято такое решение</w:t>
            </w:r>
          </w:p>
        </w:tc>
        <w:tc>
          <w:tcPr>
            <w:tcW w:w="5529" w:type="dxa"/>
          </w:tcPr>
          <w:p w:rsidR="00FD031A" w:rsidRPr="00412DDB" w:rsidRDefault="00FD031A" w:rsidP="00E87BCA">
            <w:pPr>
              <w:pStyle w:val="prilozhenie"/>
              <w:ind w:firstLine="0"/>
              <w:jc w:val="center"/>
              <w:rPr>
                <w:sz w:val="20"/>
              </w:rPr>
            </w:pPr>
          </w:p>
          <w:p w:rsidR="00FD031A" w:rsidRPr="000018D5" w:rsidRDefault="00FD031A" w:rsidP="00E87BCA">
            <w:pPr>
              <w:pStyle w:val="34"/>
              <w:jc w:val="center"/>
              <w:rPr>
                <w:sz w:val="20"/>
              </w:rPr>
            </w:pPr>
            <w:r w:rsidRPr="000018D5">
              <w:rPr>
                <w:sz w:val="20"/>
              </w:rPr>
              <w:t>Годовое Общее собрание акционеров</w:t>
            </w:r>
          </w:p>
          <w:p w:rsidR="00FD031A" w:rsidRPr="000018D5" w:rsidRDefault="00E96434" w:rsidP="00E87BCA">
            <w:pPr>
              <w:pStyle w:val="34"/>
              <w:jc w:val="center"/>
              <w:rPr>
                <w:sz w:val="20"/>
              </w:rPr>
            </w:pPr>
            <w:r w:rsidRPr="000018D5">
              <w:rPr>
                <w:sz w:val="20"/>
              </w:rPr>
              <w:t>Дата принятия решения 28.12.2017</w:t>
            </w:r>
          </w:p>
          <w:p w:rsidR="00FD031A" w:rsidRPr="000018D5" w:rsidRDefault="000273BA" w:rsidP="00E87BCA">
            <w:pPr>
              <w:pStyle w:val="34"/>
              <w:jc w:val="center"/>
              <w:rPr>
                <w:sz w:val="18"/>
                <w:szCs w:val="18"/>
              </w:rPr>
            </w:pPr>
            <w:r w:rsidRPr="000018D5">
              <w:rPr>
                <w:sz w:val="20"/>
                <w:szCs w:val="18"/>
              </w:rPr>
              <w:t>Протокол № 73 от 03.07.2017</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 xml:space="preserve">Размер объявленных дивидендов в расчете на одну </w:t>
            </w:r>
            <w:proofErr w:type="spellStart"/>
            <w:r w:rsidRPr="00412DDB">
              <w:rPr>
                <w:sz w:val="22"/>
                <w:szCs w:val="22"/>
              </w:rPr>
              <w:t>акцию,тыс</w:t>
            </w:r>
            <w:proofErr w:type="spellEnd"/>
            <w:r w:rsidRPr="00412DDB">
              <w:rPr>
                <w:sz w:val="22"/>
                <w:szCs w:val="22"/>
              </w:rPr>
              <w:t>. руб.</w:t>
            </w:r>
          </w:p>
        </w:tc>
        <w:tc>
          <w:tcPr>
            <w:tcW w:w="5529" w:type="dxa"/>
          </w:tcPr>
          <w:p w:rsidR="00FD031A" w:rsidRPr="00412DDB" w:rsidRDefault="000273BA">
            <w:pPr>
              <w:pStyle w:val="prilozhenie"/>
              <w:ind w:firstLine="0"/>
              <w:jc w:val="center"/>
              <w:rPr>
                <w:sz w:val="20"/>
              </w:rPr>
            </w:pPr>
            <w:r w:rsidRPr="00412DDB">
              <w:rPr>
                <w:sz w:val="20"/>
              </w:rPr>
              <w:t>В соответствии с решением Общего годового собрания акц</w:t>
            </w:r>
            <w:r w:rsidRPr="00412DDB">
              <w:rPr>
                <w:sz w:val="20"/>
              </w:rPr>
              <w:t>и</w:t>
            </w:r>
            <w:r w:rsidRPr="00412DDB">
              <w:rPr>
                <w:sz w:val="20"/>
              </w:rPr>
              <w:t>онеров  за 201</w:t>
            </w:r>
            <w:r>
              <w:rPr>
                <w:sz w:val="20"/>
              </w:rPr>
              <w:t>6</w:t>
            </w:r>
            <w:r w:rsidRPr="00412DDB">
              <w:rPr>
                <w:sz w:val="20"/>
              </w:rPr>
              <w:t xml:space="preserve"> год </w:t>
            </w:r>
            <w:r w:rsidRPr="00412DDB">
              <w:rPr>
                <w:bCs/>
                <w:sz w:val="20"/>
              </w:rPr>
              <w:t>дивиденды по обыкновенным и привил</w:t>
            </w:r>
            <w:r w:rsidRPr="00412DDB">
              <w:rPr>
                <w:bCs/>
                <w:sz w:val="20"/>
              </w:rPr>
              <w:t>е</w:t>
            </w:r>
            <w:r w:rsidRPr="00412DDB">
              <w:rPr>
                <w:bCs/>
                <w:sz w:val="20"/>
              </w:rPr>
              <w:t>гированным акциям Банка не выплачиваются</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Pr>
                <w:sz w:val="22"/>
                <w:szCs w:val="22"/>
              </w:rPr>
              <w:t>тыс. руб.</w:t>
            </w:r>
            <w:r w:rsidRPr="00412DDB">
              <w:rPr>
                <w:sz w:val="22"/>
                <w:szCs w:val="22"/>
              </w:rPr>
              <w:t xml:space="preserve"> </w:t>
            </w:r>
          </w:p>
        </w:tc>
        <w:tc>
          <w:tcPr>
            <w:tcW w:w="5529" w:type="dxa"/>
            <w:vAlign w:val="center"/>
          </w:tcPr>
          <w:p w:rsidR="00FD031A" w:rsidRPr="00412DDB" w:rsidRDefault="00FD031A" w:rsidP="00E87BCA">
            <w:pPr>
              <w:jc w:val="center"/>
              <w:rPr>
                <w:sz w:val="20"/>
                <w:szCs w:val="20"/>
              </w:rPr>
            </w:pPr>
            <w:r>
              <w:rPr>
                <w:sz w:val="20"/>
                <w:szCs w:val="20"/>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Pr>
                <w:sz w:val="22"/>
                <w:szCs w:val="22"/>
              </w:rPr>
              <w:t>–</w:t>
            </w:r>
            <w:r w:rsidRPr="00412DDB">
              <w:rPr>
                <w:sz w:val="22"/>
                <w:szCs w:val="22"/>
              </w:rPr>
              <w:t xml:space="preserve"> эмитентом не в полном объеме, </w:t>
            </w:r>
            <w:r>
              <w:rPr>
                <w:sz w:val="22"/>
                <w:szCs w:val="22"/>
              </w:rPr>
              <w:t>–</w:t>
            </w:r>
            <w:r w:rsidRPr="00412DDB">
              <w:rPr>
                <w:sz w:val="22"/>
                <w:szCs w:val="22"/>
              </w:rPr>
              <w:t xml:space="preserve"> причины невыплаты объявленных дивидендов</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Pr>
                <w:sz w:val="22"/>
                <w:szCs w:val="22"/>
              </w:rPr>
              <w:t>–</w:t>
            </w:r>
            <w:r w:rsidRPr="00412DDB">
              <w:rPr>
                <w:sz w:val="22"/>
                <w:szCs w:val="22"/>
              </w:rPr>
              <w:t xml:space="preserve"> эмитентом по собственному усмотрению</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bl>
    <w:p w:rsidR="00FD031A" w:rsidRDefault="00FD031A"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0273BA" w:rsidRPr="00412DDB" w:rsidTr="004D10B6">
        <w:tc>
          <w:tcPr>
            <w:tcW w:w="4785" w:type="dxa"/>
          </w:tcPr>
          <w:p w:rsidR="000273BA" w:rsidRPr="00412DDB" w:rsidRDefault="000273BA" w:rsidP="004D10B6">
            <w:pPr>
              <w:pStyle w:val="prilozhenie"/>
              <w:ind w:firstLine="0"/>
              <w:jc w:val="center"/>
              <w:rPr>
                <w:b/>
                <w:sz w:val="22"/>
                <w:szCs w:val="22"/>
              </w:rPr>
            </w:pPr>
            <w:r w:rsidRPr="00412DDB">
              <w:rPr>
                <w:b/>
                <w:sz w:val="22"/>
                <w:szCs w:val="22"/>
              </w:rPr>
              <w:t>Наименование показателя</w:t>
            </w:r>
          </w:p>
        </w:tc>
        <w:tc>
          <w:tcPr>
            <w:tcW w:w="5529" w:type="dxa"/>
          </w:tcPr>
          <w:p w:rsidR="000273BA" w:rsidRPr="00412DDB" w:rsidRDefault="000273BA">
            <w:pPr>
              <w:pStyle w:val="prilozhenie"/>
              <w:ind w:firstLine="0"/>
              <w:jc w:val="center"/>
              <w:rPr>
                <w:b/>
                <w:sz w:val="22"/>
                <w:szCs w:val="22"/>
              </w:rPr>
            </w:pPr>
            <w:r w:rsidRPr="00412DDB">
              <w:rPr>
                <w:b/>
                <w:sz w:val="22"/>
                <w:szCs w:val="22"/>
              </w:rPr>
              <w:t>Отчетный период</w:t>
            </w:r>
            <w:r>
              <w:rPr>
                <w:b/>
                <w:sz w:val="22"/>
                <w:szCs w:val="22"/>
              </w:rPr>
              <w:t>–</w:t>
            </w:r>
            <w:r w:rsidRPr="00412DDB">
              <w:rPr>
                <w:b/>
                <w:sz w:val="22"/>
                <w:szCs w:val="22"/>
              </w:rPr>
              <w:t xml:space="preserve"> 201</w:t>
            </w:r>
            <w:r>
              <w:rPr>
                <w:b/>
                <w:sz w:val="22"/>
                <w:szCs w:val="22"/>
              </w:rPr>
              <w:t>7</w:t>
            </w:r>
            <w:r w:rsidRPr="00412DDB">
              <w:rPr>
                <w:b/>
                <w:sz w:val="22"/>
                <w:szCs w:val="22"/>
              </w:rPr>
              <w:t xml:space="preserve"> год</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0273BA" w:rsidRPr="00412DDB" w:rsidRDefault="000273BA" w:rsidP="004D10B6">
            <w:pPr>
              <w:jc w:val="center"/>
              <w:rPr>
                <w:b/>
                <w:sz w:val="20"/>
                <w:szCs w:val="20"/>
              </w:rPr>
            </w:pPr>
            <w:r w:rsidRPr="00412DDB">
              <w:rPr>
                <w:b/>
                <w:sz w:val="20"/>
                <w:szCs w:val="20"/>
              </w:rPr>
              <w:t>Обыкновенные именные бездокументарные;</w:t>
            </w:r>
          </w:p>
          <w:p w:rsidR="000273BA" w:rsidRPr="00412DDB" w:rsidRDefault="000273BA" w:rsidP="004D10B6">
            <w:pPr>
              <w:pStyle w:val="prilozhenie"/>
              <w:ind w:firstLine="0"/>
              <w:rPr>
                <w:b/>
                <w:sz w:val="22"/>
                <w:szCs w:val="22"/>
              </w:rPr>
            </w:pPr>
            <w:r w:rsidRPr="00412DDB">
              <w:rPr>
                <w:b/>
                <w:sz w:val="20"/>
              </w:rPr>
              <w:t>Привилегированные именные бездокументарные с опр</w:t>
            </w:r>
            <w:r w:rsidRPr="00412DDB">
              <w:rPr>
                <w:b/>
                <w:sz w:val="20"/>
              </w:rPr>
              <w:t>е</w:t>
            </w:r>
            <w:r w:rsidRPr="00412DDB">
              <w:rPr>
                <w:b/>
                <w:sz w:val="20"/>
              </w:rPr>
              <w:t>деленным размером дивидендов </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 xml:space="preserve">Орган управления кредитной организации </w:t>
            </w:r>
            <w:r>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Pr>
                <w:sz w:val="22"/>
                <w:szCs w:val="22"/>
              </w:rPr>
              <w:t>–</w:t>
            </w:r>
            <w:r w:rsidRPr="00412DDB">
              <w:rPr>
                <w:sz w:val="22"/>
                <w:szCs w:val="22"/>
              </w:rPr>
              <w:t xml:space="preserve"> эмитента, на котором принято такое решение</w:t>
            </w:r>
          </w:p>
        </w:tc>
        <w:tc>
          <w:tcPr>
            <w:tcW w:w="5529" w:type="dxa"/>
          </w:tcPr>
          <w:p w:rsidR="000273BA" w:rsidRPr="00412DDB" w:rsidRDefault="000273BA" w:rsidP="004D10B6">
            <w:pPr>
              <w:pStyle w:val="prilozhenie"/>
              <w:ind w:firstLine="0"/>
              <w:jc w:val="center"/>
              <w:rPr>
                <w:sz w:val="20"/>
              </w:rPr>
            </w:pPr>
          </w:p>
          <w:p w:rsidR="001E25D6" w:rsidRPr="000018D5" w:rsidRDefault="001E25D6" w:rsidP="001E25D6">
            <w:pPr>
              <w:pStyle w:val="34"/>
              <w:jc w:val="center"/>
              <w:rPr>
                <w:sz w:val="20"/>
              </w:rPr>
            </w:pPr>
            <w:r w:rsidRPr="000018D5">
              <w:rPr>
                <w:sz w:val="20"/>
              </w:rPr>
              <w:t>Годовое Общее собрание акционеров</w:t>
            </w:r>
          </w:p>
          <w:p w:rsidR="001E25D6" w:rsidRPr="000018D5" w:rsidRDefault="001E25D6" w:rsidP="001E25D6">
            <w:pPr>
              <w:pStyle w:val="34"/>
              <w:jc w:val="center"/>
              <w:rPr>
                <w:sz w:val="20"/>
              </w:rPr>
            </w:pPr>
            <w:r w:rsidRPr="000018D5">
              <w:rPr>
                <w:sz w:val="20"/>
              </w:rPr>
              <w:t>Дата принятия решения 2</w:t>
            </w:r>
            <w:r>
              <w:rPr>
                <w:sz w:val="20"/>
              </w:rPr>
              <w:t>9</w:t>
            </w:r>
            <w:r w:rsidRPr="000018D5">
              <w:rPr>
                <w:sz w:val="20"/>
              </w:rPr>
              <w:t>.</w:t>
            </w:r>
            <w:r>
              <w:rPr>
                <w:sz w:val="20"/>
              </w:rPr>
              <w:t>06</w:t>
            </w:r>
            <w:r w:rsidRPr="000018D5">
              <w:rPr>
                <w:sz w:val="20"/>
              </w:rPr>
              <w:t>.201</w:t>
            </w:r>
            <w:r>
              <w:rPr>
                <w:sz w:val="20"/>
              </w:rPr>
              <w:t>8</w:t>
            </w:r>
          </w:p>
          <w:p w:rsidR="000273BA" w:rsidRPr="00E20125" w:rsidRDefault="001E25D6" w:rsidP="004D10B6">
            <w:pPr>
              <w:pStyle w:val="34"/>
              <w:jc w:val="center"/>
              <w:rPr>
                <w:sz w:val="18"/>
                <w:szCs w:val="18"/>
              </w:rPr>
            </w:pPr>
            <w:r w:rsidRPr="000018D5">
              <w:rPr>
                <w:sz w:val="20"/>
                <w:szCs w:val="18"/>
              </w:rPr>
              <w:t>Протокол № 7</w:t>
            </w:r>
            <w:r>
              <w:rPr>
                <w:sz w:val="20"/>
                <w:szCs w:val="18"/>
              </w:rPr>
              <w:t>5</w:t>
            </w:r>
            <w:r w:rsidRPr="000018D5">
              <w:rPr>
                <w:sz w:val="20"/>
                <w:szCs w:val="18"/>
              </w:rPr>
              <w:t xml:space="preserve"> от 03.07.201</w:t>
            </w:r>
            <w:r>
              <w:rPr>
                <w:sz w:val="20"/>
                <w:szCs w:val="18"/>
              </w:rPr>
              <w:t>8</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 xml:space="preserve">Размер объявленных дивидендов в расчете на одну </w:t>
            </w:r>
            <w:proofErr w:type="spellStart"/>
            <w:r w:rsidRPr="00412DDB">
              <w:rPr>
                <w:sz w:val="22"/>
                <w:szCs w:val="22"/>
              </w:rPr>
              <w:t>акцию,тыс</w:t>
            </w:r>
            <w:proofErr w:type="spellEnd"/>
            <w:r w:rsidRPr="00412DDB">
              <w:rPr>
                <w:sz w:val="22"/>
                <w:szCs w:val="22"/>
              </w:rPr>
              <w:t>. руб.</w:t>
            </w:r>
          </w:p>
        </w:tc>
        <w:tc>
          <w:tcPr>
            <w:tcW w:w="5529" w:type="dxa"/>
          </w:tcPr>
          <w:p w:rsidR="00F0606E" w:rsidRPr="009D6AA8" w:rsidRDefault="00F0606E" w:rsidP="00F0606E">
            <w:pPr>
              <w:pStyle w:val="aff0"/>
              <w:numPr>
                <w:ilvl w:val="2"/>
                <w:numId w:val="41"/>
              </w:numPr>
              <w:ind w:left="0" w:hanging="567"/>
              <w:jc w:val="both"/>
              <w:rPr>
                <w:rFonts w:ascii="Times New Roman" w:hAnsi="Times New Roman" w:cs="Times New Roman"/>
                <w:sz w:val="20"/>
                <w:szCs w:val="20"/>
              </w:rPr>
            </w:pPr>
            <w:r>
              <w:rPr>
                <w:rFonts w:ascii="Times New Roman" w:hAnsi="Times New Roman" w:cs="Times New Roman"/>
                <w:sz w:val="20"/>
                <w:szCs w:val="20"/>
              </w:rPr>
              <w:t>Ч</w:t>
            </w:r>
            <w:r w:rsidRPr="009D6AA8">
              <w:rPr>
                <w:rFonts w:ascii="Times New Roman" w:hAnsi="Times New Roman" w:cs="Times New Roman"/>
                <w:sz w:val="20"/>
                <w:szCs w:val="20"/>
              </w:rPr>
              <w:t>асть прибыли в совокупном размере 7 793 985</w:t>
            </w:r>
            <w:r>
              <w:rPr>
                <w:rFonts w:ascii="Times New Roman" w:hAnsi="Times New Roman" w:cs="Times New Roman"/>
                <w:sz w:val="20"/>
                <w:szCs w:val="20"/>
              </w:rPr>
              <w:t>-</w:t>
            </w:r>
            <w:r w:rsidRPr="009D6AA8">
              <w:rPr>
                <w:rFonts w:ascii="Times New Roman" w:hAnsi="Times New Roman" w:cs="Times New Roman"/>
                <w:sz w:val="20"/>
                <w:szCs w:val="20"/>
              </w:rPr>
              <w:t>00 руб. (Семь миллионов семьсот девяносто три тысячи девятьсот восем</w:t>
            </w:r>
            <w:r w:rsidRPr="009D6AA8">
              <w:rPr>
                <w:rFonts w:ascii="Times New Roman" w:hAnsi="Times New Roman" w:cs="Times New Roman"/>
                <w:sz w:val="20"/>
                <w:szCs w:val="20"/>
              </w:rPr>
              <w:t>ь</w:t>
            </w:r>
            <w:r w:rsidRPr="009D6AA8">
              <w:rPr>
                <w:rFonts w:ascii="Times New Roman" w:hAnsi="Times New Roman" w:cs="Times New Roman"/>
                <w:sz w:val="20"/>
                <w:szCs w:val="20"/>
              </w:rPr>
              <w:t>десят пять рублей и 00 копеек), включающем в себя:</w:t>
            </w:r>
          </w:p>
          <w:p w:rsidR="00F0606E" w:rsidRPr="006A48DB" w:rsidRDefault="00F0606E" w:rsidP="006A48DB">
            <w:pPr>
              <w:pStyle w:val="aff0"/>
              <w:numPr>
                <w:ilvl w:val="0"/>
                <w:numId w:val="42"/>
              </w:numPr>
              <w:ind w:left="284" w:hanging="284"/>
              <w:jc w:val="both"/>
              <w:rPr>
                <w:rFonts w:ascii="Times New Roman" w:hAnsi="Times New Roman" w:cs="Times New Roman"/>
                <w:sz w:val="20"/>
                <w:szCs w:val="20"/>
              </w:rPr>
            </w:pPr>
            <w:r w:rsidRPr="006A48DB">
              <w:rPr>
                <w:rFonts w:ascii="Times New Roman" w:hAnsi="Times New Roman" w:cs="Times New Roman"/>
                <w:sz w:val="20"/>
                <w:szCs w:val="20"/>
              </w:rPr>
              <w:t xml:space="preserve">5 201 945-00 руб. (Пять миллионов двести одна тысяча девятьсот сорок пять рублей и 00 копеек), 2 592 040-00 руб. (Два миллиона пятьсот девяносто две тысячи сорок рублей и 00 копеек) </w:t>
            </w:r>
          </w:p>
          <w:p w:rsidR="00F0606E" w:rsidRPr="009D6AA8" w:rsidRDefault="00F0606E" w:rsidP="009D6AA8">
            <w:pPr>
              <w:pStyle w:val="aff0"/>
              <w:ind w:left="0"/>
              <w:jc w:val="both"/>
              <w:rPr>
                <w:rFonts w:ascii="Times New Roman" w:hAnsi="Times New Roman" w:cs="Times New Roman"/>
                <w:sz w:val="20"/>
                <w:szCs w:val="20"/>
              </w:rPr>
            </w:pPr>
            <w:proofErr w:type="spellStart"/>
            <w:r w:rsidRPr="009D6AA8">
              <w:rPr>
                <w:rFonts w:ascii="Times New Roman" w:hAnsi="Times New Roman" w:cs="Times New Roman"/>
                <w:sz w:val="20"/>
                <w:szCs w:val="20"/>
              </w:rPr>
              <w:t>направ</w:t>
            </w:r>
            <w:r w:rsidR="00030503">
              <w:rPr>
                <w:rFonts w:ascii="Times New Roman" w:hAnsi="Times New Roman" w:cs="Times New Roman"/>
                <w:sz w:val="20"/>
                <w:szCs w:val="20"/>
              </w:rPr>
              <w:t>ен</w:t>
            </w:r>
            <w:r w:rsidR="006A48DB">
              <w:rPr>
                <w:rFonts w:ascii="Times New Roman" w:hAnsi="Times New Roman" w:cs="Times New Roman"/>
                <w:sz w:val="20"/>
                <w:szCs w:val="20"/>
              </w:rPr>
              <w:t>а</w:t>
            </w:r>
            <w:proofErr w:type="spellEnd"/>
            <w:r w:rsidRPr="009D6AA8">
              <w:rPr>
                <w:rFonts w:ascii="Times New Roman" w:hAnsi="Times New Roman" w:cs="Times New Roman"/>
                <w:sz w:val="20"/>
                <w:szCs w:val="20"/>
              </w:rPr>
              <w:t xml:space="preserve"> на выплату дивидендов по обыкновенным и пр</w:t>
            </w:r>
            <w:r w:rsidRPr="009D6AA8">
              <w:rPr>
                <w:rFonts w:ascii="Times New Roman" w:hAnsi="Times New Roman" w:cs="Times New Roman"/>
                <w:sz w:val="20"/>
                <w:szCs w:val="20"/>
              </w:rPr>
              <w:t>и</w:t>
            </w:r>
            <w:r w:rsidRPr="009D6AA8">
              <w:rPr>
                <w:rFonts w:ascii="Times New Roman" w:hAnsi="Times New Roman" w:cs="Times New Roman"/>
                <w:sz w:val="20"/>
                <w:szCs w:val="20"/>
              </w:rPr>
              <w:t>вилегированным акциям ПАО «МТС-Банк», соответственно.</w:t>
            </w:r>
          </w:p>
          <w:p w:rsidR="00F0606E" w:rsidRPr="009D6AA8" w:rsidRDefault="00502CA7" w:rsidP="00F0606E">
            <w:pPr>
              <w:pStyle w:val="aff0"/>
              <w:numPr>
                <w:ilvl w:val="2"/>
                <w:numId w:val="41"/>
              </w:numPr>
              <w:ind w:left="0" w:hanging="567"/>
              <w:jc w:val="both"/>
              <w:rPr>
                <w:rFonts w:ascii="Times New Roman" w:hAnsi="Times New Roman" w:cs="Times New Roman"/>
                <w:sz w:val="20"/>
                <w:szCs w:val="20"/>
              </w:rPr>
            </w:pPr>
            <w:r>
              <w:rPr>
                <w:rFonts w:ascii="Times New Roman" w:hAnsi="Times New Roman" w:cs="Times New Roman"/>
                <w:sz w:val="20"/>
                <w:szCs w:val="20"/>
              </w:rPr>
              <w:t>Размер д</w:t>
            </w:r>
            <w:r w:rsidR="00F0606E" w:rsidRPr="009D6AA8">
              <w:rPr>
                <w:rFonts w:ascii="Times New Roman" w:hAnsi="Times New Roman" w:cs="Times New Roman"/>
                <w:sz w:val="20"/>
                <w:szCs w:val="20"/>
              </w:rPr>
              <w:t>ивиденд</w:t>
            </w:r>
            <w:r>
              <w:rPr>
                <w:rFonts w:ascii="Times New Roman" w:hAnsi="Times New Roman" w:cs="Times New Roman"/>
                <w:sz w:val="20"/>
                <w:szCs w:val="20"/>
              </w:rPr>
              <w:t>а</w:t>
            </w:r>
            <w:r w:rsidR="00F0606E" w:rsidRPr="009D6AA8">
              <w:rPr>
                <w:rFonts w:ascii="Times New Roman" w:hAnsi="Times New Roman" w:cs="Times New Roman"/>
                <w:sz w:val="20"/>
                <w:szCs w:val="20"/>
              </w:rPr>
              <w:t xml:space="preserve"> на одну привилегированную акцию </w:t>
            </w:r>
            <w:r>
              <w:rPr>
                <w:rFonts w:ascii="Times New Roman" w:hAnsi="Times New Roman" w:cs="Times New Roman"/>
                <w:sz w:val="20"/>
                <w:szCs w:val="20"/>
              </w:rPr>
              <w:t xml:space="preserve"> - </w:t>
            </w:r>
            <w:r w:rsidR="00F0606E" w:rsidRPr="009D6AA8">
              <w:rPr>
                <w:rFonts w:ascii="Times New Roman" w:hAnsi="Times New Roman" w:cs="Times New Roman"/>
                <w:sz w:val="20"/>
                <w:szCs w:val="20"/>
              </w:rPr>
              <w:t>2 592</w:t>
            </w:r>
            <w:r w:rsidR="00F0606E">
              <w:rPr>
                <w:rFonts w:ascii="Times New Roman" w:hAnsi="Times New Roman" w:cs="Times New Roman"/>
                <w:sz w:val="20"/>
                <w:szCs w:val="20"/>
              </w:rPr>
              <w:t>-</w:t>
            </w:r>
            <w:r w:rsidR="00F0606E" w:rsidRPr="009D6AA8">
              <w:rPr>
                <w:rFonts w:ascii="Times New Roman" w:hAnsi="Times New Roman" w:cs="Times New Roman"/>
                <w:sz w:val="20"/>
                <w:szCs w:val="20"/>
              </w:rPr>
              <w:t xml:space="preserve">04 руб. (Две тысячи пятьсот девяносто два рубля и 04 копейки). </w:t>
            </w:r>
          </w:p>
          <w:p w:rsidR="00F0606E" w:rsidRPr="009D6AA8" w:rsidRDefault="00502CA7" w:rsidP="006A48DB">
            <w:pPr>
              <w:pStyle w:val="aff0"/>
              <w:numPr>
                <w:ilvl w:val="2"/>
                <w:numId w:val="41"/>
              </w:numPr>
              <w:ind w:left="-107"/>
              <w:jc w:val="both"/>
              <w:rPr>
                <w:rFonts w:ascii="Times New Roman" w:hAnsi="Times New Roman" w:cs="Times New Roman"/>
                <w:sz w:val="20"/>
                <w:szCs w:val="20"/>
              </w:rPr>
            </w:pPr>
            <w:r w:rsidRPr="00502CA7">
              <w:rPr>
                <w:rFonts w:ascii="Times New Roman" w:hAnsi="Times New Roman" w:cs="Times New Roman"/>
                <w:sz w:val="20"/>
                <w:szCs w:val="20"/>
              </w:rPr>
              <w:t>Размер дивиденда</w:t>
            </w:r>
            <w:r w:rsidRPr="00502CA7" w:rsidDel="00502CA7">
              <w:rPr>
                <w:rFonts w:ascii="Times New Roman" w:hAnsi="Times New Roman" w:cs="Times New Roman"/>
                <w:sz w:val="20"/>
                <w:szCs w:val="20"/>
              </w:rPr>
              <w:t xml:space="preserve"> </w:t>
            </w:r>
            <w:r w:rsidR="00F0606E" w:rsidRPr="009D6AA8">
              <w:rPr>
                <w:rFonts w:ascii="Times New Roman" w:hAnsi="Times New Roman" w:cs="Times New Roman"/>
                <w:sz w:val="20"/>
                <w:szCs w:val="20"/>
              </w:rPr>
              <w:t xml:space="preserve">на одну обыкновенную акцию </w:t>
            </w:r>
            <w:r>
              <w:rPr>
                <w:rFonts w:ascii="Times New Roman" w:hAnsi="Times New Roman" w:cs="Times New Roman"/>
                <w:sz w:val="20"/>
                <w:szCs w:val="20"/>
              </w:rPr>
              <w:t xml:space="preserve"> - </w:t>
            </w:r>
            <w:r w:rsidR="00F0606E" w:rsidRPr="009D6AA8">
              <w:rPr>
                <w:rFonts w:ascii="Times New Roman" w:hAnsi="Times New Roman" w:cs="Times New Roman"/>
                <w:sz w:val="20"/>
                <w:szCs w:val="20"/>
              </w:rPr>
              <w:t xml:space="preserve"> 0</w:t>
            </w:r>
            <w:r w:rsidR="00F0606E">
              <w:rPr>
                <w:rFonts w:ascii="Times New Roman" w:hAnsi="Times New Roman" w:cs="Times New Roman"/>
                <w:sz w:val="20"/>
                <w:szCs w:val="20"/>
              </w:rPr>
              <w:t>-</w:t>
            </w:r>
            <w:r w:rsidR="00F0606E" w:rsidRPr="009D6AA8">
              <w:rPr>
                <w:rFonts w:ascii="Times New Roman" w:hAnsi="Times New Roman" w:cs="Times New Roman"/>
                <w:sz w:val="20"/>
                <w:szCs w:val="20"/>
              </w:rPr>
              <w:t>25 руб. (Ноль рублей и 25 копеек).</w:t>
            </w:r>
          </w:p>
          <w:p w:rsidR="000273BA" w:rsidRPr="00412DDB" w:rsidRDefault="000273BA" w:rsidP="004D10B6">
            <w:pPr>
              <w:pStyle w:val="prilozhenie"/>
              <w:ind w:firstLine="0"/>
              <w:jc w:val="center"/>
              <w:rPr>
                <w:sz w:val="20"/>
              </w:rPr>
            </w:pP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Pr>
                <w:sz w:val="22"/>
                <w:szCs w:val="22"/>
              </w:rPr>
              <w:t>тыс. руб.</w:t>
            </w:r>
            <w:r w:rsidRPr="00412DDB">
              <w:rPr>
                <w:sz w:val="22"/>
                <w:szCs w:val="22"/>
              </w:rPr>
              <w:t xml:space="preserve"> </w:t>
            </w:r>
          </w:p>
        </w:tc>
        <w:tc>
          <w:tcPr>
            <w:tcW w:w="5529" w:type="dxa"/>
            <w:vAlign w:val="center"/>
          </w:tcPr>
          <w:p w:rsidR="000273BA" w:rsidRPr="00412DDB" w:rsidRDefault="000273BA" w:rsidP="006A48DB">
            <w:pPr>
              <w:ind w:left="177"/>
              <w:jc w:val="center"/>
              <w:rPr>
                <w:sz w:val="20"/>
                <w:szCs w:val="20"/>
              </w:rPr>
            </w:pPr>
            <w:r>
              <w:rPr>
                <w:sz w:val="20"/>
                <w:szCs w:val="20"/>
              </w:rPr>
              <w:t>–</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0273BA" w:rsidRPr="00412DDB" w:rsidRDefault="000273BA" w:rsidP="004D10B6">
            <w:pPr>
              <w:pStyle w:val="prilozhenie"/>
              <w:ind w:firstLine="0"/>
              <w:jc w:val="center"/>
              <w:rPr>
                <w:sz w:val="22"/>
                <w:szCs w:val="22"/>
              </w:rPr>
            </w:pPr>
            <w:r>
              <w:rPr>
                <w:sz w:val="22"/>
                <w:szCs w:val="22"/>
              </w:rPr>
              <w:t>-</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
        </w:tc>
        <w:tc>
          <w:tcPr>
            <w:tcW w:w="5529" w:type="dxa"/>
          </w:tcPr>
          <w:p w:rsidR="000273BA" w:rsidRPr="00412DDB" w:rsidRDefault="000273BA" w:rsidP="004D10B6">
            <w:pPr>
              <w:pStyle w:val="prilozhenie"/>
              <w:ind w:firstLine="0"/>
              <w:jc w:val="center"/>
              <w:rPr>
                <w:sz w:val="22"/>
                <w:szCs w:val="22"/>
              </w:rPr>
            </w:pPr>
            <w:r>
              <w:rPr>
                <w:sz w:val="22"/>
                <w:szCs w:val="22"/>
              </w:rPr>
              <w:t>-</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0273BA" w:rsidRPr="00412DDB" w:rsidRDefault="000273BA" w:rsidP="004D10B6">
            <w:pPr>
              <w:pStyle w:val="prilozhenie"/>
              <w:ind w:firstLine="0"/>
              <w:jc w:val="center"/>
              <w:rPr>
                <w:sz w:val="22"/>
                <w:szCs w:val="22"/>
              </w:rPr>
            </w:pPr>
            <w:r>
              <w:rPr>
                <w:sz w:val="22"/>
                <w:szCs w:val="22"/>
              </w:rPr>
              <w:t>–</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0273BA" w:rsidRPr="00412DDB" w:rsidRDefault="000273BA" w:rsidP="004D10B6">
            <w:pPr>
              <w:pStyle w:val="prilozhenie"/>
              <w:ind w:firstLine="0"/>
              <w:jc w:val="center"/>
              <w:rPr>
                <w:sz w:val="22"/>
                <w:szCs w:val="22"/>
              </w:rPr>
            </w:pPr>
            <w:r>
              <w:rPr>
                <w:sz w:val="22"/>
                <w:szCs w:val="22"/>
              </w:rPr>
              <w:t>–</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0273BA" w:rsidRPr="00412DDB" w:rsidRDefault="000273BA" w:rsidP="004D10B6">
            <w:pPr>
              <w:pStyle w:val="prilozhenie"/>
              <w:ind w:firstLine="0"/>
              <w:jc w:val="center"/>
              <w:rPr>
                <w:sz w:val="22"/>
                <w:szCs w:val="22"/>
              </w:rPr>
            </w:pPr>
            <w:r>
              <w:rPr>
                <w:sz w:val="22"/>
                <w:szCs w:val="22"/>
              </w:rPr>
              <w:t>–</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0273BA" w:rsidRPr="00412DDB" w:rsidRDefault="000273BA" w:rsidP="004D10B6">
            <w:pPr>
              <w:pStyle w:val="prilozhenie"/>
              <w:ind w:firstLine="0"/>
              <w:jc w:val="center"/>
              <w:rPr>
                <w:sz w:val="22"/>
                <w:szCs w:val="22"/>
              </w:rPr>
            </w:pPr>
            <w:r>
              <w:rPr>
                <w:sz w:val="22"/>
                <w:szCs w:val="22"/>
              </w:rPr>
              <w:t>–</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0273BA" w:rsidRPr="00412DDB" w:rsidRDefault="000273BA" w:rsidP="004D10B6">
            <w:pPr>
              <w:pStyle w:val="prilozhenie"/>
              <w:ind w:firstLine="0"/>
              <w:jc w:val="center"/>
              <w:rPr>
                <w:sz w:val="22"/>
                <w:szCs w:val="22"/>
              </w:rPr>
            </w:pPr>
            <w:r>
              <w:rPr>
                <w:sz w:val="22"/>
                <w:szCs w:val="22"/>
              </w:rPr>
              <w:t>–</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0273BA" w:rsidRPr="00412DDB" w:rsidRDefault="000273BA" w:rsidP="004D10B6">
            <w:pPr>
              <w:pStyle w:val="prilozhenie"/>
              <w:ind w:firstLine="0"/>
              <w:jc w:val="center"/>
              <w:rPr>
                <w:sz w:val="22"/>
                <w:szCs w:val="22"/>
              </w:rPr>
            </w:pPr>
            <w:r>
              <w:rPr>
                <w:sz w:val="22"/>
                <w:szCs w:val="22"/>
              </w:rPr>
              <w:t>–</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Pr>
                <w:sz w:val="22"/>
                <w:szCs w:val="22"/>
              </w:rPr>
              <w:t>–</w:t>
            </w:r>
            <w:r w:rsidRPr="00412DDB">
              <w:rPr>
                <w:sz w:val="22"/>
                <w:szCs w:val="22"/>
              </w:rPr>
              <w:t xml:space="preserve"> эмитентом не в полном объеме, </w:t>
            </w:r>
            <w:r>
              <w:rPr>
                <w:sz w:val="22"/>
                <w:szCs w:val="22"/>
              </w:rPr>
              <w:t>–</w:t>
            </w:r>
            <w:r w:rsidRPr="00412DDB">
              <w:rPr>
                <w:sz w:val="22"/>
                <w:szCs w:val="22"/>
              </w:rPr>
              <w:t xml:space="preserve"> причины невыплаты объявленных дивидендов</w:t>
            </w:r>
          </w:p>
        </w:tc>
        <w:tc>
          <w:tcPr>
            <w:tcW w:w="5529" w:type="dxa"/>
          </w:tcPr>
          <w:p w:rsidR="000273BA" w:rsidRPr="00412DDB" w:rsidRDefault="000273BA" w:rsidP="004D10B6">
            <w:pPr>
              <w:pStyle w:val="prilozhenie"/>
              <w:ind w:firstLine="0"/>
              <w:jc w:val="center"/>
              <w:rPr>
                <w:sz w:val="22"/>
                <w:szCs w:val="22"/>
              </w:rPr>
            </w:pPr>
            <w:r>
              <w:rPr>
                <w:sz w:val="22"/>
                <w:szCs w:val="22"/>
              </w:rPr>
              <w:t>–</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Pr>
                <w:sz w:val="22"/>
                <w:szCs w:val="22"/>
              </w:rPr>
              <w:t>–</w:t>
            </w:r>
            <w:r w:rsidRPr="00412DDB">
              <w:rPr>
                <w:sz w:val="22"/>
                <w:szCs w:val="22"/>
              </w:rPr>
              <w:t xml:space="preserve"> эмитентом по собственному усмотрению</w:t>
            </w:r>
          </w:p>
        </w:tc>
        <w:tc>
          <w:tcPr>
            <w:tcW w:w="5529" w:type="dxa"/>
          </w:tcPr>
          <w:p w:rsidR="000273BA" w:rsidRPr="00412DDB" w:rsidRDefault="000273BA" w:rsidP="004D10B6">
            <w:pPr>
              <w:pStyle w:val="prilozhenie"/>
              <w:ind w:firstLine="0"/>
              <w:jc w:val="center"/>
              <w:rPr>
                <w:sz w:val="22"/>
                <w:szCs w:val="22"/>
              </w:rPr>
            </w:pPr>
            <w:r>
              <w:rPr>
                <w:sz w:val="22"/>
                <w:szCs w:val="22"/>
              </w:rPr>
              <w:t>–</w:t>
            </w:r>
          </w:p>
        </w:tc>
      </w:tr>
    </w:tbl>
    <w:p w:rsidR="000273BA" w:rsidRPr="00FD031A" w:rsidRDefault="000273BA" w:rsidP="00443833">
      <w:pPr>
        <w:pStyle w:val="em-4"/>
      </w:pPr>
    </w:p>
    <w:p w:rsidR="003B79ED" w:rsidRPr="00412DDB" w:rsidRDefault="003B79ED" w:rsidP="00443833">
      <w:pPr>
        <w:pStyle w:val="em-4"/>
      </w:pPr>
    </w:p>
    <w:p w:rsidR="00443833" w:rsidRPr="00412DDB" w:rsidRDefault="00443833" w:rsidP="00443833">
      <w:pPr>
        <w:pStyle w:val="em-7"/>
      </w:pPr>
      <w:bookmarkStart w:id="483" w:name="_Toc364086383"/>
      <w:bookmarkStart w:id="484" w:name="_Toc482611775"/>
      <w:r w:rsidRPr="00412DDB">
        <w:t>8.</w:t>
      </w:r>
      <w:r w:rsidR="004A7744">
        <w:t>7</w:t>
      </w:r>
      <w:r w:rsidRPr="00412DDB">
        <w:t xml:space="preserve">.2. Сведения о начисленных и выплаченных доходах по облигациям кредитной организации </w:t>
      </w:r>
      <w:r w:rsidR="00B140EC">
        <w:t>–</w:t>
      </w:r>
      <w:r w:rsidRPr="00412DDB">
        <w:t xml:space="preserve"> эмитента</w:t>
      </w:r>
      <w:bookmarkEnd w:id="483"/>
      <w:bookmarkEnd w:id="484"/>
      <w:r w:rsidRPr="00412DDB">
        <w:rPr>
          <w:rStyle w:val="af0"/>
          <w:vanish/>
        </w:rPr>
        <w:footnoteReference w:id="111"/>
      </w:r>
    </w:p>
    <w:p w:rsidR="00443833" w:rsidRPr="00412DDB" w:rsidRDefault="00443833" w:rsidP="00443833">
      <w:pPr>
        <w:pStyle w:val="em-4"/>
      </w:pPr>
    </w:p>
    <w:p w:rsidR="00443833" w:rsidRPr="00412DDB" w:rsidRDefault="00443833" w:rsidP="00443833">
      <w:pPr>
        <w:pStyle w:val="em-4"/>
      </w:pPr>
      <w:r w:rsidRPr="00412DDB">
        <w:t xml:space="preserve">Сведения о выпусках облигаций, по которым за 5 последних завершенных финансовых лет, а если кредитная организация </w:t>
      </w:r>
      <w:r w:rsidR="00B140EC">
        <w:t>–</w:t>
      </w:r>
      <w:r w:rsidRPr="00412DDB">
        <w:t xml:space="preserve"> эмитент осуществляет свою деятельность менее 5 лет </w:t>
      </w:r>
      <w:r w:rsidR="00B140EC">
        <w:t>–</w:t>
      </w:r>
      <w:r w:rsidRPr="00412DDB">
        <w:t xml:space="preserve"> за каждый завершенный финансовый год, а также за период с даты начала текущего года до даты окончания отчетного квартала, выплачивался доход:</w:t>
      </w: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5"/>
        <w:gridCol w:w="5599"/>
      </w:tblGrid>
      <w:tr w:rsidR="00443833" w:rsidRPr="00412DDB" w:rsidTr="009C4F8F">
        <w:tc>
          <w:tcPr>
            <w:tcW w:w="4715" w:type="dxa"/>
          </w:tcPr>
          <w:p w:rsidR="00443833" w:rsidRPr="00412DDB" w:rsidRDefault="00443833" w:rsidP="00443833">
            <w:pPr>
              <w:pStyle w:val="prilozhenie"/>
              <w:ind w:firstLine="0"/>
              <w:jc w:val="center"/>
              <w:rPr>
                <w:b/>
                <w:sz w:val="22"/>
                <w:szCs w:val="22"/>
              </w:rPr>
            </w:pPr>
            <w:r w:rsidRPr="00412DDB">
              <w:rPr>
                <w:b/>
                <w:sz w:val="22"/>
                <w:szCs w:val="22"/>
              </w:rPr>
              <w:t>Наименование показателя</w:t>
            </w:r>
          </w:p>
        </w:tc>
        <w:tc>
          <w:tcPr>
            <w:tcW w:w="5599" w:type="dxa"/>
          </w:tcPr>
          <w:p w:rsidR="00443833" w:rsidRPr="00412DDB" w:rsidRDefault="00443833">
            <w:pPr>
              <w:pStyle w:val="prilozhenie"/>
              <w:ind w:firstLine="0"/>
              <w:jc w:val="center"/>
              <w:rPr>
                <w:b/>
                <w:sz w:val="22"/>
                <w:szCs w:val="22"/>
              </w:rPr>
            </w:pPr>
            <w:r w:rsidRPr="00412DDB">
              <w:rPr>
                <w:b/>
                <w:sz w:val="22"/>
                <w:szCs w:val="22"/>
              </w:rPr>
              <w:t>Отчетный период 2008</w:t>
            </w:r>
            <w:r w:rsidR="00B140EC">
              <w:rPr>
                <w:b/>
                <w:sz w:val="22"/>
                <w:szCs w:val="22"/>
              </w:rPr>
              <w:t>–</w:t>
            </w:r>
            <w:r w:rsidR="00F0606E">
              <w:rPr>
                <w:b/>
                <w:sz w:val="22"/>
                <w:szCs w:val="22"/>
                <w:lang w:val="en-US"/>
              </w:rPr>
              <w:t>2</w:t>
            </w:r>
            <w:r w:rsidR="00F0606E" w:rsidRPr="00412DDB">
              <w:rPr>
                <w:b/>
                <w:sz w:val="22"/>
                <w:szCs w:val="22"/>
              </w:rPr>
              <w:t xml:space="preserve"> </w:t>
            </w:r>
            <w:r w:rsidRPr="00412DDB">
              <w:rPr>
                <w:b/>
                <w:sz w:val="22"/>
                <w:szCs w:val="22"/>
              </w:rPr>
              <w:t xml:space="preserve">квартал </w:t>
            </w:r>
            <w:r w:rsidR="000273BA" w:rsidRPr="00412DDB">
              <w:rPr>
                <w:b/>
                <w:sz w:val="22"/>
                <w:szCs w:val="22"/>
              </w:rPr>
              <w:t>201</w:t>
            </w:r>
            <w:r w:rsidR="000273BA">
              <w:rPr>
                <w:b/>
                <w:sz w:val="22"/>
                <w:szCs w:val="22"/>
              </w:rPr>
              <w:t>8</w:t>
            </w:r>
            <w:r w:rsidR="000273BA" w:rsidRPr="00412DDB">
              <w:rPr>
                <w:b/>
                <w:sz w:val="22"/>
                <w:szCs w:val="22"/>
              </w:rPr>
              <w:t xml:space="preserve"> </w:t>
            </w:r>
            <w:r w:rsidRPr="00412DDB">
              <w:rPr>
                <w:b/>
                <w:sz w:val="22"/>
                <w:szCs w:val="22"/>
              </w:rPr>
              <w:t>года</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Вид ценных бумаг (облигации), серия, форма и иные идентификационные признаки выпуска облигаций</w:t>
            </w:r>
          </w:p>
        </w:tc>
        <w:tc>
          <w:tcPr>
            <w:tcW w:w="5599" w:type="dxa"/>
          </w:tcPr>
          <w:p w:rsidR="00443833" w:rsidRPr="00412DDB" w:rsidRDefault="00443833" w:rsidP="00443833">
            <w:pPr>
              <w:jc w:val="center"/>
              <w:rPr>
                <w:rFonts w:eastAsia="PMingLiU"/>
                <w:b/>
                <w:sz w:val="20"/>
                <w:szCs w:val="20"/>
              </w:rPr>
            </w:pPr>
            <w:r w:rsidRPr="00412DDB">
              <w:rPr>
                <w:rFonts w:eastAsia="PMingLiU"/>
                <w:b/>
                <w:sz w:val="20"/>
                <w:szCs w:val="20"/>
              </w:rPr>
              <w:t>Документарные процентные неконвертируемые на пред</w:t>
            </w:r>
            <w:r w:rsidRPr="00412DDB">
              <w:rPr>
                <w:rFonts w:eastAsia="PMingLiU"/>
                <w:b/>
                <w:sz w:val="20"/>
                <w:szCs w:val="20"/>
              </w:rPr>
              <w:t>ъ</w:t>
            </w:r>
            <w:r w:rsidRPr="00412DDB">
              <w:rPr>
                <w:rFonts w:eastAsia="PMingLiU"/>
                <w:b/>
                <w:sz w:val="20"/>
                <w:szCs w:val="20"/>
              </w:rPr>
              <w:t>явителя с обязательным централизованным хранением</w:t>
            </w:r>
          </w:p>
          <w:p w:rsidR="00443833" w:rsidRPr="00412DDB" w:rsidRDefault="00443833" w:rsidP="00443833">
            <w:pPr>
              <w:jc w:val="center"/>
              <w:rPr>
                <w:rFonts w:eastAsia="PMingLiU"/>
                <w:b/>
                <w:sz w:val="20"/>
                <w:szCs w:val="20"/>
              </w:rPr>
            </w:pPr>
            <w:r w:rsidRPr="00412DDB">
              <w:rPr>
                <w:rFonts w:eastAsia="PMingLiU"/>
                <w:b/>
                <w:sz w:val="20"/>
                <w:szCs w:val="20"/>
              </w:rPr>
              <w:t xml:space="preserve"> серии 02</w:t>
            </w:r>
          </w:p>
          <w:p w:rsidR="00443833" w:rsidRPr="00412DDB" w:rsidRDefault="00443833" w:rsidP="00443833">
            <w:pPr>
              <w:jc w:val="center"/>
              <w:rPr>
                <w:rFonts w:eastAsia="PMingLiU"/>
                <w:b/>
                <w:sz w:val="20"/>
                <w:szCs w:val="20"/>
              </w:rPr>
            </w:pPr>
            <w:r w:rsidRPr="00412DDB">
              <w:rPr>
                <w:rFonts w:eastAsia="PMingLiU"/>
                <w:b/>
                <w:sz w:val="20"/>
                <w:szCs w:val="20"/>
              </w:rPr>
              <w:t xml:space="preserve">без возможности досрочного погашения, </w:t>
            </w:r>
          </w:p>
          <w:p w:rsidR="00443833" w:rsidRPr="00412DDB" w:rsidRDefault="00443833" w:rsidP="00752C68">
            <w:pPr>
              <w:jc w:val="center"/>
              <w:rPr>
                <w:b/>
                <w:sz w:val="22"/>
                <w:szCs w:val="22"/>
              </w:rPr>
            </w:pPr>
            <w:r w:rsidRPr="00412DDB">
              <w:rPr>
                <w:rFonts w:eastAsia="PMingLiU"/>
                <w:b/>
                <w:sz w:val="20"/>
                <w:szCs w:val="20"/>
              </w:rPr>
              <w:t>со сроком погашения в 1820</w:t>
            </w:r>
            <w:r w:rsidR="00B140EC">
              <w:rPr>
                <w:rFonts w:eastAsia="PMingLiU"/>
                <w:b/>
                <w:sz w:val="20"/>
                <w:szCs w:val="20"/>
              </w:rPr>
              <w:t>–</w:t>
            </w:r>
            <w:proofErr w:type="spellStart"/>
            <w:r w:rsidRPr="00412DDB">
              <w:rPr>
                <w:rFonts w:eastAsia="PMingLiU"/>
                <w:b/>
                <w:sz w:val="20"/>
                <w:szCs w:val="20"/>
              </w:rPr>
              <w:t>ый</w:t>
            </w:r>
            <w:proofErr w:type="spellEnd"/>
            <w:r w:rsidRPr="00412DDB">
              <w:rPr>
                <w:rFonts w:eastAsia="PMingLiU"/>
                <w:b/>
                <w:sz w:val="20"/>
                <w:szCs w:val="20"/>
              </w:rPr>
              <w:t xml:space="preserve"> (Одна тысяча восемьсот двадцатый) день с начала размещения Облигаций</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w:t>
            </w:r>
            <w:r w:rsidRPr="00412DDB">
              <w:rPr>
                <w:sz w:val="22"/>
                <w:szCs w:val="22"/>
              </w:rPr>
              <w:t>ы</w:t>
            </w:r>
            <w:r w:rsidRPr="00412DDB">
              <w:rPr>
                <w:sz w:val="22"/>
                <w:szCs w:val="22"/>
              </w:rPr>
              <w:t>пуска облигаций и дата его государственной регистрации (идентификационный номер в</w:t>
            </w:r>
            <w:r w:rsidRPr="00412DDB">
              <w:rPr>
                <w:sz w:val="22"/>
                <w:szCs w:val="22"/>
              </w:rPr>
              <w:t>ы</w:t>
            </w:r>
            <w:r w:rsidRPr="00412DDB">
              <w:rPr>
                <w:sz w:val="22"/>
                <w:szCs w:val="22"/>
              </w:rPr>
              <w:t>пуска облигаций и дата его присвоения в сл</w:t>
            </w:r>
            <w:r w:rsidRPr="00412DDB">
              <w:rPr>
                <w:sz w:val="22"/>
                <w:szCs w:val="22"/>
              </w:rPr>
              <w:t>у</w:t>
            </w:r>
            <w:r w:rsidRPr="00412DDB">
              <w:rPr>
                <w:sz w:val="22"/>
                <w:szCs w:val="22"/>
              </w:rPr>
              <w:t>чае если выпуск облигаций не подлежал гос</w:t>
            </w:r>
            <w:r w:rsidRPr="00412DDB">
              <w:rPr>
                <w:sz w:val="22"/>
                <w:szCs w:val="22"/>
              </w:rPr>
              <w:t>у</w:t>
            </w:r>
            <w:r w:rsidRPr="00412DDB">
              <w:rPr>
                <w:sz w:val="22"/>
                <w:szCs w:val="22"/>
              </w:rPr>
              <w:t>дарственной регистрации)</w:t>
            </w:r>
          </w:p>
        </w:tc>
        <w:tc>
          <w:tcPr>
            <w:tcW w:w="5599" w:type="dxa"/>
          </w:tcPr>
          <w:p w:rsidR="00443833" w:rsidRPr="00412DDB" w:rsidRDefault="00443833" w:rsidP="00443833">
            <w:pPr>
              <w:pStyle w:val="prilozhenie"/>
              <w:ind w:firstLine="0"/>
              <w:jc w:val="center"/>
              <w:rPr>
                <w:sz w:val="20"/>
              </w:rPr>
            </w:pPr>
            <w:r w:rsidRPr="00412DDB">
              <w:rPr>
                <w:sz w:val="20"/>
              </w:rPr>
              <w:t>40202268В</w:t>
            </w:r>
          </w:p>
          <w:p w:rsidR="00443833" w:rsidRPr="00412DDB" w:rsidRDefault="00443833" w:rsidP="005417F9">
            <w:pPr>
              <w:pStyle w:val="prilozhenie"/>
              <w:ind w:firstLine="0"/>
              <w:jc w:val="center"/>
              <w:rPr>
                <w:sz w:val="22"/>
                <w:szCs w:val="22"/>
              </w:rPr>
            </w:pPr>
            <w:r w:rsidRPr="00412DDB">
              <w:rPr>
                <w:sz w:val="20"/>
              </w:rPr>
              <w:t>03.03.2008</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Вид доходов, выплаченных по облигациям в</w:t>
            </w:r>
            <w:r w:rsidRPr="00412DDB">
              <w:rPr>
                <w:sz w:val="22"/>
                <w:szCs w:val="22"/>
              </w:rPr>
              <w:t>ы</w:t>
            </w:r>
            <w:r w:rsidRPr="00412DDB">
              <w:rPr>
                <w:sz w:val="22"/>
                <w:szCs w:val="22"/>
              </w:rPr>
              <w:t>пуска (номинальная стоимость, процент (к</w:t>
            </w:r>
            <w:r w:rsidRPr="00412DDB">
              <w:rPr>
                <w:sz w:val="22"/>
                <w:szCs w:val="22"/>
              </w:rPr>
              <w:t>у</w:t>
            </w:r>
            <w:r w:rsidRPr="00412DDB">
              <w:rPr>
                <w:sz w:val="22"/>
                <w:szCs w:val="22"/>
              </w:rPr>
              <w:t>пон), иное)</w:t>
            </w:r>
          </w:p>
        </w:tc>
        <w:tc>
          <w:tcPr>
            <w:tcW w:w="5599" w:type="dxa"/>
          </w:tcPr>
          <w:p w:rsidR="00443833" w:rsidRPr="00412DDB" w:rsidRDefault="00443833" w:rsidP="00443833">
            <w:pPr>
              <w:pStyle w:val="prilozhenie"/>
              <w:ind w:firstLine="0"/>
              <w:jc w:val="center"/>
              <w:rPr>
                <w:sz w:val="22"/>
                <w:szCs w:val="22"/>
              </w:rPr>
            </w:pPr>
            <w:r w:rsidRPr="00412DDB">
              <w:rPr>
                <w:sz w:val="22"/>
                <w:szCs w:val="22"/>
              </w:rPr>
              <w:t>купон</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расчете на одну облигацию выпуска, руб. / </w:t>
            </w:r>
            <w:proofErr w:type="spellStart"/>
            <w:r w:rsidRPr="00412DDB">
              <w:rPr>
                <w:sz w:val="22"/>
                <w:szCs w:val="22"/>
              </w:rPr>
              <w:t>иностр</w:t>
            </w:r>
            <w:proofErr w:type="spellEnd"/>
            <w:r w:rsidRPr="00412DDB">
              <w:rPr>
                <w:sz w:val="22"/>
                <w:szCs w:val="22"/>
              </w:rPr>
              <w:t>. валюта</w:t>
            </w:r>
          </w:p>
        </w:tc>
        <w:tc>
          <w:tcPr>
            <w:tcW w:w="5599" w:type="dxa"/>
          </w:tcPr>
          <w:tbl>
            <w:tblPr>
              <w:tblW w:w="5491" w:type="dxa"/>
              <w:tblLayout w:type="fixed"/>
              <w:tblLook w:val="01E0" w:firstRow="1" w:lastRow="1" w:firstColumn="1" w:lastColumn="1" w:noHBand="0" w:noVBand="0"/>
            </w:tblPr>
            <w:tblGrid>
              <w:gridCol w:w="3977"/>
              <w:gridCol w:w="1514"/>
            </w:tblGrid>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первому купону:</w:t>
                  </w:r>
                </w:p>
              </w:tc>
              <w:tc>
                <w:tcPr>
                  <w:tcW w:w="1514" w:type="dxa"/>
                </w:tcPr>
                <w:p w:rsidR="00443833" w:rsidRPr="00412DDB" w:rsidRDefault="00443833" w:rsidP="00443833">
                  <w:pPr>
                    <w:rPr>
                      <w:sz w:val="20"/>
                      <w:szCs w:val="20"/>
                    </w:rPr>
                  </w:pPr>
                  <w:r w:rsidRPr="00412DDB">
                    <w:rPr>
                      <w:sz w:val="20"/>
                      <w:szCs w:val="20"/>
                    </w:rPr>
                    <w:t>28,67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второму купону:</w:t>
                  </w:r>
                </w:p>
              </w:tc>
              <w:tc>
                <w:tcPr>
                  <w:tcW w:w="1514" w:type="dxa"/>
                </w:tcPr>
                <w:p w:rsidR="00443833" w:rsidRPr="00412DDB" w:rsidRDefault="00443833" w:rsidP="00443833">
                  <w:pPr>
                    <w:rPr>
                      <w:sz w:val="20"/>
                      <w:szCs w:val="20"/>
                    </w:rPr>
                  </w:pPr>
                  <w:r w:rsidRPr="00412DDB">
                    <w:rPr>
                      <w:sz w:val="20"/>
                      <w:szCs w:val="20"/>
                    </w:rPr>
                    <w:t>28,67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третьему купону:</w:t>
                  </w:r>
                </w:p>
              </w:tc>
              <w:tc>
                <w:tcPr>
                  <w:tcW w:w="1514" w:type="dxa"/>
                </w:tcPr>
                <w:p w:rsidR="00443833" w:rsidRPr="00412DDB" w:rsidRDefault="00443833" w:rsidP="00443833">
                  <w:pPr>
                    <w:rPr>
                      <w:sz w:val="20"/>
                      <w:szCs w:val="20"/>
                    </w:rPr>
                  </w:pPr>
                  <w:r w:rsidRPr="00412DDB">
                    <w:rPr>
                      <w:sz w:val="20"/>
                      <w:szCs w:val="20"/>
                    </w:rPr>
                    <w:t>28,67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четвертому купону:</w:t>
                  </w:r>
                </w:p>
              </w:tc>
              <w:tc>
                <w:tcPr>
                  <w:tcW w:w="1514" w:type="dxa"/>
                </w:tcPr>
                <w:p w:rsidR="00443833" w:rsidRPr="00412DDB" w:rsidRDefault="00443833" w:rsidP="00443833">
                  <w:pPr>
                    <w:rPr>
                      <w:sz w:val="20"/>
                      <w:szCs w:val="20"/>
                    </w:rPr>
                  </w:pPr>
                  <w:r w:rsidRPr="00412DDB">
                    <w:rPr>
                      <w:sz w:val="20"/>
                      <w:szCs w:val="20"/>
                    </w:rPr>
                    <w:t xml:space="preserve">28,67 рублей. </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пятому купону:</w:t>
                  </w:r>
                </w:p>
              </w:tc>
              <w:tc>
                <w:tcPr>
                  <w:tcW w:w="1514" w:type="dxa"/>
                </w:tcPr>
                <w:p w:rsidR="00443833" w:rsidRPr="00412DDB" w:rsidRDefault="00443833" w:rsidP="00443833">
                  <w:pPr>
                    <w:rPr>
                      <w:sz w:val="20"/>
                      <w:szCs w:val="20"/>
                    </w:rPr>
                  </w:pPr>
                  <w:r w:rsidRPr="00412DDB">
                    <w:rPr>
                      <w:sz w:val="20"/>
                      <w:szCs w:val="20"/>
                    </w:rPr>
                    <w:t>37,40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шестому купону:</w:t>
                  </w:r>
                </w:p>
              </w:tc>
              <w:tc>
                <w:tcPr>
                  <w:tcW w:w="1514" w:type="dxa"/>
                </w:tcPr>
                <w:p w:rsidR="00443833" w:rsidRPr="00412DDB" w:rsidRDefault="00443833" w:rsidP="00443833">
                  <w:pPr>
                    <w:rPr>
                      <w:sz w:val="20"/>
                      <w:szCs w:val="20"/>
                    </w:rPr>
                  </w:pPr>
                  <w:r w:rsidRPr="00412DDB">
                    <w:rPr>
                      <w:sz w:val="20"/>
                      <w:szCs w:val="20"/>
                    </w:rPr>
                    <w:t>37,40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седьмому купону:</w:t>
                  </w:r>
                </w:p>
              </w:tc>
              <w:tc>
                <w:tcPr>
                  <w:tcW w:w="1514" w:type="dxa"/>
                </w:tcPr>
                <w:p w:rsidR="00443833" w:rsidRPr="00412DDB" w:rsidRDefault="00443833" w:rsidP="00443833">
                  <w:pPr>
                    <w:rPr>
                      <w:sz w:val="20"/>
                      <w:szCs w:val="20"/>
                    </w:rPr>
                  </w:pPr>
                  <w:r w:rsidRPr="00412DDB">
                    <w:rPr>
                      <w:sz w:val="20"/>
                      <w:szCs w:val="20"/>
                    </w:rPr>
                    <w:t>37,40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восьмому купону:</w:t>
                  </w:r>
                </w:p>
              </w:tc>
              <w:tc>
                <w:tcPr>
                  <w:tcW w:w="1514" w:type="dxa"/>
                </w:tcPr>
                <w:p w:rsidR="00443833" w:rsidRPr="00412DDB" w:rsidRDefault="00443833" w:rsidP="00443833">
                  <w:pPr>
                    <w:rPr>
                      <w:sz w:val="20"/>
                      <w:szCs w:val="20"/>
                    </w:rPr>
                  </w:pPr>
                  <w:r w:rsidRPr="00412DDB">
                    <w:rPr>
                      <w:sz w:val="20"/>
                      <w:szCs w:val="20"/>
                    </w:rPr>
                    <w:t>37,40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девятому купону:</w:t>
                  </w:r>
                </w:p>
              </w:tc>
              <w:tc>
                <w:tcPr>
                  <w:tcW w:w="1514" w:type="dxa"/>
                </w:tcPr>
                <w:p w:rsidR="00443833" w:rsidRPr="00412DDB" w:rsidRDefault="00443833" w:rsidP="00443833">
                  <w:pPr>
                    <w:rPr>
                      <w:sz w:val="20"/>
                      <w:szCs w:val="20"/>
                    </w:rPr>
                  </w:pPr>
                  <w:r w:rsidRPr="00412DDB">
                    <w:rPr>
                      <w:sz w:val="20"/>
                      <w:szCs w:val="20"/>
                    </w:rPr>
                    <w:t>21,19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десятому купону:</w:t>
                  </w:r>
                </w:p>
              </w:tc>
              <w:tc>
                <w:tcPr>
                  <w:tcW w:w="1514" w:type="dxa"/>
                </w:tcPr>
                <w:p w:rsidR="00443833" w:rsidRPr="00412DDB" w:rsidRDefault="00443833" w:rsidP="00443833">
                  <w:pPr>
                    <w:rPr>
                      <w:sz w:val="20"/>
                      <w:szCs w:val="20"/>
                    </w:rPr>
                  </w:pPr>
                  <w:r w:rsidRPr="00412DDB">
                    <w:rPr>
                      <w:sz w:val="20"/>
                      <w:szCs w:val="20"/>
                    </w:rPr>
                    <w:t>21,19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одиннадцатому купону:</w:t>
                  </w:r>
                </w:p>
              </w:tc>
              <w:tc>
                <w:tcPr>
                  <w:tcW w:w="1514" w:type="dxa"/>
                </w:tcPr>
                <w:p w:rsidR="00443833" w:rsidRPr="00412DDB" w:rsidRDefault="00443833" w:rsidP="00443833">
                  <w:pPr>
                    <w:rPr>
                      <w:sz w:val="20"/>
                      <w:szCs w:val="20"/>
                    </w:rPr>
                  </w:pPr>
                  <w:r w:rsidRPr="00412DDB">
                    <w:rPr>
                      <w:sz w:val="20"/>
                      <w:szCs w:val="20"/>
                    </w:rPr>
                    <w:t>21,19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двенадцатому купону:</w:t>
                  </w:r>
                </w:p>
              </w:tc>
              <w:tc>
                <w:tcPr>
                  <w:tcW w:w="1514" w:type="dxa"/>
                </w:tcPr>
                <w:p w:rsidR="00443833" w:rsidRPr="00412DDB" w:rsidRDefault="00443833" w:rsidP="00443833">
                  <w:pPr>
                    <w:rPr>
                      <w:sz w:val="20"/>
                      <w:szCs w:val="20"/>
                    </w:rPr>
                  </w:pPr>
                  <w:r w:rsidRPr="00412DDB">
                    <w:rPr>
                      <w:sz w:val="20"/>
                      <w:szCs w:val="20"/>
                    </w:rPr>
                    <w:t>21,19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тринадцатому купону: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четырнадцатому куп</w:t>
                  </w:r>
                  <w:r w:rsidRPr="00412DDB">
                    <w:rPr>
                      <w:sz w:val="20"/>
                      <w:szCs w:val="20"/>
                    </w:rPr>
                    <w:t>о</w:t>
                  </w:r>
                  <w:r w:rsidRPr="00412DDB">
                    <w:rPr>
                      <w:sz w:val="20"/>
                      <w:szCs w:val="20"/>
                    </w:rPr>
                    <w:t>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пятнадцатому купону: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шестнадцатому купону: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семнадцатому купону: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восемнадцатому куп</w:t>
                  </w:r>
                  <w:r w:rsidRPr="00412DDB">
                    <w:rPr>
                      <w:sz w:val="20"/>
                      <w:szCs w:val="20"/>
                    </w:rPr>
                    <w:t>о</w:t>
                  </w:r>
                  <w:r w:rsidRPr="00412DDB">
                    <w:rPr>
                      <w:sz w:val="20"/>
                      <w:szCs w:val="20"/>
                    </w:rPr>
                    <w:t>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девятнадцатому купону: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двадцатому купону:</w:t>
                  </w:r>
                </w:p>
              </w:tc>
              <w:tc>
                <w:tcPr>
                  <w:tcW w:w="1514" w:type="dxa"/>
                </w:tcPr>
                <w:p w:rsidR="00443833" w:rsidRPr="00412DDB" w:rsidRDefault="00443833" w:rsidP="00443833">
                  <w:pPr>
                    <w:rPr>
                      <w:sz w:val="20"/>
                      <w:szCs w:val="20"/>
                    </w:rPr>
                  </w:pPr>
                  <w:r w:rsidRPr="00412DDB">
                    <w:rPr>
                      <w:sz w:val="20"/>
                      <w:szCs w:val="20"/>
                    </w:rPr>
                    <w:t>17,45 рублей</w:t>
                  </w:r>
                </w:p>
              </w:tc>
            </w:tr>
          </w:tbl>
          <w:p w:rsidR="00443833" w:rsidRPr="00412DDB" w:rsidRDefault="00443833" w:rsidP="00443833">
            <w:pPr>
              <w:pStyle w:val="prilozhenie"/>
              <w:ind w:firstLine="0"/>
              <w:rPr>
                <w:sz w:val="22"/>
                <w:szCs w:val="22"/>
              </w:rPr>
            </w:pP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совокупности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p w:rsidR="00443833" w:rsidRPr="00412DDB" w:rsidRDefault="00443833" w:rsidP="00443833">
            <w:pPr>
              <w:rPr>
                <w:sz w:val="20"/>
                <w:szCs w:val="20"/>
              </w:rPr>
            </w:pPr>
            <w:r w:rsidRPr="00412DDB">
              <w:rPr>
                <w:sz w:val="20"/>
                <w:szCs w:val="20"/>
              </w:rPr>
              <w:t xml:space="preserve">Размер совокупного дохода по всем купонным периодам 1 465 920 </w:t>
            </w:r>
            <w:r w:rsidR="009B22C6">
              <w:rPr>
                <w:sz w:val="20"/>
                <w:szCs w:val="20"/>
              </w:rPr>
              <w:t>тыс. руб.</w:t>
            </w:r>
            <w:r w:rsidRPr="00412DDB">
              <w:rPr>
                <w:sz w:val="20"/>
                <w:szCs w:val="20"/>
              </w:rPr>
              <w:t xml:space="preserve">, в </w:t>
            </w:r>
            <w:proofErr w:type="spellStart"/>
            <w:r w:rsidRPr="00412DDB">
              <w:rPr>
                <w:sz w:val="20"/>
                <w:szCs w:val="20"/>
              </w:rPr>
              <w:t>т.ч</w:t>
            </w:r>
            <w:proofErr w:type="spellEnd"/>
            <w:r w:rsidRPr="00412DDB">
              <w:rPr>
                <w:sz w:val="20"/>
                <w:szCs w:val="20"/>
              </w:rPr>
              <w:t>.:</w:t>
            </w:r>
          </w:p>
          <w:p w:rsidR="00443833" w:rsidRPr="00412DDB" w:rsidRDefault="00443833" w:rsidP="00443833">
            <w:pPr>
              <w:rPr>
                <w:sz w:val="20"/>
                <w:szCs w:val="20"/>
              </w:rPr>
            </w:pPr>
            <w:r w:rsidRPr="00412DDB">
              <w:rPr>
                <w:sz w:val="20"/>
                <w:szCs w:val="20"/>
              </w:rPr>
              <w:t>Размер совокупного дохода по купонным периодам с первого по четвертый:</w:t>
            </w:r>
            <w:r w:rsidRPr="00412DDB">
              <w:rPr>
                <w:b/>
                <w:bCs/>
                <w:sz w:val="20"/>
                <w:szCs w:val="20"/>
              </w:rPr>
              <w:t> </w:t>
            </w:r>
            <w:r w:rsidRPr="00412DDB">
              <w:rPr>
                <w:sz w:val="20"/>
                <w:szCs w:val="20"/>
              </w:rPr>
              <w:t>344 040 тыс. руб.</w:t>
            </w:r>
          </w:p>
          <w:p w:rsidR="00443833" w:rsidRPr="00412DDB" w:rsidRDefault="00443833" w:rsidP="00443833">
            <w:pPr>
              <w:rPr>
                <w:sz w:val="20"/>
                <w:szCs w:val="20"/>
              </w:rPr>
            </w:pPr>
            <w:r w:rsidRPr="00412DDB">
              <w:rPr>
                <w:sz w:val="20"/>
                <w:szCs w:val="20"/>
              </w:rPr>
              <w:t>Размер совокупного дохода по купонным периодам с пятого по восьмой:</w:t>
            </w:r>
            <w:r w:rsidRPr="00412DDB">
              <w:rPr>
                <w:b/>
                <w:bCs/>
                <w:sz w:val="20"/>
                <w:szCs w:val="20"/>
              </w:rPr>
              <w:t> </w:t>
            </w:r>
            <w:r w:rsidRPr="00412DDB">
              <w:rPr>
                <w:sz w:val="20"/>
                <w:szCs w:val="20"/>
              </w:rPr>
              <w:t>448 800 тыс. руб.</w:t>
            </w:r>
          </w:p>
          <w:p w:rsidR="00443833" w:rsidRPr="00412DDB" w:rsidRDefault="00443833" w:rsidP="00443833">
            <w:pPr>
              <w:rPr>
                <w:sz w:val="20"/>
                <w:szCs w:val="20"/>
              </w:rPr>
            </w:pPr>
            <w:r w:rsidRPr="00412DDB">
              <w:rPr>
                <w:sz w:val="20"/>
                <w:szCs w:val="20"/>
              </w:rPr>
              <w:t>Размер совокупного дохода по купонным периодам с девятого по двенадцатый:</w:t>
            </w:r>
            <w:r w:rsidRPr="00412DDB">
              <w:rPr>
                <w:b/>
                <w:bCs/>
                <w:sz w:val="20"/>
                <w:szCs w:val="20"/>
              </w:rPr>
              <w:t> </w:t>
            </w:r>
            <w:r w:rsidRPr="00412DDB">
              <w:rPr>
                <w:bCs/>
                <w:sz w:val="20"/>
                <w:szCs w:val="20"/>
              </w:rPr>
              <w:t>254 280</w:t>
            </w:r>
            <w:r w:rsidRPr="00412DDB">
              <w:rPr>
                <w:sz w:val="20"/>
                <w:szCs w:val="20"/>
              </w:rPr>
              <w:t xml:space="preserve">  тыс. руб.</w:t>
            </w:r>
          </w:p>
          <w:p w:rsidR="00443833" w:rsidRPr="00412DDB" w:rsidRDefault="00443833" w:rsidP="00443833">
            <w:pPr>
              <w:pStyle w:val="prilozhenie"/>
              <w:ind w:firstLine="0"/>
              <w:rPr>
                <w:sz w:val="22"/>
                <w:szCs w:val="22"/>
              </w:rPr>
            </w:pPr>
            <w:r w:rsidRPr="00412DDB">
              <w:rPr>
                <w:sz w:val="20"/>
              </w:rPr>
              <w:t>Размер совокупного дохода, подлежащего выплате по купо</w:t>
            </w:r>
            <w:r w:rsidRPr="00412DDB">
              <w:rPr>
                <w:sz w:val="20"/>
              </w:rPr>
              <w:t>н</w:t>
            </w:r>
            <w:r w:rsidRPr="00412DDB">
              <w:rPr>
                <w:sz w:val="20"/>
              </w:rPr>
              <w:t>ным периодам с тринадцатого по двадцатый:</w:t>
            </w:r>
            <w:r w:rsidRPr="00412DDB">
              <w:rPr>
                <w:b/>
                <w:bCs/>
                <w:sz w:val="20"/>
              </w:rPr>
              <w:t> </w:t>
            </w:r>
            <w:r w:rsidRPr="00412DDB">
              <w:rPr>
                <w:bCs/>
                <w:sz w:val="20"/>
              </w:rPr>
              <w:t>418 800</w:t>
            </w:r>
            <w:r w:rsidRPr="00412DDB">
              <w:rPr>
                <w:sz w:val="20"/>
              </w:rPr>
              <w:t xml:space="preserve">  тыс. руб.</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Установленный срок (дата) выплаты доходов по облигациям выпуска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Период</w:t>
                  </w:r>
                </w:p>
              </w:tc>
              <w:tc>
                <w:tcPr>
                  <w:tcW w:w="2738" w:type="dxa"/>
                  <w:vAlign w:val="center"/>
                </w:tcPr>
                <w:p w:rsidR="00443833" w:rsidRPr="00412DDB" w:rsidRDefault="00443833" w:rsidP="00443833">
                  <w:pPr>
                    <w:jc w:val="center"/>
                    <w:rPr>
                      <w:sz w:val="20"/>
                      <w:szCs w:val="20"/>
                    </w:rPr>
                  </w:pPr>
                  <w:r w:rsidRPr="00412DDB">
                    <w:rPr>
                      <w:sz w:val="20"/>
                      <w:szCs w:val="20"/>
                    </w:rPr>
                    <w:t>Дата выплаты</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03.07.2008</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02.10.2008</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09.01.2008</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02.04.2009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02.07.2009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01.10.2009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31.12.2009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01.04.2010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01.07.2010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30.09.2010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30.12.2010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31.03.2011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30.06.2011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29.09.2011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29.12.2011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29.03.2012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28.06.2012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27.09.2012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27.12.2012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28.03.2013</w:t>
                  </w:r>
                </w:p>
              </w:tc>
            </w:tr>
          </w:tbl>
          <w:p w:rsidR="00443833" w:rsidRPr="00412DDB" w:rsidRDefault="00443833" w:rsidP="00443833">
            <w:pPr>
              <w:pStyle w:val="prilozhenie"/>
              <w:ind w:firstLine="0"/>
              <w:rPr>
                <w:sz w:val="22"/>
                <w:szCs w:val="22"/>
              </w:rPr>
            </w:pP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Форма выплаты доходов по облигациям в</w:t>
            </w:r>
            <w:r w:rsidRPr="00412DDB">
              <w:rPr>
                <w:sz w:val="22"/>
                <w:szCs w:val="22"/>
              </w:rPr>
              <w:t>ы</w:t>
            </w:r>
            <w:r w:rsidRPr="00412DDB">
              <w:rPr>
                <w:sz w:val="22"/>
                <w:szCs w:val="22"/>
              </w:rPr>
              <w:t>пуска (денежные средства, иное имущество)</w:t>
            </w:r>
          </w:p>
        </w:tc>
        <w:tc>
          <w:tcPr>
            <w:tcW w:w="5599" w:type="dxa"/>
          </w:tcPr>
          <w:p w:rsidR="00443833" w:rsidRPr="00412DDB" w:rsidRDefault="00443833" w:rsidP="00443833">
            <w:pPr>
              <w:pStyle w:val="prilozhenie"/>
              <w:ind w:firstLine="0"/>
              <w:rPr>
                <w:sz w:val="22"/>
                <w:szCs w:val="22"/>
              </w:rPr>
            </w:pPr>
            <w:r w:rsidRPr="00412DDB">
              <w:rPr>
                <w:sz w:val="20"/>
              </w:rPr>
              <w:t>Выплата дохода по Облигациям производится в валюте Ро</w:t>
            </w:r>
            <w:r w:rsidRPr="00412DDB">
              <w:rPr>
                <w:sz w:val="20"/>
              </w:rPr>
              <w:t>с</w:t>
            </w:r>
            <w:r w:rsidRPr="00412DDB">
              <w:rPr>
                <w:sz w:val="20"/>
              </w:rPr>
              <w:t>сийской Федерации в безналичном порядке в пользу владел</w:t>
            </w:r>
            <w:r w:rsidRPr="00412DDB">
              <w:rPr>
                <w:sz w:val="20"/>
              </w:rPr>
              <w:t>ь</w:t>
            </w:r>
            <w:r w:rsidRPr="00412DDB">
              <w:rPr>
                <w:sz w:val="20"/>
              </w:rPr>
              <w:t>цев Облигаций.</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 xml:space="preserve">Общий размер доходов, выплаченных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Купонные периоды</w:t>
                  </w:r>
                </w:p>
              </w:tc>
              <w:tc>
                <w:tcPr>
                  <w:tcW w:w="2738" w:type="dxa"/>
                  <w:vAlign w:val="center"/>
                </w:tcPr>
                <w:p w:rsidR="00443833" w:rsidRPr="00412DDB" w:rsidRDefault="00443833" w:rsidP="00443833">
                  <w:pPr>
                    <w:jc w:val="center"/>
                    <w:rPr>
                      <w:sz w:val="20"/>
                      <w:szCs w:val="20"/>
                    </w:rPr>
                  </w:pPr>
                  <w:r w:rsidRPr="00412DDB">
                    <w:rPr>
                      <w:sz w:val="20"/>
                      <w:szCs w:val="20"/>
                    </w:rPr>
                    <w:t>Размер выплаченного дохода</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sz w:val="20"/>
                      <w:szCs w:val="20"/>
                      <w:lang w:val="en-US"/>
                    </w:rPr>
                    <w:t xml:space="preserve">  </w:t>
                  </w:r>
                  <w:r w:rsidRPr="00412DDB">
                    <w:rPr>
                      <w:sz w:val="20"/>
                      <w:szCs w:val="20"/>
                    </w:rPr>
                    <w:t>86 010 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2</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lang w:val="en-US"/>
                    </w:rPr>
                  </w:pPr>
                  <w:r w:rsidRPr="00412DDB">
                    <w:rPr>
                      <w:sz w:val="20"/>
                      <w:szCs w:val="20"/>
                      <w:lang w:val="en-US"/>
                    </w:rPr>
                    <w:t xml:space="preserve">  </w:t>
                  </w:r>
                  <w:r w:rsidRPr="00412DDB">
                    <w:rPr>
                      <w:sz w:val="20"/>
                      <w:szCs w:val="20"/>
                    </w:rPr>
                    <w:t>86 010 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3</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sz w:val="20"/>
                      <w:szCs w:val="20"/>
                      <w:lang w:val="en-US"/>
                    </w:rPr>
                    <w:t xml:space="preserve">  </w:t>
                  </w:r>
                  <w:r w:rsidRPr="00412DDB">
                    <w:rPr>
                      <w:sz w:val="20"/>
                      <w:szCs w:val="20"/>
                    </w:rPr>
                    <w:t>86 010 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4</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sz w:val="20"/>
                      <w:szCs w:val="20"/>
                      <w:lang w:val="en-US"/>
                    </w:rPr>
                    <w:t xml:space="preserve">  </w:t>
                  </w:r>
                  <w:r w:rsidRPr="00412DDB">
                    <w:rPr>
                      <w:sz w:val="20"/>
                      <w:szCs w:val="20"/>
                    </w:rPr>
                    <w:t>86 010 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5</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111 826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6</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111 826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7</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111 826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8</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111 826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9</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rPr>
                      <w:sz w:val="20"/>
                      <w:szCs w:val="20"/>
                    </w:rPr>
                  </w:pPr>
                  <w:r w:rsidRPr="00412DDB">
                    <w:rPr>
                      <w:bCs/>
                      <w:sz w:val="20"/>
                      <w:szCs w:val="20"/>
                    </w:rPr>
                    <w:tab/>
                  </w:r>
                  <w:r w:rsidRPr="00412DDB">
                    <w:rPr>
                      <w:bCs/>
                      <w:sz w:val="20"/>
                      <w:szCs w:val="20"/>
                    </w:rPr>
                    <w:tab/>
                    <w:t xml:space="preserve"> 58 766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10</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rPr>
                      <w:sz w:val="20"/>
                      <w:szCs w:val="20"/>
                    </w:rPr>
                  </w:pPr>
                  <w:r w:rsidRPr="00412DDB">
                    <w:rPr>
                      <w:bCs/>
                      <w:sz w:val="20"/>
                      <w:szCs w:val="20"/>
                    </w:rPr>
                    <w:tab/>
                  </w:r>
                  <w:r w:rsidRPr="00412DDB">
                    <w:rPr>
                      <w:bCs/>
                      <w:sz w:val="20"/>
                      <w:szCs w:val="20"/>
                    </w:rPr>
                    <w:tab/>
                    <w:t xml:space="preserve"> 58 766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11</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rPr>
                      <w:sz w:val="20"/>
                      <w:szCs w:val="20"/>
                    </w:rPr>
                  </w:pPr>
                  <w:r w:rsidRPr="00412DDB">
                    <w:rPr>
                      <w:bCs/>
                      <w:sz w:val="20"/>
                      <w:szCs w:val="20"/>
                    </w:rPr>
                    <w:tab/>
                  </w:r>
                  <w:r w:rsidRPr="00412DDB">
                    <w:rPr>
                      <w:bCs/>
                      <w:sz w:val="20"/>
                      <w:szCs w:val="20"/>
                    </w:rPr>
                    <w:tab/>
                    <w:t xml:space="preserve"> 58 766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12</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rPr>
                      <w:sz w:val="20"/>
                      <w:szCs w:val="20"/>
                    </w:rPr>
                  </w:pPr>
                  <w:r w:rsidRPr="00412DDB">
                    <w:rPr>
                      <w:bCs/>
                      <w:sz w:val="20"/>
                      <w:szCs w:val="20"/>
                    </w:rPr>
                    <w:tab/>
                  </w:r>
                  <w:r w:rsidRPr="00412DDB">
                    <w:rPr>
                      <w:bCs/>
                      <w:sz w:val="20"/>
                      <w:szCs w:val="20"/>
                    </w:rPr>
                    <w:tab/>
                    <w:t xml:space="preserve"> 58 766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13</w:t>
                  </w:r>
                  <w:r w:rsidR="00B140EC">
                    <w:rPr>
                      <w:sz w:val="20"/>
                      <w:szCs w:val="20"/>
                    </w:rPr>
                    <w:t>–</w:t>
                  </w:r>
                  <w:r w:rsidRPr="00412DDB">
                    <w:rPr>
                      <w:sz w:val="20"/>
                      <w:szCs w:val="20"/>
                    </w:rPr>
                    <w:t>й купонный доход</w:t>
                  </w:r>
                </w:p>
              </w:tc>
              <w:tc>
                <w:tcPr>
                  <w:tcW w:w="2738" w:type="dxa"/>
                </w:tcPr>
                <w:p w:rsidR="00443833" w:rsidRPr="00412DDB" w:rsidRDefault="00443833" w:rsidP="00443833">
                  <w:pPr>
                    <w:tabs>
                      <w:tab w:val="left" w:pos="430"/>
                      <w:tab w:val="center" w:pos="1300"/>
                    </w:tabs>
                    <w:jc w:val="center"/>
                    <w:rPr>
                      <w:bCs/>
                      <w:sz w:val="20"/>
                      <w:szCs w:val="20"/>
                    </w:rPr>
                  </w:pPr>
                  <w:r w:rsidRPr="00412DDB">
                    <w:rPr>
                      <w:bCs/>
                      <w:sz w:val="20"/>
                      <w:szCs w:val="20"/>
                    </w:rPr>
                    <w:t>3 790.</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14</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jc w:val="center"/>
                    <w:rPr>
                      <w:bCs/>
                      <w:sz w:val="20"/>
                      <w:szCs w:val="20"/>
                    </w:rPr>
                  </w:pPr>
                  <w:r w:rsidRPr="00412DDB">
                    <w:rPr>
                      <w:bCs/>
                      <w:sz w:val="20"/>
                      <w:szCs w:val="20"/>
                    </w:rPr>
                    <w:t>3 790</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15</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jc w:val="center"/>
                    <w:rPr>
                      <w:bCs/>
                      <w:sz w:val="20"/>
                      <w:szCs w:val="20"/>
                    </w:rPr>
                  </w:pPr>
                  <w:r w:rsidRPr="00412DDB">
                    <w:rPr>
                      <w:bCs/>
                      <w:sz w:val="20"/>
                      <w:szCs w:val="20"/>
                    </w:rPr>
                    <w:t>4 122</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16</w:t>
                  </w:r>
                  <w:r w:rsidR="00B140EC">
                    <w:rPr>
                      <w:sz w:val="20"/>
                      <w:szCs w:val="20"/>
                      <w:lang w:val="en-US"/>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jc w:val="center"/>
                    <w:rPr>
                      <w:bCs/>
                      <w:sz w:val="20"/>
                      <w:szCs w:val="20"/>
                    </w:rPr>
                  </w:pPr>
                  <w:r w:rsidRPr="00412DDB">
                    <w:rPr>
                      <w:bCs/>
                      <w:sz w:val="20"/>
                      <w:szCs w:val="20"/>
                    </w:rPr>
                    <w:t>4 122 </w:t>
                  </w:r>
                </w:p>
              </w:tc>
            </w:tr>
            <w:tr w:rsidR="00443833" w:rsidRPr="00412DDB" w:rsidTr="002D2337">
              <w:tc>
                <w:tcPr>
                  <w:tcW w:w="2738" w:type="dxa"/>
                </w:tcPr>
                <w:p w:rsidR="00443833" w:rsidRPr="00412DDB" w:rsidRDefault="00443833" w:rsidP="00443833">
                  <w:pPr>
                    <w:jc w:val="center"/>
                    <w:rPr>
                      <w:sz w:val="20"/>
                      <w:szCs w:val="20"/>
                      <w:lang w:val="en-US"/>
                    </w:rPr>
                  </w:pPr>
                  <w:r w:rsidRPr="00412DDB">
                    <w:rPr>
                      <w:sz w:val="20"/>
                      <w:szCs w:val="20"/>
                      <w:lang w:val="en-US"/>
                    </w:rPr>
                    <w:t>17</w:t>
                  </w:r>
                  <w:r w:rsidR="00B140EC">
                    <w:rPr>
                      <w:sz w:val="20"/>
                      <w:szCs w:val="20"/>
                    </w:rPr>
                    <w:t>–</w:t>
                  </w:r>
                  <w:r w:rsidRPr="00412DDB">
                    <w:rPr>
                      <w:sz w:val="20"/>
                      <w:szCs w:val="20"/>
                    </w:rPr>
                    <w:t>й купонный период</w:t>
                  </w:r>
                </w:p>
              </w:tc>
              <w:tc>
                <w:tcPr>
                  <w:tcW w:w="2738" w:type="dxa"/>
                </w:tcPr>
                <w:p w:rsidR="00443833" w:rsidRPr="00F15A17" w:rsidRDefault="00443833" w:rsidP="00443833">
                  <w:pPr>
                    <w:tabs>
                      <w:tab w:val="left" w:pos="430"/>
                      <w:tab w:val="center" w:pos="1300"/>
                    </w:tabs>
                    <w:jc w:val="center"/>
                    <w:rPr>
                      <w:bCs/>
                      <w:sz w:val="20"/>
                      <w:szCs w:val="20"/>
                    </w:rPr>
                  </w:pPr>
                  <w:r w:rsidRPr="00F15A17">
                    <w:rPr>
                      <w:bCs/>
                      <w:sz w:val="20"/>
                      <w:szCs w:val="20"/>
                    </w:rPr>
                    <w:t>16 723</w:t>
                  </w:r>
                </w:p>
              </w:tc>
            </w:tr>
            <w:tr w:rsidR="00443833" w:rsidRPr="00412DDB" w:rsidTr="002D2337">
              <w:tc>
                <w:tcPr>
                  <w:tcW w:w="2738" w:type="dxa"/>
                </w:tcPr>
                <w:p w:rsidR="00443833" w:rsidRPr="00412DDB" w:rsidRDefault="00443833" w:rsidP="002D2337">
                  <w:pPr>
                    <w:pStyle w:val="prilozhenie"/>
                    <w:ind w:firstLine="0"/>
                    <w:jc w:val="center"/>
                    <w:rPr>
                      <w:sz w:val="22"/>
                      <w:szCs w:val="22"/>
                    </w:rPr>
                  </w:pPr>
                  <w:r w:rsidRPr="00412DDB">
                    <w:rPr>
                      <w:sz w:val="20"/>
                      <w:lang w:val="en-US"/>
                    </w:rPr>
                    <w:t>1</w:t>
                  </w:r>
                  <w:r w:rsidRPr="00412DDB">
                    <w:rPr>
                      <w:sz w:val="20"/>
                    </w:rPr>
                    <w:t>8</w:t>
                  </w:r>
                  <w:r w:rsidR="00B140EC">
                    <w:rPr>
                      <w:sz w:val="20"/>
                    </w:rPr>
                    <w:t>–</w:t>
                  </w:r>
                  <w:r w:rsidRPr="00412DDB">
                    <w:rPr>
                      <w:sz w:val="20"/>
                    </w:rPr>
                    <w:t>й купонный период</w:t>
                  </w:r>
                </w:p>
              </w:tc>
              <w:tc>
                <w:tcPr>
                  <w:tcW w:w="2738" w:type="dxa"/>
                </w:tcPr>
                <w:p w:rsidR="00443833" w:rsidRPr="00F15A17" w:rsidRDefault="00443833" w:rsidP="00443833">
                  <w:pPr>
                    <w:tabs>
                      <w:tab w:val="left" w:pos="430"/>
                      <w:tab w:val="center" w:pos="1300"/>
                    </w:tabs>
                    <w:jc w:val="center"/>
                    <w:rPr>
                      <w:bCs/>
                      <w:sz w:val="20"/>
                      <w:szCs w:val="20"/>
                    </w:rPr>
                  </w:pPr>
                  <w:r w:rsidRPr="00F15A17">
                    <w:rPr>
                      <w:bCs/>
                      <w:sz w:val="20"/>
                      <w:szCs w:val="20"/>
                    </w:rPr>
                    <w:t>16 787</w:t>
                  </w:r>
                </w:p>
              </w:tc>
            </w:tr>
            <w:tr w:rsidR="00443833" w:rsidRPr="00412DDB" w:rsidTr="002D2337">
              <w:tc>
                <w:tcPr>
                  <w:tcW w:w="2738" w:type="dxa"/>
                </w:tcPr>
                <w:p w:rsidR="00443833" w:rsidRPr="00412DDB" w:rsidRDefault="00443833" w:rsidP="002D2337">
                  <w:pPr>
                    <w:pStyle w:val="prilozhenie"/>
                    <w:ind w:firstLine="0"/>
                    <w:jc w:val="center"/>
                    <w:rPr>
                      <w:sz w:val="22"/>
                      <w:szCs w:val="22"/>
                    </w:rPr>
                  </w:pPr>
                  <w:r w:rsidRPr="00412DDB">
                    <w:rPr>
                      <w:sz w:val="20"/>
                      <w:lang w:val="en-US"/>
                    </w:rPr>
                    <w:t>19</w:t>
                  </w:r>
                  <w:r w:rsidR="00B140EC">
                    <w:rPr>
                      <w:sz w:val="20"/>
                    </w:rPr>
                    <w:t>–</w:t>
                  </w:r>
                  <w:r w:rsidRPr="00412DDB">
                    <w:rPr>
                      <w:sz w:val="20"/>
                    </w:rPr>
                    <w:t>й купонный период</w:t>
                  </w:r>
                </w:p>
              </w:tc>
              <w:tc>
                <w:tcPr>
                  <w:tcW w:w="2738" w:type="dxa"/>
                </w:tcPr>
                <w:p w:rsidR="00443833" w:rsidRPr="00F15A17" w:rsidRDefault="00443833" w:rsidP="00443833">
                  <w:pPr>
                    <w:pStyle w:val="prilozhenie"/>
                    <w:ind w:firstLine="0"/>
                    <w:jc w:val="center"/>
                    <w:rPr>
                      <w:sz w:val="20"/>
                      <w:lang w:val="en-US"/>
                    </w:rPr>
                  </w:pPr>
                  <w:r w:rsidRPr="00F15A17">
                    <w:rPr>
                      <w:sz w:val="20"/>
                      <w:lang w:val="en-US"/>
                    </w:rPr>
                    <w:t>16 787</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0"/>
                    </w:rPr>
                    <w:t>20</w:t>
                  </w:r>
                  <w:r w:rsidR="00B140EC">
                    <w:rPr>
                      <w:sz w:val="20"/>
                    </w:rPr>
                    <w:t>–</w:t>
                  </w:r>
                  <w:r w:rsidRPr="00412DDB">
                    <w:rPr>
                      <w:sz w:val="20"/>
                    </w:rPr>
                    <w:t>й купонный период</w:t>
                  </w:r>
                </w:p>
              </w:tc>
              <w:tc>
                <w:tcPr>
                  <w:tcW w:w="2738" w:type="dxa"/>
                </w:tcPr>
                <w:p w:rsidR="00443833" w:rsidRPr="00F15A17" w:rsidRDefault="00443833" w:rsidP="00443833">
                  <w:pPr>
                    <w:pStyle w:val="prilozhenie"/>
                    <w:ind w:firstLine="0"/>
                    <w:jc w:val="center"/>
                    <w:rPr>
                      <w:sz w:val="20"/>
                      <w:lang w:val="en-US"/>
                    </w:rPr>
                  </w:pPr>
                  <w:r w:rsidRPr="00F15A17">
                    <w:rPr>
                      <w:sz w:val="20"/>
                      <w:lang w:val="en-US"/>
                    </w:rPr>
                    <w:t>16 787</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2"/>
                      <w:szCs w:val="22"/>
                    </w:rPr>
                    <w:t>Всего</w:t>
                  </w:r>
                </w:p>
              </w:tc>
              <w:tc>
                <w:tcPr>
                  <w:tcW w:w="2738" w:type="dxa"/>
                </w:tcPr>
                <w:p w:rsidR="00443833" w:rsidRPr="00F15A17" w:rsidRDefault="00443833" w:rsidP="00443833">
                  <w:pPr>
                    <w:pStyle w:val="prilozhenie"/>
                    <w:ind w:firstLine="0"/>
                    <w:jc w:val="center"/>
                    <w:rPr>
                      <w:sz w:val="20"/>
                      <w:lang w:val="en-US"/>
                    </w:rPr>
                  </w:pPr>
                  <w:r w:rsidRPr="00F15A17">
                    <w:rPr>
                      <w:sz w:val="20"/>
                    </w:rPr>
                    <w:t>1 10</w:t>
                  </w:r>
                  <w:r w:rsidRPr="00F15A17">
                    <w:rPr>
                      <w:sz w:val="20"/>
                      <w:lang w:val="en-US"/>
                    </w:rPr>
                    <w:t>9</w:t>
                  </w:r>
                  <w:r w:rsidRPr="00F15A17">
                    <w:rPr>
                      <w:sz w:val="20"/>
                    </w:rPr>
                    <w:t xml:space="preserve"> 318</w:t>
                  </w:r>
                </w:p>
              </w:tc>
            </w:tr>
          </w:tbl>
          <w:p w:rsidR="00443833" w:rsidRPr="00412DDB" w:rsidRDefault="00443833" w:rsidP="00443833">
            <w:pPr>
              <w:pStyle w:val="prilozhenie"/>
              <w:ind w:firstLine="0"/>
              <w:rPr>
                <w:sz w:val="22"/>
                <w:szCs w:val="22"/>
              </w:rPr>
            </w:pP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Доля выплаченных доходов по облигациям выпуска в общем размере подлежавших выпл</w:t>
            </w:r>
            <w:r w:rsidRPr="00412DDB">
              <w:rPr>
                <w:sz w:val="22"/>
                <w:szCs w:val="22"/>
              </w:rPr>
              <w:t>а</w:t>
            </w:r>
            <w:r w:rsidRPr="00412DDB">
              <w:rPr>
                <w:sz w:val="22"/>
                <w:szCs w:val="22"/>
              </w:rPr>
              <w:t>те доходов по облигациям выпуска, %</w:t>
            </w:r>
          </w:p>
        </w:tc>
        <w:tc>
          <w:tcPr>
            <w:tcW w:w="5599" w:type="dxa"/>
          </w:tcPr>
          <w:p w:rsidR="00443833" w:rsidRPr="00412DDB" w:rsidRDefault="00443833" w:rsidP="00443833">
            <w:pPr>
              <w:pStyle w:val="prilozhenie"/>
              <w:ind w:firstLine="0"/>
              <w:jc w:val="center"/>
              <w:rPr>
                <w:sz w:val="22"/>
                <w:szCs w:val="22"/>
              </w:rPr>
            </w:pPr>
            <w:r w:rsidRPr="00412DDB">
              <w:rPr>
                <w:sz w:val="22"/>
                <w:szCs w:val="22"/>
              </w:rPr>
              <w:t>100%</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В случае если подлежавшие выплате доходы по облигациям выпуска не выплачены или в</w:t>
            </w:r>
            <w:r w:rsidRPr="00412DDB">
              <w:rPr>
                <w:sz w:val="22"/>
                <w:szCs w:val="22"/>
              </w:rPr>
              <w:t>ы</w:t>
            </w:r>
            <w:r w:rsidRPr="00412DDB">
              <w:rPr>
                <w:sz w:val="22"/>
                <w:szCs w:val="22"/>
              </w:rPr>
              <w:t xml:space="preserve">плачены кредитной организацией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т</w:t>
            </w:r>
            <w:r w:rsidRPr="00412DDB">
              <w:rPr>
                <w:sz w:val="22"/>
                <w:szCs w:val="22"/>
              </w:rPr>
              <w:t>а</w:t>
            </w:r>
            <w:r w:rsidRPr="00412DDB">
              <w:rPr>
                <w:sz w:val="22"/>
                <w:szCs w:val="22"/>
              </w:rPr>
              <w:t>ких доходов</w:t>
            </w:r>
          </w:p>
        </w:tc>
        <w:tc>
          <w:tcPr>
            <w:tcW w:w="5599" w:type="dxa"/>
          </w:tcPr>
          <w:p w:rsidR="00443833" w:rsidRPr="00412DDB" w:rsidRDefault="00443833" w:rsidP="00443833">
            <w:pPr>
              <w:pStyle w:val="prilozhenie"/>
              <w:ind w:firstLine="0"/>
              <w:jc w:val="center"/>
              <w:rPr>
                <w:sz w:val="22"/>
                <w:szCs w:val="22"/>
              </w:rPr>
            </w:pPr>
            <w:r w:rsidRPr="00412DDB">
              <w:rPr>
                <w:sz w:val="20"/>
              </w:rPr>
              <w:t>Выплачены полностью</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Иные сведения о доходах по облигациям в</w:t>
            </w:r>
            <w:r w:rsidRPr="00412DDB">
              <w:rPr>
                <w:sz w:val="22"/>
                <w:szCs w:val="22"/>
              </w:rPr>
              <w:t>ы</w:t>
            </w:r>
            <w:r w:rsidRPr="00412DDB">
              <w:rPr>
                <w:sz w:val="22"/>
                <w:szCs w:val="22"/>
              </w:rPr>
              <w:t xml:space="preserve">пуска,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99" w:type="dxa"/>
          </w:tcPr>
          <w:p w:rsidR="00443833" w:rsidRPr="00412DDB" w:rsidRDefault="00B140EC" w:rsidP="00443833">
            <w:pPr>
              <w:pStyle w:val="prilozhenie"/>
              <w:ind w:firstLine="0"/>
              <w:jc w:val="center"/>
              <w:rPr>
                <w:sz w:val="22"/>
                <w:szCs w:val="22"/>
              </w:rPr>
            </w:pPr>
            <w:r>
              <w:rPr>
                <w:sz w:val="22"/>
                <w:szCs w:val="22"/>
              </w:rPr>
              <w:t>–</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5"/>
        <w:gridCol w:w="5599"/>
      </w:tblGrid>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ценных бумаг (облигации), серия, форма и иные идентификационные признаки выпуска облигаций</w:t>
            </w:r>
          </w:p>
        </w:tc>
        <w:tc>
          <w:tcPr>
            <w:tcW w:w="5599" w:type="dxa"/>
          </w:tcPr>
          <w:p w:rsidR="00443833" w:rsidRPr="00412DDB" w:rsidRDefault="00443833" w:rsidP="00443833">
            <w:pPr>
              <w:jc w:val="center"/>
              <w:rPr>
                <w:rFonts w:eastAsia="PMingLiU"/>
                <w:b/>
                <w:sz w:val="20"/>
                <w:szCs w:val="20"/>
              </w:rPr>
            </w:pPr>
            <w:r w:rsidRPr="00412DDB">
              <w:rPr>
                <w:rFonts w:eastAsia="PMingLiU"/>
                <w:b/>
                <w:sz w:val="20"/>
                <w:szCs w:val="20"/>
              </w:rPr>
              <w:t>Документарные процентные неконвертируемые на пред</w:t>
            </w:r>
            <w:r w:rsidRPr="00412DDB">
              <w:rPr>
                <w:rFonts w:eastAsia="PMingLiU"/>
                <w:b/>
                <w:sz w:val="20"/>
                <w:szCs w:val="20"/>
              </w:rPr>
              <w:t>ъ</w:t>
            </w:r>
            <w:r w:rsidRPr="00412DDB">
              <w:rPr>
                <w:rFonts w:eastAsia="PMingLiU"/>
                <w:b/>
                <w:sz w:val="20"/>
                <w:szCs w:val="20"/>
              </w:rPr>
              <w:t>явителя с обязательным централизованным хранением</w:t>
            </w:r>
          </w:p>
          <w:p w:rsidR="00443833" w:rsidRPr="00412DDB" w:rsidRDefault="00443833" w:rsidP="00443833">
            <w:pPr>
              <w:jc w:val="center"/>
              <w:rPr>
                <w:rFonts w:eastAsia="PMingLiU"/>
                <w:b/>
                <w:sz w:val="20"/>
                <w:szCs w:val="20"/>
              </w:rPr>
            </w:pPr>
            <w:r w:rsidRPr="00412DDB">
              <w:rPr>
                <w:rFonts w:eastAsia="PMingLiU"/>
                <w:b/>
                <w:sz w:val="20"/>
                <w:szCs w:val="20"/>
              </w:rPr>
              <w:t xml:space="preserve"> серии 03</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w:t>
            </w:r>
          </w:p>
          <w:p w:rsidR="00443833" w:rsidRPr="00412DDB" w:rsidRDefault="00443833" w:rsidP="00443833">
            <w:pPr>
              <w:jc w:val="center"/>
              <w:rPr>
                <w:rFonts w:eastAsia="PMingLiU"/>
                <w:b/>
                <w:sz w:val="20"/>
                <w:szCs w:val="20"/>
              </w:rPr>
            </w:pPr>
            <w:r w:rsidRPr="00412DDB">
              <w:rPr>
                <w:rFonts w:eastAsia="PMingLiU"/>
                <w:b/>
                <w:sz w:val="20"/>
                <w:szCs w:val="20"/>
              </w:rPr>
              <w:t xml:space="preserve"> со сроком погашения в 1820</w:t>
            </w:r>
            <w:r w:rsidR="00B140EC">
              <w:rPr>
                <w:rFonts w:eastAsia="PMingLiU"/>
                <w:b/>
                <w:sz w:val="20"/>
                <w:szCs w:val="20"/>
              </w:rPr>
              <w:t>–</w:t>
            </w:r>
            <w:proofErr w:type="spellStart"/>
            <w:r w:rsidRPr="00412DDB">
              <w:rPr>
                <w:rFonts w:eastAsia="PMingLiU"/>
                <w:b/>
                <w:sz w:val="20"/>
                <w:szCs w:val="20"/>
              </w:rPr>
              <w:t>ый</w:t>
            </w:r>
            <w:proofErr w:type="spellEnd"/>
            <w:r w:rsidRPr="00412DDB">
              <w:rPr>
                <w:rFonts w:eastAsia="PMingLiU"/>
                <w:b/>
                <w:sz w:val="20"/>
                <w:szCs w:val="20"/>
              </w:rPr>
              <w:t xml:space="preserve"> (Одна тысяча восемьсот двадцатый) день с начала размещения Облигаций</w:t>
            </w:r>
          </w:p>
          <w:p w:rsidR="00443833" w:rsidRPr="00412DDB" w:rsidRDefault="00443833" w:rsidP="00443833">
            <w:pPr>
              <w:pStyle w:val="prilozhenie"/>
              <w:ind w:firstLine="0"/>
              <w:rPr>
                <w:b/>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w:t>
            </w:r>
            <w:r w:rsidRPr="00412DDB">
              <w:rPr>
                <w:sz w:val="22"/>
                <w:szCs w:val="22"/>
              </w:rPr>
              <w:t>ы</w:t>
            </w:r>
            <w:r w:rsidRPr="00412DDB">
              <w:rPr>
                <w:sz w:val="22"/>
                <w:szCs w:val="22"/>
              </w:rPr>
              <w:t>пуска облигаций и дата его государственной регистрации (идентификационный номер в</w:t>
            </w:r>
            <w:r w:rsidRPr="00412DDB">
              <w:rPr>
                <w:sz w:val="22"/>
                <w:szCs w:val="22"/>
              </w:rPr>
              <w:t>ы</w:t>
            </w:r>
            <w:r w:rsidRPr="00412DDB">
              <w:rPr>
                <w:sz w:val="22"/>
                <w:szCs w:val="22"/>
              </w:rPr>
              <w:t>пуска облигаций и дата его присвоения в сл</w:t>
            </w:r>
            <w:r w:rsidRPr="00412DDB">
              <w:rPr>
                <w:sz w:val="22"/>
                <w:szCs w:val="22"/>
              </w:rPr>
              <w:t>у</w:t>
            </w:r>
            <w:r w:rsidRPr="00412DDB">
              <w:rPr>
                <w:sz w:val="22"/>
                <w:szCs w:val="22"/>
              </w:rPr>
              <w:t>чае если выпуск облигаций не подлежал гос</w:t>
            </w:r>
            <w:r w:rsidRPr="00412DDB">
              <w:rPr>
                <w:sz w:val="22"/>
                <w:szCs w:val="22"/>
              </w:rPr>
              <w:t>у</w:t>
            </w:r>
            <w:r w:rsidRPr="00412DDB">
              <w:rPr>
                <w:sz w:val="22"/>
                <w:szCs w:val="22"/>
              </w:rPr>
              <w:t>дарственной регистрации)</w:t>
            </w:r>
          </w:p>
        </w:tc>
        <w:tc>
          <w:tcPr>
            <w:tcW w:w="5599" w:type="dxa"/>
          </w:tcPr>
          <w:p w:rsidR="00443833" w:rsidRPr="00412DDB" w:rsidRDefault="00443833" w:rsidP="00443833">
            <w:pPr>
              <w:pStyle w:val="prilozhenie"/>
              <w:ind w:firstLine="0"/>
              <w:jc w:val="center"/>
              <w:rPr>
                <w:sz w:val="20"/>
              </w:rPr>
            </w:pPr>
            <w:r w:rsidRPr="00412DDB">
              <w:rPr>
                <w:sz w:val="20"/>
              </w:rPr>
              <w:t>40302268В</w:t>
            </w:r>
          </w:p>
          <w:p w:rsidR="00443833" w:rsidRPr="00412DDB" w:rsidRDefault="00443833" w:rsidP="005417F9">
            <w:pPr>
              <w:pStyle w:val="prilozhenie"/>
              <w:ind w:firstLine="0"/>
              <w:jc w:val="center"/>
              <w:rPr>
                <w:sz w:val="22"/>
                <w:szCs w:val="22"/>
              </w:rPr>
            </w:pPr>
            <w:r w:rsidRPr="00412DDB">
              <w:rPr>
                <w:sz w:val="20"/>
              </w:rPr>
              <w:t>03.03.2008</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доходов, выплаченных по облигациям в</w:t>
            </w:r>
            <w:r w:rsidRPr="00412DDB">
              <w:rPr>
                <w:sz w:val="22"/>
                <w:szCs w:val="22"/>
              </w:rPr>
              <w:t>ы</w:t>
            </w:r>
            <w:r w:rsidRPr="00412DDB">
              <w:rPr>
                <w:sz w:val="22"/>
                <w:szCs w:val="22"/>
              </w:rPr>
              <w:t>пуска (номинальная стоимость, процент (к</w:t>
            </w:r>
            <w:r w:rsidRPr="00412DDB">
              <w:rPr>
                <w:sz w:val="22"/>
                <w:szCs w:val="22"/>
              </w:rPr>
              <w:t>у</w:t>
            </w:r>
            <w:r w:rsidRPr="00412DDB">
              <w:rPr>
                <w:sz w:val="22"/>
                <w:szCs w:val="22"/>
              </w:rPr>
              <w:t>пон), иное)</w:t>
            </w:r>
          </w:p>
        </w:tc>
        <w:tc>
          <w:tcPr>
            <w:tcW w:w="5599" w:type="dxa"/>
          </w:tcPr>
          <w:p w:rsidR="00443833" w:rsidRPr="00412DDB" w:rsidRDefault="00443833" w:rsidP="00443833">
            <w:pPr>
              <w:pStyle w:val="prilozhenie"/>
              <w:ind w:firstLine="0"/>
              <w:jc w:val="center"/>
              <w:rPr>
                <w:sz w:val="22"/>
                <w:szCs w:val="22"/>
              </w:rPr>
            </w:pPr>
            <w:r w:rsidRPr="00412DDB">
              <w:rPr>
                <w:sz w:val="22"/>
                <w:szCs w:val="22"/>
              </w:rPr>
              <w:t>купон</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расчете на одну облигацию выпуска, руб. / </w:t>
            </w:r>
            <w:proofErr w:type="spellStart"/>
            <w:r w:rsidRPr="00412DDB">
              <w:rPr>
                <w:sz w:val="22"/>
                <w:szCs w:val="22"/>
              </w:rPr>
              <w:t>иностр</w:t>
            </w:r>
            <w:proofErr w:type="spellEnd"/>
            <w:r w:rsidRPr="00412DDB">
              <w:rPr>
                <w:sz w:val="22"/>
                <w:szCs w:val="22"/>
              </w:rPr>
              <w:t>. валюта</w:t>
            </w:r>
          </w:p>
        </w:tc>
        <w:tc>
          <w:tcPr>
            <w:tcW w:w="5599" w:type="dxa"/>
          </w:tcPr>
          <w:tbl>
            <w:tblPr>
              <w:tblW w:w="5491" w:type="dxa"/>
              <w:tblLayout w:type="fixed"/>
              <w:tblLook w:val="01E0" w:firstRow="1" w:lastRow="1" w:firstColumn="1" w:lastColumn="1" w:noHBand="0" w:noVBand="0"/>
            </w:tblPr>
            <w:tblGrid>
              <w:gridCol w:w="3977"/>
              <w:gridCol w:w="1514"/>
            </w:tblGrid>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первому купону:</w:t>
                  </w:r>
                </w:p>
              </w:tc>
              <w:tc>
                <w:tcPr>
                  <w:tcW w:w="1514" w:type="dxa"/>
                </w:tcPr>
                <w:p w:rsidR="00443833" w:rsidRPr="00412DDB" w:rsidRDefault="00443833" w:rsidP="00443833">
                  <w:pPr>
                    <w:rPr>
                      <w:sz w:val="20"/>
                      <w:szCs w:val="20"/>
                    </w:rPr>
                  </w:pPr>
                  <w:r w:rsidRPr="00412DDB">
                    <w:rPr>
                      <w:sz w:val="20"/>
                      <w:szCs w:val="20"/>
                    </w:rPr>
                    <w:t xml:space="preserve"> 24,93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второму купону:</w:t>
                  </w:r>
                </w:p>
              </w:tc>
              <w:tc>
                <w:tcPr>
                  <w:tcW w:w="1514" w:type="dxa"/>
                </w:tcPr>
                <w:p w:rsidR="00443833" w:rsidRPr="00412DDB" w:rsidRDefault="00443833" w:rsidP="00443833">
                  <w:pPr>
                    <w:rPr>
                      <w:sz w:val="20"/>
                      <w:szCs w:val="20"/>
                    </w:rPr>
                  </w:pPr>
                  <w:r w:rsidRPr="00412DDB">
                    <w:rPr>
                      <w:sz w:val="20"/>
                      <w:szCs w:val="20"/>
                    </w:rPr>
                    <w:t xml:space="preserve"> 24,93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третьему купону:</w:t>
                  </w:r>
                </w:p>
              </w:tc>
              <w:tc>
                <w:tcPr>
                  <w:tcW w:w="1514" w:type="dxa"/>
                </w:tcPr>
                <w:p w:rsidR="00443833" w:rsidRPr="00412DDB" w:rsidRDefault="00443833" w:rsidP="00443833">
                  <w:pPr>
                    <w:rPr>
                      <w:sz w:val="20"/>
                      <w:szCs w:val="20"/>
                    </w:rPr>
                  </w:pPr>
                  <w:r w:rsidRPr="00412DDB">
                    <w:rPr>
                      <w:sz w:val="20"/>
                      <w:szCs w:val="20"/>
                    </w:rPr>
                    <w:t xml:space="preserve"> 24,93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четвертому купону:</w:t>
                  </w:r>
                </w:p>
              </w:tc>
              <w:tc>
                <w:tcPr>
                  <w:tcW w:w="1514" w:type="dxa"/>
                </w:tcPr>
                <w:p w:rsidR="00443833" w:rsidRPr="00412DDB" w:rsidRDefault="00443833" w:rsidP="00443833">
                  <w:pPr>
                    <w:rPr>
                      <w:sz w:val="20"/>
                      <w:szCs w:val="20"/>
                    </w:rPr>
                  </w:pPr>
                  <w:r w:rsidRPr="00412DDB">
                    <w:rPr>
                      <w:sz w:val="20"/>
                      <w:szCs w:val="20"/>
                    </w:rPr>
                    <w:t xml:space="preserve"> 24,93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пятому купону:</w:t>
                  </w:r>
                </w:p>
              </w:tc>
              <w:tc>
                <w:tcPr>
                  <w:tcW w:w="1514" w:type="dxa"/>
                </w:tcPr>
                <w:p w:rsidR="00443833" w:rsidRPr="00412DDB" w:rsidRDefault="00443833" w:rsidP="00443833">
                  <w:pPr>
                    <w:rPr>
                      <w:sz w:val="20"/>
                      <w:szCs w:val="20"/>
                    </w:rPr>
                  </w:pPr>
                  <w:r w:rsidRPr="00412DDB">
                    <w:rPr>
                      <w:sz w:val="20"/>
                      <w:szCs w:val="20"/>
                    </w:rPr>
                    <w:t xml:space="preserve"> 37,40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шестому купону:</w:t>
                  </w:r>
                </w:p>
              </w:tc>
              <w:tc>
                <w:tcPr>
                  <w:tcW w:w="1514" w:type="dxa"/>
                </w:tcPr>
                <w:p w:rsidR="00443833" w:rsidRPr="00412DDB" w:rsidRDefault="00443833" w:rsidP="00443833">
                  <w:pPr>
                    <w:rPr>
                      <w:sz w:val="20"/>
                      <w:szCs w:val="20"/>
                    </w:rPr>
                  </w:pPr>
                  <w:r w:rsidRPr="00412DDB">
                    <w:rPr>
                      <w:sz w:val="20"/>
                      <w:szCs w:val="20"/>
                    </w:rPr>
                    <w:t xml:space="preserve"> 37,40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седьмому купону:</w:t>
                  </w:r>
                </w:p>
              </w:tc>
              <w:tc>
                <w:tcPr>
                  <w:tcW w:w="1514" w:type="dxa"/>
                </w:tcPr>
                <w:p w:rsidR="00443833" w:rsidRPr="00412DDB" w:rsidRDefault="00443833" w:rsidP="00443833">
                  <w:pPr>
                    <w:rPr>
                      <w:sz w:val="20"/>
                      <w:szCs w:val="20"/>
                    </w:rPr>
                  </w:pPr>
                  <w:r w:rsidRPr="00412DDB">
                    <w:rPr>
                      <w:sz w:val="20"/>
                      <w:szCs w:val="20"/>
                    </w:rPr>
                    <w:t xml:space="preserve"> 37,40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восьмому купону:</w:t>
                  </w:r>
                </w:p>
              </w:tc>
              <w:tc>
                <w:tcPr>
                  <w:tcW w:w="1514" w:type="dxa"/>
                </w:tcPr>
                <w:p w:rsidR="00443833" w:rsidRPr="00412DDB" w:rsidRDefault="00443833" w:rsidP="00443833">
                  <w:pPr>
                    <w:rPr>
                      <w:sz w:val="20"/>
                      <w:szCs w:val="20"/>
                    </w:rPr>
                  </w:pPr>
                  <w:r w:rsidRPr="00412DDB">
                    <w:rPr>
                      <w:sz w:val="20"/>
                      <w:szCs w:val="20"/>
                    </w:rPr>
                    <w:t xml:space="preserve"> 37,40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девятому купону:</w:t>
                  </w:r>
                </w:p>
              </w:tc>
              <w:tc>
                <w:tcPr>
                  <w:tcW w:w="1514" w:type="dxa"/>
                </w:tcPr>
                <w:p w:rsidR="00443833" w:rsidRPr="00412DDB" w:rsidRDefault="00443833" w:rsidP="00443833">
                  <w:pPr>
                    <w:rPr>
                      <w:sz w:val="20"/>
                      <w:szCs w:val="20"/>
                    </w:rPr>
                  </w:pPr>
                  <w:r w:rsidRPr="00412DDB">
                    <w:rPr>
                      <w:sz w:val="20"/>
                      <w:szCs w:val="20"/>
                    </w:rPr>
                    <w:t xml:space="preserve"> 37,40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десятому купону:</w:t>
                  </w:r>
                </w:p>
              </w:tc>
              <w:tc>
                <w:tcPr>
                  <w:tcW w:w="1514" w:type="dxa"/>
                </w:tcPr>
                <w:p w:rsidR="00443833" w:rsidRPr="00412DDB" w:rsidRDefault="00443833" w:rsidP="00443833">
                  <w:pPr>
                    <w:rPr>
                      <w:sz w:val="20"/>
                      <w:szCs w:val="20"/>
                    </w:rPr>
                  </w:pPr>
                  <w:r w:rsidRPr="00412DDB">
                    <w:rPr>
                      <w:sz w:val="20"/>
                      <w:szCs w:val="20"/>
                    </w:rPr>
                    <w:t xml:space="preserve"> 37,40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одиннадцатому купону:</w:t>
                  </w:r>
                </w:p>
              </w:tc>
              <w:tc>
                <w:tcPr>
                  <w:tcW w:w="1514" w:type="dxa"/>
                </w:tcPr>
                <w:p w:rsidR="00443833" w:rsidRPr="00412DDB" w:rsidRDefault="00443833" w:rsidP="00443833">
                  <w:pPr>
                    <w:jc w:val="right"/>
                  </w:pPr>
                  <w:r w:rsidRPr="00412DDB">
                    <w:rPr>
                      <w:sz w:val="20"/>
                      <w:szCs w:val="20"/>
                    </w:rPr>
                    <w:t>18,08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двенадцатому купону:</w:t>
                  </w:r>
                </w:p>
              </w:tc>
              <w:tc>
                <w:tcPr>
                  <w:tcW w:w="1514" w:type="dxa"/>
                </w:tcPr>
                <w:p w:rsidR="00443833" w:rsidRPr="00412DDB" w:rsidRDefault="00443833" w:rsidP="00443833">
                  <w:pPr>
                    <w:jc w:val="right"/>
                  </w:pPr>
                  <w:r w:rsidRPr="00412DDB">
                    <w:rPr>
                      <w:sz w:val="20"/>
                      <w:szCs w:val="20"/>
                    </w:rPr>
                    <w:t>18,08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тринадцатому купону:</w:t>
                  </w:r>
                </w:p>
              </w:tc>
              <w:tc>
                <w:tcPr>
                  <w:tcW w:w="1514" w:type="dxa"/>
                </w:tcPr>
                <w:p w:rsidR="00443833" w:rsidRPr="00412DDB" w:rsidRDefault="00443833" w:rsidP="00443833">
                  <w:pPr>
                    <w:jc w:val="right"/>
                  </w:pPr>
                  <w:r w:rsidRPr="00412DDB">
                    <w:rPr>
                      <w:sz w:val="20"/>
                      <w:szCs w:val="20"/>
                    </w:rPr>
                    <w:t>18,08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четырнадцатому куп</w:t>
                  </w:r>
                  <w:r w:rsidRPr="00412DDB">
                    <w:rPr>
                      <w:sz w:val="20"/>
                      <w:szCs w:val="20"/>
                    </w:rPr>
                    <w:t>о</w:t>
                  </w:r>
                  <w:r w:rsidRPr="00412DDB">
                    <w:rPr>
                      <w:sz w:val="20"/>
                      <w:szCs w:val="20"/>
                    </w:rPr>
                    <w:t>ну:</w:t>
                  </w:r>
                </w:p>
              </w:tc>
              <w:tc>
                <w:tcPr>
                  <w:tcW w:w="1514" w:type="dxa"/>
                </w:tcPr>
                <w:p w:rsidR="00443833" w:rsidRPr="00412DDB" w:rsidRDefault="00443833" w:rsidP="00443833">
                  <w:pPr>
                    <w:jc w:val="right"/>
                    <w:rPr>
                      <w:sz w:val="20"/>
                      <w:szCs w:val="20"/>
                    </w:rPr>
                  </w:pPr>
                  <w:r w:rsidRPr="00412DDB">
                    <w:rPr>
                      <w:sz w:val="20"/>
                      <w:szCs w:val="20"/>
                    </w:rPr>
                    <w:t>18,08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пятнадцатому купону:</w:t>
                  </w:r>
                </w:p>
              </w:tc>
              <w:tc>
                <w:tcPr>
                  <w:tcW w:w="1514" w:type="dxa"/>
                </w:tcPr>
                <w:p w:rsidR="00443833" w:rsidRPr="00412DDB" w:rsidRDefault="00443833" w:rsidP="00443833">
                  <w:pPr>
                    <w:jc w:val="right"/>
                    <w:rPr>
                      <w:sz w:val="20"/>
                      <w:szCs w:val="20"/>
                    </w:rPr>
                  </w:pPr>
                  <w:r w:rsidRPr="00412DDB">
                    <w:rPr>
                      <w:sz w:val="20"/>
                      <w:szCs w:val="20"/>
                    </w:rPr>
                    <w:t>20,57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шестнадцатому купону:</w:t>
                  </w:r>
                </w:p>
              </w:tc>
              <w:tc>
                <w:tcPr>
                  <w:tcW w:w="1514" w:type="dxa"/>
                </w:tcPr>
                <w:p w:rsidR="00443833" w:rsidRPr="00412DDB" w:rsidRDefault="00443833" w:rsidP="00443833">
                  <w:pPr>
                    <w:jc w:val="right"/>
                    <w:rPr>
                      <w:sz w:val="20"/>
                      <w:szCs w:val="20"/>
                    </w:rPr>
                  </w:pPr>
                  <w:r w:rsidRPr="00412DDB">
                    <w:rPr>
                      <w:sz w:val="20"/>
                      <w:szCs w:val="20"/>
                    </w:rPr>
                    <w:t>20,57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семнадцатому купону:</w:t>
                  </w:r>
                </w:p>
              </w:tc>
              <w:tc>
                <w:tcPr>
                  <w:tcW w:w="1514" w:type="dxa"/>
                </w:tcPr>
                <w:p w:rsidR="00443833" w:rsidRPr="00412DDB" w:rsidRDefault="00443833" w:rsidP="00443833">
                  <w:pPr>
                    <w:jc w:val="right"/>
                    <w:rPr>
                      <w:sz w:val="20"/>
                      <w:szCs w:val="20"/>
                    </w:rPr>
                  </w:pPr>
                  <w:r w:rsidRPr="00412DDB">
                    <w:rPr>
                      <w:sz w:val="20"/>
                      <w:szCs w:val="20"/>
                    </w:rPr>
                    <w:t>20,57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восемнадцатому куп</w:t>
                  </w:r>
                  <w:r w:rsidRPr="00412DDB">
                    <w:rPr>
                      <w:sz w:val="20"/>
                      <w:szCs w:val="20"/>
                    </w:rPr>
                    <w:t>о</w:t>
                  </w:r>
                  <w:r w:rsidRPr="00412DDB">
                    <w:rPr>
                      <w:sz w:val="20"/>
                      <w:szCs w:val="20"/>
                    </w:rPr>
                    <w:t>ну:</w:t>
                  </w:r>
                </w:p>
              </w:tc>
              <w:tc>
                <w:tcPr>
                  <w:tcW w:w="1514" w:type="dxa"/>
                </w:tcPr>
                <w:p w:rsidR="00443833" w:rsidRPr="00412DDB" w:rsidRDefault="00443833" w:rsidP="00443833">
                  <w:pPr>
                    <w:jc w:val="right"/>
                    <w:rPr>
                      <w:sz w:val="20"/>
                      <w:szCs w:val="20"/>
                    </w:rPr>
                  </w:pPr>
                  <w:r w:rsidRPr="00412DDB">
                    <w:rPr>
                      <w:sz w:val="20"/>
                      <w:szCs w:val="20"/>
                    </w:rPr>
                    <w:t>20,57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девятнадцатому купону:</w:t>
                  </w:r>
                </w:p>
              </w:tc>
              <w:tc>
                <w:tcPr>
                  <w:tcW w:w="1514" w:type="dxa"/>
                </w:tcPr>
                <w:p w:rsidR="00443833" w:rsidRPr="00412DDB" w:rsidRDefault="00443833" w:rsidP="00443833">
                  <w:pPr>
                    <w:jc w:val="right"/>
                    <w:rPr>
                      <w:sz w:val="20"/>
                      <w:szCs w:val="20"/>
                    </w:rPr>
                  </w:pPr>
                  <w:r w:rsidRPr="00412DDB">
                    <w:rPr>
                      <w:sz w:val="20"/>
                      <w:szCs w:val="20"/>
                    </w:rPr>
                    <w:t>20,57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двадцатому купону:</w:t>
                  </w:r>
                </w:p>
              </w:tc>
              <w:tc>
                <w:tcPr>
                  <w:tcW w:w="1514" w:type="dxa"/>
                </w:tcPr>
                <w:p w:rsidR="00443833" w:rsidRPr="00412DDB" w:rsidRDefault="00443833" w:rsidP="00443833">
                  <w:pPr>
                    <w:jc w:val="right"/>
                    <w:rPr>
                      <w:sz w:val="20"/>
                      <w:szCs w:val="20"/>
                    </w:rPr>
                  </w:pPr>
                  <w:r w:rsidRPr="00412DDB">
                    <w:rPr>
                      <w:sz w:val="20"/>
                      <w:szCs w:val="20"/>
                    </w:rPr>
                    <w:t>20,57 рублей.</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совокупности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p w:rsidR="00443833" w:rsidRPr="00412DDB" w:rsidRDefault="00443833" w:rsidP="00443833">
            <w:pPr>
              <w:rPr>
                <w:sz w:val="20"/>
                <w:szCs w:val="20"/>
              </w:rPr>
            </w:pPr>
            <w:r w:rsidRPr="00412DDB">
              <w:rPr>
                <w:sz w:val="20"/>
                <w:szCs w:val="20"/>
              </w:rPr>
              <w:t xml:space="preserve">Размер совокупного дохода по всем купонным периодам 1 559 580 </w:t>
            </w:r>
            <w:r w:rsidR="009B22C6">
              <w:rPr>
                <w:sz w:val="20"/>
                <w:szCs w:val="20"/>
              </w:rPr>
              <w:t>тыс. руб.</w:t>
            </w:r>
            <w:r w:rsidRPr="00412DDB">
              <w:rPr>
                <w:sz w:val="20"/>
                <w:szCs w:val="20"/>
              </w:rPr>
              <w:t xml:space="preserve">, в </w:t>
            </w:r>
            <w:proofErr w:type="spellStart"/>
            <w:r w:rsidRPr="00412DDB">
              <w:rPr>
                <w:sz w:val="20"/>
                <w:szCs w:val="20"/>
              </w:rPr>
              <w:t>т.ч</w:t>
            </w:r>
            <w:proofErr w:type="spellEnd"/>
            <w:r w:rsidRPr="00412DDB">
              <w:rPr>
                <w:sz w:val="20"/>
                <w:szCs w:val="20"/>
              </w:rPr>
              <w:t>.:</w:t>
            </w:r>
          </w:p>
          <w:p w:rsidR="00443833" w:rsidRPr="00412DDB" w:rsidRDefault="00443833" w:rsidP="00443833">
            <w:pPr>
              <w:rPr>
                <w:sz w:val="20"/>
                <w:szCs w:val="20"/>
              </w:rPr>
            </w:pPr>
            <w:r w:rsidRPr="00412DDB">
              <w:rPr>
                <w:sz w:val="20"/>
                <w:szCs w:val="20"/>
              </w:rPr>
              <w:t>Размер совокупного дохода по купонным периодам с первого по четвертый:</w:t>
            </w:r>
            <w:r w:rsidRPr="00412DDB">
              <w:rPr>
                <w:b/>
                <w:bCs/>
                <w:sz w:val="20"/>
                <w:szCs w:val="20"/>
              </w:rPr>
              <w:t> </w:t>
            </w:r>
            <w:r w:rsidRPr="00412DDB">
              <w:rPr>
                <w:bCs/>
                <w:sz w:val="20"/>
                <w:szCs w:val="20"/>
              </w:rPr>
              <w:t>299 160</w:t>
            </w:r>
            <w:r w:rsidRPr="00412DDB">
              <w:rPr>
                <w:sz w:val="20"/>
                <w:szCs w:val="20"/>
              </w:rPr>
              <w:t> тыс. рублей.</w:t>
            </w:r>
          </w:p>
          <w:p w:rsidR="00443833" w:rsidRPr="00412DDB" w:rsidRDefault="00443833" w:rsidP="00443833">
            <w:pPr>
              <w:rPr>
                <w:sz w:val="20"/>
                <w:szCs w:val="20"/>
              </w:rPr>
            </w:pPr>
            <w:r w:rsidRPr="00412DDB">
              <w:rPr>
                <w:sz w:val="20"/>
                <w:szCs w:val="20"/>
              </w:rPr>
              <w:t>Размер совокупного дохода по купонным периодам с пятого по десятый:</w:t>
            </w:r>
            <w:r w:rsidRPr="00412DDB">
              <w:rPr>
                <w:b/>
                <w:bCs/>
                <w:sz w:val="20"/>
                <w:szCs w:val="20"/>
              </w:rPr>
              <w:t> </w:t>
            </w:r>
            <w:r w:rsidRPr="00412DDB">
              <w:rPr>
                <w:bCs/>
                <w:sz w:val="20"/>
                <w:szCs w:val="20"/>
              </w:rPr>
              <w:t>673 200</w:t>
            </w:r>
            <w:r w:rsidRPr="00412DDB">
              <w:rPr>
                <w:sz w:val="20"/>
                <w:szCs w:val="20"/>
              </w:rPr>
              <w:t> тыс. рублей.</w:t>
            </w:r>
          </w:p>
          <w:p w:rsidR="00443833" w:rsidRPr="00412DDB" w:rsidRDefault="00443833" w:rsidP="00443833">
            <w:pPr>
              <w:rPr>
                <w:sz w:val="20"/>
                <w:szCs w:val="20"/>
              </w:rPr>
            </w:pPr>
            <w:r w:rsidRPr="00412DDB">
              <w:rPr>
                <w:sz w:val="20"/>
                <w:szCs w:val="20"/>
              </w:rPr>
              <w:t>Размер совокупного дохода по купонным периодам с одинн</w:t>
            </w:r>
            <w:r w:rsidRPr="00412DDB">
              <w:rPr>
                <w:sz w:val="20"/>
                <w:szCs w:val="20"/>
              </w:rPr>
              <w:t>а</w:t>
            </w:r>
            <w:r w:rsidRPr="00412DDB">
              <w:rPr>
                <w:sz w:val="20"/>
                <w:szCs w:val="20"/>
              </w:rPr>
              <w:t>дцатого по четырнадцатый:</w:t>
            </w:r>
            <w:r w:rsidRPr="00412DDB">
              <w:rPr>
                <w:b/>
                <w:bCs/>
                <w:sz w:val="20"/>
                <w:szCs w:val="20"/>
              </w:rPr>
              <w:t> </w:t>
            </w:r>
            <w:r w:rsidRPr="00412DDB">
              <w:rPr>
                <w:bCs/>
                <w:sz w:val="20"/>
                <w:szCs w:val="20"/>
              </w:rPr>
              <w:t>216 960</w:t>
            </w:r>
            <w:r w:rsidRPr="00412DDB">
              <w:rPr>
                <w:sz w:val="20"/>
                <w:szCs w:val="20"/>
              </w:rPr>
              <w:t> тыс. рублей.</w:t>
            </w:r>
          </w:p>
          <w:p w:rsidR="00443833" w:rsidRPr="00412DDB" w:rsidRDefault="00443833" w:rsidP="00443833">
            <w:pPr>
              <w:pStyle w:val="prilozhenie"/>
              <w:ind w:firstLine="0"/>
              <w:rPr>
                <w:sz w:val="22"/>
                <w:szCs w:val="22"/>
              </w:rPr>
            </w:pPr>
            <w:r w:rsidRPr="00412DDB">
              <w:rPr>
                <w:sz w:val="20"/>
              </w:rPr>
              <w:t>Размер совокупного дохода по купонным периодам с пятн</w:t>
            </w:r>
            <w:r w:rsidRPr="00412DDB">
              <w:rPr>
                <w:sz w:val="20"/>
              </w:rPr>
              <w:t>а</w:t>
            </w:r>
            <w:r w:rsidRPr="00412DDB">
              <w:rPr>
                <w:sz w:val="20"/>
              </w:rPr>
              <w:t>дцатого по двадцатый:</w:t>
            </w:r>
            <w:r w:rsidRPr="00412DDB">
              <w:rPr>
                <w:b/>
                <w:bCs/>
                <w:sz w:val="20"/>
              </w:rPr>
              <w:t> </w:t>
            </w:r>
            <w:r w:rsidRPr="00412DDB">
              <w:rPr>
                <w:bCs/>
                <w:sz w:val="20"/>
              </w:rPr>
              <w:t>370 260</w:t>
            </w:r>
            <w:r w:rsidRPr="00412DDB">
              <w:rPr>
                <w:sz w:val="20"/>
              </w:rPr>
              <w:t> тыс. рублей..</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Установленный срок (дата) выплаты доходов по облигациям выпуска</w:t>
            </w:r>
          </w:p>
        </w:tc>
        <w:tc>
          <w:tcPr>
            <w:tcW w:w="5599"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8"/>
              <w:gridCol w:w="2738"/>
            </w:tblGrid>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Период</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Дата выплаты</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29.07.2008</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28.10.2008</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27.01.2009</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28.04.2009</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28.07.2009</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27.10.2009</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26.01.2010</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27.04.2010</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27.07.2010</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26.10.2010</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25.01.2011</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26.04.2011</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26.07.2011</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25.10.2011</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24.01.2012</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24.04.2012</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24.07.2012</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23.10.2012</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22.01.2013</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23.04.2013</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Форма выплаты доходов по облигациям в</w:t>
            </w:r>
            <w:r w:rsidRPr="00412DDB">
              <w:rPr>
                <w:sz w:val="22"/>
                <w:szCs w:val="22"/>
              </w:rPr>
              <w:t>ы</w:t>
            </w:r>
            <w:r w:rsidRPr="00412DDB">
              <w:rPr>
                <w:sz w:val="22"/>
                <w:szCs w:val="22"/>
              </w:rPr>
              <w:t>пуска (денежные средства, иное имущество)</w:t>
            </w:r>
          </w:p>
        </w:tc>
        <w:tc>
          <w:tcPr>
            <w:tcW w:w="5599" w:type="dxa"/>
          </w:tcPr>
          <w:p w:rsidR="00443833" w:rsidRPr="00412DDB" w:rsidRDefault="00443833" w:rsidP="00443833">
            <w:pPr>
              <w:pStyle w:val="prilozhenie"/>
              <w:ind w:firstLine="0"/>
              <w:rPr>
                <w:sz w:val="22"/>
                <w:szCs w:val="22"/>
              </w:rPr>
            </w:pPr>
            <w:r w:rsidRPr="00412DDB">
              <w:rPr>
                <w:sz w:val="20"/>
              </w:rPr>
              <w:t>Выплата дохода по Облигациям производится в валюте Ро</w:t>
            </w:r>
            <w:r w:rsidRPr="00412DDB">
              <w:rPr>
                <w:sz w:val="20"/>
              </w:rPr>
              <w:t>с</w:t>
            </w:r>
            <w:r w:rsidRPr="00412DDB">
              <w:rPr>
                <w:sz w:val="20"/>
              </w:rPr>
              <w:t>сийской Федерации в безналичном порядке в пользу владел</w:t>
            </w:r>
            <w:r w:rsidRPr="00412DDB">
              <w:rPr>
                <w:sz w:val="20"/>
              </w:rPr>
              <w:t>ь</w:t>
            </w:r>
            <w:r w:rsidRPr="00412DDB">
              <w:rPr>
                <w:sz w:val="20"/>
              </w:rPr>
              <w:t>цев Облигаций.</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 xml:space="preserve">Общий размер доходов, выплаченных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Купонные периоды</w:t>
                  </w:r>
                </w:p>
              </w:tc>
              <w:tc>
                <w:tcPr>
                  <w:tcW w:w="2738" w:type="dxa"/>
                  <w:vAlign w:val="center"/>
                </w:tcPr>
                <w:p w:rsidR="00443833" w:rsidRPr="00412DDB" w:rsidRDefault="00443833" w:rsidP="00443833">
                  <w:pPr>
                    <w:jc w:val="center"/>
                    <w:rPr>
                      <w:sz w:val="20"/>
                      <w:szCs w:val="20"/>
                    </w:rPr>
                  </w:pPr>
                  <w:r w:rsidRPr="00412DDB">
                    <w:rPr>
                      <w:sz w:val="20"/>
                      <w:szCs w:val="20"/>
                    </w:rPr>
                    <w:t>Размер выплаченного дохода</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sz w:val="20"/>
                      <w:szCs w:val="20"/>
                    </w:rPr>
                    <w:t>74 790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2</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lang w:val="en-US"/>
                    </w:rPr>
                  </w:pPr>
                  <w:r w:rsidRPr="00412DDB">
                    <w:rPr>
                      <w:sz w:val="20"/>
                      <w:szCs w:val="20"/>
                    </w:rPr>
                    <w:t>74 790</w:t>
                  </w:r>
                  <w:r w:rsidRPr="00412DDB">
                    <w:rPr>
                      <w:sz w:val="20"/>
                      <w:szCs w:val="20"/>
                      <w:lang w:val="en-US"/>
                    </w:rPr>
                    <w:t xml:space="preserve">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3</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sz w:val="20"/>
                      <w:szCs w:val="20"/>
                    </w:rPr>
                    <w:t>74 790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4</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sz w:val="20"/>
                      <w:szCs w:val="20"/>
                    </w:rPr>
                    <w:t>74 790</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5</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112 200</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6</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112 200</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7</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112 200</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8</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112 200</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9</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112 200</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10</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112 200</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11</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10 376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12</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bCs/>
                      <w:sz w:val="20"/>
                      <w:szCs w:val="20"/>
                    </w:rPr>
                  </w:pPr>
                  <w:r w:rsidRPr="00412DDB">
                    <w:rPr>
                      <w:bCs/>
                      <w:sz w:val="20"/>
                      <w:szCs w:val="20"/>
                    </w:rPr>
                    <w:t>10 376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13</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bCs/>
                      <w:sz w:val="20"/>
                      <w:szCs w:val="20"/>
                    </w:rPr>
                  </w:pPr>
                  <w:r w:rsidRPr="00412DDB">
                    <w:rPr>
                      <w:bCs/>
                      <w:sz w:val="20"/>
                      <w:szCs w:val="20"/>
                    </w:rPr>
                    <w:t>10 376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14</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bCs/>
                      <w:sz w:val="20"/>
                      <w:szCs w:val="20"/>
                    </w:rPr>
                  </w:pPr>
                  <w:r w:rsidRPr="00412DDB">
                    <w:rPr>
                      <w:bCs/>
                      <w:sz w:val="20"/>
                      <w:szCs w:val="20"/>
                    </w:rPr>
                    <w:t>10 376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15</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bCs/>
                      <w:sz w:val="20"/>
                      <w:szCs w:val="20"/>
                    </w:rPr>
                  </w:pPr>
                  <w:r w:rsidRPr="00412DDB">
                    <w:rPr>
                      <w:bCs/>
                      <w:sz w:val="20"/>
                      <w:szCs w:val="20"/>
                    </w:rPr>
                    <w:t>21 733</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16</w:t>
                  </w:r>
                  <w:r w:rsidR="00B140EC">
                    <w:rPr>
                      <w:sz w:val="20"/>
                      <w:szCs w:val="20"/>
                    </w:rPr>
                    <w:t>–</w:t>
                  </w:r>
                  <w:r w:rsidRPr="00412DDB">
                    <w:rPr>
                      <w:sz w:val="20"/>
                      <w:szCs w:val="20"/>
                    </w:rPr>
                    <w:t>й купонный период</w:t>
                  </w:r>
                </w:p>
              </w:tc>
              <w:tc>
                <w:tcPr>
                  <w:tcW w:w="2738" w:type="dxa"/>
                </w:tcPr>
                <w:p w:rsidR="00443833" w:rsidRPr="00F15A17" w:rsidRDefault="00443833" w:rsidP="00443833">
                  <w:pPr>
                    <w:jc w:val="center"/>
                    <w:rPr>
                      <w:bCs/>
                      <w:sz w:val="20"/>
                      <w:szCs w:val="20"/>
                    </w:rPr>
                  </w:pPr>
                  <w:r w:rsidRPr="00F15A17">
                    <w:rPr>
                      <w:bCs/>
                      <w:sz w:val="20"/>
                      <w:szCs w:val="20"/>
                    </w:rPr>
                    <w:t>36 507</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0"/>
                    </w:rPr>
                    <w:t xml:space="preserve">     17</w:t>
                  </w:r>
                  <w:r w:rsidR="00B140EC">
                    <w:rPr>
                      <w:sz w:val="20"/>
                    </w:rPr>
                    <w:t>–</w:t>
                  </w:r>
                  <w:r w:rsidRPr="00412DDB">
                    <w:rPr>
                      <w:sz w:val="20"/>
                    </w:rPr>
                    <w:t>й купонный период</w:t>
                  </w:r>
                </w:p>
              </w:tc>
              <w:tc>
                <w:tcPr>
                  <w:tcW w:w="2738" w:type="dxa"/>
                </w:tcPr>
                <w:p w:rsidR="00443833" w:rsidRPr="00F15A17" w:rsidRDefault="00443833" w:rsidP="00443833">
                  <w:pPr>
                    <w:jc w:val="center"/>
                    <w:rPr>
                      <w:bCs/>
                      <w:sz w:val="20"/>
                      <w:szCs w:val="20"/>
                    </w:rPr>
                  </w:pPr>
                  <w:r w:rsidRPr="00F15A17">
                    <w:rPr>
                      <w:bCs/>
                      <w:sz w:val="20"/>
                      <w:szCs w:val="20"/>
                    </w:rPr>
                    <w:t>36 538</w:t>
                  </w:r>
                </w:p>
              </w:tc>
            </w:tr>
            <w:tr w:rsidR="00443833" w:rsidRPr="00412DDB" w:rsidTr="002D2337">
              <w:tc>
                <w:tcPr>
                  <w:tcW w:w="2738" w:type="dxa"/>
                </w:tcPr>
                <w:p w:rsidR="00443833" w:rsidRPr="00412DDB" w:rsidRDefault="00443833" w:rsidP="00443833">
                  <w:pPr>
                    <w:pStyle w:val="prilozhenie"/>
                    <w:ind w:firstLine="0"/>
                    <w:jc w:val="center"/>
                    <w:rPr>
                      <w:sz w:val="22"/>
                      <w:szCs w:val="22"/>
                    </w:rPr>
                  </w:pPr>
                  <w:r w:rsidRPr="00412DDB">
                    <w:rPr>
                      <w:sz w:val="20"/>
                      <w:lang w:val="en-US"/>
                    </w:rPr>
                    <w:t>1</w:t>
                  </w:r>
                  <w:r w:rsidRPr="00412DDB">
                    <w:rPr>
                      <w:sz w:val="20"/>
                    </w:rPr>
                    <w:t>8</w:t>
                  </w:r>
                  <w:r w:rsidR="00B140EC">
                    <w:rPr>
                      <w:sz w:val="20"/>
                    </w:rPr>
                    <w:t>–</w:t>
                  </w:r>
                  <w:r w:rsidRPr="00412DDB">
                    <w:rPr>
                      <w:sz w:val="20"/>
                    </w:rPr>
                    <w:t>й купонный период</w:t>
                  </w:r>
                </w:p>
              </w:tc>
              <w:tc>
                <w:tcPr>
                  <w:tcW w:w="2738" w:type="dxa"/>
                </w:tcPr>
                <w:p w:rsidR="00443833" w:rsidRPr="00F15A17" w:rsidRDefault="00443833" w:rsidP="00443833">
                  <w:pPr>
                    <w:pStyle w:val="prilozhenie"/>
                    <w:ind w:firstLine="0"/>
                    <w:jc w:val="center"/>
                    <w:rPr>
                      <w:sz w:val="20"/>
                      <w:lang w:val="en-US"/>
                    </w:rPr>
                  </w:pPr>
                  <w:r w:rsidRPr="00F15A17">
                    <w:rPr>
                      <w:sz w:val="20"/>
                      <w:lang w:val="en-US"/>
                    </w:rPr>
                    <w:t>36 539</w:t>
                  </w:r>
                </w:p>
              </w:tc>
            </w:tr>
            <w:tr w:rsidR="00443833" w:rsidRPr="00412DDB" w:rsidTr="002D2337">
              <w:tc>
                <w:tcPr>
                  <w:tcW w:w="2738" w:type="dxa"/>
                </w:tcPr>
                <w:p w:rsidR="00443833" w:rsidRPr="00412DDB" w:rsidRDefault="00443833" w:rsidP="00443833">
                  <w:pPr>
                    <w:pStyle w:val="prilozhenie"/>
                    <w:ind w:firstLine="0"/>
                    <w:jc w:val="center"/>
                    <w:rPr>
                      <w:sz w:val="22"/>
                      <w:szCs w:val="22"/>
                    </w:rPr>
                  </w:pPr>
                  <w:r w:rsidRPr="00412DDB">
                    <w:rPr>
                      <w:sz w:val="20"/>
                      <w:lang w:val="en-US"/>
                    </w:rPr>
                    <w:t>1</w:t>
                  </w:r>
                  <w:r w:rsidRPr="00412DDB">
                    <w:rPr>
                      <w:sz w:val="20"/>
                    </w:rPr>
                    <w:t>9</w:t>
                  </w:r>
                  <w:r w:rsidR="00B140EC">
                    <w:rPr>
                      <w:sz w:val="20"/>
                    </w:rPr>
                    <w:t>–</w:t>
                  </w:r>
                  <w:r w:rsidRPr="00412DDB">
                    <w:rPr>
                      <w:sz w:val="20"/>
                    </w:rPr>
                    <w:t>й купонный период</w:t>
                  </w:r>
                </w:p>
              </w:tc>
              <w:tc>
                <w:tcPr>
                  <w:tcW w:w="2738" w:type="dxa"/>
                </w:tcPr>
                <w:p w:rsidR="00443833" w:rsidRPr="00F15A17" w:rsidRDefault="00443833" w:rsidP="00443833">
                  <w:pPr>
                    <w:pStyle w:val="prilozhenie"/>
                    <w:ind w:firstLine="0"/>
                    <w:jc w:val="center"/>
                    <w:rPr>
                      <w:sz w:val="20"/>
                      <w:lang w:val="en-US"/>
                    </w:rPr>
                  </w:pPr>
                  <w:r w:rsidRPr="00F15A17">
                    <w:rPr>
                      <w:sz w:val="20"/>
                    </w:rPr>
                    <w:t>38 381</w:t>
                  </w:r>
                </w:p>
              </w:tc>
            </w:tr>
            <w:tr w:rsidR="00443833" w:rsidRPr="00412DDB" w:rsidTr="002D2337">
              <w:tc>
                <w:tcPr>
                  <w:tcW w:w="2738" w:type="dxa"/>
                </w:tcPr>
                <w:p w:rsidR="00443833" w:rsidRPr="00412DDB" w:rsidRDefault="00443833" w:rsidP="00443833">
                  <w:pPr>
                    <w:pStyle w:val="prilozhenie"/>
                    <w:ind w:firstLine="0"/>
                    <w:jc w:val="center"/>
                    <w:rPr>
                      <w:sz w:val="20"/>
                    </w:rPr>
                  </w:pPr>
                  <w:r w:rsidRPr="00412DDB">
                    <w:rPr>
                      <w:sz w:val="20"/>
                      <w:lang w:val="en-US"/>
                    </w:rPr>
                    <w:t>20</w:t>
                  </w:r>
                  <w:r w:rsidR="00B140EC">
                    <w:rPr>
                      <w:sz w:val="20"/>
                    </w:rPr>
                    <w:t>–</w:t>
                  </w:r>
                  <w:r w:rsidRPr="00412DDB">
                    <w:rPr>
                      <w:sz w:val="20"/>
                    </w:rPr>
                    <w:t>й купонный период</w:t>
                  </w:r>
                </w:p>
              </w:tc>
              <w:tc>
                <w:tcPr>
                  <w:tcW w:w="2738" w:type="dxa"/>
                </w:tcPr>
                <w:p w:rsidR="00443833" w:rsidRPr="00F15A17" w:rsidRDefault="00443833" w:rsidP="00443833">
                  <w:pPr>
                    <w:pStyle w:val="prilozhenie"/>
                    <w:ind w:firstLine="0"/>
                    <w:jc w:val="center"/>
                    <w:rPr>
                      <w:sz w:val="20"/>
                      <w:lang w:val="en-US"/>
                    </w:rPr>
                  </w:pPr>
                  <w:r w:rsidRPr="00F15A17">
                    <w:rPr>
                      <w:sz w:val="20"/>
                    </w:rPr>
                    <w:t>38 381</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2"/>
                      <w:szCs w:val="22"/>
                    </w:rPr>
                    <w:t>Всего</w:t>
                  </w:r>
                </w:p>
              </w:tc>
              <w:tc>
                <w:tcPr>
                  <w:tcW w:w="2738" w:type="dxa"/>
                </w:tcPr>
                <w:p w:rsidR="00443833" w:rsidRPr="00412DDB" w:rsidRDefault="00443833" w:rsidP="00443833">
                  <w:pPr>
                    <w:pStyle w:val="prilozhenie"/>
                    <w:ind w:firstLine="0"/>
                    <w:jc w:val="center"/>
                    <w:rPr>
                      <w:sz w:val="22"/>
                      <w:szCs w:val="22"/>
                      <w:lang w:val="en-US"/>
                    </w:rPr>
                  </w:pPr>
                  <w:r w:rsidRPr="00412DDB">
                    <w:rPr>
                      <w:sz w:val="22"/>
                      <w:szCs w:val="22"/>
                    </w:rPr>
                    <w:t>1 220 132</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Доля выплаченных доходов по облигациям выпуска в общем размере подлежавших выпл</w:t>
            </w:r>
            <w:r w:rsidRPr="00412DDB">
              <w:rPr>
                <w:sz w:val="22"/>
                <w:szCs w:val="22"/>
              </w:rPr>
              <w:t>а</w:t>
            </w:r>
            <w:r w:rsidRPr="00412DDB">
              <w:rPr>
                <w:sz w:val="22"/>
                <w:szCs w:val="22"/>
              </w:rPr>
              <w:t>те доходов по облигациям выпуска, %</w:t>
            </w:r>
          </w:p>
        </w:tc>
        <w:tc>
          <w:tcPr>
            <w:tcW w:w="5599" w:type="dxa"/>
          </w:tcPr>
          <w:p w:rsidR="00443833" w:rsidRPr="00412DDB" w:rsidRDefault="00443833" w:rsidP="00443833">
            <w:pPr>
              <w:pStyle w:val="prilozhenie"/>
              <w:ind w:firstLine="0"/>
              <w:jc w:val="center"/>
              <w:rPr>
                <w:sz w:val="22"/>
                <w:szCs w:val="22"/>
              </w:rPr>
            </w:pPr>
            <w:r w:rsidRPr="00412DDB">
              <w:rPr>
                <w:sz w:val="22"/>
                <w:szCs w:val="22"/>
              </w:rPr>
              <w:t>100,0%</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 случае если подлежавшие выплате доходы по облигациям выпуска не выплачены или в</w:t>
            </w:r>
            <w:r w:rsidRPr="00412DDB">
              <w:rPr>
                <w:sz w:val="22"/>
                <w:szCs w:val="22"/>
              </w:rPr>
              <w:t>ы</w:t>
            </w:r>
            <w:r w:rsidRPr="00412DDB">
              <w:rPr>
                <w:sz w:val="22"/>
                <w:szCs w:val="22"/>
              </w:rPr>
              <w:t xml:space="preserve">плачены кредитной организацией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т</w:t>
            </w:r>
            <w:r w:rsidRPr="00412DDB">
              <w:rPr>
                <w:sz w:val="22"/>
                <w:szCs w:val="22"/>
              </w:rPr>
              <w:t>а</w:t>
            </w:r>
            <w:r w:rsidRPr="00412DDB">
              <w:rPr>
                <w:sz w:val="22"/>
                <w:szCs w:val="22"/>
              </w:rPr>
              <w:t>ких доходов</w:t>
            </w:r>
          </w:p>
        </w:tc>
        <w:tc>
          <w:tcPr>
            <w:tcW w:w="5599" w:type="dxa"/>
          </w:tcPr>
          <w:p w:rsidR="00443833" w:rsidRPr="00412DDB" w:rsidRDefault="00443833" w:rsidP="00443833">
            <w:pPr>
              <w:pStyle w:val="prilozhenie"/>
              <w:ind w:firstLine="0"/>
              <w:jc w:val="center"/>
              <w:rPr>
                <w:sz w:val="22"/>
                <w:szCs w:val="22"/>
              </w:rPr>
            </w:pPr>
            <w:r w:rsidRPr="00412DDB">
              <w:rPr>
                <w:sz w:val="20"/>
              </w:rPr>
              <w:t>Выплачены полностью</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Иные сведения о доходах по облигациям в</w:t>
            </w:r>
            <w:r w:rsidRPr="00412DDB">
              <w:rPr>
                <w:sz w:val="22"/>
                <w:szCs w:val="22"/>
              </w:rPr>
              <w:t>ы</w:t>
            </w:r>
            <w:r w:rsidRPr="00412DDB">
              <w:rPr>
                <w:sz w:val="22"/>
                <w:szCs w:val="22"/>
              </w:rPr>
              <w:t xml:space="preserve">пуска,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99" w:type="dxa"/>
          </w:tcPr>
          <w:p w:rsidR="00443833" w:rsidRPr="00412DDB" w:rsidRDefault="00B140EC" w:rsidP="00443833">
            <w:pPr>
              <w:pStyle w:val="prilozhenie"/>
              <w:ind w:firstLine="0"/>
              <w:jc w:val="center"/>
              <w:rPr>
                <w:sz w:val="22"/>
                <w:szCs w:val="22"/>
              </w:rPr>
            </w:pPr>
            <w:r>
              <w:rPr>
                <w:sz w:val="22"/>
                <w:szCs w:val="22"/>
              </w:rPr>
              <w:t>–</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5"/>
        <w:gridCol w:w="5599"/>
      </w:tblGrid>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ценных бумаг (облигации), серия, форма и иные идентификационные признаки выпуска облигаций</w:t>
            </w:r>
          </w:p>
        </w:tc>
        <w:tc>
          <w:tcPr>
            <w:tcW w:w="5599" w:type="dxa"/>
          </w:tcPr>
          <w:p w:rsidR="00443833" w:rsidRPr="00412DDB" w:rsidRDefault="00443833" w:rsidP="00443833">
            <w:pPr>
              <w:jc w:val="center"/>
              <w:rPr>
                <w:rFonts w:eastAsia="PMingLiU"/>
                <w:b/>
                <w:sz w:val="20"/>
                <w:szCs w:val="20"/>
              </w:rPr>
            </w:pPr>
            <w:r w:rsidRPr="00412DDB">
              <w:rPr>
                <w:rFonts w:eastAsia="PMingLiU"/>
                <w:b/>
                <w:sz w:val="20"/>
                <w:szCs w:val="20"/>
              </w:rPr>
              <w:t>Документарные процентные неконвертируемые на пред</w:t>
            </w:r>
            <w:r w:rsidRPr="00412DDB">
              <w:rPr>
                <w:rFonts w:eastAsia="PMingLiU"/>
                <w:b/>
                <w:sz w:val="20"/>
                <w:szCs w:val="20"/>
              </w:rPr>
              <w:t>ъ</w:t>
            </w:r>
            <w:r w:rsidRPr="00412DDB">
              <w:rPr>
                <w:rFonts w:eastAsia="PMingLiU"/>
                <w:b/>
                <w:sz w:val="20"/>
                <w:szCs w:val="20"/>
              </w:rPr>
              <w:t>явителя с обязательным централизованным хранением</w:t>
            </w:r>
          </w:p>
          <w:p w:rsidR="00443833" w:rsidRPr="00412DDB" w:rsidRDefault="00443833" w:rsidP="00443833">
            <w:pPr>
              <w:jc w:val="center"/>
              <w:rPr>
                <w:rFonts w:eastAsia="PMingLiU"/>
                <w:b/>
                <w:sz w:val="20"/>
                <w:szCs w:val="20"/>
              </w:rPr>
            </w:pPr>
            <w:r w:rsidRPr="00412DDB">
              <w:rPr>
                <w:rFonts w:eastAsia="PMingLiU"/>
                <w:b/>
                <w:sz w:val="20"/>
                <w:szCs w:val="20"/>
              </w:rPr>
              <w:t xml:space="preserve"> серии 04</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w:t>
            </w:r>
          </w:p>
          <w:p w:rsidR="00443833" w:rsidRPr="00412DDB" w:rsidRDefault="00443833" w:rsidP="00443833">
            <w:pPr>
              <w:jc w:val="center"/>
              <w:rPr>
                <w:rFonts w:eastAsia="PMingLiU"/>
                <w:b/>
                <w:sz w:val="20"/>
                <w:szCs w:val="20"/>
              </w:rPr>
            </w:pPr>
            <w:r w:rsidRPr="00412DDB">
              <w:rPr>
                <w:rFonts w:eastAsia="PMingLiU"/>
                <w:b/>
                <w:sz w:val="20"/>
                <w:szCs w:val="20"/>
              </w:rPr>
              <w:t xml:space="preserve"> со сроком погашения в 1820</w:t>
            </w:r>
            <w:r w:rsidR="00B140EC">
              <w:rPr>
                <w:rFonts w:eastAsia="PMingLiU"/>
                <w:b/>
                <w:sz w:val="20"/>
                <w:szCs w:val="20"/>
              </w:rPr>
              <w:t>–</w:t>
            </w:r>
            <w:proofErr w:type="spellStart"/>
            <w:r w:rsidRPr="00412DDB">
              <w:rPr>
                <w:rFonts w:eastAsia="PMingLiU"/>
                <w:b/>
                <w:sz w:val="20"/>
                <w:szCs w:val="20"/>
              </w:rPr>
              <w:t>ый</w:t>
            </w:r>
            <w:proofErr w:type="spellEnd"/>
            <w:r w:rsidRPr="00412DDB">
              <w:rPr>
                <w:rFonts w:eastAsia="PMingLiU"/>
                <w:b/>
                <w:sz w:val="20"/>
                <w:szCs w:val="20"/>
              </w:rPr>
              <w:t xml:space="preserve"> (Одна тысяча восемьсот двадцатый) день с начала размещения Облигаций</w:t>
            </w:r>
          </w:p>
          <w:p w:rsidR="00443833" w:rsidRPr="00412DDB" w:rsidRDefault="00443833" w:rsidP="00443833">
            <w:pPr>
              <w:pStyle w:val="prilozhenie"/>
              <w:ind w:firstLine="0"/>
              <w:rPr>
                <w:b/>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w:t>
            </w:r>
            <w:r w:rsidRPr="00412DDB">
              <w:rPr>
                <w:sz w:val="22"/>
                <w:szCs w:val="22"/>
              </w:rPr>
              <w:t>ы</w:t>
            </w:r>
            <w:r w:rsidRPr="00412DDB">
              <w:rPr>
                <w:sz w:val="22"/>
                <w:szCs w:val="22"/>
              </w:rPr>
              <w:t>пуска облигаций и дата его государственной регистрации (идентификационный номер в</w:t>
            </w:r>
            <w:r w:rsidRPr="00412DDB">
              <w:rPr>
                <w:sz w:val="22"/>
                <w:szCs w:val="22"/>
              </w:rPr>
              <w:t>ы</w:t>
            </w:r>
            <w:r w:rsidRPr="00412DDB">
              <w:rPr>
                <w:sz w:val="22"/>
                <w:szCs w:val="22"/>
              </w:rPr>
              <w:t>пуска облигаций и дата его присвоения в сл</w:t>
            </w:r>
            <w:r w:rsidRPr="00412DDB">
              <w:rPr>
                <w:sz w:val="22"/>
                <w:szCs w:val="22"/>
              </w:rPr>
              <w:t>у</w:t>
            </w:r>
            <w:r w:rsidRPr="00412DDB">
              <w:rPr>
                <w:sz w:val="22"/>
                <w:szCs w:val="22"/>
              </w:rPr>
              <w:t>чае если выпуск облигаций не подлежал гос</w:t>
            </w:r>
            <w:r w:rsidRPr="00412DDB">
              <w:rPr>
                <w:sz w:val="22"/>
                <w:szCs w:val="22"/>
              </w:rPr>
              <w:t>у</w:t>
            </w:r>
            <w:r w:rsidRPr="00412DDB">
              <w:rPr>
                <w:sz w:val="22"/>
                <w:szCs w:val="22"/>
              </w:rPr>
              <w:t>дарственной регистрации)</w:t>
            </w:r>
          </w:p>
        </w:tc>
        <w:tc>
          <w:tcPr>
            <w:tcW w:w="5599" w:type="dxa"/>
          </w:tcPr>
          <w:p w:rsidR="00443833" w:rsidRPr="00412DDB" w:rsidRDefault="00443833" w:rsidP="00443833">
            <w:pPr>
              <w:pStyle w:val="prilozhenie"/>
              <w:ind w:firstLine="0"/>
              <w:jc w:val="center"/>
              <w:rPr>
                <w:sz w:val="20"/>
              </w:rPr>
            </w:pPr>
            <w:r w:rsidRPr="00412DDB">
              <w:rPr>
                <w:sz w:val="20"/>
              </w:rPr>
              <w:t>40402268В</w:t>
            </w:r>
          </w:p>
          <w:p w:rsidR="00443833" w:rsidRPr="00412DDB" w:rsidRDefault="00443833" w:rsidP="005417F9">
            <w:pPr>
              <w:pStyle w:val="prilozhenie"/>
              <w:ind w:firstLine="0"/>
              <w:jc w:val="center"/>
              <w:rPr>
                <w:sz w:val="22"/>
                <w:szCs w:val="22"/>
              </w:rPr>
            </w:pPr>
            <w:r w:rsidRPr="00412DDB">
              <w:rPr>
                <w:sz w:val="20"/>
              </w:rPr>
              <w:t>3</w:t>
            </w:r>
            <w:r w:rsidR="0068377E">
              <w:rPr>
                <w:sz w:val="20"/>
                <w:lang w:val="en-US"/>
              </w:rPr>
              <w:t>0</w:t>
            </w:r>
            <w:r w:rsidRPr="00412DDB">
              <w:rPr>
                <w:sz w:val="20"/>
              </w:rPr>
              <w:t>.12.2008</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доходов, выплаченных по облигациям в</w:t>
            </w:r>
            <w:r w:rsidRPr="00412DDB">
              <w:rPr>
                <w:sz w:val="22"/>
                <w:szCs w:val="22"/>
              </w:rPr>
              <w:t>ы</w:t>
            </w:r>
            <w:r w:rsidRPr="00412DDB">
              <w:rPr>
                <w:sz w:val="22"/>
                <w:szCs w:val="22"/>
              </w:rPr>
              <w:t>пуска (номинальная стоимость, процент (к</w:t>
            </w:r>
            <w:r w:rsidRPr="00412DDB">
              <w:rPr>
                <w:sz w:val="22"/>
                <w:szCs w:val="22"/>
              </w:rPr>
              <w:t>у</w:t>
            </w:r>
            <w:r w:rsidRPr="00412DDB">
              <w:rPr>
                <w:sz w:val="22"/>
                <w:szCs w:val="22"/>
              </w:rPr>
              <w:t>пон), иное)</w:t>
            </w:r>
          </w:p>
        </w:tc>
        <w:tc>
          <w:tcPr>
            <w:tcW w:w="5599" w:type="dxa"/>
          </w:tcPr>
          <w:p w:rsidR="00443833" w:rsidRPr="00412DDB" w:rsidRDefault="00443833" w:rsidP="00443833">
            <w:pPr>
              <w:pStyle w:val="prilozhenie"/>
              <w:ind w:firstLine="0"/>
              <w:jc w:val="center"/>
              <w:rPr>
                <w:sz w:val="22"/>
                <w:szCs w:val="22"/>
              </w:rPr>
            </w:pPr>
            <w:r w:rsidRPr="00412DDB">
              <w:rPr>
                <w:sz w:val="22"/>
                <w:szCs w:val="22"/>
              </w:rPr>
              <w:t>купон</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расчете на одну облигацию выпуска, руб. / </w:t>
            </w:r>
            <w:proofErr w:type="spellStart"/>
            <w:r w:rsidRPr="00412DDB">
              <w:rPr>
                <w:sz w:val="22"/>
                <w:szCs w:val="22"/>
              </w:rPr>
              <w:t>иностр</w:t>
            </w:r>
            <w:proofErr w:type="spellEnd"/>
            <w:r w:rsidRPr="00412DDB">
              <w:rPr>
                <w:sz w:val="22"/>
                <w:szCs w:val="22"/>
              </w:rPr>
              <w:t>. валюта</w:t>
            </w:r>
          </w:p>
        </w:tc>
        <w:tc>
          <w:tcPr>
            <w:tcW w:w="5599" w:type="dxa"/>
          </w:tcPr>
          <w:tbl>
            <w:tblPr>
              <w:tblW w:w="5491" w:type="dxa"/>
              <w:tblLayout w:type="fixed"/>
              <w:tblLook w:val="01E0" w:firstRow="1" w:lastRow="1" w:firstColumn="1" w:lastColumn="1" w:noHBand="0" w:noVBand="0"/>
            </w:tblPr>
            <w:tblGrid>
              <w:gridCol w:w="3977"/>
              <w:gridCol w:w="1514"/>
            </w:tblGrid>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первому купону:</w:t>
                  </w:r>
                </w:p>
              </w:tc>
              <w:tc>
                <w:tcPr>
                  <w:tcW w:w="1514" w:type="dxa"/>
                </w:tcPr>
                <w:p w:rsidR="00443833" w:rsidRPr="00412DDB" w:rsidRDefault="00443833" w:rsidP="00443833">
                  <w:pPr>
                    <w:rPr>
                      <w:sz w:val="20"/>
                      <w:szCs w:val="20"/>
                    </w:rPr>
                  </w:pPr>
                  <w:r w:rsidRPr="00412DDB">
                    <w:rPr>
                      <w:sz w:val="20"/>
                      <w:szCs w:val="20"/>
                    </w:rPr>
                    <w:t xml:space="preserve"> 74,79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второму купону:</w:t>
                  </w:r>
                </w:p>
              </w:tc>
              <w:tc>
                <w:tcPr>
                  <w:tcW w:w="1514" w:type="dxa"/>
                </w:tcPr>
                <w:p w:rsidR="00443833" w:rsidRPr="00412DDB" w:rsidRDefault="00443833" w:rsidP="00443833">
                  <w:pPr>
                    <w:rPr>
                      <w:sz w:val="20"/>
                      <w:szCs w:val="20"/>
                    </w:rPr>
                  </w:pPr>
                  <w:r w:rsidRPr="00412DDB">
                    <w:rPr>
                      <w:sz w:val="20"/>
                      <w:szCs w:val="20"/>
                    </w:rPr>
                    <w:t xml:space="preserve"> 74,79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третьему купону:</w:t>
                  </w:r>
                </w:p>
              </w:tc>
              <w:tc>
                <w:tcPr>
                  <w:tcW w:w="1514" w:type="dxa"/>
                </w:tcPr>
                <w:p w:rsidR="00443833" w:rsidRPr="00412DDB" w:rsidRDefault="00443833" w:rsidP="00443833">
                  <w:pPr>
                    <w:rPr>
                      <w:sz w:val="20"/>
                      <w:szCs w:val="20"/>
                    </w:rPr>
                  </w:pPr>
                  <w:r w:rsidRPr="00412DDB">
                    <w:rPr>
                      <w:sz w:val="20"/>
                      <w:szCs w:val="20"/>
                    </w:rPr>
                    <w:t xml:space="preserve"> 46,87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четвертому купону:</w:t>
                  </w:r>
                </w:p>
              </w:tc>
              <w:tc>
                <w:tcPr>
                  <w:tcW w:w="1514" w:type="dxa"/>
                </w:tcPr>
                <w:p w:rsidR="00443833" w:rsidRPr="00412DDB" w:rsidRDefault="00443833" w:rsidP="00443833">
                  <w:pPr>
                    <w:rPr>
                      <w:sz w:val="20"/>
                      <w:szCs w:val="20"/>
                    </w:rPr>
                  </w:pPr>
                  <w:r w:rsidRPr="00412DDB">
                    <w:rPr>
                      <w:sz w:val="20"/>
                      <w:szCs w:val="20"/>
                    </w:rPr>
                    <w:t xml:space="preserve"> 46,87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пятому купону:</w:t>
                  </w:r>
                </w:p>
              </w:tc>
              <w:tc>
                <w:tcPr>
                  <w:tcW w:w="1514" w:type="dxa"/>
                </w:tcPr>
                <w:p w:rsidR="00443833" w:rsidRPr="00412DDB" w:rsidRDefault="00443833" w:rsidP="00443833">
                  <w:pPr>
                    <w:rPr>
                      <w:sz w:val="20"/>
                      <w:szCs w:val="20"/>
                    </w:rPr>
                  </w:pPr>
                  <w:r w:rsidRPr="00412DDB">
                    <w:rPr>
                      <w:sz w:val="20"/>
                      <w:szCs w:val="20"/>
                    </w:rPr>
                    <w:t xml:space="preserve"> 29,92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шестому купону:</w:t>
                  </w:r>
                </w:p>
              </w:tc>
              <w:tc>
                <w:tcPr>
                  <w:tcW w:w="1514" w:type="dxa"/>
                </w:tcPr>
                <w:p w:rsidR="00443833" w:rsidRPr="00412DDB" w:rsidRDefault="00443833" w:rsidP="00443833">
                  <w:pPr>
                    <w:rPr>
                      <w:sz w:val="20"/>
                      <w:szCs w:val="20"/>
                    </w:rPr>
                  </w:pPr>
                  <w:r w:rsidRPr="00412DDB">
                    <w:rPr>
                      <w:sz w:val="20"/>
                      <w:szCs w:val="20"/>
                    </w:rPr>
                    <w:t xml:space="preserve"> 29,92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седьмому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восьмому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девятому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десятому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совокупности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p w:rsidR="00443833" w:rsidRPr="00412DDB" w:rsidRDefault="00443833" w:rsidP="00443833">
            <w:pPr>
              <w:rPr>
                <w:sz w:val="20"/>
                <w:szCs w:val="20"/>
              </w:rPr>
            </w:pPr>
            <w:r w:rsidRPr="00412DDB">
              <w:rPr>
                <w:sz w:val="20"/>
                <w:szCs w:val="20"/>
              </w:rPr>
              <w:t xml:space="preserve">Размер совокупного дохода по всем купонным периодам 2 463 200 </w:t>
            </w:r>
            <w:r w:rsidR="009B22C6">
              <w:rPr>
                <w:sz w:val="20"/>
                <w:szCs w:val="20"/>
              </w:rPr>
              <w:t>тыс. руб.</w:t>
            </w:r>
            <w:r w:rsidRPr="00412DDB">
              <w:rPr>
                <w:sz w:val="20"/>
                <w:szCs w:val="20"/>
              </w:rPr>
              <w:t xml:space="preserve">, в </w:t>
            </w:r>
            <w:proofErr w:type="spellStart"/>
            <w:r w:rsidRPr="00412DDB">
              <w:rPr>
                <w:sz w:val="20"/>
                <w:szCs w:val="20"/>
              </w:rPr>
              <w:t>т.ч</w:t>
            </w:r>
            <w:proofErr w:type="spellEnd"/>
            <w:r w:rsidRPr="00412DDB">
              <w:rPr>
                <w:sz w:val="20"/>
                <w:szCs w:val="20"/>
              </w:rPr>
              <w:t>.:</w:t>
            </w:r>
          </w:p>
          <w:p w:rsidR="00443833" w:rsidRPr="00412DDB" w:rsidRDefault="00443833" w:rsidP="00443833">
            <w:pPr>
              <w:jc w:val="both"/>
              <w:rPr>
                <w:sz w:val="20"/>
                <w:szCs w:val="20"/>
              </w:rPr>
            </w:pPr>
            <w:r w:rsidRPr="00412DDB">
              <w:rPr>
                <w:sz w:val="20"/>
                <w:szCs w:val="20"/>
              </w:rPr>
              <w:t>Размер совокупного дохода по купонным периодам с первого по второй:</w:t>
            </w:r>
            <w:r w:rsidRPr="00412DDB">
              <w:rPr>
                <w:b/>
                <w:bCs/>
                <w:sz w:val="20"/>
                <w:szCs w:val="20"/>
              </w:rPr>
              <w:t> </w:t>
            </w:r>
            <w:r w:rsidRPr="00412DDB">
              <w:rPr>
                <w:sz w:val="20"/>
                <w:szCs w:val="20"/>
              </w:rPr>
              <w:t>747 900 тыс. рублей.</w:t>
            </w:r>
          </w:p>
          <w:p w:rsidR="00443833" w:rsidRPr="00412DDB" w:rsidRDefault="00443833" w:rsidP="00443833">
            <w:pPr>
              <w:jc w:val="both"/>
              <w:rPr>
                <w:sz w:val="20"/>
                <w:szCs w:val="20"/>
              </w:rPr>
            </w:pPr>
            <w:r w:rsidRPr="00412DDB">
              <w:rPr>
                <w:sz w:val="20"/>
                <w:szCs w:val="20"/>
              </w:rPr>
              <w:t>Размер совокупного дохода по купонным периодам с третьего по четвертый:</w:t>
            </w:r>
            <w:r w:rsidRPr="00412DDB">
              <w:rPr>
                <w:b/>
                <w:bCs/>
                <w:sz w:val="20"/>
                <w:szCs w:val="20"/>
              </w:rPr>
              <w:t> </w:t>
            </w:r>
            <w:r w:rsidRPr="00412DDB">
              <w:rPr>
                <w:bCs/>
                <w:sz w:val="20"/>
                <w:szCs w:val="20"/>
              </w:rPr>
              <w:t>468 700</w:t>
            </w:r>
            <w:r w:rsidRPr="00412DDB">
              <w:rPr>
                <w:sz w:val="20"/>
                <w:szCs w:val="20"/>
              </w:rPr>
              <w:t xml:space="preserve"> тыс. рублей.</w:t>
            </w:r>
          </w:p>
          <w:p w:rsidR="00443833" w:rsidRPr="00412DDB" w:rsidRDefault="00443833" w:rsidP="00443833">
            <w:pPr>
              <w:jc w:val="both"/>
              <w:rPr>
                <w:sz w:val="20"/>
                <w:szCs w:val="20"/>
              </w:rPr>
            </w:pPr>
            <w:r w:rsidRPr="00412DDB">
              <w:rPr>
                <w:sz w:val="20"/>
                <w:szCs w:val="20"/>
              </w:rPr>
              <w:t>Размер совокупного дохода по купонным периодам с пятого по шестой:</w:t>
            </w:r>
            <w:r w:rsidRPr="00412DDB">
              <w:rPr>
                <w:b/>
                <w:bCs/>
                <w:sz w:val="20"/>
                <w:szCs w:val="20"/>
              </w:rPr>
              <w:t> </w:t>
            </w:r>
            <w:r w:rsidRPr="00412DDB">
              <w:rPr>
                <w:bCs/>
                <w:sz w:val="20"/>
                <w:szCs w:val="20"/>
              </w:rPr>
              <w:t>299 200</w:t>
            </w:r>
            <w:r w:rsidRPr="00412DDB">
              <w:rPr>
                <w:sz w:val="20"/>
                <w:szCs w:val="20"/>
              </w:rPr>
              <w:t xml:space="preserve"> тыс. рублей.</w:t>
            </w:r>
          </w:p>
          <w:p w:rsidR="00443833" w:rsidRPr="00412DDB" w:rsidRDefault="00443833" w:rsidP="00443833">
            <w:pPr>
              <w:jc w:val="both"/>
              <w:rPr>
                <w:sz w:val="20"/>
                <w:szCs w:val="20"/>
              </w:rPr>
            </w:pPr>
            <w:r w:rsidRPr="00412DDB">
              <w:rPr>
                <w:sz w:val="20"/>
                <w:szCs w:val="20"/>
              </w:rPr>
              <w:t>Размер совокупного дохода по купонным периодам  с седьм</w:t>
            </w:r>
            <w:r w:rsidRPr="00412DDB">
              <w:rPr>
                <w:sz w:val="20"/>
                <w:szCs w:val="20"/>
              </w:rPr>
              <w:t>о</w:t>
            </w:r>
            <w:r w:rsidRPr="00412DDB">
              <w:rPr>
                <w:sz w:val="20"/>
                <w:szCs w:val="20"/>
              </w:rPr>
              <w:t>го по десятый:</w:t>
            </w:r>
            <w:r w:rsidRPr="00412DDB">
              <w:rPr>
                <w:b/>
                <w:bCs/>
                <w:sz w:val="20"/>
                <w:szCs w:val="20"/>
              </w:rPr>
              <w:t> </w:t>
            </w:r>
            <w:r w:rsidRPr="00412DDB">
              <w:rPr>
                <w:bCs/>
                <w:sz w:val="20"/>
                <w:szCs w:val="20"/>
              </w:rPr>
              <w:t>947 400</w:t>
            </w:r>
            <w:r w:rsidRPr="00412DDB">
              <w:rPr>
                <w:sz w:val="20"/>
                <w:szCs w:val="20"/>
              </w:rPr>
              <w:t xml:space="preserve"> тыс. рублей.</w:t>
            </w:r>
          </w:p>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Установленный срок (дата) выплаты доходов по облигациям выпуска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Период</w:t>
                  </w:r>
                </w:p>
              </w:tc>
              <w:tc>
                <w:tcPr>
                  <w:tcW w:w="2738" w:type="dxa"/>
                  <w:vAlign w:val="center"/>
                </w:tcPr>
                <w:p w:rsidR="00443833" w:rsidRPr="00412DDB" w:rsidRDefault="00443833" w:rsidP="00443833">
                  <w:pPr>
                    <w:jc w:val="center"/>
                    <w:rPr>
                      <w:sz w:val="20"/>
                      <w:szCs w:val="20"/>
                    </w:rPr>
                  </w:pPr>
                  <w:r w:rsidRPr="00412DDB">
                    <w:rPr>
                      <w:sz w:val="20"/>
                      <w:szCs w:val="20"/>
                    </w:rPr>
                    <w:t>Дата выплаты</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03.09.2009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04.03.2010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02.09.2010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03.03.2011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01.09.2011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01.03.2012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30.08.2012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28.02.2013</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29.08.2013</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27.02.2014</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Форма выплаты доходов по облигациям в</w:t>
            </w:r>
            <w:r w:rsidRPr="00412DDB">
              <w:rPr>
                <w:sz w:val="22"/>
                <w:szCs w:val="22"/>
              </w:rPr>
              <w:t>ы</w:t>
            </w:r>
            <w:r w:rsidRPr="00412DDB">
              <w:rPr>
                <w:sz w:val="22"/>
                <w:szCs w:val="22"/>
              </w:rPr>
              <w:t>пуска (денежные средства, иное имущество)</w:t>
            </w:r>
          </w:p>
        </w:tc>
        <w:tc>
          <w:tcPr>
            <w:tcW w:w="5599" w:type="dxa"/>
          </w:tcPr>
          <w:p w:rsidR="00443833" w:rsidRPr="00412DDB" w:rsidRDefault="00443833" w:rsidP="00443833">
            <w:pPr>
              <w:pStyle w:val="prilozhenie"/>
              <w:ind w:firstLine="0"/>
              <w:rPr>
                <w:sz w:val="22"/>
                <w:szCs w:val="22"/>
              </w:rPr>
            </w:pPr>
            <w:r w:rsidRPr="00412DDB">
              <w:rPr>
                <w:sz w:val="20"/>
              </w:rPr>
              <w:t>Выплата дохода по Облигациям производится в валюте Ро</w:t>
            </w:r>
            <w:r w:rsidRPr="00412DDB">
              <w:rPr>
                <w:sz w:val="20"/>
              </w:rPr>
              <w:t>с</w:t>
            </w:r>
            <w:r w:rsidRPr="00412DDB">
              <w:rPr>
                <w:sz w:val="20"/>
              </w:rPr>
              <w:t>сийской Федерации в безналичном порядке в пользу владел</w:t>
            </w:r>
            <w:r w:rsidRPr="00412DDB">
              <w:rPr>
                <w:sz w:val="20"/>
              </w:rPr>
              <w:t>ь</w:t>
            </w:r>
            <w:r w:rsidRPr="00412DDB">
              <w:rPr>
                <w:sz w:val="20"/>
              </w:rPr>
              <w:t>цев Облигаций.</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 xml:space="preserve">Общий размер доходов, выплаченных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Купонные периоды</w:t>
                  </w:r>
                </w:p>
              </w:tc>
              <w:tc>
                <w:tcPr>
                  <w:tcW w:w="2738" w:type="dxa"/>
                  <w:vAlign w:val="center"/>
                </w:tcPr>
                <w:p w:rsidR="00443833" w:rsidRPr="00412DDB" w:rsidRDefault="00443833" w:rsidP="00443833">
                  <w:pPr>
                    <w:jc w:val="center"/>
                    <w:rPr>
                      <w:sz w:val="20"/>
                      <w:szCs w:val="20"/>
                    </w:rPr>
                  </w:pPr>
                  <w:r w:rsidRPr="00412DDB">
                    <w:rPr>
                      <w:sz w:val="20"/>
                      <w:szCs w:val="20"/>
                    </w:rPr>
                    <w:t>Размер выплаченного дохода</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bCs/>
                      <w:sz w:val="20"/>
                      <w:szCs w:val="20"/>
                    </w:rPr>
                    <w:t>373 950</w:t>
                  </w:r>
                  <w:r w:rsidRPr="00412DDB">
                    <w:rPr>
                      <w:sz w:val="20"/>
                      <w:szCs w:val="20"/>
                    </w:rPr>
                    <w:t>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2</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bCs/>
                      <w:sz w:val="20"/>
                      <w:szCs w:val="20"/>
                    </w:rPr>
                    <w:t>373 950</w:t>
                  </w:r>
                  <w:r w:rsidRPr="00412DDB">
                    <w:rPr>
                      <w:sz w:val="20"/>
                      <w:szCs w:val="20"/>
                    </w:rPr>
                    <w:t>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3</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bCs/>
                      <w:sz w:val="20"/>
                      <w:szCs w:val="20"/>
                    </w:rPr>
                    <w:t>226 433</w:t>
                  </w:r>
                  <w:r w:rsidRPr="00412DDB">
                    <w:rPr>
                      <w:sz w:val="20"/>
                      <w:szCs w:val="20"/>
                    </w:rPr>
                    <w:t>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4</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bCs/>
                      <w:sz w:val="20"/>
                      <w:szCs w:val="20"/>
                    </w:rPr>
                    <w:t>226 433</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5</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 xml:space="preserve">    2 210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6</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 xml:space="preserve">7 398 </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0"/>
                    </w:rPr>
                    <w:t xml:space="preserve">       7</w:t>
                  </w:r>
                  <w:r w:rsidR="00B140EC">
                    <w:rPr>
                      <w:sz w:val="20"/>
                    </w:rPr>
                    <w:t>–</w:t>
                  </w:r>
                  <w:r w:rsidRPr="00412DDB">
                    <w:rPr>
                      <w:sz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52 642</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0"/>
                    </w:rPr>
                    <w:t xml:space="preserve">       8</w:t>
                  </w:r>
                  <w:r w:rsidR="00B140EC">
                    <w:rPr>
                      <w:sz w:val="20"/>
                    </w:rPr>
                    <w:t>–</w:t>
                  </w:r>
                  <w:r w:rsidRPr="00412DDB">
                    <w:rPr>
                      <w:sz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55 011</w:t>
                  </w:r>
                </w:p>
              </w:tc>
            </w:tr>
            <w:tr w:rsidR="00443833" w:rsidRPr="00412DDB" w:rsidTr="002D2337">
              <w:tc>
                <w:tcPr>
                  <w:tcW w:w="2738" w:type="dxa"/>
                </w:tcPr>
                <w:p w:rsidR="00443833" w:rsidRPr="00412DDB" w:rsidRDefault="00443833" w:rsidP="00443833">
                  <w:pPr>
                    <w:pStyle w:val="prilozhenie"/>
                    <w:ind w:firstLine="0"/>
                    <w:jc w:val="center"/>
                    <w:rPr>
                      <w:sz w:val="20"/>
                    </w:rPr>
                  </w:pPr>
                  <w:r w:rsidRPr="00412DDB">
                    <w:rPr>
                      <w:sz w:val="20"/>
                      <w:lang w:val="en-US"/>
                    </w:rPr>
                    <w:t>9</w:t>
                  </w:r>
                  <w:r w:rsidR="00B140EC">
                    <w:rPr>
                      <w:sz w:val="20"/>
                      <w:lang w:val="en-US"/>
                    </w:rPr>
                    <w:t>–</w:t>
                  </w:r>
                  <w:r w:rsidRPr="00412DDB">
                    <w:rPr>
                      <w:sz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55 485</w:t>
                  </w:r>
                </w:p>
              </w:tc>
            </w:tr>
            <w:tr w:rsidR="00443833" w:rsidRPr="00412DDB" w:rsidTr="002D2337">
              <w:tc>
                <w:tcPr>
                  <w:tcW w:w="2738" w:type="dxa"/>
                </w:tcPr>
                <w:p w:rsidR="00443833" w:rsidRPr="00412DDB" w:rsidRDefault="00443833" w:rsidP="00443833">
                  <w:pPr>
                    <w:pStyle w:val="prilozhenie"/>
                    <w:ind w:firstLine="0"/>
                    <w:jc w:val="center"/>
                    <w:rPr>
                      <w:sz w:val="20"/>
                    </w:rPr>
                  </w:pPr>
                  <w:r w:rsidRPr="00412DDB">
                    <w:rPr>
                      <w:sz w:val="20"/>
                    </w:rPr>
                    <w:t>10</w:t>
                  </w:r>
                  <w:r w:rsidR="00B140EC">
                    <w:rPr>
                      <w:sz w:val="20"/>
                    </w:rPr>
                    <w:t>–</w:t>
                  </w:r>
                  <w:r w:rsidRPr="00412DDB">
                    <w:rPr>
                      <w:sz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55 485</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2"/>
                      <w:szCs w:val="22"/>
                    </w:rPr>
                    <w:t>Всего</w:t>
                  </w:r>
                </w:p>
              </w:tc>
              <w:tc>
                <w:tcPr>
                  <w:tcW w:w="2738" w:type="dxa"/>
                </w:tcPr>
                <w:p w:rsidR="00443833" w:rsidRPr="00412DDB" w:rsidRDefault="00443833" w:rsidP="00443833">
                  <w:pPr>
                    <w:pStyle w:val="prilozhenie"/>
                    <w:ind w:firstLine="0"/>
                    <w:jc w:val="center"/>
                    <w:rPr>
                      <w:sz w:val="22"/>
                      <w:szCs w:val="22"/>
                    </w:rPr>
                  </w:pPr>
                  <w:r w:rsidRPr="00412DDB">
                    <w:rPr>
                      <w:sz w:val="22"/>
                      <w:szCs w:val="22"/>
                    </w:rPr>
                    <w:t>1 429 000</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Доля выплаченных доходов по облигациям выпуска в общем размере подлежавших выпл</w:t>
            </w:r>
            <w:r w:rsidRPr="00412DDB">
              <w:rPr>
                <w:sz w:val="22"/>
                <w:szCs w:val="22"/>
              </w:rPr>
              <w:t>а</w:t>
            </w:r>
            <w:r w:rsidRPr="00412DDB">
              <w:rPr>
                <w:sz w:val="22"/>
                <w:szCs w:val="22"/>
              </w:rPr>
              <w:t>те доходов по облигациям выпуска, %</w:t>
            </w:r>
          </w:p>
        </w:tc>
        <w:tc>
          <w:tcPr>
            <w:tcW w:w="5599" w:type="dxa"/>
          </w:tcPr>
          <w:p w:rsidR="00443833" w:rsidRPr="00412DDB" w:rsidRDefault="00443833" w:rsidP="00443833">
            <w:pPr>
              <w:pStyle w:val="prilozhenie"/>
              <w:ind w:firstLine="0"/>
              <w:jc w:val="center"/>
              <w:rPr>
                <w:sz w:val="22"/>
                <w:szCs w:val="22"/>
              </w:rPr>
            </w:pPr>
            <w:r w:rsidRPr="00412DDB">
              <w:rPr>
                <w:sz w:val="22"/>
                <w:szCs w:val="22"/>
              </w:rPr>
              <w:t>100%</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 случае если подлежавшие выплате доходы по облигациям выпуска не выплачены или в</w:t>
            </w:r>
            <w:r w:rsidRPr="00412DDB">
              <w:rPr>
                <w:sz w:val="22"/>
                <w:szCs w:val="22"/>
              </w:rPr>
              <w:t>ы</w:t>
            </w:r>
            <w:r w:rsidRPr="00412DDB">
              <w:rPr>
                <w:sz w:val="22"/>
                <w:szCs w:val="22"/>
              </w:rPr>
              <w:t xml:space="preserve">плачены кредитной организацией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т</w:t>
            </w:r>
            <w:r w:rsidRPr="00412DDB">
              <w:rPr>
                <w:sz w:val="22"/>
                <w:szCs w:val="22"/>
              </w:rPr>
              <w:t>а</w:t>
            </w:r>
            <w:r w:rsidRPr="00412DDB">
              <w:rPr>
                <w:sz w:val="22"/>
                <w:szCs w:val="22"/>
              </w:rPr>
              <w:t>ких доходов</w:t>
            </w:r>
          </w:p>
        </w:tc>
        <w:tc>
          <w:tcPr>
            <w:tcW w:w="5599" w:type="dxa"/>
          </w:tcPr>
          <w:p w:rsidR="00443833" w:rsidRPr="00412DDB" w:rsidRDefault="00443833" w:rsidP="00443833">
            <w:pPr>
              <w:pStyle w:val="prilozhenie"/>
              <w:ind w:firstLine="0"/>
              <w:jc w:val="center"/>
              <w:rPr>
                <w:sz w:val="22"/>
                <w:szCs w:val="22"/>
              </w:rPr>
            </w:pPr>
            <w:r w:rsidRPr="00412DDB">
              <w:rPr>
                <w:sz w:val="20"/>
              </w:rPr>
              <w:t>Выплачены полностью</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Иные сведения о доходах по облигациям в</w:t>
            </w:r>
            <w:r w:rsidRPr="00412DDB">
              <w:rPr>
                <w:sz w:val="22"/>
                <w:szCs w:val="22"/>
              </w:rPr>
              <w:t>ы</w:t>
            </w:r>
            <w:r w:rsidRPr="00412DDB">
              <w:rPr>
                <w:sz w:val="22"/>
                <w:szCs w:val="22"/>
              </w:rPr>
              <w:t xml:space="preserve">пуска,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99" w:type="dxa"/>
          </w:tcPr>
          <w:p w:rsidR="00443833" w:rsidRPr="00412DDB" w:rsidRDefault="00B140EC" w:rsidP="00443833">
            <w:pPr>
              <w:pStyle w:val="prilozhenie"/>
              <w:ind w:firstLine="0"/>
              <w:jc w:val="center"/>
              <w:rPr>
                <w:sz w:val="22"/>
                <w:szCs w:val="22"/>
              </w:rPr>
            </w:pPr>
            <w:r>
              <w:rPr>
                <w:sz w:val="22"/>
                <w:szCs w:val="22"/>
              </w:rPr>
              <w:t>–</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5"/>
        <w:gridCol w:w="5599"/>
      </w:tblGrid>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ценных бумаг (облигации), серия, форма и иные идентификационные признаки выпуска облигаций</w:t>
            </w:r>
          </w:p>
        </w:tc>
        <w:tc>
          <w:tcPr>
            <w:tcW w:w="5599" w:type="dxa"/>
          </w:tcPr>
          <w:p w:rsidR="00443833" w:rsidRPr="00412DDB" w:rsidRDefault="00443833" w:rsidP="00443833">
            <w:pPr>
              <w:jc w:val="center"/>
              <w:rPr>
                <w:rFonts w:eastAsia="PMingLiU"/>
                <w:b/>
                <w:sz w:val="20"/>
                <w:szCs w:val="20"/>
              </w:rPr>
            </w:pPr>
            <w:r w:rsidRPr="00412DDB">
              <w:rPr>
                <w:rFonts w:eastAsia="PMingLiU"/>
                <w:b/>
                <w:sz w:val="20"/>
                <w:szCs w:val="20"/>
              </w:rPr>
              <w:t>Документарные процентные неконвертируемые на пред</w:t>
            </w:r>
            <w:r w:rsidRPr="00412DDB">
              <w:rPr>
                <w:rFonts w:eastAsia="PMingLiU"/>
                <w:b/>
                <w:sz w:val="20"/>
                <w:szCs w:val="20"/>
              </w:rPr>
              <w:t>ъ</w:t>
            </w:r>
            <w:r w:rsidRPr="00412DDB">
              <w:rPr>
                <w:rFonts w:eastAsia="PMingLiU"/>
                <w:b/>
                <w:sz w:val="20"/>
                <w:szCs w:val="20"/>
              </w:rPr>
              <w:t>явителя с обязательным централизованным хранением</w:t>
            </w:r>
          </w:p>
          <w:p w:rsidR="00443833" w:rsidRPr="00412DDB" w:rsidRDefault="00443833" w:rsidP="00443833">
            <w:pPr>
              <w:jc w:val="center"/>
              <w:rPr>
                <w:rFonts w:eastAsia="PMingLiU"/>
                <w:b/>
                <w:sz w:val="20"/>
                <w:szCs w:val="20"/>
              </w:rPr>
            </w:pPr>
            <w:r w:rsidRPr="00412DDB">
              <w:rPr>
                <w:rFonts w:eastAsia="PMingLiU"/>
                <w:b/>
                <w:sz w:val="20"/>
                <w:szCs w:val="20"/>
              </w:rPr>
              <w:t xml:space="preserve"> серии 05</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w:t>
            </w:r>
          </w:p>
          <w:p w:rsidR="00443833" w:rsidRPr="00412DDB" w:rsidRDefault="00443833" w:rsidP="00443833">
            <w:pPr>
              <w:jc w:val="center"/>
              <w:rPr>
                <w:rFonts w:eastAsia="PMingLiU"/>
                <w:b/>
                <w:sz w:val="20"/>
                <w:szCs w:val="20"/>
              </w:rPr>
            </w:pPr>
            <w:r w:rsidRPr="00412DDB">
              <w:rPr>
                <w:rFonts w:eastAsia="PMingLiU"/>
                <w:b/>
                <w:sz w:val="20"/>
                <w:szCs w:val="20"/>
              </w:rPr>
              <w:t xml:space="preserve"> со сроком погашения в 1820</w:t>
            </w:r>
            <w:r w:rsidR="00B140EC">
              <w:rPr>
                <w:rFonts w:eastAsia="PMingLiU"/>
                <w:b/>
                <w:sz w:val="20"/>
                <w:szCs w:val="20"/>
              </w:rPr>
              <w:t>–</w:t>
            </w:r>
            <w:proofErr w:type="spellStart"/>
            <w:r w:rsidRPr="00412DDB">
              <w:rPr>
                <w:rFonts w:eastAsia="PMingLiU"/>
                <w:b/>
                <w:sz w:val="20"/>
                <w:szCs w:val="20"/>
              </w:rPr>
              <w:t>ый</w:t>
            </w:r>
            <w:proofErr w:type="spellEnd"/>
            <w:r w:rsidRPr="00412DDB">
              <w:rPr>
                <w:rFonts w:eastAsia="PMingLiU"/>
                <w:b/>
                <w:sz w:val="20"/>
                <w:szCs w:val="20"/>
              </w:rPr>
              <w:t xml:space="preserve"> (Одна тысяча восемьсот двадцатый) день с начала размещения Облигаций</w:t>
            </w:r>
          </w:p>
          <w:p w:rsidR="00443833" w:rsidRPr="00412DDB" w:rsidRDefault="00443833" w:rsidP="00443833">
            <w:pPr>
              <w:pStyle w:val="prilozhenie"/>
              <w:ind w:firstLine="0"/>
              <w:rPr>
                <w:b/>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w:t>
            </w:r>
            <w:r w:rsidRPr="00412DDB">
              <w:rPr>
                <w:sz w:val="22"/>
                <w:szCs w:val="22"/>
              </w:rPr>
              <w:t>ы</w:t>
            </w:r>
            <w:r w:rsidRPr="00412DDB">
              <w:rPr>
                <w:sz w:val="22"/>
                <w:szCs w:val="22"/>
              </w:rPr>
              <w:t>пуска облигаций и дата его государственной регистрации (идентификационный номер в</w:t>
            </w:r>
            <w:r w:rsidRPr="00412DDB">
              <w:rPr>
                <w:sz w:val="22"/>
                <w:szCs w:val="22"/>
              </w:rPr>
              <w:t>ы</w:t>
            </w:r>
            <w:r w:rsidRPr="00412DDB">
              <w:rPr>
                <w:sz w:val="22"/>
                <w:szCs w:val="22"/>
              </w:rPr>
              <w:t>пуска облигаций и дата его присвоения в сл</w:t>
            </w:r>
            <w:r w:rsidRPr="00412DDB">
              <w:rPr>
                <w:sz w:val="22"/>
                <w:szCs w:val="22"/>
              </w:rPr>
              <w:t>у</w:t>
            </w:r>
            <w:r w:rsidRPr="00412DDB">
              <w:rPr>
                <w:sz w:val="22"/>
                <w:szCs w:val="22"/>
              </w:rPr>
              <w:t>чае если выпуск облигаций не подлежал гос</w:t>
            </w:r>
            <w:r w:rsidRPr="00412DDB">
              <w:rPr>
                <w:sz w:val="22"/>
                <w:szCs w:val="22"/>
              </w:rPr>
              <w:t>у</w:t>
            </w:r>
            <w:r w:rsidRPr="00412DDB">
              <w:rPr>
                <w:sz w:val="22"/>
                <w:szCs w:val="22"/>
              </w:rPr>
              <w:t>дарственной регистрации)</w:t>
            </w:r>
          </w:p>
        </w:tc>
        <w:tc>
          <w:tcPr>
            <w:tcW w:w="5599" w:type="dxa"/>
          </w:tcPr>
          <w:p w:rsidR="00443833" w:rsidRPr="00412DDB" w:rsidRDefault="00443833" w:rsidP="00443833">
            <w:pPr>
              <w:pStyle w:val="prilozhenie"/>
              <w:ind w:firstLine="0"/>
              <w:jc w:val="center"/>
              <w:rPr>
                <w:sz w:val="20"/>
              </w:rPr>
            </w:pPr>
            <w:r w:rsidRPr="00412DDB">
              <w:rPr>
                <w:sz w:val="20"/>
              </w:rPr>
              <w:t>40502268В</w:t>
            </w:r>
          </w:p>
          <w:p w:rsidR="00443833" w:rsidRPr="00412DDB" w:rsidRDefault="00443833" w:rsidP="005417F9">
            <w:pPr>
              <w:pStyle w:val="prilozhenie"/>
              <w:ind w:firstLine="0"/>
              <w:jc w:val="center"/>
              <w:rPr>
                <w:sz w:val="22"/>
                <w:szCs w:val="22"/>
              </w:rPr>
            </w:pPr>
            <w:r w:rsidRPr="00412DDB">
              <w:rPr>
                <w:sz w:val="20"/>
              </w:rPr>
              <w:t>3</w:t>
            </w:r>
            <w:r w:rsidR="0068377E">
              <w:rPr>
                <w:sz w:val="20"/>
                <w:lang w:val="en-US"/>
              </w:rPr>
              <w:t>0</w:t>
            </w:r>
            <w:r w:rsidRPr="00412DDB">
              <w:rPr>
                <w:sz w:val="20"/>
              </w:rPr>
              <w:t>.12.2008</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доходов, выплаченных по облигациям в</w:t>
            </w:r>
            <w:r w:rsidRPr="00412DDB">
              <w:rPr>
                <w:sz w:val="22"/>
                <w:szCs w:val="22"/>
              </w:rPr>
              <w:t>ы</w:t>
            </w:r>
            <w:r w:rsidRPr="00412DDB">
              <w:rPr>
                <w:sz w:val="22"/>
                <w:szCs w:val="22"/>
              </w:rPr>
              <w:t>пуска (номинальная стоимость, процент (к</w:t>
            </w:r>
            <w:r w:rsidRPr="00412DDB">
              <w:rPr>
                <w:sz w:val="22"/>
                <w:szCs w:val="22"/>
              </w:rPr>
              <w:t>у</w:t>
            </w:r>
            <w:r w:rsidRPr="00412DDB">
              <w:rPr>
                <w:sz w:val="22"/>
                <w:szCs w:val="22"/>
              </w:rPr>
              <w:t>пон), иное)</w:t>
            </w:r>
          </w:p>
        </w:tc>
        <w:tc>
          <w:tcPr>
            <w:tcW w:w="5599" w:type="dxa"/>
          </w:tcPr>
          <w:p w:rsidR="00443833" w:rsidRPr="00412DDB" w:rsidRDefault="00443833" w:rsidP="00443833">
            <w:pPr>
              <w:pStyle w:val="prilozhenie"/>
              <w:ind w:firstLine="0"/>
              <w:jc w:val="center"/>
              <w:rPr>
                <w:sz w:val="22"/>
                <w:szCs w:val="22"/>
              </w:rPr>
            </w:pPr>
            <w:r w:rsidRPr="00412DDB">
              <w:rPr>
                <w:sz w:val="22"/>
                <w:szCs w:val="22"/>
              </w:rPr>
              <w:t>купон</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расчете на одну облигацию выпуска, руб. / </w:t>
            </w:r>
            <w:proofErr w:type="spellStart"/>
            <w:r w:rsidRPr="00412DDB">
              <w:rPr>
                <w:sz w:val="22"/>
                <w:szCs w:val="22"/>
              </w:rPr>
              <w:t>иностр</w:t>
            </w:r>
            <w:proofErr w:type="spellEnd"/>
            <w:r w:rsidRPr="00412DDB">
              <w:rPr>
                <w:sz w:val="22"/>
                <w:szCs w:val="22"/>
              </w:rPr>
              <w:t>. валюта</w:t>
            </w:r>
          </w:p>
        </w:tc>
        <w:tc>
          <w:tcPr>
            <w:tcW w:w="5599" w:type="dxa"/>
          </w:tcPr>
          <w:tbl>
            <w:tblPr>
              <w:tblW w:w="5491" w:type="dxa"/>
              <w:tblLayout w:type="fixed"/>
              <w:tblLook w:val="01E0" w:firstRow="1" w:lastRow="1" w:firstColumn="1" w:lastColumn="1" w:noHBand="0" w:noVBand="0"/>
            </w:tblPr>
            <w:tblGrid>
              <w:gridCol w:w="3977"/>
              <w:gridCol w:w="1514"/>
            </w:tblGrid>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первому купону:</w:t>
                  </w:r>
                </w:p>
              </w:tc>
              <w:tc>
                <w:tcPr>
                  <w:tcW w:w="1514" w:type="dxa"/>
                </w:tcPr>
                <w:p w:rsidR="00443833" w:rsidRPr="00412DDB" w:rsidRDefault="00443833" w:rsidP="00443833">
                  <w:pPr>
                    <w:rPr>
                      <w:sz w:val="20"/>
                      <w:szCs w:val="20"/>
                    </w:rPr>
                  </w:pPr>
                  <w:r w:rsidRPr="00412DDB">
                    <w:rPr>
                      <w:sz w:val="20"/>
                      <w:szCs w:val="20"/>
                    </w:rPr>
                    <w:t xml:space="preserve"> 74,79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второму купону:</w:t>
                  </w:r>
                </w:p>
              </w:tc>
              <w:tc>
                <w:tcPr>
                  <w:tcW w:w="1514" w:type="dxa"/>
                </w:tcPr>
                <w:p w:rsidR="00443833" w:rsidRPr="00412DDB" w:rsidRDefault="00443833" w:rsidP="00443833">
                  <w:pPr>
                    <w:rPr>
                      <w:sz w:val="20"/>
                      <w:szCs w:val="20"/>
                    </w:rPr>
                  </w:pPr>
                  <w:r w:rsidRPr="00412DDB">
                    <w:rPr>
                      <w:sz w:val="20"/>
                      <w:szCs w:val="20"/>
                    </w:rPr>
                    <w:t xml:space="preserve"> 74,79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третьему купону:</w:t>
                  </w:r>
                </w:p>
              </w:tc>
              <w:tc>
                <w:tcPr>
                  <w:tcW w:w="1514" w:type="dxa"/>
                </w:tcPr>
                <w:p w:rsidR="00443833" w:rsidRPr="00412DDB" w:rsidRDefault="00443833" w:rsidP="00443833">
                  <w:pPr>
                    <w:rPr>
                      <w:sz w:val="20"/>
                      <w:szCs w:val="20"/>
                    </w:rPr>
                  </w:pPr>
                  <w:r w:rsidRPr="00412DDB">
                    <w:rPr>
                      <w:sz w:val="20"/>
                      <w:szCs w:val="20"/>
                    </w:rPr>
                    <w:t xml:space="preserve"> 41,14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четвертому купону:</w:t>
                  </w:r>
                </w:p>
              </w:tc>
              <w:tc>
                <w:tcPr>
                  <w:tcW w:w="1514" w:type="dxa"/>
                </w:tcPr>
                <w:p w:rsidR="00443833" w:rsidRPr="00412DDB" w:rsidRDefault="00443833" w:rsidP="00443833">
                  <w:pPr>
                    <w:rPr>
                      <w:sz w:val="20"/>
                      <w:szCs w:val="20"/>
                    </w:rPr>
                  </w:pPr>
                  <w:r w:rsidRPr="00412DDB">
                    <w:rPr>
                      <w:sz w:val="20"/>
                      <w:szCs w:val="20"/>
                    </w:rPr>
                    <w:t xml:space="preserve"> 41,14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пятому купону:</w:t>
                  </w:r>
                </w:p>
              </w:tc>
              <w:tc>
                <w:tcPr>
                  <w:tcW w:w="1514" w:type="dxa"/>
                </w:tcPr>
                <w:p w:rsidR="00443833" w:rsidRPr="00412DDB" w:rsidRDefault="00443833" w:rsidP="00443833">
                  <w:pPr>
                    <w:rPr>
                      <w:sz w:val="20"/>
                      <w:szCs w:val="20"/>
                    </w:rPr>
                  </w:pPr>
                  <w:r w:rsidRPr="00412DDB">
                    <w:rPr>
                      <w:sz w:val="20"/>
                      <w:szCs w:val="20"/>
                    </w:rPr>
                    <w:t xml:space="preserve"> 41,14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шестому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седьмому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восьмому купону:</w:t>
                  </w:r>
                </w:p>
              </w:tc>
              <w:tc>
                <w:tcPr>
                  <w:tcW w:w="1514" w:type="dxa"/>
                </w:tcPr>
                <w:p w:rsidR="00443833" w:rsidRPr="00412DDB" w:rsidRDefault="00443833" w:rsidP="00443833">
                  <w:pPr>
                    <w:rPr>
                      <w:sz w:val="20"/>
                      <w:szCs w:val="20"/>
                    </w:rPr>
                  </w:pPr>
                  <w:r w:rsidRPr="00412DDB">
                    <w:rPr>
                      <w:sz w:val="20"/>
                      <w:szCs w:val="20"/>
                    </w:rPr>
                    <w:t xml:space="preserve"> 48,62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девятому купону:</w:t>
                  </w:r>
                </w:p>
              </w:tc>
              <w:tc>
                <w:tcPr>
                  <w:tcW w:w="1514" w:type="dxa"/>
                </w:tcPr>
                <w:p w:rsidR="00443833" w:rsidRPr="00412DDB" w:rsidRDefault="00443833" w:rsidP="00443833">
                  <w:pPr>
                    <w:rPr>
                      <w:sz w:val="20"/>
                      <w:szCs w:val="20"/>
                    </w:rPr>
                  </w:pPr>
                  <w:r w:rsidRPr="00412DDB">
                    <w:rPr>
                      <w:sz w:val="20"/>
                      <w:szCs w:val="20"/>
                    </w:rPr>
                    <w:t xml:space="preserve"> 48,62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десятому купону:</w:t>
                  </w:r>
                </w:p>
              </w:tc>
              <w:tc>
                <w:tcPr>
                  <w:tcW w:w="1514" w:type="dxa"/>
                </w:tcPr>
                <w:p w:rsidR="00443833" w:rsidRPr="00412DDB" w:rsidRDefault="00443833" w:rsidP="00443833">
                  <w:pPr>
                    <w:rPr>
                      <w:sz w:val="20"/>
                      <w:szCs w:val="20"/>
                    </w:rPr>
                  </w:pPr>
                  <w:r w:rsidRPr="00412DDB">
                    <w:rPr>
                      <w:sz w:val="20"/>
                      <w:szCs w:val="20"/>
                    </w:rPr>
                    <w:t xml:space="preserve"> 48,62 рублей.</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совокупности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p w:rsidR="00443833" w:rsidRPr="00412DDB" w:rsidRDefault="00443833" w:rsidP="00443833">
            <w:pPr>
              <w:rPr>
                <w:sz w:val="20"/>
                <w:szCs w:val="20"/>
              </w:rPr>
            </w:pPr>
            <w:r w:rsidRPr="00412DDB">
              <w:rPr>
                <w:sz w:val="20"/>
                <w:szCs w:val="20"/>
              </w:rPr>
              <w:t xml:space="preserve">Размер совокупного дохода по всем купонным периодам 2 568 000 </w:t>
            </w:r>
            <w:r w:rsidR="009B22C6">
              <w:rPr>
                <w:sz w:val="20"/>
                <w:szCs w:val="20"/>
              </w:rPr>
              <w:t>тыс. руб.</w:t>
            </w:r>
            <w:r w:rsidRPr="00412DDB">
              <w:rPr>
                <w:sz w:val="20"/>
                <w:szCs w:val="20"/>
              </w:rPr>
              <w:t xml:space="preserve">, в </w:t>
            </w:r>
            <w:proofErr w:type="spellStart"/>
            <w:r w:rsidRPr="00412DDB">
              <w:rPr>
                <w:sz w:val="20"/>
                <w:szCs w:val="20"/>
              </w:rPr>
              <w:t>т.ч</w:t>
            </w:r>
            <w:proofErr w:type="spellEnd"/>
            <w:r w:rsidRPr="00412DDB">
              <w:rPr>
                <w:sz w:val="20"/>
                <w:szCs w:val="20"/>
              </w:rPr>
              <w:t>.:</w:t>
            </w:r>
          </w:p>
          <w:p w:rsidR="00443833" w:rsidRPr="00412DDB" w:rsidRDefault="00443833" w:rsidP="00443833">
            <w:pPr>
              <w:rPr>
                <w:sz w:val="20"/>
                <w:szCs w:val="20"/>
              </w:rPr>
            </w:pPr>
            <w:r w:rsidRPr="00412DDB">
              <w:rPr>
                <w:sz w:val="20"/>
                <w:szCs w:val="20"/>
              </w:rPr>
              <w:t>Размер совокупного дохода по купонным периодам с первого по второй: 747 900 тыс. рублей.</w:t>
            </w:r>
          </w:p>
          <w:p w:rsidR="00443833" w:rsidRPr="00412DDB" w:rsidRDefault="00443833" w:rsidP="00443833">
            <w:pPr>
              <w:rPr>
                <w:sz w:val="20"/>
                <w:szCs w:val="20"/>
              </w:rPr>
            </w:pPr>
            <w:r w:rsidRPr="00412DDB">
              <w:rPr>
                <w:sz w:val="20"/>
                <w:szCs w:val="20"/>
              </w:rPr>
              <w:t>Размер совокупного дохода по купонным периодам с третьего по пятый: 617 100 тыс. рублей.</w:t>
            </w:r>
          </w:p>
          <w:p w:rsidR="00443833" w:rsidRPr="00412DDB" w:rsidRDefault="00443833" w:rsidP="00443833">
            <w:pPr>
              <w:pStyle w:val="prilozhenie"/>
              <w:ind w:firstLine="0"/>
              <w:jc w:val="left"/>
              <w:rPr>
                <w:sz w:val="20"/>
              </w:rPr>
            </w:pPr>
            <w:r w:rsidRPr="00412DDB">
              <w:rPr>
                <w:sz w:val="20"/>
              </w:rPr>
              <w:t>Размер совокупного дохода по купонным периодам с шестого по седьмой: 473 700 тыс. рублей.</w:t>
            </w:r>
          </w:p>
          <w:p w:rsidR="00443833" w:rsidRPr="00412DDB" w:rsidRDefault="00443833" w:rsidP="00443833">
            <w:pPr>
              <w:pStyle w:val="prilozhenie"/>
              <w:ind w:firstLine="0"/>
              <w:jc w:val="left"/>
              <w:rPr>
                <w:sz w:val="22"/>
                <w:szCs w:val="22"/>
              </w:rPr>
            </w:pPr>
            <w:r w:rsidRPr="00412DDB">
              <w:rPr>
                <w:sz w:val="20"/>
              </w:rPr>
              <w:t>Размер совокупного дохода по купонным периодам с восьм</w:t>
            </w:r>
            <w:r w:rsidRPr="00412DDB">
              <w:rPr>
                <w:sz w:val="20"/>
              </w:rPr>
              <w:t>о</w:t>
            </w:r>
            <w:r w:rsidRPr="00412DDB">
              <w:rPr>
                <w:sz w:val="20"/>
              </w:rPr>
              <w:t>го по десятый: 729 300 тыс. рублей</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Установленный срок (дата) выплаты доходов по облигациям выпуска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Период</w:t>
                  </w:r>
                </w:p>
              </w:tc>
              <w:tc>
                <w:tcPr>
                  <w:tcW w:w="2738" w:type="dxa"/>
                  <w:vAlign w:val="center"/>
                </w:tcPr>
                <w:p w:rsidR="00443833" w:rsidRPr="00412DDB" w:rsidRDefault="00443833" w:rsidP="00443833">
                  <w:pPr>
                    <w:jc w:val="center"/>
                    <w:rPr>
                      <w:sz w:val="20"/>
                      <w:szCs w:val="20"/>
                    </w:rPr>
                  </w:pPr>
                  <w:r w:rsidRPr="00412DDB">
                    <w:rPr>
                      <w:sz w:val="20"/>
                      <w:szCs w:val="20"/>
                    </w:rPr>
                    <w:t>Дата выплаты</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17.12.2009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17.06.2010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16.12.2010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16.06.2011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15.12.2011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14.06.2012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13.12.2012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13.06.2013</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12.12.2013</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12.06.2014</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Форма выплаты доходов по облигациям в</w:t>
            </w:r>
            <w:r w:rsidRPr="00412DDB">
              <w:rPr>
                <w:sz w:val="22"/>
                <w:szCs w:val="22"/>
              </w:rPr>
              <w:t>ы</w:t>
            </w:r>
            <w:r w:rsidRPr="00412DDB">
              <w:rPr>
                <w:sz w:val="22"/>
                <w:szCs w:val="22"/>
              </w:rPr>
              <w:t>пуска (денежные средства, иное имущество)</w:t>
            </w:r>
          </w:p>
        </w:tc>
        <w:tc>
          <w:tcPr>
            <w:tcW w:w="5599" w:type="dxa"/>
          </w:tcPr>
          <w:p w:rsidR="00443833" w:rsidRPr="00412DDB" w:rsidRDefault="00443833" w:rsidP="00443833">
            <w:pPr>
              <w:pStyle w:val="prilozhenie"/>
              <w:ind w:firstLine="0"/>
              <w:rPr>
                <w:sz w:val="22"/>
                <w:szCs w:val="22"/>
              </w:rPr>
            </w:pPr>
            <w:r w:rsidRPr="00412DDB">
              <w:rPr>
                <w:sz w:val="20"/>
              </w:rPr>
              <w:t>Выплата дохода по Облигациям производится в валюте Ро</w:t>
            </w:r>
            <w:r w:rsidRPr="00412DDB">
              <w:rPr>
                <w:sz w:val="20"/>
              </w:rPr>
              <w:t>с</w:t>
            </w:r>
            <w:r w:rsidRPr="00412DDB">
              <w:rPr>
                <w:sz w:val="20"/>
              </w:rPr>
              <w:t>сийской Федерации в безналичном порядке в пользу владел</w:t>
            </w:r>
            <w:r w:rsidRPr="00412DDB">
              <w:rPr>
                <w:sz w:val="20"/>
              </w:rPr>
              <w:t>ь</w:t>
            </w:r>
            <w:r w:rsidRPr="00412DDB">
              <w:rPr>
                <w:sz w:val="20"/>
              </w:rPr>
              <w:t>цев Облигаций.</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 xml:space="preserve">Общий размер доходов, выплаченных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8"/>
              <w:gridCol w:w="2738"/>
            </w:tblGrid>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Купонные периоды</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Размер выплаченного дохода</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1</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373 950 </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373 950 </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3</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201 619 </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4</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 xml:space="preserve">202 444 </w:t>
                  </w:r>
                </w:p>
              </w:tc>
            </w:tr>
            <w:tr w:rsidR="00443833" w:rsidRPr="00412DDB" w:rsidTr="002D2337">
              <w:tc>
                <w:tcPr>
                  <w:tcW w:w="2738" w:type="dxa"/>
                  <w:tcBorders>
                    <w:top w:val="nil"/>
                    <w:left w:val="nil"/>
                    <w:bottom w:val="nil"/>
                    <w:right w:val="nil"/>
                  </w:tcBorders>
                </w:tcPr>
                <w:p w:rsidR="00443833" w:rsidRPr="00412DDB" w:rsidRDefault="00443833" w:rsidP="00443833">
                  <w:pPr>
                    <w:jc w:val="center"/>
                    <w:rPr>
                      <w:sz w:val="20"/>
                      <w:szCs w:val="20"/>
                    </w:rPr>
                  </w:pPr>
                  <w:r w:rsidRPr="00412DDB">
                    <w:rPr>
                      <w:sz w:val="20"/>
                      <w:szCs w:val="20"/>
                      <w:lang w:val="en-US"/>
                    </w:rPr>
                    <w:t>5</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 xml:space="preserve">202 444 </w:t>
                  </w:r>
                </w:p>
              </w:tc>
            </w:tr>
            <w:tr w:rsidR="00443833" w:rsidRPr="00412DDB" w:rsidTr="002D2337">
              <w:tc>
                <w:tcPr>
                  <w:tcW w:w="2738" w:type="dxa"/>
                  <w:tcBorders>
                    <w:top w:val="nil"/>
                    <w:left w:val="nil"/>
                    <w:bottom w:val="nil"/>
                    <w:right w:val="nil"/>
                  </w:tcBorders>
                </w:tcPr>
                <w:p w:rsidR="00443833" w:rsidRPr="00412DDB" w:rsidRDefault="00443833" w:rsidP="00443833">
                  <w:pPr>
                    <w:jc w:val="center"/>
                    <w:rPr>
                      <w:sz w:val="20"/>
                      <w:szCs w:val="20"/>
                      <w:lang w:val="en-US"/>
                    </w:rPr>
                  </w:pPr>
                  <w:r w:rsidRPr="00412DDB">
                    <w:rPr>
                      <w:sz w:val="20"/>
                      <w:szCs w:val="20"/>
                    </w:rPr>
                    <w:t>6</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83 159</w:t>
                  </w:r>
                </w:p>
              </w:tc>
            </w:tr>
            <w:tr w:rsidR="00443833" w:rsidRPr="00412DDB" w:rsidTr="002D2337">
              <w:tc>
                <w:tcPr>
                  <w:tcW w:w="2738" w:type="dxa"/>
                  <w:tcBorders>
                    <w:top w:val="nil"/>
                    <w:left w:val="nil"/>
                    <w:bottom w:val="nil"/>
                    <w:right w:val="nil"/>
                  </w:tcBorders>
                </w:tcPr>
                <w:p w:rsidR="00443833" w:rsidRPr="00412DDB" w:rsidRDefault="00443833" w:rsidP="00443833">
                  <w:pPr>
                    <w:pStyle w:val="prilozhenie"/>
                    <w:ind w:firstLine="0"/>
                    <w:jc w:val="center"/>
                    <w:rPr>
                      <w:sz w:val="22"/>
                      <w:szCs w:val="22"/>
                    </w:rPr>
                  </w:pPr>
                  <w:r w:rsidRPr="00412DDB">
                    <w:rPr>
                      <w:sz w:val="20"/>
                    </w:rPr>
                    <w:t>7</w:t>
                  </w:r>
                  <w:r w:rsidR="00B140EC">
                    <w:rPr>
                      <w:sz w:val="20"/>
                    </w:rPr>
                    <w:t>–</w:t>
                  </w:r>
                  <w:r w:rsidRPr="00412DDB">
                    <w:rPr>
                      <w:sz w:val="20"/>
                    </w:rPr>
                    <w:t>й купонный период</w:t>
                  </w:r>
                </w:p>
              </w:tc>
              <w:tc>
                <w:tcPr>
                  <w:tcW w:w="2738" w:type="dxa"/>
                  <w:tcBorders>
                    <w:top w:val="nil"/>
                    <w:left w:val="nil"/>
                    <w:bottom w:val="nil"/>
                    <w:right w:val="nil"/>
                  </w:tcBorders>
                </w:tcPr>
                <w:p w:rsidR="00443833" w:rsidRPr="005417F9" w:rsidRDefault="00443833" w:rsidP="00443833">
                  <w:pPr>
                    <w:pStyle w:val="prilozhenie"/>
                    <w:ind w:firstLine="0"/>
                    <w:jc w:val="center"/>
                    <w:rPr>
                      <w:sz w:val="20"/>
                    </w:rPr>
                  </w:pPr>
                  <w:r w:rsidRPr="005417F9">
                    <w:rPr>
                      <w:sz w:val="20"/>
                    </w:rPr>
                    <w:t>88 487</w:t>
                  </w:r>
                </w:p>
              </w:tc>
            </w:tr>
            <w:tr w:rsidR="00443833" w:rsidRPr="00412DDB" w:rsidTr="002D2337">
              <w:tc>
                <w:tcPr>
                  <w:tcW w:w="2738" w:type="dxa"/>
                  <w:tcBorders>
                    <w:top w:val="nil"/>
                    <w:left w:val="nil"/>
                    <w:bottom w:val="nil"/>
                    <w:right w:val="nil"/>
                  </w:tcBorders>
                </w:tcPr>
                <w:p w:rsidR="00443833" w:rsidRPr="00412DDB" w:rsidRDefault="00443833" w:rsidP="00443833">
                  <w:pPr>
                    <w:pStyle w:val="prilozhenie"/>
                    <w:ind w:firstLine="0"/>
                    <w:jc w:val="center"/>
                    <w:rPr>
                      <w:sz w:val="20"/>
                    </w:rPr>
                  </w:pPr>
                  <w:r w:rsidRPr="00412DDB">
                    <w:rPr>
                      <w:sz w:val="20"/>
                    </w:rPr>
                    <w:t>8</w:t>
                  </w:r>
                  <w:r w:rsidR="00B140EC">
                    <w:rPr>
                      <w:sz w:val="20"/>
                    </w:rPr>
                    <w:t>–</w:t>
                  </w:r>
                  <w:r w:rsidRPr="00412DDB">
                    <w:rPr>
                      <w:sz w:val="20"/>
                    </w:rPr>
                    <w:t>й купонный период</w:t>
                  </w:r>
                </w:p>
              </w:tc>
              <w:tc>
                <w:tcPr>
                  <w:tcW w:w="2738" w:type="dxa"/>
                  <w:tcBorders>
                    <w:top w:val="nil"/>
                    <w:left w:val="nil"/>
                    <w:bottom w:val="nil"/>
                    <w:right w:val="nil"/>
                  </w:tcBorders>
                </w:tcPr>
                <w:p w:rsidR="00443833" w:rsidRPr="005417F9" w:rsidRDefault="00443833" w:rsidP="00443833">
                  <w:pPr>
                    <w:pStyle w:val="prilozhenie"/>
                    <w:ind w:firstLine="0"/>
                    <w:jc w:val="center"/>
                    <w:rPr>
                      <w:sz w:val="20"/>
                    </w:rPr>
                  </w:pPr>
                  <w:r w:rsidRPr="005417F9">
                    <w:rPr>
                      <w:sz w:val="20"/>
                    </w:rPr>
                    <w:t>118 011</w:t>
                  </w:r>
                </w:p>
              </w:tc>
            </w:tr>
            <w:tr w:rsidR="00443833" w:rsidRPr="00412DDB" w:rsidTr="002D2337">
              <w:tc>
                <w:tcPr>
                  <w:tcW w:w="2738" w:type="dxa"/>
                  <w:tcBorders>
                    <w:top w:val="nil"/>
                    <w:left w:val="nil"/>
                    <w:bottom w:val="nil"/>
                    <w:right w:val="nil"/>
                  </w:tcBorders>
                </w:tcPr>
                <w:p w:rsidR="00443833" w:rsidRPr="00E563B7" w:rsidRDefault="00443833" w:rsidP="00443833">
                  <w:pPr>
                    <w:pStyle w:val="prilozhenie"/>
                    <w:ind w:firstLine="0"/>
                    <w:jc w:val="center"/>
                    <w:rPr>
                      <w:sz w:val="20"/>
                    </w:rPr>
                  </w:pPr>
                  <w:r w:rsidRPr="00E563B7">
                    <w:rPr>
                      <w:sz w:val="20"/>
                    </w:rPr>
                    <w:t>9</w:t>
                  </w:r>
                  <w:r w:rsidR="00B140EC">
                    <w:rPr>
                      <w:sz w:val="20"/>
                    </w:rPr>
                    <w:t>–</w:t>
                  </w:r>
                  <w:r w:rsidRPr="00412DDB">
                    <w:rPr>
                      <w:sz w:val="20"/>
                    </w:rPr>
                    <w:t>й купонный период</w:t>
                  </w:r>
                </w:p>
                <w:p w:rsidR="00C436DB" w:rsidRPr="00C436DB" w:rsidRDefault="00C436DB" w:rsidP="00443833">
                  <w:pPr>
                    <w:pStyle w:val="prilozhenie"/>
                    <w:ind w:firstLine="0"/>
                    <w:jc w:val="center"/>
                    <w:rPr>
                      <w:sz w:val="20"/>
                    </w:rPr>
                  </w:pPr>
                  <w:r>
                    <w:rPr>
                      <w:sz w:val="20"/>
                    </w:rPr>
                    <w:t>10–</w:t>
                  </w:r>
                  <w:r w:rsidRPr="00412DDB">
                    <w:rPr>
                      <w:sz w:val="20"/>
                    </w:rPr>
                    <w:t>й</w:t>
                  </w:r>
                  <w:r>
                    <w:rPr>
                      <w:sz w:val="20"/>
                    </w:rPr>
                    <w:t xml:space="preserve"> купонный доход</w:t>
                  </w:r>
                </w:p>
              </w:tc>
              <w:tc>
                <w:tcPr>
                  <w:tcW w:w="2738" w:type="dxa"/>
                  <w:tcBorders>
                    <w:top w:val="nil"/>
                    <w:left w:val="nil"/>
                    <w:bottom w:val="nil"/>
                    <w:right w:val="nil"/>
                  </w:tcBorders>
                </w:tcPr>
                <w:p w:rsidR="00443833" w:rsidRPr="005417F9" w:rsidRDefault="00443833" w:rsidP="00443833">
                  <w:pPr>
                    <w:pStyle w:val="prilozhenie"/>
                    <w:ind w:firstLine="0"/>
                    <w:jc w:val="center"/>
                    <w:rPr>
                      <w:sz w:val="20"/>
                      <w:lang w:val="en-US"/>
                    </w:rPr>
                  </w:pPr>
                  <w:r w:rsidRPr="005417F9">
                    <w:rPr>
                      <w:sz w:val="20"/>
                    </w:rPr>
                    <w:t>118 210</w:t>
                  </w:r>
                </w:p>
                <w:p w:rsidR="00C436DB" w:rsidRPr="005417F9" w:rsidRDefault="00C436DB" w:rsidP="00443833">
                  <w:pPr>
                    <w:pStyle w:val="prilozhenie"/>
                    <w:ind w:firstLine="0"/>
                    <w:jc w:val="center"/>
                    <w:rPr>
                      <w:sz w:val="20"/>
                      <w:lang w:val="en-US"/>
                    </w:rPr>
                  </w:pPr>
                  <w:r w:rsidRPr="005417F9">
                    <w:rPr>
                      <w:sz w:val="20"/>
                      <w:lang w:val="en-US"/>
                    </w:rPr>
                    <w:t>118210</w:t>
                  </w:r>
                </w:p>
              </w:tc>
            </w:tr>
            <w:tr w:rsidR="00443833" w:rsidRPr="00412DDB" w:rsidTr="002D2337">
              <w:tc>
                <w:tcPr>
                  <w:tcW w:w="2738" w:type="dxa"/>
                  <w:tcBorders>
                    <w:top w:val="nil"/>
                    <w:left w:val="nil"/>
                    <w:bottom w:val="nil"/>
                    <w:right w:val="nil"/>
                  </w:tcBorders>
                </w:tcPr>
                <w:p w:rsidR="00443833" w:rsidRPr="00412DDB" w:rsidRDefault="00443833" w:rsidP="00443833">
                  <w:pPr>
                    <w:pStyle w:val="prilozhenie"/>
                    <w:ind w:firstLine="0"/>
                    <w:jc w:val="center"/>
                    <w:rPr>
                      <w:sz w:val="22"/>
                      <w:szCs w:val="22"/>
                    </w:rPr>
                  </w:pPr>
                  <w:r w:rsidRPr="00412DDB">
                    <w:rPr>
                      <w:sz w:val="22"/>
                      <w:szCs w:val="22"/>
                    </w:rPr>
                    <w:t>Всего</w:t>
                  </w:r>
                </w:p>
              </w:tc>
              <w:tc>
                <w:tcPr>
                  <w:tcW w:w="2738" w:type="dxa"/>
                  <w:tcBorders>
                    <w:top w:val="nil"/>
                    <w:left w:val="nil"/>
                    <w:bottom w:val="nil"/>
                    <w:right w:val="nil"/>
                  </w:tcBorders>
                </w:tcPr>
                <w:p w:rsidR="00443833" w:rsidRPr="005417F9" w:rsidRDefault="00443833" w:rsidP="00C436DB">
                  <w:pPr>
                    <w:pStyle w:val="prilozhenie"/>
                    <w:ind w:firstLine="0"/>
                    <w:jc w:val="center"/>
                    <w:rPr>
                      <w:sz w:val="20"/>
                    </w:rPr>
                  </w:pPr>
                  <w:r w:rsidRPr="005417F9">
                    <w:rPr>
                      <w:sz w:val="20"/>
                    </w:rPr>
                    <w:t>1 </w:t>
                  </w:r>
                  <w:r w:rsidR="00C436DB" w:rsidRPr="005417F9">
                    <w:rPr>
                      <w:sz w:val="20"/>
                    </w:rPr>
                    <w:t>484</w:t>
                  </w:r>
                  <w:r w:rsidRPr="005417F9">
                    <w:rPr>
                      <w:sz w:val="20"/>
                    </w:rPr>
                    <w:t xml:space="preserve"> </w:t>
                  </w:r>
                  <w:r w:rsidR="00C436DB" w:rsidRPr="005417F9">
                    <w:rPr>
                      <w:sz w:val="20"/>
                    </w:rPr>
                    <w:t>484</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Доля выплаченных доходов по облигациям выпуска в общем размере подлежавших выпл</w:t>
            </w:r>
            <w:r w:rsidRPr="00412DDB">
              <w:rPr>
                <w:sz w:val="22"/>
                <w:szCs w:val="22"/>
              </w:rPr>
              <w:t>а</w:t>
            </w:r>
            <w:r w:rsidRPr="00412DDB">
              <w:rPr>
                <w:sz w:val="22"/>
                <w:szCs w:val="22"/>
              </w:rPr>
              <w:t>те доходов по облигациям выпуска, %</w:t>
            </w:r>
          </w:p>
        </w:tc>
        <w:tc>
          <w:tcPr>
            <w:tcW w:w="5599" w:type="dxa"/>
          </w:tcPr>
          <w:p w:rsidR="00443833" w:rsidRPr="00412DDB" w:rsidRDefault="00C436DB" w:rsidP="00443833">
            <w:pPr>
              <w:pStyle w:val="prilozhenie"/>
              <w:ind w:firstLine="0"/>
              <w:jc w:val="center"/>
              <w:rPr>
                <w:sz w:val="22"/>
                <w:szCs w:val="22"/>
              </w:rPr>
            </w:pPr>
            <w:r>
              <w:rPr>
                <w:sz w:val="22"/>
                <w:szCs w:val="22"/>
              </w:rPr>
              <w:t>100</w:t>
            </w:r>
            <w:r w:rsidR="00443833" w:rsidRPr="00412DDB">
              <w:rPr>
                <w:sz w:val="22"/>
                <w:szCs w:val="22"/>
              </w:rPr>
              <w:t>%</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 случае если подлежавшие выплате доходы по облигациям выпуска не выплачены или в</w:t>
            </w:r>
            <w:r w:rsidRPr="00412DDB">
              <w:rPr>
                <w:sz w:val="22"/>
                <w:szCs w:val="22"/>
              </w:rPr>
              <w:t>ы</w:t>
            </w:r>
            <w:r w:rsidRPr="00412DDB">
              <w:rPr>
                <w:sz w:val="22"/>
                <w:szCs w:val="22"/>
              </w:rPr>
              <w:t xml:space="preserve">плачены кредитной организацией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т</w:t>
            </w:r>
            <w:r w:rsidRPr="00412DDB">
              <w:rPr>
                <w:sz w:val="22"/>
                <w:szCs w:val="22"/>
              </w:rPr>
              <w:t>а</w:t>
            </w:r>
            <w:r w:rsidRPr="00412DDB">
              <w:rPr>
                <w:sz w:val="22"/>
                <w:szCs w:val="22"/>
              </w:rPr>
              <w:t>ких доходов</w:t>
            </w:r>
          </w:p>
        </w:tc>
        <w:tc>
          <w:tcPr>
            <w:tcW w:w="5599" w:type="dxa"/>
          </w:tcPr>
          <w:p w:rsidR="00443833" w:rsidRPr="00412DDB" w:rsidRDefault="00443833" w:rsidP="00443833">
            <w:pPr>
              <w:pStyle w:val="prilozhenie"/>
              <w:ind w:firstLine="0"/>
              <w:jc w:val="center"/>
              <w:rPr>
                <w:sz w:val="22"/>
                <w:szCs w:val="22"/>
              </w:rPr>
            </w:pPr>
            <w:r w:rsidRPr="00412DDB">
              <w:rPr>
                <w:sz w:val="20"/>
              </w:rPr>
              <w:t>Выплачены полностью</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Иные сведения о доходах по облигациям в</w:t>
            </w:r>
            <w:r w:rsidRPr="00412DDB">
              <w:rPr>
                <w:sz w:val="22"/>
                <w:szCs w:val="22"/>
              </w:rPr>
              <w:t>ы</w:t>
            </w:r>
            <w:r w:rsidRPr="00412DDB">
              <w:rPr>
                <w:sz w:val="22"/>
                <w:szCs w:val="22"/>
              </w:rPr>
              <w:t xml:space="preserve">пуска,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99" w:type="dxa"/>
          </w:tcPr>
          <w:p w:rsidR="00443833" w:rsidRPr="00412DDB" w:rsidRDefault="00B140EC" w:rsidP="00443833">
            <w:pPr>
              <w:pStyle w:val="prilozhenie"/>
              <w:ind w:firstLine="0"/>
              <w:jc w:val="center"/>
              <w:rPr>
                <w:sz w:val="22"/>
                <w:szCs w:val="22"/>
              </w:rPr>
            </w:pPr>
            <w:r>
              <w:rPr>
                <w:sz w:val="22"/>
                <w:szCs w:val="22"/>
              </w:rPr>
              <w:t>–</w:t>
            </w:r>
          </w:p>
        </w:tc>
      </w:tr>
    </w:tbl>
    <w:p w:rsidR="00443833" w:rsidRPr="00412DDB" w:rsidRDefault="00443833" w:rsidP="00443833">
      <w:pPr>
        <w:pStyle w:val="em-4"/>
      </w:pPr>
    </w:p>
    <w:p w:rsidR="00443833" w:rsidRPr="00412DDB" w:rsidRDefault="00443833" w:rsidP="00443833">
      <w:pPr>
        <w:pStyle w:val="em-1"/>
      </w:pPr>
      <w:bookmarkStart w:id="485" w:name="_Toc364086384"/>
      <w:bookmarkStart w:id="486" w:name="_Toc482611776"/>
      <w:r w:rsidRPr="00412DDB">
        <w:t>8.</w:t>
      </w:r>
      <w:r w:rsidR="004A7744">
        <w:t>8</w:t>
      </w:r>
      <w:r w:rsidRPr="00412DDB">
        <w:t>. Иные сведения</w:t>
      </w:r>
      <w:bookmarkEnd w:id="485"/>
      <w:bookmarkEnd w:id="486"/>
    </w:p>
    <w:p w:rsidR="00443833" w:rsidRPr="00412DDB" w:rsidRDefault="00443833" w:rsidP="00443833">
      <w:pPr>
        <w:pStyle w:val="em-4"/>
      </w:pPr>
      <w:r w:rsidRPr="00412DDB">
        <w:t xml:space="preserve">Иные сведения о кредитной организации </w:t>
      </w:r>
      <w:r w:rsidR="00B140EC">
        <w:t>–</w:t>
      </w:r>
      <w:r w:rsidRPr="00412DDB">
        <w:t xml:space="preserve"> эмитенте и ее ценных бумагах, предусмотренные Фед</w:t>
      </w:r>
      <w:r w:rsidRPr="00412DDB">
        <w:t>е</w:t>
      </w:r>
      <w:r w:rsidRPr="00412DDB">
        <w:t xml:space="preserve">ральным законом "О рынке ценных бумаг" или иными федеральными законами </w:t>
      </w:r>
    </w:p>
    <w:tbl>
      <w:tblPr>
        <w:tblW w:w="0" w:type="auto"/>
        <w:tblLook w:val="00A0" w:firstRow="1" w:lastRow="0" w:firstColumn="1" w:lastColumn="0" w:noHBand="0" w:noVBand="0"/>
      </w:tblPr>
      <w:tblGrid>
        <w:gridCol w:w="9570"/>
      </w:tblGrid>
      <w:tr w:rsidR="00443833" w:rsidRPr="00956742" w:rsidTr="00443833">
        <w:tc>
          <w:tcPr>
            <w:tcW w:w="9570" w:type="dxa"/>
          </w:tcPr>
          <w:p w:rsidR="00443833" w:rsidRPr="00956742" w:rsidRDefault="00443833" w:rsidP="00443833">
            <w:pPr>
              <w:jc w:val="both"/>
              <w:rPr>
                <w:sz w:val="22"/>
                <w:szCs w:val="22"/>
              </w:rPr>
            </w:pPr>
          </w:p>
          <w:p w:rsidR="00443833" w:rsidRPr="00412053" w:rsidRDefault="00443833" w:rsidP="00443833">
            <w:pPr>
              <w:jc w:val="both"/>
              <w:rPr>
                <w:sz w:val="22"/>
              </w:rPr>
            </w:pPr>
            <w:r w:rsidRPr="00412053">
              <w:rPr>
                <w:sz w:val="22"/>
              </w:rPr>
              <w:t>Отсутствуют</w:t>
            </w:r>
            <w:r w:rsidR="002D2337" w:rsidRPr="00412053">
              <w:rPr>
                <w:sz w:val="22"/>
              </w:rPr>
              <w:t>.</w:t>
            </w:r>
          </w:p>
        </w:tc>
      </w:tr>
    </w:tbl>
    <w:p w:rsidR="00443833" w:rsidRPr="00412DDB" w:rsidRDefault="00443833" w:rsidP="00443833">
      <w:pPr>
        <w:pStyle w:val="em-4"/>
      </w:pPr>
    </w:p>
    <w:p w:rsidR="00443833" w:rsidRPr="00412DDB" w:rsidRDefault="00443833" w:rsidP="00443833">
      <w:pPr>
        <w:pStyle w:val="em-1"/>
      </w:pPr>
      <w:bookmarkStart w:id="487" w:name="_Toc364086385"/>
      <w:bookmarkStart w:id="488" w:name="_Toc482611777"/>
      <w:r w:rsidRPr="00412DDB">
        <w:t>8.</w:t>
      </w:r>
      <w:r w:rsidR="004A7744">
        <w:t>9</w:t>
      </w:r>
      <w:r w:rsidRPr="00412DDB">
        <w:t xml:space="preserve">. Сведения о представляемых ценных бумагах и кредитной организации </w:t>
      </w:r>
      <w:r w:rsidR="00B140EC">
        <w:t>–</w:t>
      </w:r>
      <w:r w:rsidRPr="00412DDB">
        <w:t xml:space="preserve"> эмитенте пре</w:t>
      </w:r>
      <w:r w:rsidRPr="00412DDB">
        <w:t>д</w:t>
      </w:r>
      <w:r w:rsidRPr="00412DDB">
        <w:t>ставляемых ценных бумаг, право собственности на которые удостоверяется российскими депозита</w:t>
      </w:r>
      <w:r w:rsidRPr="00412DDB">
        <w:t>р</w:t>
      </w:r>
      <w:r w:rsidRPr="00412DDB">
        <w:t>ными расписками</w:t>
      </w:r>
      <w:bookmarkEnd w:id="487"/>
      <w:bookmarkEnd w:id="488"/>
      <w:r w:rsidRPr="00412DDB">
        <w:rPr>
          <w:rStyle w:val="af0"/>
          <w:vanish/>
        </w:rPr>
        <w:footnoteReference w:id="112"/>
      </w:r>
    </w:p>
    <w:p w:rsidR="00443833" w:rsidRPr="00412DDB" w:rsidRDefault="00443833" w:rsidP="00443833">
      <w:pPr>
        <w:pStyle w:val="em-4"/>
      </w:pPr>
    </w:p>
    <w:p w:rsidR="00443833" w:rsidRPr="00412DDB" w:rsidRDefault="00443833" w:rsidP="00443833">
      <w:pPr>
        <w:pStyle w:val="em-4"/>
        <w:rPr>
          <w:b/>
          <w:i/>
        </w:rPr>
      </w:pPr>
      <w:r w:rsidRPr="00412DDB">
        <w:rPr>
          <w:b/>
          <w:i/>
        </w:rPr>
        <w:t xml:space="preserve">Сведения о представляемых ценных бумагах и кредитной организации </w:t>
      </w:r>
      <w:r w:rsidR="00B140EC">
        <w:rPr>
          <w:b/>
          <w:i/>
        </w:rPr>
        <w:t>–</w:t>
      </w:r>
      <w:r w:rsidRPr="00412DDB">
        <w:rPr>
          <w:b/>
          <w:i/>
        </w:rPr>
        <w:t xml:space="preserve"> эмитенте представл</w:t>
      </w:r>
      <w:r w:rsidRPr="00412DDB">
        <w:rPr>
          <w:b/>
          <w:i/>
        </w:rPr>
        <w:t>я</w:t>
      </w:r>
      <w:r w:rsidRPr="00412DDB">
        <w:rPr>
          <w:b/>
          <w:i/>
        </w:rPr>
        <w:t>емых ценных бумаг, право собственности на которые удостоверяется российскими депозитарными расписками каждого из выпусков, государственная регистрация которых осуществлена на дату око</w:t>
      </w:r>
      <w:r w:rsidRPr="00412DDB">
        <w:rPr>
          <w:b/>
          <w:i/>
        </w:rPr>
        <w:t>н</w:t>
      </w:r>
      <w:r w:rsidRPr="00412DDB">
        <w:rPr>
          <w:b/>
          <w:i/>
        </w:rPr>
        <w:t>чания отчетного квартала</w:t>
      </w:r>
    </w:p>
    <w:p w:rsidR="00443833" w:rsidRPr="002D2337" w:rsidRDefault="00443833" w:rsidP="002D2337">
      <w:pPr>
        <w:ind w:firstLine="539"/>
        <w:jc w:val="both"/>
        <w:rPr>
          <w:sz w:val="22"/>
          <w:szCs w:val="20"/>
        </w:rPr>
      </w:pPr>
      <w:r w:rsidRPr="002D2337">
        <w:rPr>
          <w:sz w:val="22"/>
          <w:szCs w:val="20"/>
        </w:rPr>
        <w:t>Банк не является эмитентом российских депозитарных расписок и ему не были представлены ценные бумаги,</w:t>
      </w:r>
      <w:r w:rsidRPr="002D2337">
        <w:rPr>
          <w:sz w:val="28"/>
        </w:rPr>
        <w:t xml:space="preserve"> </w:t>
      </w:r>
      <w:r w:rsidRPr="002D2337">
        <w:rPr>
          <w:sz w:val="22"/>
          <w:szCs w:val="20"/>
        </w:rPr>
        <w:t xml:space="preserve">право </w:t>
      </w:r>
      <w:r w:rsidR="002D2337" w:rsidRPr="002D2337">
        <w:rPr>
          <w:sz w:val="22"/>
          <w:szCs w:val="20"/>
        </w:rPr>
        <w:t>собственности,</w:t>
      </w:r>
      <w:r w:rsidRPr="002D2337">
        <w:rPr>
          <w:sz w:val="22"/>
          <w:szCs w:val="20"/>
        </w:rPr>
        <w:t xml:space="preserve"> на которые удостоверяется российскими депозитарными распискам</w:t>
      </w:r>
      <w:r w:rsidR="002D2337">
        <w:rPr>
          <w:sz w:val="22"/>
          <w:szCs w:val="20"/>
        </w:rPr>
        <w:t>.</w:t>
      </w:r>
    </w:p>
    <w:p w:rsidR="00443833" w:rsidRPr="00412DDB" w:rsidRDefault="00443833" w:rsidP="00443833">
      <w:pPr>
        <w:ind w:firstLine="539"/>
        <w:rPr>
          <w:sz w:val="20"/>
          <w:szCs w:val="20"/>
        </w:rPr>
      </w:pPr>
    </w:p>
    <w:p w:rsidR="00443833" w:rsidRPr="00412DDB" w:rsidRDefault="004A7744" w:rsidP="00443833">
      <w:pPr>
        <w:ind w:firstLine="539"/>
        <w:rPr>
          <w:sz w:val="20"/>
          <w:szCs w:val="20"/>
        </w:rPr>
      </w:pPr>
      <w:r>
        <w:rPr>
          <w:b/>
          <w:sz w:val="22"/>
          <w:szCs w:val="22"/>
        </w:rPr>
        <w:t xml:space="preserve">8.9.1. </w:t>
      </w:r>
      <w:r w:rsidR="00443833" w:rsidRPr="00412DDB">
        <w:rPr>
          <w:b/>
          <w:sz w:val="22"/>
          <w:szCs w:val="22"/>
        </w:rPr>
        <w:t>Сведения о представляемых ценных бумагах</w:t>
      </w:r>
      <w:r w:rsidR="00443833" w:rsidRPr="00412DDB">
        <w:rPr>
          <w:rStyle w:val="af0"/>
          <w:b/>
          <w:vanish/>
          <w:sz w:val="22"/>
          <w:szCs w:val="22"/>
        </w:rPr>
        <w:footnoteReference w:id="113"/>
      </w:r>
    </w:p>
    <w:p w:rsidR="002D2337" w:rsidRDefault="002D2337" w:rsidP="002D2337">
      <w:pPr>
        <w:ind w:firstLine="538"/>
        <w:jc w:val="both"/>
        <w:rPr>
          <w:sz w:val="22"/>
          <w:szCs w:val="20"/>
        </w:rPr>
      </w:pPr>
    </w:p>
    <w:p w:rsidR="00443833" w:rsidRPr="002D2337" w:rsidRDefault="00443833" w:rsidP="002D2337">
      <w:pPr>
        <w:ind w:firstLine="538"/>
        <w:jc w:val="both"/>
        <w:rPr>
          <w:sz w:val="22"/>
          <w:szCs w:val="20"/>
        </w:rPr>
      </w:pPr>
      <w:r w:rsidRPr="002D2337">
        <w:rPr>
          <w:sz w:val="22"/>
          <w:szCs w:val="20"/>
        </w:rPr>
        <w:t>Банк не является эмитентом российских депозитарных расписок и ему не были представлены ценные бумаги,</w:t>
      </w:r>
      <w:r w:rsidRPr="002D2337">
        <w:rPr>
          <w:sz w:val="28"/>
        </w:rPr>
        <w:t xml:space="preserve"> </w:t>
      </w:r>
      <w:r w:rsidRPr="002D2337">
        <w:rPr>
          <w:sz w:val="22"/>
          <w:szCs w:val="20"/>
        </w:rPr>
        <w:t xml:space="preserve">право </w:t>
      </w:r>
      <w:r w:rsidR="002D2337" w:rsidRPr="002D2337">
        <w:rPr>
          <w:sz w:val="22"/>
          <w:szCs w:val="20"/>
        </w:rPr>
        <w:t>собственности,</w:t>
      </w:r>
      <w:r w:rsidRPr="002D2337">
        <w:rPr>
          <w:sz w:val="22"/>
          <w:szCs w:val="20"/>
        </w:rPr>
        <w:t xml:space="preserve"> на которые удостоверяется российскими депозитарными расписками.</w:t>
      </w:r>
    </w:p>
    <w:p w:rsidR="00443833" w:rsidRPr="002D2337" w:rsidRDefault="00443833" w:rsidP="002D2337">
      <w:pPr>
        <w:pStyle w:val="em-7"/>
        <w:ind w:firstLine="538"/>
        <w:rPr>
          <w:sz w:val="24"/>
        </w:rPr>
      </w:pPr>
    </w:p>
    <w:p w:rsidR="00443833" w:rsidRPr="00412DDB" w:rsidRDefault="00443833" w:rsidP="00443833">
      <w:pPr>
        <w:pStyle w:val="em-7"/>
      </w:pPr>
      <w:bookmarkStart w:id="489" w:name="_Toc364086386"/>
      <w:bookmarkStart w:id="490" w:name="_Toc482611778"/>
      <w:r w:rsidRPr="00412DDB">
        <w:t>8.</w:t>
      </w:r>
      <w:r w:rsidR="004A7744">
        <w:t>9</w:t>
      </w:r>
      <w:r w:rsidRPr="00412DDB">
        <w:t xml:space="preserve">.2. Сведения о кредитной организации </w:t>
      </w:r>
      <w:r w:rsidR="00B140EC">
        <w:t>–</w:t>
      </w:r>
      <w:r w:rsidRPr="00412DDB">
        <w:t xml:space="preserve"> эмитенте представляемых ценных бумаг</w:t>
      </w:r>
      <w:bookmarkEnd w:id="489"/>
      <w:bookmarkEnd w:id="490"/>
      <w:r w:rsidRPr="00412DDB">
        <w:rPr>
          <w:rStyle w:val="af0"/>
          <w:vanish/>
        </w:rPr>
        <w:footnoteReference w:id="114"/>
      </w:r>
    </w:p>
    <w:p w:rsidR="00443833" w:rsidRPr="00412DDB" w:rsidRDefault="00443833" w:rsidP="00443833">
      <w:pPr>
        <w:pStyle w:val="em-4"/>
      </w:pPr>
    </w:p>
    <w:tbl>
      <w:tblPr>
        <w:tblW w:w="0" w:type="auto"/>
        <w:tblLook w:val="00A0" w:firstRow="1" w:lastRow="0" w:firstColumn="1" w:lastColumn="0" w:noHBand="0" w:noVBand="0"/>
      </w:tblPr>
      <w:tblGrid>
        <w:gridCol w:w="10314"/>
      </w:tblGrid>
      <w:tr w:rsidR="00443833" w:rsidRPr="002D2337" w:rsidTr="002D2337">
        <w:tc>
          <w:tcPr>
            <w:tcW w:w="10314" w:type="dxa"/>
          </w:tcPr>
          <w:p w:rsidR="00443833" w:rsidRPr="002D2337" w:rsidRDefault="00443833" w:rsidP="002D2337">
            <w:pPr>
              <w:ind w:firstLine="539"/>
              <w:jc w:val="both"/>
              <w:rPr>
                <w:sz w:val="28"/>
              </w:rPr>
            </w:pPr>
            <w:r w:rsidRPr="002D2337">
              <w:rPr>
                <w:sz w:val="22"/>
                <w:szCs w:val="20"/>
              </w:rPr>
              <w:t>Банк не является эмитентом российских депозитарных расписок и ему не были представлены це</w:t>
            </w:r>
            <w:r w:rsidRPr="002D2337">
              <w:rPr>
                <w:sz w:val="22"/>
                <w:szCs w:val="20"/>
              </w:rPr>
              <w:t>н</w:t>
            </w:r>
            <w:r w:rsidRPr="002D2337">
              <w:rPr>
                <w:sz w:val="22"/>
                <w:szCs w:val="20"/>
              </w:rPr>
              <w:t>ные бумаги,</w:t>
            </w:r>
            <w:r w:rsidRPr="002D2337">
              <w:rPr>
                <w:sz w:val="28"/>
              </w:rPr>
              <w:t xml:space="preserve"> </w:t>
            </w:r>
            <w:r w:rsidRPr="002D2337">
              <w:rPr>
                <w:sz w:val="22"/>
                <w:szCs w:val="20"/>
              </w:rPr>
              <w:t xml:space="preserve">право </w:t>
            </w:r>
            <w:r w:rsidR="002D2337" w:rsidRPr="002D2337">
              <w:rPr>
                <w:sz w:val="22"/>
                <w:szCs w:val="20"/>
              </w:rPr>
              <w:t>собственности,</w:t>
            </w:r>
            <w:r w:rsidRPr="002D2337">
              <w:rPr>
                <w:sz w:val="22"/>
                <w:szCs w:val="20"/>
              </w:rPr>
              <w:t xml:space="preserve"> на которые удостоверяется российскими депозитарными расписками.</w:t>
            </w:r>
          </w:p>
        </w:tc>
      </w:tr>
    </w:tbl>
    <w:p w:rsidR="00441538" w:rsidRDefault="00441538" w:rsidP="00B02627">
      <w:pPr>
        <w:pStyle w:val="em-4"/>
        <w:ind w:firstLine="0"/>
      </w:pPr>
    </w:p>
    <w:p w:rsidR="00441538" w:rsidRDefault="00441538" w:rsidP="00B02627">
      <w:pPr>
        <w:pStyle w:val="em-4"/>
        <w:ind w:firstLine="0"/>
      </w:pPr>
    </w:p>
    <w:p w:rsidR="00441538" w:rsidRDefault="00441538" w:rsidP="00B02627">
      <w:pPr>
        <w:pStyle w:val="em-4"/>
        <w:ind w:firstLine="0"/>
      </w:pPr>
    </w:p>
    <w:p w:rsidR="00441538" w:rsidRDefault="00441538" w:rsidP="00B02627">
      <w:pPr>
        <w:pStyle w:val="em-4"/>
        <w:ind w:firstLine="0"/>
      </w:pPr>
    </w:p>
    <w:p w:rsidR="00441538" w:rsidRDefault="00441538" w:rsidP="00B02627">
      <w:pPr>
        <w:pStyle w:val="em-4"/>
        <w:ind w:firstLine="0"/>
      </w:pPr>
    </w:p>
    <w:p w:rsidR="00441538" w:rsidRDefault="00441538" w:rsidP="00B02627">
      <w:pPr>
        <w:pStyle w:val="em-4"/>
        <w:ind w:firstLine="0"/>
      </w:pPr>
    </w:p>
    <w:p w:rsidR="00231266" w:rsidRPr="006A48DB" w:rsidRDefault="00231266" w:rsidP="00B02627">
      <w:pPr>
        <w:pStyle w:val="em-4"/>
        <w:ind w:firstLine="0"/>
        <w:rPr>
          <w:b/>
        </w:rPr>
      </w:pPr>
      <w:r w:rsidRPr="006A48DB">
        <w:rPr>
          <w:b/>
        </w:rPr>
        <w:t>Приложения:</w:t>
      </w:r>
    </w:p>
    <w:p w:rsidR="00231266" w:rsidRDefault="00231266" w:rsidP="00B02627">
      <w:pPr>
        <w:pStyle w:val="em-4"/>
        <w:ind w:firstLine="0"/>
      </w:pPr>
    </w:p>
    <w:p w:rsidR="00231266" w:rsidRDefault="00231266" w:rsidP="00B02627">
      <w:pPr>
        <w:pStyle w:val="em-4"/>
        <w:ind w:firstLine="0"/>
      </w:pPr>
      <w:r>
        <w:t>Приложение 1: Публикуемая бухгалтерская (финансовая) отчетность  на 01.07.2018 (РСБУ).</w:t>
      </w:r>
    </w:p>
    <w:p w:rsidR="00231266" w:rsidRDefault="00231266" w:rsidP="00B02627">
      <w:pPr>
        <w:pStyle w:val="em-4"/>
        <w:ind w:firstLine="0"/>
      </w:pPr>
    </w:p>
    <w:p w:rsidR="00231266" w:rsidRDefault="00231266" w:rsidP="00B02627">
      <w:pPr>
        <w:pStyle w:val="em-4"/>
        <w:ind w:firstLine="0"/>
      </w:pPr>
      <w:r>
        <w:t xml:space="preserve">Приложение 2: </w:t>
      </w:r>
      <w:r w:rsidRPr="000018D5">
        <w:t>Промежуточная консолидированная финансовая отчетность  за отчетный период, состо</w:t>
      </w:r>
      <w:r w:rsidRPr="000018D5">
        <w:t>я</w:t>
      </w:r>
      <w:r w:rsidRPr="000018D5">
        <w:t>щий из 3-х месяцев 2018 года.</w:t>
      </w: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sectPr w:rsidR="00633F0A" w:rsidSect="008C2612">
      <w:pgSz w:w="11906" w:h="16838" w:code="9"/>
      <w:pgMar w:top="709" w:right="707" w:bottom="851" w:left="993" w:header="709" w:footer="397" w:gutter="0"/>
      <w:pgNumType w:start="97"/>
      <w:cols w:space="708"/>
      <w:docGrid w:linePitch="360"/>
      <w:sectPrChange w:id="491" w:author="Мылкина Елена Николаевна" w:date="2018-08-14T17:30:00Z">
        <w:sectPr w:rsidR="00633F0A" w:rsidSect="008C2612">
          <w:pgMar w:top="709" w:right="707" w:bottom="851" w:left="993" w:header="709" w:footer="397" w:gutter="0"/>
        </w:sectPr>
      </w:sectPrChang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2612" w:rsidRDefault="008C2612">
      <w:r>
        <w:separator/>
      </w:r>
    </w:p>
  </w:endnote>
  <w:endnote w:type="continuationSeparator" w:id="0">
    <w:p w:rsidR="008C2612" w:rsidRDefault="008C2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Cyr DS">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C">
    <w:charset w:val="00"/>
    <w:family w:val="auto"/>
    <w:pitch w:val="default"/>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612" w:rsidRDefault="008C2612" w:rsidP="0052752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8C2612" w:rsidRDefault="008C2612" w:rsidP="0052752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612" w:rsidRDefault="008C2612" w:rsidP="004D42E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8C2612" w:rsidRDefault="008C2612" w:rsidP="00527527">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612" w:rsidRDefault="008C2612" w:rsidP="0052752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8C2612" w:rsidRDefault="008C2612" w:rsidP="00527527">
    <w:pPr>
      <w:pStyle w:val="a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612" w:rsidRDefault="008C2612" w:rsidP="004D42E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8C2612" w:rsidRDefault="008C2612" w:rsidP="00527527">
    <w:pPr>
      <w:pStyle w:val="a5"/>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612" w:rsidRDefault="008C2612">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8C2612" w:rsidRDefault="008C2612">
    <w:pPr>
      <w:pStyle w:val="a5"/>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612" w:rsidRDefault="008C2612">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831959">
      <w:rPr>
        <w:rStyle w:val="a7"/>
        <w:noProof/>
      </w:rPr>
      <w:t>4</w:t>
    </w:r>
    <w:r>
      <w:rPr>
        <w:rStyle w:val="a7"/>
      </w:rPr>
      <w:fldChar w:fldCharType="end"/>
    </w:r>
  </w:p>
  <w:p w:rsidR="008C2612" w:rsidRDefault="008C2612">
    <w:pPr>
      <w:pStyle w:val="a5"/>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2612" w:rsidRDefault="008C2612">
      <w:r>
        <w:separator/>
      </w:r>
    </w:p>
  </w:footnote>
  <w:footnote w:type="continuationSeparator" w:id="0">
    <w:p w:rsidR="008C2612" w:rsidRDefault="008C2612">
      <w:r>
        <w:continuationSeparator/>
      </w:r>
    </w:p>
  </w:footnote>
  <w:footnote w:id="1">
    <w:p w:rsidR="008C2612" w:rsidRPr="000E724E" w:rsidRDefault="008C2612" w:rsidP="00FD4C21">
      <w:pPr>
        <w:pStyle w:val="em-6"/>
      </w:pPr>
      <w:r w:rsidRPr="001F58C2">
        <w:rPr>
          <w:vertAlign w:val="superscript"/>
        </w:rPr>
        <w:footnoteRef/>
      </w:r>
      <w:r w:rsidRPr="000E724E">
        <w:t xml:space="preserve"> С четвертого по девятый разряды индивидуального государственного регистрационного номера ценных бумаг, присваиваемого в соответствии с Инструкцией Банка России от 10.03.2006 № 128-И «О правилах выпуска и регистрации ценных бумаг кредитными организациями на территории Российской Федерации».</w:t>
      </w:r>
    </w:p>
  </w:footnote>
  <w:footnote w:id="2">
    <w:p w:rsidR="008C2612" w:rsidRPr="000E724E" w:rsidRDefault="008C2612" w:rsidP="00CA3F28">
      <w:pPr>
        <w:pStyle w:val="em-6"/>
      </w:pPr>
      <w:r w:rsidRPr="000E724E">
        <w:rPr>
          <w:rStyle w:val="af0"/>
        </w:rPr>
        <w:footnoteRef/>
      </w:r>
      <w:r w:rsidRPr="000E724E">
        <w:t xml:space="preserve"> Обязанность осуществлять раскрытие информации в форме ежеквартального отчета распространяется на кредитные организации – эмитенты, в отношении ценных бумаг которых осуществлена регистрация хотя бы одного проспекта ценных бумаг,  государственная регистрация хотя бы одного выпуска (дополнительного выпуска) ценных бумаг, которых сопровождалась регистрацией проспекта эмиссии ценных бумаг в случае размещения таких ценных бумаг путем открытой подписки или путем закрытой подписки среди круга лиц, число которых превышало 500, являющихся акционерными обществами, созданными при приватизации государственных и (или) муниципальных предприятий (их подразделений), в соответствии с планом приватизации, утвержденным в установленном порядке и являвшимся на дату его утверждения проспектом эмиссии акций такой кредитной организации - эмитента, если указанный план приватизации предусматривал возможность отчуждения акций кредитной организации - эмитента более чем 500 приобретателям либо неограниченному кругу лиц, биржевые облигации которых допущены к торгам на фондовой бирже.</w:t>
      </w:r>
    </w:p>
  </w:footnote>
  <w:footnote w:id="3">
    <w:p w:rsidR="008C2612" w:rsidRPr="000E724E" w:rsidRDefault="008C2612" w:rsidP="00CA3F28">
      <w:pPr>
        <w:pStyle w:val="em-6"/>
      </w:pPr>
      <w:r w:rsidRPr="000E724E">
        <w:rPr>
          <w:rStyle w:val="af0"/>
        </w:rPr>
        <w:footnoteRef/>
      </w:r>
      <w:r w:rsidRPr="000E724E">
        <w:t xml:space="preserve"> Иная информация по усмотрению кредитной организации – эмитента.</w:t>
      </w:r>
    </w:p>
  </w:footnote>
  <w:footnote w:id="4">
    <w:p w:rsidR="008C2612" w:rsidRDefault="008C2612" w:rsidP="00B37CA9">
      <w:pPr>
        <w:pStyle w:val="ae"/>
        <w:ind w:firstLine="360"/>
        <w:jc w:val="both"/>
      </w:pPr>
      <w:r w:rsidRPr="000E724E">
        <w:rPr>
          <w:vanish/>
          <w:sz w:val="16"/>
          <w:szCs w:val="16"/>
          <w:vertAlign w:val="superscript"/>
        </w:rPr>
        <w:footnoteRef/>
      </w:r>
      <w:r w:rsidRPr="000E724E">
        <w:rPr>
          <w:vanish/>
          <w:sz w:val="16"/>
          <w:szCs w:val="16"/>
          <w:vertAlign w:val="superscript"/>
        </w:rPr>
        <w:t xml:space="preserve"> </w:t>
      </w:r>
      <w:r w:rsidRPr="000E724E">
        <w:rPr>
          <w:vanish/>
          <w:sz w:val="16"/>
          <w:szCs w:val="16"/>
        </w:rPr>
        <w:t>Указанная информация раскрывается в отношении корреспондентских счетов кредитной организации - эмитента, которые она считает для себя основными, а в случае, если их число составляет более 3, - в отношении не менее 3  корреспондентских счетов кредитной организации - эмитента, которые она считает для себя основными. При этом в ежеквартальном отчете за второй-четвертый кварталы информация приводится в случае, если в ее составе происходили изменения.</w:t>
      </w:r>
    </w:p>
  </w:footnote>
  <w:footnote w:id="5">
    <w:p w:rsidR="008C2612" w:rsidRPr="00282CD9" w:rsidRDefault="008C2612" w:rsidP="00282CD9">
      <w:pPr>
        <w:pStyle w:val="em-6"/>
      </w:pPr>
      <w:r w:rsidRPr="00282CD9">
        <w:rPr>
          <w:rStyle w:val="af0"/>
        </w:rPr>
        <w:footnoteRef/>
      </w:r>
      <w:r w:rsidRPr="00282CD9">
        <w:t xml:space="preserve"> Информация приводится в отношении аудитора (аудиторов), осуществляющего (осуществившего) независимую проверку бухгалтерской (финансовой) отчетности кредитной организации – эмитента, а также сводной бухгалтерской (консолидированной финансовой) отчетности кредитной организации - эмитента и (или) группы организаций, являющихся по отношению друг к другу контролирующим и подконтрольным лицами либо обязанных составлять такую отчетность по иным основаниям и в порядке, которые предусмотрены федеральными законами, если хотя бы одной из указанных организаций является кредитная организация - эмитент (сводная бухгалтерская (консолидированная финансовая) отчетность кредитной организации – эмитента), входящей в состав ежеквартального отчета на основании заключенного с ней договора, а также об аудиторе (аудиторах) утвержденном (выбранном) для аудита годовой бухгалтерской (финансовой) отчетности кредитной организации - эмитента, в том числе сводной бухгалтерской (консолидированной финансовой) отчетности, за текущий и последний завершенный финансовый год. При этом в ежеквартальном отчете за второй-четвертый кварталы информация приводится в случае, если в ее составе происходили изменения.</w:t>
      </w:r>
    </w:p>
  </w:footnote>
  <w:footnote w:id="6">
    <w:p w:rsidR="008C2612" w:rsidRDefault="008C2612" w:rsidP="00282CD9">
      <w:pPr>
        <w:pStyle w:val="em-6"/>
      </w:pPr>
      <w:r w:rsidRPr="00282CD9">
        <w:rPr>
          <w:rStyle w:val="af0"/>
        </w:rPr>
        <w:footnoteRef/>
      </w:r>
      <w:r w:rsidRPr="00282CD9">
        <w:t xml:space="preserve"> Информация указывается в случае проведения проверки.</w:t>
      </w:r>
    </w:p>
  </w:footnote>
  <w:footnote w:id="7">
    <w:p w:rsidR="008C2612" w:rsidRPr="00B7524E" w:rsidRDefault="008C2612" w:rsidP="00B7524E">
      <w:pPr>
        <w:pStyle w:val="em-6"/>
      </w:pPr>
      <w:r w:rsidRPr="00B7524E">
        <w:rPr>
          <w:vertAlign w:val="superscript"/>
        </w:rPr>
        <w:footnoteRef/>
      </w:r>
      <w:r w:rsidRPr="00B7524E">
        <w:t xml:space="preserve"> Информация приводится по итогам каждого финансового года из числа последних завершенных финансовых лет или иного отчетного периода, за который аудитором проводилась независимая проверка бухгалтерского учета и финансовой (бухгалтерской) отчетности кредитной организации – эмитента.</w:t>
      </w:r>
    </w:p>
  </w:footnote>
  <w:footnote w:id="8">
    <w:p w:rsidR="008C2612" w:rsidRPr="00B7524E" w:rsidRDefault="008C2612" w:rsidP="00B7524E">
      <w:pPr>
        <w:pStyle w:val="em-6"/>
      </w:pPr>
      <w:r w:rsidRPr="00B7524E">
        <w:rPr>
          <w:rStyle w:val="af0"/>
        </w:rPr>
        <w:footnoteRef/>
      </w:r>
      <w:r w:rsidRPr="00B7524E">
        <w:t xml:space="preserve"> Информация приводится в отношении оценщика (оценщиков), привлеченного кредитной организацией - эмитентом на основании заключенного договора на проведение оценки, для определения:</w:t>
      </w:r>
    </w:p>
    <w:p w:rsidR="008C2612" w:rsidRPr="00B7524E" w:rsidRDefault="008C2612" w:rsidP="00B7524E">
      <w:pPr>
        <w:pStyle w:val="em-6"/>
      </w:pPr>
      <w:r w:rsidRPr="00B7524E">
        <w:t>рыночной стоимости размещаемых ценных бумаг и размещенных ценных бумаг, находящихся в обращении (обязательства по которым не исполнены), при условии, что с даты проведения оценки прошло не более 12 месяцев;</w:t>
      </w:r>
    </w:p>
    <w:p w:rsidR="008C2612" w:rsidRPr="00B7524E" w:rsidRDefault="008C2612" w:rsidP="00B7524E">
      <w:pPr>
        <w:pStyle w:val="em-6"/>
      </w:pPr>
      <w:r w:rsidRPr="00B7524E">
        <w:t>рыночной стоимости имущества, которым оплачиваются размещаемые ценные бумаги или оплачивались размещенные ценные бумаги, находящихся в обращении (обязательства по которым не исполнены), при условии, что с даты проведения оценки прошло не более 12 месяцев;</w:t>
      </w:r>
    </w:p>
    <w:p w:rsidR="008C2612" w:rsidRPr="00B7524E" w:rsidRDefault="008C2612" w:rsidP="00B7524E">
      <w:pPr>
        <w:pStyle w:val="em-6"/>
      </w:pPr>
      <w:r w:rsidRPr="00B7524E">
        <w:t>рыночной стоимости имущества, являющегося предметом залога по облигациям кредитной организации - эмитента с залоговым обеспечением или размещенным облигациям кредитной организации - эмитента с залоговым обеспечением, обязательства по которым не исполнены;</w:t>
      </w:r>
    </w:p>
    <w:p w:rsidR="008C2612" w:rsidRPr="001E277F" w:rsidRDefault="008C2612" w:rsidP="001E277F">
      <w:pPr>
        <w:pStyle w:val="em-6"/>
      </w:pPr>
      <w:r w:rsidRPr="001E277F">
        <w:t>а также в отношении оценщика кредитной организации - эмитента, являющегося акционерным инвестиционным фондом.</w:t>
      </w:r>
    </w:p>
    <w:p w:rsidR="008C2612" w:rsidRPr="001E277F" w:rsidRDefault="008C2612" w:rsidP="001E277F">
      <w:pPr>
        <w:pStyle w:val="em-6"/>
      </w:pPr>
      <w:r w:rsidRPr="001E277F">
        <w:t>При этом в ежеквартальном отчете за второй-четвертый кварталы информация приводится в случае, если в ее составе происходили изменения.</w:t>
      </w:r>
    </w:p>
  </w:footnote>
  <w:footnote w:id="9">
    <w:p w:rsidR="008C2612" w:rsidRPr="001E277F" w:rsidRDefault="008C2612" w:rsidP="001E277F">
      <w:pPr>
        <w:pStyle w:val="em-6"/>
      </w:pPr>
      <w:r w:rsidRPr="001E277F">
        <w:rPr>
          <w:vertAlign w:val="superscript"/>
        </w:rPr>
        <w:footnoteRef/>
      </w:r>
      <w:r w:rsidRPr="001E277F">
        <w:rPr>
          <w:vertAlign w:val="superscript"/>
        </w:rPr>
        <w:t xml:space="preserve"> </w:t>
      </w:r>
      <w:r w:rsidRPr="001E277F">
        <w:t>Информация указывается в отношении финансового консультанта на рынке ценных бумаг, подписавшего проспект ценных бумаг или ежеквартальный отчет кредитной организации – эмитента в течение 12 месяцев до даты окончания отчетного квартала. Могут быть приведены сведения об иных консультантах кредитной организации - эмитента, если по его мнению раскрытие таких сведений является существенным для принятия решения о приобретении ценных бумаг кредитной организации – эмитента.</w:t>
      </w:r>
    </w:p>
    <w:p w:rsidR="008C2612" w:rsidRPr="00B253CD" w:rsidRDefault="008C2612" w:rsidP="00B37CA9">
      <w:pPr>
        <w:autoSpaceDE w:val="0"/>
        <w:autoSpaceDN w:val="0"/>
        <w:adjustRightInd w:val="0"/>
        <w:jc w:val="both"/>
        <w:outlineLvl w:val="4"/>
        <w:rPr>
          <w:sz w:val="22"/>
          <w:szCs w:val="22"/>
        </w:rPr>
      </w:pPr>
    </w:p>
  </w:footnote>
  <w:footnote w:id="10">
    <w:p w:rsidR="008C2612" w:rsidRPr="00911A5F" w:rsidRDefault="008C2612" w:rsidP="00A50B2A">
      <w:pPr>
        <w:pStyle w:val="em-6"/>
      </w:pPr>
      <w:r w:rsidRPr="00911A5F">
        <w:rPr>
          <w:rStyle w:val="af0"/>
          <w:sz w:val="20"/>
        </w:rPr>
        <w:footnoteRef/>
      </w:r>
      <w:r w:rsidRPr="00911A5F">
        <w:t xml:space="preserve"> Сведения указываются в отношении лиц, подписавших </w:t>
      </w:r>
      <w:r>
        <w:t>ежеквартальный отчет по ценным бумагам</w:t>
      </w:r>
      <w:r w:rsidRPr="00911A5F">
        <w:t xml:space="preserve"> и не указанных в предыдущих пунктах настоящего раздела. </w:t>
      </w:r>
    </w:p>
    <w:p w:rsidR="008C2612" w:rsidRDefault="008C2612" w:rsidP="00B37CA9">
      <w:pPr>
        <w:pStyle w:val="ae"/>
      </w:pPr>
    </w:p>
  </w:footnote>
  <w:footnote w:id="11">
    <w:p w:rsidR="008C2612" w:rsidRPr="00153ED0" w:rsidRDefault="008C2612" w:rsidP="00404BB9">
      <w:pPr>
        <w:pStyle w:val="em-6"/>
      </w:pPr>
      <w:r>
        <w:rPr>
          <w:rStyle w:val="af0"/>
        </w:rPr>
        <w:footnoteRef/>
      </w:r>
      <w:r>
        <w:t xml:space="preserve"> 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12">
    <w:p w:rsidR="008C2612" w:rsidRDefault="008C2612" w:rsidP="0010101E">
      <w:pPr>
        <w:pStyle w:val="em-6"/>
      </w:pPr>
      <w:r>
        <w:rPr>
          <w:rStyle w:val="af0"/>
        </w:rPr>
        <w:footnoteRef/>
      </w:r>
      <w:r>
        <w:t xml:space="preserve"> Информация приводится в случае расчета какого-либо показателя по методике, отличной от рекомендуемой.</w:t>
      </w:r>
      <w:r w:rsidRPr="00D3158C">
        <w:t xml:space="preserve"> </w:t>
      </w:r>
      <w:r>
        <w:t>В случае если расчет какого-либо из приведенных показателей, по мнению кредитной организации - эмитента, не имеет очевидного экономического смысла, вместо такого показателя может использоваться иной показатель, характеризующий финансово-экономическую деятельность кредитной организации - эмитента, с указанием методики его расчета.</w:t>
      </w:r>
    </w:p>
  </w:footnote>
  <w:footnote w:id="13">
    <w:p w:rsidR="008C2612" w:rsidRDefault="008C2612" w:rsidP="0010101E">
      <w:pPr>
        <w:pStyle w:val="em-6"/>
      </w:pPr>
      <w:r>
        <w:rPr>
          <w:rStyle w:val="af0"/>
        </w:rPr>
        <w:footnoteRef/>
      </w:r>
      <w:r>
        <w:t xml:space="preserve"> Информация приводится по желанию кредитной организации – эмитента.</w:t>
      </w:r>
    </w:p>
  </w:footnote>
  <w:footnote w:id="14">
    <w:p w:rsidR="008C2612" w:rsidRPr="00140009" w:rsidRDefault="008C2612" w:rsidP="00AD68E5">
      <w:pPr>
        <w:pStyle w:val="em-6"/>
      </w:pPr>
      <w:r>
        <w:rPr>
          <w:rStyle w:val="af0"/>
        </w:rPr>
        <w:footnoteRef/>
      </w:r>
      <w:r>
        <w:t xml:space="preserve"> Информация приводится кредитными организациями – эмитентами, являющимися открытыми акционерными обществами и акции которых включены в список ценных бумаг, допущенных к торгам на организаторе торговле на рынке ценных бумаг. </w:t>
      </w:r>
      <w:r w:rsidRPr="00CA680D">
        <w:t>В случае, если акции кредитной организации - эмитента допущены к обращению двумя или более организаторами торговли на рынке ценных бумаг, выбор организатора торговли на рынке ценных бумаг для расчета рыночной цены акции осуществляется кредитной организацией - эмитентом по собственному усмотрению</w:t>
      </w:r>
      <w:r>
        <w:t>.</w:t>
      </w:r>
    </w:p>
    <w:p w:rsidR="008C2612" w:rsidRPr="00FA294E" w:rsidRDefault="008C2612" w:rsidP="00FA294E">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15">
    <w:p w:rsidR="008C2612" w:rsidRDefault="008C2612" w:rsidP="00D75309">
      <w:pPr>
        <w:pStyle w:val="em-6"/>
      </w:pPr>
      <w:r w:rsidRPr="00B71149">
        <w:rPr>
          <w:rStyle w:val="af0"/>
        </w:rPr>
        <w:footnoteRef/>
      </w:r>
      <w:r>
        <w:t xml:space="preserve"> В случае, если акции кредитной организации – эмитента не допущены к торгам на бирже.</w:t>
      </w:r>
    </w:p>
  </w:footnote>
  <w:footnote w:id="16">
    <w:p w:rsidR="008C2612" w:rsidRPr="00140009" w:rsidRDefault="008C2612" w:rsidP="00D75309">
      <w:pPr>
        <w:pStyle w:val="em-6"/>
      </w:pPr>
      <w:r w:rsidRPr="00B71149">
        <w:rPr>
          <w:rStyle w:val="af0"/>
        </w:rPr>
        <w:footnoteRef/>
      </w:r>
      <w:r>
        <w:t xml:space="preserve"> В ежеквартальном отчете за четвертый квартал информация в п.2.3.1 не приводится.</w:t>
      </w:r>
    </w:p>
    <w:p w:rsidR="008C2612" w:rsidRPr="000161C3" w:rsidRDefault="008C2612" w:rsidP="00D75309">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17">
    <w:p w:rsidR="008C2612" w:rsidRPr="00B509E6" w:rsidRDefault="008C2612" w:rsidP="0010101E">
      <w:pPr>
        <w:pStyle w:val="em-6"/>
      </w:pPr>
      <w:r w:rsidRPr="00B71149">
        <w:rPr>
          <w:vertAlign w:val="superscript"/>
        </w:rPr>
        <w:footnoteRef/>
      </w:r>
      <w:r>
        <w:t xml:space="preserve"> Структура заемных средств определяется учетной политикой кредитной организации – эмитента</w:t>
      </w:r>
      <w:r w:rsidRPr="00B509E6">
        <w:t xml:space="preserve"> </w:t>
      </w:r>
      <w:r>
        <w:t>на основе данных бухгалтерской (финансовой) отчетности за последний завершенный финансовый год и за 3 месяца текущего года, в отчетах за II и III кварталы – за 6 и 9 месяцев соответственно.</w:t>
      </w:r>
    </w:p>
  </w:footnote>
  <w:footnote w:id="18">
    <w:p w:rsidR="008C2612" w:rsidRDefault="008C2612" w:rsidP="0010101E">
      <w:pPr>
        <w:pStyle w:val="em-6"/>
      </w:pPr>
      <w:r w:rsidRPr="00B71149">
        <w:rPr>
          <w:vertAlign w:val="superscript"/>
        </w:rPr>
        <w:footnoteRef/>
      </w:r>
      <w:r>
        <w:t xml:space="preserve"> Структура кредиторской задолженности определяется учетной политикой кредитной организации – эмитента.</w:t>
      </w:r>
    </w:p>
  </w:footnote>
  <w:footnote w:id="19">
    <w:p w:rsidR="008C2612" w:rsidRPr="00252EF7" w:rsidRDefault="008C2612" w:rsidP="0010101E">
      <w:pPr>
        <w:pStyle w:val="em-6"/>
        <w:rPr>
          <w:szCs w:val="20"/>
        </w:rPr>
      </w:pPr>
      <w:r w:rsidRPr="00B71149">
        <w:rPr>
          <w:szCs w:val="20"/>
          <w:vertAlign w:val="superscript"/>
        </w:rPr>
        <w:footnoteRef/>
      </w:r>
      <w:r w:rsidRPr="00252EF7">
        <w:rPr>
          <w:szCs w:val="20"/>
        </w:rPr>
        <w:t xml:space="preserve"> Информация указывается при наличии просроченной кредиторской задолженности, в том числе по заемным средствам.</w:t>
      </w:r>
    </w:p>
  </w:footnote>
  <w:footnote w:id="20">
    <w:p w:rsidR="008C2612" w:rsidRDefault="008C2612" w:rsidP="0010101E">
      <w:pPr>
        <w:pStyle w:val="em-6"/>
      </w:pPr>
      <w:r w:rsidRPr="00B71149">
        <w:rPr>
          <w:vertAlign w:val="superscript"/>
        </w:rPr>
        <w:footnoteRef/>
      </w:r>
      <w:r>
        <w:t xml:space="preserve"> При отсутствии информации </w:t>
      </w:r>
      <w:r w:rsidRPr="00775A25">
        <w:t xml:space="preserve">указывается фраза «кредиторы, на долю которых  приходится не менее 10 процентов от общей суммы кредиторской задолженности или не менее 10 процентов от общего размера заемных (долгосрочных и краткосрочных) средств, в составе кредиторской задолженности </w:t>
      </w:r>
      <w:r>
        <w:t xml:space="preserve">кредитной организации - </w:t>
      </w:r>
      <w:r w:rsidRPr="00775A25">
        <w:t xml:space="preserve">эмитента </w:t>
      </w:r>
      <w:r>
        <w:t>на дату окончания</w:t>
      </w:r>
      <w:r w:rsidRPr="00775A25">
        <w:t xml:space="preserve"> последн</w:t>
      </w:r>
      <w:r>
        <w:t>его завершенного отчетного</w:t>
      </w:r>
      <w:r w:rsidRPr="00775A25">
        <w:t xml:space="preserve"> период</w:t>
      </w:r>
      <w:r>
        <w:t>а</w:t>
      </w:r>
      <w:r w:rsidRPr="00775A25">
        <w:t xml:space="preserve"> отсутствуют</w:t>
      </w:r>
      <w:r>
        <w:t>».</w:t>
      </w:r>
    </w:p>
  </w:footnote>
  <w:footnote w:id="21">
    <w:p w:rsidR="008C2612" w:rsidRDefault="008C2612" w:rsidP="002241B5">
      <w:pPr>
        <w:pStyle w:val="em-6"/>
      </w:pPr>
      <w:r>
        <w:rPr>
          <w:rStyle w:val="af0"/>
        </w:rPr>
        <w:footnoteRef/>
      </w:r>
      <w:r>
        <w:t xml:space="preserve"> Указывается, если способом обеспечения является залог.</w:t>
      </w:r>
    </w:p>
  </w:footnote>
  <w:footnote w:id="22">
    <w:p w:rsidR="008C2612" w:rsidRDefault="008C2612" w:rsidP="002241B5">
      <w:pPr>
        <w:pStyle w:val="em-6"/>
      </w:pPr>
      <w:r>
        <w:rPr>
          <w:rStyle w:val="af0"/>
        </w:rPr>
        <w:footnoteRef/>
      </w:r>
      <w:r>
        <w:t xml:space="preserve"> Указывается, если способом обеспечения является залог.</w:t>
      </w:r>
    </w:p>
  </w:footnote>
  <w:footnote w:id="23">
    <w:p w:rsidR="008C2612" w:rsidRDefault="008C2612" w:rsidP="002241B5">
      <w:pPr>
        <w:pStyle w:val="em-6"/>
      </w:pPr>
      <w:r>
        <w:rPr>
          <w:rStyle w:val="af0"/>
        </w:rPr>
        <w:footnoteRef/>
      </w:r>
      <w:r>
        <w:t xml:space="preserve"> В ежеквартальном отчете за </w:t>
      </w:r>
      <w:r>
        <w:rPr>
          <w:lang w:val="en-US"/>
        </w:rPr>
        <w:t>II</w:t>
      </w:r>
      <w:r w:rsidRPr="00D353D3">
        <w:t xml:space="preserve"> </w:t>
      </w:r>
      <w:r>
        <w:t xml:space="preserve">- </w:t>
      </w:r>
      <w:r>
        <w:rPr>
          <w:lang w:val="en-US"/>
        </w:rPr>
        <w:t>IV</w:t>
      </w:r>
      <w:r>
        <w:t xml:space="preserve"> кварталы информация указывается в случае, если в составе такой информации в отчетном квартале происходили изменения.</w:t>
      </w:r>
    </w:p>
  </w:footnote>
  <w:footnote w:id="24">
    <w:p w:rsidR="008C2612" w:rsidRDefault="008C2612" w:rsidP="00012857">
      <w:pPr>
        <w:pStyle w:val="em-6"/>
      </w:pPr>
      <w:r>
        <w:rPr>
          <w:rStyle w:val="af0"/>
        </w:rPr>
        <w:footnoteRef/>
      </w:r>
      <w:r>
        <w:t xml:space="preserve"> Указывается в отношении кредитной организации – эмитента, зарегистрированной после вступления в силу Федерального закона «О государственной регистрации юридических лиц и индивидуальных предпринимателей».</w:t>
      </w:r>
    </w:p>
  </w:footnote>
  <w:footnote w:id="25">
    <w:p w:rsidR="008C2612" w:rsidRDefault="008C2612" w:rsidP="00012857">
      <w:pPr>
        <w:pStyle w:val="em-6"/>
      </w:pPr>
      <w:r>
        <w:rPr>
          <w:rStyle w:val="af0"/>
        </w:rPr>
        <w:footnoteRef/>
      </w:r>
      <w:r>
        <w:t xml:space="preserve"> Указывается в отношении кредитной организации – эмитента, зарегистрированной до вступления в силу Федерального закона «О государственной регистрации юридических лиц и индивидуальных предпринимателей».</w:t>
      </w:r>
    </w:p>
  </w:footnote>
  <w:footnote w:id="26">
    <w:p w:rsidR="008C2612" w:rsidRDefault="008C2612" w:rsidP="00012857">
      <w:pPr>
        <w:pStyle w:val="em-6"/>
      </w:pPr>
      <w:r>
        <w:rPr>
          <w:rStyle w:val="af0"/>
        </w:rPr>
        <w:footnoteRef/>
      </w:r>
      <w:r>
        <w:t xml:space="preserve"> Указывается в отношении кредитной организации – эмитента, зарегистрированной до вступления в силу Федерального закона «О государственной регистрации юридических лиц и индивидуальных предпринимателей».</w:t>
      </w:r>
    </w:p>
  </w:footnote>
  <w:footnote w:id="27">
    <w:p w:rsidR="008C2612" w:rsidRPr="00237042" w:rsidRDefault="008C2612" w:rsidP="00237042">
      <w:pPr>
        <w:pStyle w:val="em-6"/>
      </w:pPr>
      <w:r w:rsidRPr="00237042">
        <w:rPr>
          <w:rStyle w:val="af0"/>
        </w:rPr>
        <w:footnoteRef/>
      </w:r>
      <w:r w:rsidRPr="00237042">
        <w:t xml:space="preserve"> В ежеквартальном отчете за II – IV кварталы информация приводится в случае если в ее составе в отчетном квартале происходили изменения</w:t>
      </w:r>
    </w:p>
  </w:footnote>
  <w:footnote w:id="28">
    <w:p w:rsidR="008C2612" w:rsidRPr="00237042" w:rsidRDefault="008C2612" w:rsidP="00237042">
      <w:pPr>
        <w:pStyle w:val="em-6"/>
      </w:pPr>
      <w:r w:rsidRPr="00237042">
        <w:rPr>
          <w:rStyle w:val="af0"/>
        </w:rPr>
        <w:footnoteRef/>
      </w:r>
      <w:r w:rsidRPr="00237042">
        <w:t xml:space="preserve"> Сведения приводятся при наличии специального подразделения.</w:t>
      </w:r>
    </w:p>
  </w:footnote>
  <w:footnote w:id="29">
    <w:p w:rsidR="008C2612" w:rsidRDefault="008C2612" w:rsidP="007C2E2A">
      <w:pPr>
        <w:pStyle w:val="em-6"/>
      </w:pPr>
      <w:r>
        <w:rPr>
          <w:rStyle w:val="af0"/>
        </w:rPr>
        <w:footnoteRef/>
      </w:r>
      <w:r>
        <w:t xml:space="preserve"> Приводится информация обо всех лицензиях (разрешениях, допусках) кредитной организации – эмитента. Информация в ежеквартальном отчете за II – IV кварталы указывается в случае, если в составе такой информации в отчетном квартале были изменения.</w:t>
      </w:r>
    </w:p>
  </w:footnote>
  <w:footnote w:id="30">
    <w:p w:rsidR="008C2612" w:rsidRPr="00140009" w:rsidRDefault="008C2612" w:rsidP="00B30634">
      <w:pPr>
        <w:pStyle w:val="em-6"/>
      </w:pPr>
      <w:r>
        <w:rPr>
          <w:rStyle w:val="af0"/>
        </w:rPr>
        <w:footnoteRef/>
      </w:r>
      <w:r>
        <w:t xml:space="preserve"> В ежеквартальном отчете за I-</w:t>
      </w:r>
      <w:r w:rsidRPr="00C17F30">
        <w:t xml:space="preserve"> </w:t>
      </w:r>
      <w:r>
        <w:t>III квартал</w:t>
      </w:r>
      <w:r w:rsidRPr="00C17F30">
        <w:t>ы</w:t>
      </w:r>
      <w:r>
        <w:t xml:space="preserve"> информация раскрывается на основе данных бухгалтерской (финансовой) отчетности за соответствующий отчетный период. В ежеквартальном отчете за IV квартал информация не приводится.</w:t>
      </w:r>
    </w:p>
    <w:p w:rsidR="008C2612" w:rsidRPr="004D2FAC" w:rsidRDefault="008C2612" w:rsidP="00B30634">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31">
    <w:p w:rsidR="008C2612" w:rsidRPr="00B30634" w:rsidRDefault="008C2612" w:rsidP="00503241">
      <w:pPr>
        <w:pStyle w:val="em-6"/>
      </w:pPr>
      <w:r w:rsidRPr="00B30634">
        <w:rPr>
          <w:rStyle w:val="af0"/>
        </w:rPr>
        <w:footnoteRef/>
      </w:r>
      <w:r w:rsidRPr="00B30634">
        <w:t xml:space="preserve"> Информация приводится кредитными организациями - эмитентами, осуществляющими эмиссию облигаций с ипотечным покрытием.</w:t>
      </w:r>
    </w:p>
  </w:footnote>
  <w:footnote w:id="32">
    <w:p w:rsidR="008C2612" w:rsidRDefault="008C2612" w:rsidP="00B30634">
      <w:pPr>
        <w:pStyle w:val="em-6"/>
      </w:pPr>
      <w:r>
        <w:rPr>
          <w:rStyle w:val="af0"/>
        </w:rPr>
        <w:footnoteRef/>
      </w:r>
      <w:r>
        <w:t xml:space="preserve"> Информация за II-IV кварталы приводится в случае если в ее составе были изменения.</w:t>
      </w:r>
    </w:p>
  </w:footnote>
  <w:footnote w:id="33">
    <w:p w:rsidR="008C2612" w:rsidRDefault="008C2612" w:rsidP="00B30634">
      <w:pPr>
        <w:pStyle w:val="em-6"/>
      </w:pPr>
      <w:r w:rsidRPr="00614786">
        <w:rPr>
          <w:vertAlign w:val="superscript"/>
        </w:rPr>
        <w:footnoteRef/>
      </w:r>
      <w:r w:rsidRPr="00614786">
        <w:rPr>
          <w:vertAlign w:val="superscript"/>
        </w:rPr>
        <w:t xml:space="preserve"> </w:t>
      </w:r>
      <w:r>
        <w:t xml:space="preserve">Информация приводится по </w:t>
      </w:r>
      <w:r w:rsidRPr="00614786">
        <w:t xml:space="preserve">каждой </w:t>
      </w:r>
      <w:r>
        <w:t xml:space="preserve">промышленной, </w:t>
      </w:r>
      <w:r w:rsidRPr="00614786">
        <w:t xml:space="preserve">банковской </w:t>
      </w:r>
      <w:r>
        <w:t xml:space="preserve">и </w:t>
      </w:r>
      <w:r w:rsidRPr="00614786">
        <w:t>финансовой группе (холдингу, концерну, ассоциации), в которой участвует кредитная организация-эмитент.</w:t>
      </w:r>
      <w:r>
        <w:t xml:space="preserve"> При этом информация за II-IV кварталы приводится в случае если в ее составе были изменения.</w:t>
      </w:r>
    </w:p>
  </w:footnote>
  <w:footnote w:id="34">
    <w:p w:rsidR="008C2612" w:rsidRPr="0076252F" w:rsidRDefault="008C2612" w:rsidP="001E1D20">
      <w:pPr>
        <w:pStyle w:val="em-6"/>
      </w:pPr>
      <w:r w:rsidRPr="0076252F">
        <w:rPr>
          <w:vertAlign w:val="superscript"/>
        </w:rPr>
        <w:footnoteRef/>
      </w:r>
      <w:r w:rsidRPr="0076252F">
        <w:t xml:space="preserve"> Информация указывается по каждой подконтрольной организации. При этом информация за II-IV кварталы приводится в случае если в ее составе были изменения.</w:t>
      </w:r>
    </w:p>
  </w:footnote>
  <w:footnote w:id="35">
    <w:p w:rsidR="008C2612" w:rsidRPr="00C024CF" w:rsidRDefault="008C2612" w:rsidP="00C024CF">
      <w:pPr>
        <w:pStyle w:val="em-6"/>
      </w:pPr>
      <w:r w:rsidRPr="00C024CF">
        <w:rPr>
          <w:rStyle w:val="af0"/>
        </w:rPr>
        <w:footnoteRef/>
      </w:r>
      <w:r w:rsidRPr="00C024CF">
        <w:t xml:space="preserve"> В ежеквартальном отчете за I квартал  информация раскрывается за последний завершенный финансовый год, а также за первый квартал, в ежеквартальном отчете за II – III кварталы – на дату окончания отчетного квартала. В ежеквартальном отчете за </w:t>
      </w:r>
      <w:r w:rsidRPr="00C024CF">
        <w:rPr>
          <w:lang w:val="en-US"/>
        </w:rPr>
        <w:t>IV</w:t>
      </w:r>
      <w:r w:rsidRPr="00C024CF">
        <w:t xml:space="preserve"> квартал информация не приводится.</w:t>
      </w:r>
    </w:p>
  </w:footnote>
  <w:footnote w:id="36">
    <w:p w:rsidR="008C2612" w:rsidRPr="00C024CF" w:rsidRDefault="008C2612" w:rsidP="00503241">
      <w:pPr>
        <w:pStyle w:val="em-6"/>
      </w:pPr>
      <w:r w:rsidRPr="00C024CF">
        <w:rPr>
          <w:rStyle w:val="af0"/>
        </w:rPr>
        <w:footnoteRef/>
      </w:r>
      <w:r w:rsidRPr="00C024CF">
        <w:t xml:space="preserve"> Группировка объектов основных средств производится по данным бухгалтерского учета.</w:t>
      </w:r>
    </w:p>
  </w:footnote>
  <w:footnote w:id="37">
    <w:p w:rsidR="008C2612" w:rsidRPr="00140009" w:rsidRDefault="008C2612" w:rsidP="004D2FAC">
      <w:pPr>
        <w:pStyle w:val="em-6"/>
      </w:pPr>
      <w:r w:rsidRPr="00C024CF">
        <w:rPr>
          <w:rStyle w:val="af0"/>
        </w:rPr>
        <w:footnoteRef/>
      </w:r>
      <w:r w:rsidRPr="00C024CF">
        <w:t xml:space="preserve"> Информация в IV квартале не приводится.</w:t>
      </w:r>
    </w:p>
    <w:p w:rsidR="008C2612" w:rsidRPr="004D2FAC" w:rsidRDefault="008C2612" w:rsidP="004D2FAC">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38">
    <w:p w:rsidR="008C2612" w:rsidRPr="00140009" w:rsidRDefault="008C2612" w:rsidP="004D2FAC">
      <w:pPr>
        <w:pStyle w:val="em-6"/>
      </w:pPr>
      <w:r w:rsidRPr="00C024CF">
        <w:t>Информация в IV квартале не приводится.</w:t>
      </w:r>
    </w:p>
    <w:p w:rsidR="008C2612" w:rsidRPr="00253A7C" w:rsidRDefault="008C2612" w:rsidP="004D2FAC">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p w:rsidR="008C2612" w:rsidRDefault="008C2612" w:rsidP="00B37CA9">
      <w:pPr>
        <w:pStyle w:val="ae"/>
      </w:pPr>
    </w:p>
  </w:footnote>
  <w:footnote w:id="39">
    <w:p w:rsidR="008C2612" w:rsidRPr="00F5589D" w:rsidRDefault="008C2612" w:rsidP="00F5589D">
      <w:pPr>
        <w:pStyle w:val="em-6"/>
      </w:pPr>
      <w:r w:rsidRPr="00F5589D">
        <w:rPr>
          <w:rStyle w:val="af0"/>
        </w:rPr>
        <w:footnoteRef/>
      </w:r>
      <w:r w:rsidRPr="00F5589D">
        <w:t xml:space="preserve"> Информацию приводят кредитные организации - эмитенты, </w:t>
      </w:r>
      <w:r w:rsidRPr="00F5589D">
        <w:rPr>
          <w:color w:val="000000"/>
        </w:rPr>
        <w:t>осуществляющие эмиссию облигаций с ипотечным покрытием</w:t>
      </w:r>
    </w:p>
  </w:footnote>
  <w:footnote w:id="40">
    <w:p w:rsidR="008C2612" w:rsidRPr="00F5589D" w:rsidRDefault="008C2612" w:rsidP="00F5589D">
      <w:pPr>
        <w:pStyle w:val="em-6"/>
      </w:pPr>
      <w:r w:rsidRPr="00F5589D">
        <w:rPr>
          <w:vertAlign w:val="superscript"/>
        </w:rPr>
        <w:footnoteRef/>
      </w:r>
      <w:r w:rsidRPr="00F5589D">
        <w:t xml:space="preserve"> Информация указывается в случае невыполнения обязательных нормативов.</w:t>
      </w:r>
    </w:p>
  </w:footnote>
  <w:footnote w:id="41">
    <w:p w:rsidR="008C2612" w:rsidRPr="00140009" w:rsidRDefault="008C2612" w:rsidP="00F5589D">
      <w:pPr>
        <w:pStyle w:val="em-6"/>
      </w:pPr>
      <w:r w:rsidRPr="00F5589D">
        <w:rPr>
          <w:rStyle w:val="af0"/>
        </w:rPr>
        <w:footnoteRef/>
      </w:r>
      <w:r w:rsidRPr="00F5589D">
        <w:t xml:space="preserve"> В I квартале информация раскрывается за последний завершенный финансовый год и на дату окончания первого квартала текущего финансового года. Во II и III квартале информация приводится в случае изменений в ее составе. В IV квартале  информация не приводится.</w:t>
      </w:r>
    </w:p>
    <w:p w:rsidR="008C2612" w:rsidRPr="00253A7C" w:rsidRDefault="008C2612" w:rsidP="00F5589D">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42">
    <w:p w:rsidR="008C2612" w:rsidRDefault="008C2612" w:rsidP="00E15049">
      <w:pPr>
        <w:pStyle w:val="em-6"/>
      </w:pPr>
      <w:r>
        <w:rPr>
          <w:rStyle w:val="af0"/>
        </w:rPr>
        <w:footnoteRef/>
      </w:r>
      <w:r>
        <w:t xml:space="preserve"> Указывается в случае, если ценных бумаги имеют номинальную стоимость.</w:t>
      </w:r>
    </w:p>
  </w:footnote>
  <w:footnote w:id="43">
    <w:p w:rsidR="008C2612" w:rsidRPr="00373A1B" w:rsidRDefault="008C2612" w:rsidP="00373A1B">
      <w:pPr>
        <w:pStyle w:val="em-6"/>
      </w:pPr>
      <w:r w:rsidRPr="00373A1B">
        <w:rPr>
          <w:rStyle w:val="af0"/>
        </w:rPr>
        <w:footnoteRef/>
      </w:r>
      <w:r w:rsidRPr="00373A1B">
        <w:t xml:space="preserve"> В I квартале информация раскрывается за последний завершенный финансовый год и на дату окончания первого квартала текущего финансового года. Во II и III кварталах информация приводится за 6 и 9 месяцев соответственно. Информация в IV квартале не приводится.</w:t>
      </w:r>
    </w:p>
  </w:footnote>
  <w:footnote w:id="44">
    <w:p w:rsidR="008C2612" w:rsidRDefault="008C2612" w:rsidP="00373A1B">
      <w:pPr>
        <w:pStyle w:val="em-6"/>
      </w:pPr>
      <w:r w:rsidRPr="00373A1B">
        <w:rPr>
          <w:rStyle w:val="af0"/>
        </w:rPr>
        <w:footnoteRef/>
      </w:r>
      <w:r w:rsidRPr="00373A1B">
        <w:t xml:space="preserve"> В I квартале информация раскрывается за последний завершенный финансовый год и на дату окончания первого квартала текущего финансового года. Во II и III кварталах информация приводится за 6 и 9 месяцев соответственно.  Информация в IV квартале не приводится.</w:t>
      </w:r>
    </w:p>
  </w:footnote>
  <w:footnote w:id="45">
    <w:p w:rsidR="008C2612" w:rsidRPr="00D87B51" w:rsidRDefault="008C2612" w:rsidP="00D87B51">
      <w:pPr>
        <w:pStyle w:val="em-6"/>
      </w:pPr>
      <w:r w:rsidRPr="00D87B51">
        <w:rPr>
          <w:rStyle w:val="af0"/>
        </w:rPr>
        <w:footnoteRef/>
      </w:r>
      <w:r w:rsidRPr="00D87B51">
        <w:t xml:space="preserve"> Информация приводится в соответствии с мнениями, выраженными органами управления кредитной организации - эмитента. В ежеквартальном отчете за II – I</w:t>
      </w:r>
      <w:r w:rsidRPr="00D87B51">
        <w:rPr>
          <w:lang w:val="en-US"/>
        </w:rPr>
        <w:t>V</w:t>
      </w:r>
      <w:r w:rsidRPr="00D87B51">
        <w:t xml:space="preserve"> кварталы информация приводится в случае изменения в ее составе.</w:t>
      </w:r>
    </w:p>
  </w:footnote>
  <w:footnote w:id="46">
    <w:p w:rsidR="008C2612" w:rsidRDefault="008C2612" w:rsidP="00D87B51">
      <w:pPr>
        <w:pStyle w:val="em-6"/>
      </w:pPr>
      <w:r w:rsidRPr="00D87B51">
        <w:rPr>
          <w:rStyle w:val="af0"/>
        </w:rPr>
        <w:footnoteRef/>
      </w:r>
      <w:r w:rsidRPr="00D87B51">
        <w:t xml:space="preserve"> Анализ факторов и условий, влияющих на деятельность кредитной организации – эмитента, приводится по состоянию на момент окончания отчетного квартала. В ежеквартальном </w:t>
      </w:r>
      <w:r w:rsidRPr="00B47FAC">
        <w:t>отчете за II –I</w:t>
      </w:r>
      <w:r w:rsidRPr="00B47FAC">
        <w:rPr>
          <w:lang w:val="en-US"/>
        </w:rPr>
        <w:t>V</w:t>
      </w:r>
      <w:r w:rsidRPr="00B47FAC">
        <w:t xml:space="preserve"> кварталы информация приводится в случае изменений в ее составе.</w:t>
      </w:r>
    </w:p>
  </w:footnote>
  <w:footnote w:id="47">
    <w:p w:rsidR="008C2612" w:rsidRPr="001452DA" w:rsidRDefault="008C2612" w:rsidP="00B219E0">
      <w:pPr>
        <w:pStyle w:val="em-6"/>
      </w:pPr>
      <w:r w:rsidRPr="00B47FAC">
        <w:rPr>
          <w:rStyle w:val="af0"/>
        </w:rPr>
        <w:footnoteRef/>
      </w:r>
      <w:r w:rsidRPr="00B47FAC">
        <w:t xml:space="preserve"> В ежеквартальном отчете за II – IV кварталы информация указывается в случае изменений ее состава.</w:t>
      </w:r>
    </w:p>
  </w:footnote>
  <w:footnote w:id="48">
    <w:p w:rsidR="008C2612" w:rsidRPr="007D21DE" w:rsidRDefault="008C2612" w:rsidP="00B219E0">
      <w:pPr>
        <w:pStyle w:val="em-6"/>
      </w:pPr>
      <w:r>
        <w:rPr>
          <w:rStyle w:val="af0"/>
        </w:rPr>
        <w:footnoteRef/>
      </w:r>
      <w:r>
        <w:t xml:space="preserve"> </w:t>
      </w:r>
      <w:r w:rsidRPr="007D21DE">
        <w:t>Информация приводится по каждому лицу, входящ</w:t>
      </w:r>
      <w:r>
        <w:t xml:space="preserve">ему в состав органа управления, за исключением общего собрания акционеров (участников) </w:t>
      </w:r>
    </w:p>
  </w:footnote>
  <w:footnote w:id="49">
    <w:p w:rsidR="008C2612" w:rsidRPr="00D06B68" w:rsidRDefault="008C2612" w:rsidP="00B219E0">
      <w:pPr>
        <w:pStyle w:val="em-6"/>
      </w:pPr>
      <w:r w:rsidRPr="00D06B68">
        <w:rPr>
          <w:rStyle w:val="af0"/>
        </w:rPr>
        <w:footnoteRef/>
      </w:r>
      <w:r w:rsidRPr="00D06B68">
        <w:t xml:space="preserve"> Информация указывается по каждому из органов управления, включая членов органов управления кредитной организации - эмитента, являющихся (являвшихся) работниками кредитной организации - эмитента, в том числе работающих (работавших) по совместительству, за исключением физического лица, занимающего должность (осуществляющего функции) единоличного исполнительного органа управления кредитной организации – эмитента. В ежеквартальном отчете за I квартал информация приводится за последний завершенный календарный год и за первый квартал; за II-IV кварталы – за период с даты начала текущего года и до даты окончания отчетного квартала.</w:t>
      </w:r>
    </w:p>
  </w:footnote>
  <w:footnote w:id="50">
    <w:p w:rsidR="008C2612" w:rsidRPr="0073718D" w:rsidRDefault="008C2612" w:rsidP="00B219E0">
      <w:pPr>
        <w:pStyle w:val="em-6"/>
      </w:pPr>
      <w:r w:rsidRPr="0073718D">
        <w:rPr>
          <w:rStyle w:val="af0"/>
        </w:rPr>
        <w:footnoteRef/>
      </w:r>
      <w:r w:rsidRPr="0073718D">
        <w:t xml:space="preserve"> В ежеквартальном отчете за II – IV кварталы информация указывается в случае изменений ее состава.</w:t>
      </w:r>
    </w:p>
  </w:footnote>
  <w:footnote w:id="51">
    <w:p w:rsidR="008C2612" w:rsidRPr="0073718D" w:rsidRDefault="008C2612" w:rsidP="0007416A">
      <w:pPr>
        <w:pStyle w:val="em-6"/>
      </w:pPr>
      <w:r w:rsidRPr="0073718D">
        <w:rPr>
          <w:rStyle w:val="af0"/>
        </w:rPr>
        <w:footnoteRef/>
      </w:r>
      <w:r w:rsidRPr="0073718D">
        <w:t xml:space="preserve"> Информация раскрывается по каждому члену органов контроля. В случае наличия у кредитной организации - эмитента службы внутреннего аудита или иного органа контроля за его финансово-хозяйственной деятельностью, отличного от ревизионной комиссии кредитной организации - эмитента, в состав которого входят более 10 лиц, информация, предусмотренная настоящим пунктом, указывается по не менее чем 10 лицам, являющимися членами соответствующего органа кредитной организации - эмитента по контролю за его финансово-хозяйственной деятельностью, включая руководителя такого органа. </w:t>
      </w:r>
    </w:p>
    <w:p w:rsidR="008C2612" w:rsidRDefault="008C2612" w:rsidP="0007416A">
      <w:pPr>
        <w:pStyle w:val="ae"/>
      </w:pPr>
    </w:p>
  </w:footnote>
  <w:footnote w:id="52">
    <w:p w:rsidR="008C2612" w:rsidRPr="00DF3659" w:rsidRDefault="008C2612" w:rsidP="00B219E0">
      <w:pPr>
        <w:pStyle w:val="em-6"/>
      </w:pPr>
      <w:r w:rsidRPr="00DF3659">
        <w:rPr>
          <w:rStyle w:val="af0"/>
        </w:rPr>
        <w:footnoteRef/>
      </w:r>
      <w:r w:rsidRPr="00DF3659">
        <w:t xml:space="preserve"> Указывается информация о всех видах вознаграждений по каждому из органов контроля, включая заработную плату членов органов контроля, являющихся (являвшихся) работниками кредитной организации - эмитента, в том числе работающих (работавших) по совместительству, за исключением физического лица, занимающего должность (осуществляющего функции) ревизора кредитной организации – эмитента. В ежеквартальном отчете за I квартал информация раскрывается за последний завершенный календарный год и за первый квартал; за II-IV кварталы – с даты начала текущего года и до даты окончания отчетного квартала.</w:t>
      </w:r>
    </w:p>
  </w:footnote>
  <w:footnote w:id="53">
    <w:p w:rsidR="008C2612" w:rsidRPr="0099260C" w:rsidRDefault="008C2612" w:rsidP="00B219E0">
      <w:pPr>
        <w:pStyle w:val="em-6"/>
      </w:pPr>
      <w:r w:rsidRPr="00DF3659">
        <w:rPr>
          <w:rStyle w:val="af0"/>
        </w:rPr>
        <w:footnoteRef/>
      </w:r>
      <w:r w:rsidRPr="00DF3659">
        <w:t xml:space="preserve"> Информация в ежеквартальном отчете за </w:t>
      </w:r>
      <w:r w:rsidRPr="00DF3659">
        <w:rPr>
          <w:lang w:val="en-US"/>
        </w:rPr>
        <w:t>I</w:t>
      </w:r>
      <w:r w:rsidRPr="00DF3659">
        <w:t xml:space="preserve"> квартал указывается за последний завершенный финансовый год, а также за первый квартал текущего финансового года, за II – IV кварталы - за период с даты начала текущего года до даты окончания отчетного квартала.</w:t>
      </w:r>
    </w:p>
  </w:footnote>
  <w:footnote w:id="54">
    <w:p w:rsidR="008C2612" w:rsidRDefault="008C2612" w:rsidP="00B219E0">
      <w:pPr>
        <w:pStyle w:val="em-6"/>
      </w:pPr>
      <w:r>
        <w:rPr>
          <w:rStyle w:val="af0"/>
        </w:rPr>
        <w:footnoteRef/>
      </w:r>
      <w:r>
        <w:t xml:space="preserve"> Информация указывается при наличии соглашений и обязательств.</w:t>
      </w:r>
    </w:p>
  </w:footnote>
  <w:footnote w:id="55">
    <w:p w:rsidR="008C2612" w:rsidRDefault="008C2612" w:rsidP="009008F7">
      <w:pPr>
        <w:pStyle w:val="em-6"/>
      </w:pPr>
      <w:r>
        <w:rPr>
          <w:rStyle w:val="af0"/>
        </w:rPr>
        <w:footnoteRef/>
      </w:r>
      <w:r>
        <w:t xml:space="preserve"> Информация указывается для кредитных организаций, не являющихся акционерными обществами.</w:t>
      </w:r>
    </w:p>
  </w:footnote>
  <w:footnote w:id="56">
    <w:p w:rsidR="008C2612" w:rsidRDefault="008C2612" w:rsidP="009008F7">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57">
    <w:p w:rsidR="008C2612" w:rsidRDefault="008C2612" w:rsidP="00EF0724">
      <w:pPr>
        <w:pStyle w:val="em-6"/>
      </w:pPr>
      <w:r>
        <w:rPr>
          <w:rStyle w:val="af0"/>
        </w:rPr>
        <w:footnoteRef/>
      </w:r>
      <w:r>
        <w:t xml:space="preserve"> Информация указывается  в случае, если в состав лиц, зарегистрированных в реестре акционеров кредитной организации – эмитента входят номинальные держатели.</w:t>
      </w:r>
    </w:p>
  </w:footnote>
  <w:footnote w:id="58">
    <w:p w:rsidR="008C2612" w:rsidRDefault="008C2612" w:rsidP="00EF0724">
      <w:pPr>
        <w:pStyle w:val="em-6"/>
      </w:pPr>
      <w:r>
        <w:rPr>
          <w:rStyle w:val="af0"/>
        </w:rPr>
        <w:footnoteRef/>
      </w:r>
      <w:r>
        <w:t xml:space="preserve"> Информация указывается в отношении каждого номинального держателя.</w:t>
      </w:r>
    </w:p>
  </w:footnote>
  <w:footnote w:id="59">
    <w:p w:rsidR="008C2612" w:rsidRDefault="008C2612" w:rsidP="00EF0724">
      <w:pPr>
        <w:pStyle w:val="em-6"/>
      </w:pPr>
      <w:r>
        <w:rPr>
          <w:rStyle w:val="af0"/>
        </w:rPr>
        <w:footnoteRef/>
      </w:r>
      <w:r>
        <w:t xml:space="preserve"> Информация приводится по каждому из лиц</w:t>
      </w:r>
      <w:r w:rsidRPr="00212DC1">
        <w:t xml:space="preserve">, владеющих не менее чем 5 процентами его уставного (складочного) капитала (паевого фонда) или не менее чем 5 процентами обыкновенных акций </w:t>
      </w:r>
      <w:r>
        <w:t xml:space="preserve">кредитной организации – </w:t>
      </w:r>
      <w:r w:rsidRPr="00212DC1">
        <w:t>эмитента</w:t>
      </w:r>
      <w:r>
        <w:t>.</w:t>
      </w:r>
    </w:p>
  </w:footnote>
  <w:footnote w:id="60">
    <w:p w:rsidR="008C2612" w:rsidRDefault="008C2612" w:rsidP="00EF0724">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61">
    <w:p w:rsidR="008C2612" w:rsidRDefault="008C2612" w:rsidP="001F7DCD">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62">
    <w:p w:rsidR="008C2612" w:rsidRDefault="008C2612" w:rsidP="001F7DCD">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63">
    <w:p w:rsidR="008C2612" w:rsidRDefault="008C2612" w:rsidP="001F7DCD">
      <w:pPr>
        <w:pStyle w:val="em-6"/>
      </w:pPr>
      <w:r>
        <w:rPr>
          <w:rStyle w:val="af0"/>
        </w:rPr>
        <w:footnoteRef/>
      </w:r>
      <w:r>
        <w:t xml:space="preserve"> Информация приводится по каждому из лиц, </w:t>
      </w:r>
      <w:r w:rsidRPr="00C444F2">
        <w:t xml:space="preserve">контролирующих участника (акционера) </w:t>
      </w:r>
      <w:r>
        <w:t xml:space="preserve">кредитной организации - </w:t>
      </w:r>
      <w:r w:rsidRPr="00C444F2">
        <w:t>эмитента, владеюще</w:t>
      </w:r>
      <w:r>
        <w:t>го не менее чем 5 процентами его</w:t>
      </w:r>
      <w:r w:rsidRPr="00C444F2">
        <w:t xml:space="preserve"> уставного (складочного) капитала (паевого фонда) и</w:t>
      </w:r>
      <w:r>
        <w:t>ли не менее чем 5 процентами его</w:t>
      </w:r>
      <w:r w:rsidRPr="00C444F2">
        <w:t xml:space="preserve"> обыкновенных акций, а в случае отсутствия таких лиц – по каждому из лиц, владеющих не менее чем 20 процентами уставного (складочного) капитала (паевого фонда) такого участника (акционера) </w:t>
      </w:r>
      <w:r>
        <w:t xml:space="preserve">кредитной организации - </w:t>
      </w:r>
      <w:r w:rsidRPr="00C444F2">
        <w:t>эмитента и</w:t>
      </w:r>
      <w:r>
        <w:t>ли не менее чем 20 процентами его</w:t>
      </w:r>
      <w:r w:rsidRPr="00C444F2">
        <w:t xml:space="preserve"> обыкновенных акций</w:t>
      </w:r>
    </w:p>
  </w:footnote>
  <w:footnote w:id="64">
    <w:p w:rsidR="008C2612" w:rsidRDefault="008C2612"/>
    <w:p w:rsidR="008C2612" w:rsidRPr="00717E2F" w:rsidRDefault="008C2612" w:rsidP="001F7DCD">
      <w:pPr>
        <w:pStyle w:val="ae"/>
        <w:rPr>
          <w:sz w:val="16"/>
          <w:szCs w:val="16"/>
        </w:rPr>
      </w:pPr>
    </w:p>
  </w:footnote>
  <w:footnote w:id="65">
    <w:p w:rsidR="008C2612" w:rsidRDefault="008C2612" w:rsidP="00717E2F">
      <w:pPr>
        <w:pStyle w:val="em-6"/>
        <w:rPr>
          <w:vanish w:val="0"/>
        </w:rPr>
      </w:pPr>
    </w:p>
    <w:p w:rsidR="008C2612" w:rsidRPr="00717E2F" w:rsidRDefault="008C2612" w:rsidP="00717E2F">
      <w:pPr>
        <w:pStyle w:val="em-6"/>
      </w:pPr>
      <w:r w:rsidRPr="00717E2F">
        <w:rPr>
          <w:rStyle w:val="af0"/>
        </w:rPr>
        <w:footnoteRef/>
      </w:r>
      <w:r w:rsidRPr="00717E2F">
        <w:t xml:space="preserve"> Информация приводится при наличии у акционера (участника) контролирующих лиц. </w:t>
      </w:r>
    </w:p>
  </w:footnote>
  <w:footnote w:id="66">
    <w:p w:rsidR="008C2612" w:rsidRPr="00717E2F" w:rsidRDefault="008C2612" w:rsidP="00717E2F">
      <w:pPr>
        <w:pStyle w:val="em-6"/>
      </w:pPr>
      <w:r w:rsidRPr="00717E2F">
        <w:rPr>
          <w:rStyle w:val="af0"/>
        </w:rPr>
        <w:footnoteRef/>
      </w:r>
      <w:r w:rsidRPr="00717E2F">
        <w:t xml:space="preserve"> Информация приводится при наличии у акционера (участника) контролирующих лиц. </w:t>
      </w:r>
    </w:p>
  </w:footnote>
  <w:footnote w:id="67">
    <w:p w:rsidR="008C2612" w:rsidRPr="000D500C" w:rsidRDefault="008C2612" w:rsidP="00717E2F">
      <w:pPr>
        <w:pStyle w:val="em-6"/>
        <w:rPr>
          <w:sz w:val="20"/>
          <w:szCs w:val="20"/>
        </w:rPr>
      </w:pPr>
      <w:r w:rsidRPr="00717E2F">
        <w:rPr>
          <w:rStyle w:val="af0"/>
        </w:rPr>
        <w:footnoteRef/>
      </w:r>
      <w:r w:rsidRPr="00717E2F">
        <w:t xml:space="preserve"> Информация приводится в случае косвенного контроля последовательно по всем подконтрольным лицу, контролирующему участника (акционера) кредитной организации - эмитента лицам. В случае отсутствия информации указывается фраза: «Лица, контролирующие участника (акционера) кредитной организации - эмитента, владеющего не менее чем 5 процентами его уставного капитала или не менее чем 5 процентами его обыкновенных акций, отсутствуют».</w:t>
      </w:r>
    </w:p>
  </w:footnote>
  <w:footnote w:id="68">
    <w:p w:rsidR="008C2612" w:rsidRPr="00717E2F" w:rsidRDefault="008C2612" w:rsidP="00717E2F">
      <w:pPr>
        <w:pStyle w:val="em-6"/>
      </w:pPr>
      <w:r w:rsidRPr="00717E2F">
        <w:rPr>
          <w:rStyle w:val="af0"/>
        </w:rPr>
        <w:footnoteRef/>
      </w:r>
      <w:r w:rsidRPr="00717E2F">
        <w:t xml:space="preserve"> Информация приводится в случае наличия таких лиц. В случае отсутствия таких лиц указывается фраза: «Лица, владеющие не менее чем 20 процентами уставного (складочного) капитала (паевого фонда) или не менее чем 20 процентами обыкновенных акций участника (акционера) кредитной организации - эмитента, который владеет не менее чем 5 процентами уставного капитала кредитной организации - эмитента или не менее чем 5 процентами ее обыкновенных акций, отсутствуют».</w:t>
      </w:r>
    </w:p>
  </w:footnote>
  <w:footnote w:id="69">
    <w:p w:rsidR="008C2612" w:rsidRDefault="008C2612" w:rsidP="00335FF0">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70">
    <w:p w:rsidR="008C2612" w:rsidRDefault="008C2612" w:rsidP="00FD2DEC">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71">
    <w:p w:rsidR="008C2612" w:rsidRDefault="008C2612" w:rsidP="00FD2DEC">
      <w:pPr>
        <w:pStyle w:val="em-6"/>
      </w:pPr>
      <w:r>
        <w:rPr>
          <w:rStyle w:val="af0"/>
        </w:rPr>
        <w:footnoteRef/>
      </w:r>
      <w:r>
        <w:t xml:space="preserve"> Информация приводится по каждому из лиц, </w:t>
      </w:r>
      <w:r w:rsidRPr="00C444F2">
        <w:t xml:space="preserve">контролирующих участника (акционера) </w:t>
      </w:r>
      <w:r>
        <w:t xml:space="preserve">кредитной организации - </w:t>
      </w:r>
      <w:r w:rsidRPr="00C444F2">
        <w:t>эмитента, владеюще</w:t>
      </w:r>
      <w:r>
        <w:t>го не менее чем 5 процентами его</w:t>
      </w:r>
      <w:r w:rsidRPr="00C444F2">
        <w:t xml:space="preserve"> уставного (складочного) капитала (паевого фонда) и</w:t>
      </w:r>
      <w:r>
        <w:t>ли не менее чем 5 процентами его</w:t>
      </w:r>
      <w:r w:rsidRPr="00C444F2">
        <w:t xml:space="preserve"> обыкновенных акций, а в случае отсутствия таких лиц – по каждому из лиц, владеющих не менее чем 20 процентами уставного (складочного) капитала (паевого фонда) такого участника (акционера) </w:t>
      </w:r>
      <w:r>
        <w:t xml:space="preserve">кредитной организации - </w:t>
      </w:r>
      <w:r w:rsidRPr="00C444F2">
        <w:t>эмитента и</w:t>
      </w:r>
      <w:r>
        <w:t>ли не менее чем 20 процентами его</w:t>
      </w:r>
      <w:r w:rsidRPr="00C444F2">
        <w:t xml:space="preserve"> обыкновенных акций</w:t>
      </w:r>
    </w:p>
  </w:footnote>
  <w:footnote w:id="72">
    <w:p w:rsidR="008C2612" w:rsidRDefault="008C2612"/>
    <w:p w:rsidR="008C2612" w:rsidRPr="00717E2F" w:rsidRDefault="008C2612" w:rsidP="00FD2DEC">
      <w:pPr>
        <w:pStyle w:val="ae"/>
        <w:rPr>
          <w:sz w:val="16"/>
          <w:szCs w:val="16"/>
        </w:rPr>
      </w:pPr>
    </w:p>
  </w:footnote>
  <w:footnote w:id="73">
    <w:p w:rsidR="008C2612" w:rsidRPr="00717E2F" w:rsidRDefault="008C2612" w:rsidP="00FD2DEC">
      <w:pPr>
        <w:pStyle w:val="em-6"/>
      </w:pPr>
      <w:r w:rsidRPr="00717E2F">
        <w:rPr>
          <w:rStyle w:val="af0"/>
        </w:rPr>
        <w:footnoteRef/>
      </w:r>
      <w:r w:rsidRPr="00717E2F">
        <w:t xml:space="preserve"> Информация приводится при наличии у акционера (участника) контролирующих лиц. </w:t>
      </w:r>
    </w:p>
  </w:footnote>
  <w:footnote w:id="74">
    <w:p w:rsidR="008C2612" w:rsidRPr="00717E2F" w:rsidRDefault="008C2612" w:rsidP="00FD2DEC">
      <w:pPr>
        <w:pStyle w:val="em-6"/>
      </w:pPr>
      <w:r w:rsidRPr="00717E2F">
        <w:rPr>
          <w:rStyle w:val="af0"/>
        </w:rPr>
        <w:footnoteRef/>
      </w:r>
      <w:r w:rsidRPr="00717E2F">
        <w:t xml:space="preserve"> Информация приводится при наличии у акционера (участника) контролирующих лиц. </w:t>
      </w:r>
    </w:p>
  </w:footnote>
  <w:footnote w:id="75">
    <w:p w:rsidR="008C2612" w:rsidRPr="000D500C" w:rsidRDefault="008C2612" w:rsidP="00FD2DEC">
      <w:pPr>
        <w:pStyle w:val="em-6"/>
        <w:rPr>
          <w:sz w:val="20"/>
          <w:szCs w:val="20"/>
        </w:rPr>
      </w:pPr>
      <w:r w:rsidRPr="00717E2F">
        <w:rPr>
          <w:rStyle w:val="af0"/>
        </w:rPr>
        <w:footnoteRef/>
      </w:r>
      <w:r w:rsidRPr="00717E2F">
        <w:t xml:space="preserve"> Информация приводится в случае косвенного контроля последовательно по всем подконтрольным лицу, контролирующему участника (акционера) кредитной организации - эмитента лицам. В случае отсутствия информации указывается фраза: «Лица, контролирующие участника (акционера) кредитной организации - эмитента, владеющего не менее чем 5 процентами его уставного капитала или не менее чем 5 процентами его обыкновенных акций, отсутствуют».</w:t>
      </w:r>
    </w:p>
  </w:footnote>
  <w:footnote w:id="76">
    <w:p w:rsidR="008C2612" w:rsidRPr="00717E2F" w:rsidRDefault="008C2612" w:rsidP="008272BE">
      <w:pPr>
        <w:pStyle w:val="em-6"/>
      </w:pPr>
      <w:r w:rsidRPr="00717E2F">
        <w:rPr>
          <w:rStyle w:val="af0"/>
        </w:rPr>
        <w:footnoteRef/>
      </w:r>
      <w:r w:rsidRPr="00717E2F">
        <w:t xml:space="preserve"> Информация приводится в случае наличия таких лиц. В случае отсутствия таких лиц указывается фраза: «Лица, владеющие не менее чем 20 процентами уставного (складочного) капитала (паевого фонда) или не менее чем 20 процентами обыкновенных акций участника (акционера) кредитной организации - эмитента, который владеет не менее чем 5 процентами уставного капитала кредитной организации - эмитента или не менее чем 5 процентами ее обыкновенных акций, отсутствуют».</w:t>
      </w:r>
    </w:p>
  </w:footnote>
  <w:footnote w:id="77">
    <w:p w:rsidR="008C2612" w:rsidRPr="007B563B" w:rsidRDefault="008C2612" w:rsidP="00BE61B1">
      <w:pPr>
        <w:pStyle w:val="em-6"/>
      </w:pPr>
      <w:r w:rsidRPr="007B563B">
        <w:rPr>
          <w:rStyle w:val="af0"/>
        </w:rPr>
        <w:footnoteRef/>
      </w:r>
      <w:r w:rsidRPr="007B563B">
        <w:t xml:space="preserve"> Информация приводится при наличии номинальных держателей, на имя которых в реестре акционеров зарегистрированы акции кредитной организации – эмитента, составляющие не менее чем 5 процентов уставного капитала или не менее чем 5 процентов обыкновенных акций, по каждому номинальному держателю.</w:t>
      </w:r>
    </w:p>
  </w:footnote>
  <w:footnote w:id="78">
    <w:p w:rsidR="008C2612" w:rsidRPr="001D595B" w:rsidRDefault="008C2612" w:rsidP="001D595B">
      <w:pPr>
        <w:pStyle w:val="em-6"/>
      </w:pPr>
      <w:r w:rsidRPr="001D595B">
        <w:rPr>
          <w:rStyle w:val="af0"/>
        </w:rPr>
        <w:footnoteRef/>
      </w:r>
      <w:r w:rsidRPr="001D595B">
        <w:t xml:space="preserve"> В ежеквартальном отчете за I квартал информация раскрывается за последний завершенный финансовый год и за отчетный квартал, за II и III квартал – за отчетный квартал, за IV квартал информация не раскрывается.</w:t>
      </w:r>
    </w:p>
    <w:p w:rsidR="008C2612" w:rsidRPr="001D595B" w:rsidRDefault="008C2612" w:rsidP="001D595B">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79">
    <w:p w:rsidR="008C2612" w:rsidRPr="001D595B" w:rsidRDefault="008C2612" w:rsidP="00C41AC4">
      <w:pPr>
        <w:pStyle w:val="em-6"/>
      </w:pPr>
      <w:r w:rsidRPr="001D595B">
        <w:rPr>
          <w:vertAlign w:val="superscript"/>
        </w:rPr>
        <w:footnoteRef/>
      </w:r>
      <w:r w:rsidRPr="001D595B">
        <w:t xml:space="preserve"> Структура дебиторской задолженности определяется учетной политикой кредитной организации – эмитента.</w:t>
      </w:r>
    </w:p>
  </w:footnote>
  <w:footnote w:id="80">
    <w:p w:rsidR="008C2612" w:rsidRPr="004C5272" w:rsidRDefault="008C2612" w:rsidP="001D595B">
      <w:pPr>
        <w:pStyle w:val="em-6"/>
        <w:rPr>
          <w:sz w:val="20"/>
          <w:szCs w:val="20"/>
        </w:rPr>
      </w:pPr>
      <w:r w:rsidRPr="001D595B">
        <w:rPr>
          <w:rStyle w:val="af0"/>
        </w:rPr>
        <w:footnoteRef/>
      </w:r>
      <w:r w:rsidRPr="001D595B">
        <w:t xml:space="preserve"> Информация указывается при наличии дебиторов, на долю которых приходится не менее 10 процентов от общей суммы дебиторской задолженности, по каждому дебитору.</w:t>
      </w:r>
    </w:p>
  </w:footnote>
  <w:footnote w:id="81">
    <w:p w:rsidR="008C2612" w:rsidRPr="00961366" w:rsidRDefault="008C2612" w:rsidP="00EC22F3">
      <w:pPr>
        <w:pStyle w:val="em-6"/>
      </w:pPr>
      <w:r w:rsidRPr="00961366">
        <w:rPr>
          <w:rStyle w:val="af0"/>
        </w:rPr>
        <w:footnoteRef/>
      </w:r>
      <w:r w:rsidRPr="00961366">
        <w:t xml:space="preserve"> Включается в состав ежеквартального отчета за первый квартал.</w:t>
      </w:r>
    </w:p>
  </w:footnote>
  <w:footnote w:id="82">
    <w:p w:rsidR="008C2612" w:rsidRPr="00961366" w:rsidRDefault="008C2612" w:rsidP="00C41AC4">
      <w:pPr>
        <w:pStyle w:val="em-6"/>
      </w:pPr>
      <w:r w:rsidRPr="00961366">
        <w:rPr>
          <w:rStyle w:val="af0"/>
        </w:rPr>
        <w:footnoteRef/>
      </w:r>
      <w:r w:rsidRPr="00961366">
        <w:t xml:space="preserve"> Указывается перечень форм отчетности и иных документов, включенных в годовую бухгалтерскую (финансовую) отчетность кредитной организации - эмитента в соответствии с требованиями законодательства Российской Федерации.</w:t>
      </w:r>
    </w:p>
  </w:footnote>
  <w:footnote w:id="83">
    <w:p w:rsidR="008C2612" w:rsidRPr="00961366" w:rsidRDefault="008C2612" w:rsidP="00EC22F3">
      <w:pPr>
        <w:pStyle w:val="em-6"/>
      </w:pPr>
      <w:r w:rsidRPr="00961366">
        <w:rPr>
          <w:rStyle w:val="af0"/>
        </w:rPr>
        <w:footnoteRef/>
      </w:r>
      <w:r w:rsidRPr="00961366">
        <w:t xml:space="preserve"> Включается в состав ежеквартального отчета за квартал, соответствующий дате составления отчетности.</w:t>
      </w:r>
    </w:p>
  </w:footnote>
  <w:footnote w:id="84">
    <w:p w:rsidR="008C2612" w:rsidRPr="00961366" w:rsidRDefault="008C2612" w:rsidP="00C41AC4">
      <w:pPr>
        <w:pStyle w:val="em-6"/>
      </w:pPr>
      <w:r w:rsidRPr="00961366">
        <w:rPr>
          <w:rStyle w:val="af0"/>
        </w:rPr>
        <w:footnoteRef/>
      </w:r>
      <w:r w:rsidRPr="00961366">
        <w:t xml:space="preserve"> Указывается состав годовой бухгалтерской (финансовой) отчетности, составленной в соответствии с Международными стандартами финансовой отчетности (МСФО) либо иными, отличными от МСФО, международно признанными правилами, на русском языке.</w:t>
      </w:r>
    </w:p>
  </w:footnote>
  <w:footnote w:id="85">
    <w:p w:rsidR="008C2612" w:rsidRPr="00961366" w:rsidRDefault="008C2612" w:rsidP="0098335C">
      <w:pPr>
        <w:pStyle w:val="em-6"/>
      </w:pPr>
      <w:r w:rsidRPr="00961366">
        <w:rPr>
          <w:rStyle w:val="af0"/>
        </w:rPr>
        <w:footnoteRef/>
      </w:r>
      <w:r w:rsidRPr="00961366">
        <w:t xml:space="preserve"> Включается в состав ежеквартального отчета за первый квартал.</w:t>
      </w:r>
    </w:p>
  </w:footnote>
  <w:footnote w:id="86">
    <w:p w:rsidR="008C2612" w:rsidRPr="00961366" w:rsidRDefault="008C2612" w:rsidP="00961366">
      <w:pPr>
        <w:pStyle w:val="em-6"/>
      </w:pPr>
      <w:r w:rsidRPr="00961366">
        <w:rPr>
          <w:rStyle w:val="af0"/>
        </w:rPr>
        <w:footnoteRef/>
      </w:r>
      <w:r w:rsidRPr="00961366">
        <w:t xml:space="preserve"> При наличии указывается состав квартальной бухгалтерской (финансовой) отчетности, составленной в соответствии с Международными стандартами финансовой отчетности (МСФО) либо иными, отличными от МСФО, международно признанными правилами, на русском языке.</w:t>
      </w:r>
    </w:p>
  </w:footnote>
  <w:footnote w:id="87">
    <w:p w:rsidR="008C2612" w:rsidRPr="00961366" w:rsidRDefault="008C2612" w:rsidP="00961366">
      <w:pPr>
        <w:pStyle w:val="em-6"/>
      </w:pPr>
      <w:r w:rsidRPr="00961366">
        <w:rPr>
          <w:rStyle w:val="af0"/>
        </w:rPr>
        <w:footnoteRef/>
      </w:r>
      <w:r w:rsidRPr="00961366">
        <w:t xml:space="preserve"> В случае отсутствия обязанности составлять отчетность указываются основания ее непредставления.</w:t>
      </w:r>
    </w:p>
  </w:footnote>
  <w:footnote w:id="88">
    <w:p w:rsidR="008C2612" w:rsidRPr="00961366" w:rsidRDefault="008C2612" w:rsidP="00961366">
      <w:pPr>
        <w:pStyle w:val="em-6"/>
      </w:pPr>
      <w:r w:rsidRPr="003C4D02">
        <w:rPr>
          <w:vertAlign w:val="superscript"/>
        </w:rPr>
        <w:footnoteRef/>
      </w:r>
      <w:r w:rsidRPr="00961366">
        <w:t xml:space="preserve"> Указывается состав годовой консолидированной финансовой отчетности, составленной в соответствии с Международными стандартами финансовой отчетности (МСФО) либо иными, отличными от МСФО, международно признанными правилами, на русском языке. К представляемой годовой консолидированной финансовой отчетности прилагается заключение аудитора (аудиторов).</w:t>
      </w:r>
    </w:p>
  </w:footnote>
  <w:footnote w:id="89">
    <w:p w:rsidR="008C2612" w:rsidRPr="00961366" w:rsidRDefault="008C2612" w:rsidP="00961366">
      <w:pPr>
        <w:pStyle w:val="em-6"/>
      </w:pPr>
      <w:r w:rsidRPr="00961366">
        <w:rPr>
          <w:rStyle w:val="af0"/>
        </w:rPr>
        <w:footnoteRef/>
      </w:r>
      <w:r w:rsidRPr="00961366">
        <w:t xml:space="preserve"> Представляется в составе ежеквартального отчета за III квартал при наличии обязанности составления такой отчетности.</w:t>
      </w:r>
    </w:p>
  </w:footnote>
  <w:footnote w:id="90">
    <w:p w:rsidR="008C2612" w:rsidRPr="00811093" w:rsidRDefault="008C2612" w:rsidP="00961366">
      <w:pPr>
        <w:pStyle w:val="em-6"/>
        <w:rPr>
          <w:sz w:val="20"/>
        </w:rPr>
      </w:pPr>
      <w:r w:rsidRPr="00961366">
        <w:rPr>
          <w:rStyle w:val="af0"/>
        </w:rPr>
        <w:footnoteRef/>
      </w:r>
      <w:r w:rsidRPr="00961366">
        <w:t xml:space="preserve"> Указывается перечень промежуточной консолидированной финансовой отчетности.</w:t>
      </w:r>
    </w:p>
  </w:footnote>
  <w:footnote w:id="91">
    <w:p w:rsidR="008C2612" w:rsidRPr="00D345A4" w:rsidRDefault="008C2612" w:rsidP="00D345A4">
      <w:pPr>
        <w:pStyle w:val="em-6"/>
      </w:pPr>
      <w:r w:rsidRPr="00D345A4">
        <w:rPr>
          <w:rStyle w:val="af0"/>
        </w:rPr>
        <w:footnoteRef/>
      </w:r>
      <w:r w:rsidRPr="00D345A4">
        <w:rPr>
          <w:rStyle w:val="af0"/>
        </w:rPr>
        <w:t xml:space="preserve"> </w:t>
      </w:r>
      <w:r w:rsidRPr="00D345A4">
        <w:t>Раскрываются основные положения учетной политики кредитной организации - эмитента, самостоятельно определенной кредитной организацией – эмитентом в соответствии с законодательством Российской Федерации о бухгалтерском учете и утвержденной приказом или распоряжением лица, ответственного за организацию и состояние бухгалтерского учета кредитной организации – эмитента. В Ежеквартальном отчете за второй – четвертый кварталы сведения об основных положениях учетной политики указываются в случае, если в учетную политику, принятую на текущий финансовый год, в отчетном квартале вносились существенные изменения, а в ежеквартальном отчете за первый квартал указывается информация об основных положениях учетной политики, принятой на текущий  финансовый год.</w:t>
      </w:r>
    </w:p>
  </w:footnote>
  <w:footnote w:id="92">
    <w:p w:rsidR="008C2612" w:rsidRPr="00140009" w:rsidRDefault="008C2612" w:rsidP="00D345A4">
      <w:pPr>
        <w:pStyle w:val="em-6"/>
      </w:pPr>
      <w:r w:rsidRPr="00D345A4">
        <w:rPr>
          <w:rStyle w:val="af0"/>
        </w:rPr>
        <w:footnoteRef/>
      </w:r>
      <w:r w:rsidRPr="00D345A4">
        <w:t xml:space="preserve"> В ежеквартальном отчете за </w:t>
      </w:r>
      <w:r w:rsidRPr="00D345A4">
        <w:rPr>
          <w:lang w:val="en-US"/>
        </w:rPr>
        <w:t>I</w:t>
      </w:r>
      <w:r w:rsidRPr="00D345A4">
        <w:t xml:space="preserve"> квартал информация приводится за последний завершенный финансовый год и за отчетный квартал, за II-III кварталы – за отчетный квартал, в IV квартале информация не указывается. </w:t>
      </w:r>
    </w:p>
    <w:p w:rsidR="008C2612" w:rsidRPr="00BA488F" w:rsidRDefault="008C2612" w:rsidP="00D345A4">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93">
    <w:p w:rsidR="008C2612" w:rsidRPr="00D345A4" w:rsidRDefault="008C2612" w:rsidP="00D345A4">
      <w:pPr>
        <w:pStyle w:val="em-6"/>
      </w:pPr>
      <w:r w:rsidRPr="00D345A4">
        <w:rPr>
          <w:rStyle w:val="af0"/>
        </w:rPr>
        <w:footnoteRef/>
      </w:r>
      <w:r w:rsidRPr="00D345A4">
        <w:t xml:space="preserve"> Информация раскрывается в отношении каждого изменения в составе имущества кредитной организации - эмитента, произошедшего в течение 12 месяцев до даты окончания отчетного квартала. </w:t>
      </w:r>
    </w:p>
  </w:footnote>
  <w:footnote w:id="94">
    <w:p w:rsidR="008C2612" w:rsidRDefault="008C2612" w:rsidP="00D345A4">
      <w:pPr>
        <w:pStyle w:val="em-6"/>
      </w:pPr>
      <w:r w:rsidRPr="00D345A4">
        <w:rPr>
          <w:rStyle w:val="af0"/>
        </w:rPr>
        <w:footnoteRef/>
      </w:r>
      <w:r w:rsidRPr="00D345A4">
        <w:t xml:space="preserve"> Сведения раскрываются за период с даты начала последнего завершенного финансового года и до даты окончания отчетного квартала.</w:t>
      </w:r>
    </w:p>
  </w:footnote>
  <w:footnote w:id="95">
    <w:p w:rsidR="008C2612" w:rsidRDefault="008C2612" w:rsidP="00443833">
      <w:pPr>
        <w:pStyle w:val="em-6"/>
      </w:pPr>
      <w:r>
        <w:rPr>
          <w:rStyle w:val="af0"/>
        </w:rPr>
        <w:footnoteRef/>
      </w:r>
      <w:r>
        <w:t xml:space="preserve"> Сведения указываются в случае обращения акций за пределами Российской Федерации.</w:t>
      </w:r>
    </w:p>
  </w:footnote>
  <w:footnote w:id="96">
    <w:p w:rsidR="008C2612" w:rsidRPr="004528BF" w:rsidRDefault="008C2612" w:rsidP="00443833">
      <w:pPr>
        <w:pStyle w:val="em-6"/>
      </w:pPr>
      <w:r w:rsidRPr="004528BF">
        <w:rPr>
          <w:rStyle w:val="af0"/>
          <w:sz w:val="20"/>
        </w:rPr>
        <w:footnoteRef/>
      </w:r>
      <w:r w:rsidRPr="004528BF">
        <w:t xml:space="preserve"> Информация указывается по каждой коммерческой организации.</w:t>
      </w:r>
    </w:p>
  </w:footnote>
  <w:footnote w:id="97">
    <w:p w:rsidR="008C2612" w:rsidRPr="009F040B" w:rsidRDefault="008C2612" w:rsidP="00443833">
      <w:pPr>
        <w:pStyle w:val="em-6"/>
      </w:pPr>
      <w:r w:rsidRPr="004528BF">
        <w:rPr>
          <w:rStyle w:val="af0"/>
        </w:rPr>
        <w:footnoteRef/>
      </w:r>
      <w:r w:rsidRPr="004528BF">
        <w:t xml:space="preserve"> Информация приводится по каждой сделке</w:t>
      </w:r>
      <w:r>
        <w:t xml:space="preserve"> в ежеквартальном отчете за </w:t>
      </w:r>
      <w:r>
        <w:rPr>
          <w:lang w:val="en-US"/>
        </w:rPr>
        <w:t>I</w:t>
      </w:r>
      <w:r w:rsidRPr="009F040B">
        <w:t xml:space="preserve"> квартал – за </w:t>
      </w:r>
      <w:r>
        <w:t>последний завершенный финансовый год, а также за первый квартал текущего финансового года, за II-IV кварталы за отчетный квартал.</w:t>
      </w:r>
    </w:p>
  </w:footnote>
  <w:footnote w:id="98">
    <w:p w:rsidR="008C2612" w:rsidRPr="00B74720" w:rsidRDefault="008C2612" w:rsidP="00443833">
      <w:pPr>
        <w:pStyle w:val="em-6"/>
      </w:pPr>
      <w:r w:rsidRPr="00B74720">
        <w:rPr>
          <w:vertAlign w:val="superscript"/>
        </w:rPr>
        <w:footnoteRef/>
      </w:r>
      <w:r w:rsidRPr="00B74720">
        <w:t xml:space="preserve"> Данный пункт раскрывается кредитными организациями - эмитентами, являющимися акционерными обществами, и повторяется в полном объеме для каждой категории (типа) размещенных акций кредитной организации – эмитента по каждой категории (типу) акций.</w:t>
      </w:r>
    </w:p>
  </w:footnote>
  <w:footnote w:id="99">
    <w:p w:rsidR="008C2612" w:rsidRPr="00B74720" w:rsidRDefault="008C2612" w:rsidP="00443833">
      <w:pPr>
        <w:pStyle w:val="em-6"/>
      </w:pPr>
      <w:r w:rsidRPr="00B74720">
        <w:rPr>
          <w:vertAlign w:val="superscript"/>
        </w:rPr>
        <w:footnoteRef/>
      </w:r>
      <w:r w:rsidRPr="00B74720">
        <w:rPr>
          <w:vertAlign w:val="superscript"/>
        </w:rPr>
        <w:t xml:space="preserve"> </w:t>
      </w:r>
      <w:r w:rsidRPr="00B74720">
        <w:t>Указывается «обыкновенные» или «привилегированные».</w:t>
      </w:r>
    </w:p>
  </w:footnote>
  <w:footnote w:id="100">
    <w:p w:rsidR="008C2612" w:rsidRDefault="008C2612" w:rsidP="00443833">
      <w:pPr>
        <w:pStyle w:val="em-6"/>
      </w:pPr>
      <w:r w:rsidRPr="00B74720">
        <w:rPr>
          <w:rStyle w:val="af0"/>
        </w:rPr>
        <w:footnoteRef/>
      </w:r>
      <w:r w:rsidRPr="00B74720">
        <w:t xml:space="preserve"> Указывается для привилегированных акций.</w:t>
      </w:r>
    </w:p>
  </w:footnote>
  <w:footnote w:id="101">
    <w:p w:rsidR="008C2612" w:rsidRPr="00D867B9" w:rsidRDefault="008C2612" w:rsidP="00443833">
      <w:pPr>
        <w:pStyle w:val="em-6"/>
      </w:pPr>
      <w:r w:rsidRPr="00D867B9">
        <w:rPr>
          <w:rStyle w:val="af0"/>
        </w:rPr>
        <w:footnoteRef/>
      </w:r>
      <w:r w:rsidRPr="00D867B9">
        <w:t xml:space="preserve"> Информация о предыдущих выпусках ценных бумаг кредитной организации - эмитента, за исключением его акций, раскрывается отдельно по выпускам, все ценные бумаги которых погашены, и выпускам, ценные бумаги которых не являются погашенными (могут быть размещены, размещаются, размещены и (или) находятся в обращении).</w:t>
      </w:r>
    </w:p>
  </w:footnote>
  <w:footnote w:id="102">
    <w:p w:rsidR="008C2612" w:rsidRPr="008559EF" w:rsidRDefault="008C2612" w:rsidP="00443833">
      <w:pPr>
        <w:pStyle w:val="em-6"/>
        <w:rPr>
          <w:sz w:val="20"/>
        </w:rPr>
      </w:pPr>
      <w:r w:rsidRPr="00D867B9">
        <w:rPr>
          <w:rStyle w:val="af0"/>
        </w:rPr>
        <w:footnoteRef/>
      </w:r>
      <w:r w:rsidRPr="00D867B9">
        <w:t xml:space="preserve"> Информация приводится по всем ценным бумагам кредитной организации - эмитента каждого отдельного вида, за исключением акций, в отношении которых осуществлена государственная регистрация их выпуска (выпусков) (осуществлено присвоение идентификационного номера в случае если в соответствии с Федеральным законом «О рынке ценных бумаг» выпуск (выпуски) ценных бумаг не подлежал государственной регистрации) и которые не являются погашенными (могут быть размещены, размещаются, размещены и (или) находятся в обращении).</w:t>
      </w:r>
    </w:p>
    <w:p w:rsidR="008C2612" w:rsidRDefault="008C2612" w:rsidP="00443833">
      <w:pPr>
        <w:pStyle w:val="ae"/>
      </w:pPr>
    </w:p>
  </w:footnote>
  <w:footnote w:id="103">
    <w:p w:rsidR="008C2612" w:rsidRPr="008A4767" w:rsidRDefault="008C2612" w:rsidP="00443833">
      <w:pPr>
        <w:pStyle w:val="em-6"/>
      </w:pPr>
      <w:r w:rsidRPr="008A4767">
        <w:rPr>
          <w:rStyle w:val="af0"/>
        </w:rPr>
        <w:footnoteRef/>
      </w:r>
      <w:r w:rsidRPr="008A4767">
        <w:t xml:space="preserve"> В случае регистрации проспекта облигаций с обеспечением или допуска к торгам на фондовой бирже биржевых облигаций с обеспечением, обязательства по которым не исполнены, раскрываются сведения о лице (лицах), предоставившем обеспечение по размещенным облигациям, а также об условиях обеспечения исполнения обязательств </w:t>
      </w:r>
      <w:r>
        <w:t xml:space="preserve">по </w:t>
      </w:r>
      <w:r w:rsidRPr="008A4767">
        <w:t>облигациям с обеспечением по каждому случаю предоставления обеспечения.</w:t>
      </w:r>
    </w:p>
    <w:p w:rsidR="008C2612" w:rsidRDefault="008C2612" w:rsidP="00443833">
      <w:pPr>
        <w:pStyle w:val="ae"/>
      </w:pPr>
    </w:p>
  </w:footnote>
  <w:footnote w:id="104">
    <w:p w:rsidR="008C2612" w:rsidRPr="008A4767" w:rsidRDefault="008C2612" w:rsidP="00C436DB">
      <w:pPr>
        <w:pStyle w:val="em-6"/>
      </w:pPr>
      <w:r w:rsidRPr="008A4767">
        <w:rPr>
          <w:rStyle w:val="af0"/>
        </w:rPr>
        <w:footnoteRef/>
      </w:r>
      <w:r w:rsidRPr="008A4767">
        <w:t xml:space="preserve"> В случае регистрации проспекта облигаций с обеспечением или допуска к торгам на фондовой бирже биржевых облигаций с обеспечением, обязательства по которым не исполнены, раскрываются сведения о лице (лицах), предоставившем обеспечение по размещенным облигациям, а также об условиях обеспечения исполнения обязательств </w:t>
      </w:r>
      <w:r>
        <w:t xml:space="preserve">по </w:t>
      </w:r>
      <w:r w:rsidRPr="008A4767">
        <w:t>облигациям с обеспечением по каждому случаю предоставления обеспечения.</w:t>
      </w:r>
    </w:p>
    <w:p w:rsidR="008C2612" w:rsidRDefault="008C2612" w:rsidP="00C436DB">
      <w:pPr>
        <w:pStyle w:val="ae"/>
      </w:pPr>
    </w:p>
  </w:footnote>
  <w:footnote w:id="105">
    <w:p w:rsidR="008C2612" w:rsidRPr="00BE0528" w:rsidRDefault="008C2612" w:rsidP="00443833">
      <w:pPr>
        <w:pStyle w:val="em-6"/>
      </w:pPr>
      <w:r w:rsidRPr="00005B35">
        <w:rPr>
          <w:vertAlign w:val="superscript"/>
        </w:rPr>
        <w:footnoteRef/>
      </w:r>
      <w:r w:rsidRPr="00BE0528">
        <w:t xml:space="preserve"> Информация указывается в случае размещения кредитной организацией - эмитентом облигаций с ипотечным покрытием, которые находятся в обращении (не погашены) либо обязательства по которым не исполнены (дефолт).</w:t>
      </w:r>
    </w:p>
  </w:footnote>
  <w:footnote w:id="106">
    <w:p w:rsidR="008C2612" w:rsidRPr="008849EC" w:rsidRDefault="008C2612" w:rsidP="00443833">
      <w:pPr>
        <w:pStyle w:val="em-6"/>
      </w:pPr>
      <w:r w:rsidRPr="008849EC">
        <w:rPr>
          <w:rStyle w:val="af0"/>
        </w:rPr>
        <w:footnoteRef/>
      </w:r>
      <w:r w:rsidRPr="008849EC">
        <w:t xml:space="preserve"> Информация указывается в случае если ведение реестра ценных бумаг осуществляется регистратором.</w:t>
      </w:r>
    </w:p>
  </w:footnote>
  <w:footnote w:id="107">
    <w:p w:rsidR="008C2612" w:rsidRDefault="008C2612" w:rsidP="00443833">
      <w:pPr>
        <w:pStyle w:val="em-6"/>
      </w:pPr>
      <w:r w:rsidRPr="008849EC">
        <w:rPr>
          <w:rStyle w:val="af0"/>
        </w:rPr>
        <w:footnoteRef/>
      </w:r>
      <w:r w:rsidRPr="008849EC">
        <w:t xml:space="preserve"> Указывается, если в обращении находятся ценные бумаги кредитной организации – эмитента с обязательным централизованным хранением.</w:t>
      </w:r>
    </w:p>
  </w:footnote>
  <w:footnote w:id="108">
    <w:p w:rsidR="008C2612" w:rsidRPr="005D48C2" w:rsidRDefault="008C2612" w:rsidP="00443833">
      <w:pPr>
        <w:pStyle w:val="em-6"/>
      </w:pPr>
      <w:r w:rsidRPr="005D48C2">
        <w:rPr>
          <w:rStyle w:val="af0"/>
        </w:rPr>
        <w:footnoteRef/>
      </w:r>
      <w:r w:rsidRPr="005D48C2">
        <w:t xml:space="preserve"> Информация приводится для кредитных организаций - эмитентов ценных бумаг, являющихся акционерными обществами.</w:t>
      </w:r>
    </w:p>
  </w:footnote>
  <w:footnote w:id="109">
    <w:p w:rsidR="008C2612" w:rsidRPr="005D48C2" w:rsidRDefault="008C2612" w:rsidP="00443833">
      <w:pPr>
        <w:pStyle w:val="em-6"/>
      </w:pPr>
      <w:r w:rsidRPr="005D48C2">
        <w:rPr>
          <w:rStyle w:val="af0"/>
        </w:rPr>
        <w:footnoteRef/>
      </w:r>
      <w:r w:rsidRPr="005D48C2">
        <w:t xml:space="preserve"> Информация, предусмотренная настоящим пунктом, указывается отдельно в отношении объявленных и выплаченных дивидендов по акциям кредитной организации - эмитента и в отношении начисленных и выплаченных доходов по облигациям кредитной организации - эмитента. </w:t>
      </w:r>
    </w:p>
  </w:footnote>
  <w:footnote w:id="110">
    <w:p w:rsidR="008C2612" w:rsidRPr="005D48C2" w:rsidRDefault="008C2612" w:rsidP="00443833">
      <w:pPr>
        <w:pStyle w:val="em-6"/>
      </w:pPr>
      <w:r w:rsidRPr="005D48C2">
        <w:rPr>
          <w:rStyle w:val="af0"/>
        </w:rPr>
        <w:footnoteRef/>
      </w:r>
      <w:r w:rsidRPr="005D48C2">
        <w:t xml:space="preserve"> Информация приводится кредитными организациями - эмитентами, являющимися акционерными обществами, по каждой категории (типу) акций. Если решение о выплате (объявлении) дивидендов кредитной организацией - эмитентом не принималось, указывается на это обстоятельство.</w:t>
      </w:r>
    </w:p>
    <w:p w:rsidR="008C2612" w:rsidRPr="00204351" w:rsidRDefault="008C2612" w:rsidP="00443833">
      <w:pPr>
        <w:pStyle w:val="ae"/>
        <w:jc w:val="both"/>
      </w:pPr>
    </w:p>
  </w:footnote>
  <w:footnote w:id="111">
    <w:p w:rsidR="008C2612" w:rsidRPr="00DE3AFE" w:rsidRDefault="008C2612" w:rsidP="00443833">
      <w:pPr>
        <w:pStyle w:val="em-6"/>
      </w:pPr>
      <w:r w:rsidRPr="00DE3AFE">
        <w:rPr>
          <w:rStyle w:val="af0"/>
        </w:rPr>
        <w:footnoteRef/>
      </w:r>
      <w:r w:rsidRPr="00DE3AFE">
        <w:t xml:space="preserve"> Для кредитных организаций - эмитентов, осуществивших эмиссию облигаций информация приводится по каждому выпуску. Если кредитная организация - эмитент не осуществлял эмиссию облигаций или за указанный период доходы по облигациям кредитной организации - эмитента не выплачивались, указывается на эти обстоятельства.</w:t>
      </w:r>
    </w:p>
    <w:p w:rsidR="008C2612" w:rsidRDefault="008C2612" w:rsidP="00443833">
      <w:pPr>
        <w:pStyle w:val="ae"/>
      </w:pPr>
    </w:p>
  </w:footnote>
  <w:footnote w:id="112">
    <w:p w:rsidR="008C2612" w:rsidRPr="00CF141F" w:rsidRDefault="008C2612" w:rsidP="00443833">
      <w:pPr>
        <w:pStyle w:val="em-6"/>
      </w:pPr>
      <w:r>
        <w:rPr>
          <w:rStyle w:val="af0"/>
        </w:rPr>
        <w:footnoteRef/>
      </w:r>
      <w:r>
        <w:t xml:space="preserve"> </w:t>
      </w:r>
      <w:r w:rsidRPr="00CF141F">
        <w:t>Для кредитных организаций - эмитентов российских депозитарных расписок, находящихся в обращении.</w:t>
      </w:r>
    </w:p>
  </w:footnote>
  <w:footnote w:id="113">
    <w:p w:rsidR="008C2612" w:rsidRPr="00CF141F" w:rsidRDefault="008C2612" w:rsidP="00443833">
      <w:pPr>
        <w:pStyle w:val="em-6"/>
      </w:pPr>
      <w:r w:rsidRPr="00CF141F">
        <w:rPr>
          <w:vertAlign w:val="superscript"/>
        </w:rPr>
        <w:footnoteRef/>
      </w:r>
      <w:r w:rsidRPr="00CF141F">
        <w:t xml:space="preserve"> Указываются сведения о представляемых ценных бумагах в объеме, предусмотренном </w:t>
      </w:r>
      <w:hyperlink r:id="rId1" w:history="1">
        <w:r w:rsidRPr="00CF141F">
          <w:t>разделом VIII</w:t>
        </w:r>
      </w:hyperlink>
      <w:r w:rsidRPr="00CF141F">
        <w:t xml:space="preserve"> ежеквартального отчета для сведений о размещенных эмитентом ценных бумагах. При этом такие сведения должны указываться в той части, в которой они могут относиться к представляемым ценным бумагам с учетом особенностей, предусмотренных правом страны, в которой создан (учрежден) эмитент представляемых ценных бумаг.</w:t>
      </w:r>
    </w:p>
    <w:p w:rsidR="008C2612" w:rsidRPr="00CF141F" w:rsidRDefault="008C2612" w:rsidP="00443833">
      <w:pPr>
        <w:pStyle w:val="em-6"/>
      </w:pPr>
      <w:r w:rsidRPr="00CF141F">
        <w:t>В случае если представляемые ценные бумаги включены в котировальные списки иностранных фондовых бирж, перечень которых утвержден федеральным органом исполнительной власти по рынку ценных бумаг, сведения о представляемых ценных бумагах могут быть указаны в объеме, который в соответствии с иностранным правом и правилами иностранной фондовой биржи должен содержаться в документе (квартальном отчете, полугодовом отчете, годовом отчете и т.п.), представляемом эмитентом представляемых ценных бумаг иностранной фондовой бирже для раскрытия среди иностранных инвесторов.</w:t>
      </w:r>
    </w:p>
    <w:p w:rsidR="008C2612" w:rsidRPr="00CF141F" w:rsidRDefault="008C2612" w:rsidP="00443833">
      <w:pPr>
        <w:pStyle w:val="em-6"/>
      </w:pPr>
      <w:r w:rsidRPr="00CF141F">
        <w:t>Сведения о представляемых ценных бумагах могут раскрываться в приложении к ежеквартальному отчету эмитента российских депозитарных расписок.</w:t>
      </w:r>
    </w:p>
  </w:footnote>
  <w:footnote w:id="114">
    <w:p w:rsidR="008C2612" w:rsidRPr="00CF141F" w:rsidRDefault="008C2612" w:rsidP="00443833">
      <w:pPr>
        <w:pStyle w:val="em-6"/>
      </w:pPr>
      <w:r w:rsidRPr="00CF141F">
        <w:rPr>
          <w:rStyle w:val="af0"/>
        </w:rPr>
        <w:footnoteRef/>
      </w:r>
      <w:r w:rsidRPr="00CF141F">
        <w:t xml:space="preserve"> Указываются сведения об эмитенте представляемых ценных бумаг в объеме, предусмотренном </w:t>
      </w:r>
      <w:hyperlink r:id="rId2" w:history="1">
        <w:r w:rsidRPr="00CF141F">
          <w:t>разделами I</w:t>
        </w:r>
      </w:hyperlink>
      <w:r w:rsidRPr="00CF141F">
        <w:t xml:space="preserve">, </w:t>
      </w:r>
      <w:hyperlink r:id="rId3" w:history="1">
        <w:r w:rsidRPr="00CF141F">
          <w:t>II</w:t>
        </w:r>
      </w:hyperlink>
      <w:r w:rsidRPr="00CF141F">
        <w:t xml:space="preserve">, </w:t>
      </w:r>
      <w:hyperlink r:id="rId4" w:history="1">
        <w:r w:rsidRPr="00CF141F">
          <w:t>III</w:t>
        </w:r>
      </w:hyperlink>
      <w:r w:rsidRPr="00CF141F">
        <w:t xml:space="preserve">, </w:t>
      </w:r>
      <w:hyperlink r:id="rId5" w:history="1">
        <w:r w:rsidRPr="00CF141F">
          <w:t>IV</w:t>
        </w:r>
      </w:hyperlink>
      <w:r w:rsidRPr="00CF141F">
        <w:t xml:space="preserve">, </w:t>
      </w:r>
      <w:hyperlink r:id="rId6" w:history="1">
        <w:r w:rsidRPr="00CF141F">
          <w:t>V</w:t>
        </w:r>
      </w:hyperlink>
      <w:r w:rsidRPr="00CF141F">
        <w:t xml:space="preserve">, </w:t>
      </w:r>
      <w:hyperlink r:id="rId7" w:history="1">
        <w:r w:rsidRPr="00CF141F">
          <w:t>VI</w:t>
        </w:r>
      </w:hyperlink>
      <w:r w:rsidRPr="00CF141F">
        <w:t xml:space="preserve">, </w:t>
      </w:r>
      <w:hyperlink r:id="rId8" w:history="1">
        <w:r w:rsidRPr="00CF141F">
          <w:t>VII</w:t>
        </w:r>
      </w:hyperlink>
      <w:r w:rsidRPr="00CF141F">
        <w:t xml:space="preserve">, </w:t>
      </w:r>
      <w:hyperlink r:id="rId9" w:history="1">
        <w:r w:rsidRPr="00CF141F">
          <w:t>VIII</w:t>
        </w:r>
      </w:hyperlink>
      <w:r w:rsidRPr="00CF141F">
        <w:t xml:space="preserve"> ежеквартального отчета для эмитента ценных бумаг. При этом такие сведения должны указываться в той части, в которой они могут относиться к эмитенту представляемых ценных бумаг с учетом особенностей, предусмотренных правом страны, в которой создан (учрежден) эмитент представляемых ценных бумаг.</w:t>
      </w:r>
    </w:p>
    <w:p w:rsidR="008C2612" w:rsidRPr="00CF141F" w:rsidRDefault="008C2612" w:rsidP="00443833">
      <w:pPr>
        <w:pStyle w:val="em-6"/>
      </w:pPr>
      <w:r w:rsidRPr="00CF141F">
        <w:t>Годовая бухгалтерская (финансовая) отчетность, квартальная бухгалтерская (финансовая) отчетность, сводная бухгалтерская (финансовая) отчетность (при наличии) эмитента представляемых ценных бумаг, прилагаемая к ежеквартальному отчету эмитента российских депозитарных расписок, составляется в соответствии с Международными стандартами финансовой отчетности (МСФО) или иными, отличными от МСФО, международно признанными правилами. При этом годовая бухгалтерская (финансовая) отчетность или сводная годовая бухгалтерская (финансовая) отчетность эмитента представляемых ценных бумаг должна быть проверена иностранным аудитором, который в соответствии с иностранным правом может проверять такую бухгалтерскую (финансовую) отчетность, или российским аудитором, а соответствующее заключение аудитора должно быть приложено к представляемой бухгалтерской (финансовой) отчетности эмитента представляемых ценных бумаг.</w:t>
      </w:r>
    </w:p>
    <w:p w:rsidR="008C2612" w:rsidRPr="00CF141F" w:rsidRDefault="008C2612" w:rsidP="00443833">
      <w:pPr>
        <w:pStyle w:val="em-6"/>
      </w:pPr>
      <w:r w:rsidRPr="00CF141F">
        <w:t>В случае если представляемые ценные бумаги включены в котировальные списки иностранных фондовых бирж, перечень которых утвержден федеральным органом исполнительной власти по рынку ценных бумаг, сведения об эмитенте представляемых ценных бумаг могут быть указаны в объеме, который в соответствии с иностранным правом и правилами иностранной фондовой биржи должен содержаться в документе (квартальном отчете, полугодовом отчете, годовом отчете и т.п.), представляемом эмитентом представляемых ценных бумаг иностранной фондовой бирже для раскрытия среди иностранных инвесторов.</w:t>
      </w:r>
    </w:p>
    <w:p w:rsidR="008C2612" w:rsidRDefault="008C2612" w:rsidP="00443833">
      <w:pPr>
        <w:pStyle w:val="em-6"/>
      </w:pPr>
      <w:r w:rsidRPr="00CF141F">
        <w:t>Сведения об эмитенте представляемых ценных бумаг могут раскрываться в приложении к ежеквартальному отчету эмитента российских депозитарных расписок.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FB361448"/>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3C4234CC"/>
    <w:lvl w:ilvl="0">
      <w:start w:val="1"/>
      <w:numFmt w:val="bullet"/>
      <w:pStyle w:val="2"/>
      <w:lvlText w:val=""/>
      <w:lvlJc w:val="left"/>
      <w:pPr>
        <w:tabs>
          <w:tab w:val="num" w:pos="2746"/>
        </w:tabs>
        <w:ind w:left="2746" w:hanging="477"/>
      </w:pPr>
      <w:rPr>
        <w:rFonts w:ascii="Symbol" w:hAnsi="Symbol" w:hint="default"/>
      </w:rPr>
    </w:lvl>
  </w:abstractNum>
  <w:abstractNum w:abstractNumId="2">
    <w:nsid w:val="004922D8"/>
    <w:multiLevelType w:val="hybridMultilevel"/>
    <w:tmpl w:val="E2C8B53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4992119"/>
    <w:multiLevelType w:val="hybridMultilevel"/>
    <w:tmpl w:val="8FE48A8C"/>
    <w:lvl w:ilvl="0" w:tplc="E3DAC70C">
      <w:start w:val="9"/>
      <w:numFmt w:val="bullet"/>
      <w:lvlText w:val="–"/>
      <w:lvlJc w:val="left"/>
      <w:pPr>
        <w:tabs>
          <w:tab w:val="num" w:pos="1080"/>
        </w:tabs>
        <w:ind w:left="1080" w:hanging="360"/>
      </w:pPr>
      <w:rPr>
        <w:rFonts w:ascii="Times New Roman" w:eastAsia="Times New Roman" w:hAnsi="Times New Roman" w:cs="Times New Roman" w:hint="default"/>
        <w:b w:val="0"/>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062E4056"/>
    <w:multiLevelType w:val="hybridMultilevel"/>
    <w:tmpl w:val="A950E4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8A8375B"/>
    <w:multiLevelType w:val="hybridMultilevel"/>
    <w:tmpl w:val="740C880E"/>
    <w:lvl w:ilvl="0" w:tplc="E3DAC70C">
      <w:start w:val="9"/>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1C541654">
      <w:start w:val="1"/>
      <w:numFmt w:val="bullet"/>
      <w:lvlText w:val=""/>
      <w:lvlJc w:val="left"/>
      <w:pPr>
        <w:ind w:left="3884" w:hanging="360"/>
      </w:pPr>
      <w:rPr>
        <w:rFonts w:ascii="Symbol" w:hAnsi="Symbol"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10717C44"/>
    <w:multiLevelType w:val="hybridMultilevel"/>
    <w:tmpl w:val="C7267C1E"/>
    <w:lvl w:ilvl="0" w:tplc="0419000D">
      <w:start w:val="1"/>
      <w:numFmt w:val="bullet"/>
      <w:lvlText w:val=""/>
      <w:lvlJc w:val="left"/>
      <w:pPr>
        <w:tabs>
          <w:tab w:val="num" w:pos="720"/>
        </w:tabs>
        <w:ind w:left="720" w:hanging="360"/>
      </w:pPr>
      <w:rPr>
        <w:rFonts w:ascii="Wingdings" w:hAnsi="Wingdings" w:hint="default"/>
      </w:rPr>
    </w:lvl>
    <w:lvl w:ilvl="1" w:tplc="16946C44">
      <w:start w:val="3"/>
      <w:numFmt w:val="decimal"/>
      <w:lvlText w:val="%2"/>
      <w:lvlJc w:val="left"/>
      <w:pPr>
        <w:tabs>
          <w:tab w:val="num" w:pos="1440"/>
        </w:tabs>
        <w:ind w:left="1440" w:hanging="360"/>
      </w:pPr>
      <w:rPr>
        <w:rFonts w:ascii="Courier New Cyr DS" w:hAnsi="Courier New Cyr DS" w:cs="Courier New Cyr D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3BD26486">
      <w:start w:val="1"/>
      <w:numFmt w:val="decimal"/>
      <w:lvlText w:val="%5)"/>
      <w:lvlJc w:val="left"/>
      <w:pPr>
        <w:tabs>
          <w:tab w:val="num" w:pos="3240"/>
        </w:tabs>
        <w:ind w:left="3240"/>
      </w:pPr>
      <w:rPr>
        <w:rFonts w:ascii="Courier New Cyr DS" w:hAnsi="Courier New Cyr DS" w:cs="Courier New Cyr DS"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28354E4"/>
    <w:multiLevelType w:val="hybridMultilevel"/>
    <w:tmpl w:val="7FB6D464"/>
    <w:lvl w:ilvl="0" w:tplc="C7E2B676">
      <w:start w:val="1"/>
      <w:numFmt w:val="decimal"/>
      <w:lvlText w:val="%1)"/>
      <w:lvlJc w:val="left"/>
      <w:pPr>
        <w:tabs>
          <w:tab w:val="num" w:pos="720"/>
        </w:tabs>
        <w:ind w:left="720" w:hanging="360"/>
      </w:pPr>
      <w:rPr>
        <w:rFonts w:ascii="Times New Roman" w:eastAsia="Times New Roman" w:hAnsi="Times New Roman" w:cs="Times New Roman"/>
        <w:b/>
      </w:rPr>
    </w:lvl>
    <w:lvl w:ilvl="1" w:tplc="993AC08A">
      <w:start w:val="20"/>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6347789"/>
    <w:multiLevelType w:val="hybridMultilevel"/>
    <w:tmpl w:val="987C34DC"/>
    <w:lvl w:ilvl="0" w:tplc="508C7AAC">
      <w:start w:val="1"/>
      <w:numFmt w:val="russianLower"/>
      <w:lvlText w:val="(%1)"/>
      <w:lvlJc w:val="left"/>
      <w:pPr>
        <w:tabs>
          <w:tab w:val="num" w:pos="953"/>
        </w:tabs>
        <w:ind w:left="953" w:hanging="47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8216938"/>
    <w:multiLevelType w:val="hybridMultilevel"/>
    <w:tmpl w:val="1FE4D488"/>
    <w:lvl w:ilvl="0" w:tplc="F6441970">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pStyle w:val="a"/>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B540F6B"/>
    <w:multiLevelType w:val="hybridMultilevel"/>
    <w:tmpl w:val="7996F61E"/>
    <w:lvl w:ilvl="0" w:tplc="04AC8D48">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1">
    <w:nsid w:val="21B12FD1"/>
    <w:multiLevelType w:val="hybridMultilevel"/>
    <w:tmpl w:val="8B78E684"/>
    <w:lvl w:ilvl="0" w:tplc="FFFFFFFF">
      <w:start w:val="1"/>
      <w:numFmt w:val="decimal"/>
      <w:pStyle w:val="a0"/>
      <w:lvlText w:val="%1)"/>
      <w:lvlJc w:val="left"/>
      <w:pPr>
        <w:tabs>
          <w:tab w:val="num" w:pos="454"/>
        </w:tabs>
        <w:ind w:left="454" w:hanging="454"/>
      </w:pPr>
      <w:rPr>
        <w:rFonts w:hint="default"/>
        <w:b/>
        <w:i w:val="0"/>
      </w:rPr>
    </w:lvl>
    <w:lvl w:ilvl="1" w:tplc="FFFFFFFF">
      <w:start w:val="21"/>
      <w:numFmt w:val="decimal"/>
      <w:lvlText w:val="%2"/>
      <w:lvlJc w:val="left"/>
      <w:pPr>
        <w:tabs>
          <w:tab w:val="num" w:pos="1510"/>
        </w:tabs>
        <w:ind w:left="1510" w:hanging="420"/>
      </w:pPr>
      <w:rPr>
        <w:rFonts w:hint="default"/>
      </w:rPr>
    </w:lvl>
    <w:lvl w:ilvl="2" w:tplc="FFFFFFFF">
      <w:start w:val="9"/>
      <w:numFmt w:val="bullet"/>
      <w:lvlText w:val="–"/>
      <w:lvlJc w:val="left"/>
      <w:pPr>
        <w:tabs>
          <w:tab w:val="num" w:pos="2350"/>
        </w:tabs>
        <w:ind w:left="2350" w:hanging="360"/>
      </w:pPr>
      <w:rPr>
        <w:rFonts w:ascii="Times New Roman" w:eastAsia="Times New Roman" w:hAnsi="Times New Roman" w:cs="Times New Roman" w:hint="default"/>
      </w:rPr>
    </w:lvl>
    <w:lvl w:ilvl="3" w:tplc="FFFFFFFF">
      <w:start w:val="1"/>
      <w:numFmt w:val="decimal"/>
      <w:lvlText w:val="%4."/>
      <w:lvlJc w:val="left"/>
      <w:pPr>
        <w:tabs>
          <w:tab w:val="num" w:pos="2890"/>
        </w:tabs>
        <w:ind w:left="2890" w:hanging="360"/>
      </w:pPr>
    </w:lvl>
    <w:lvl w:ilvl="4" w:tplc="FFFFFFFF">
      <w:start w:val="15"/>
      <w:numFmt w:val="bullet"/>
      <w:lvlText w:val="-"/>
      <w:lvlJc w:val="left"/>
      <w:pPr>
        <w:tabs>
          <w:tab w:val="num" w:pos="3610"/>
        </w:tabs>
        <w:ind w:left="3610" w:hanging="360"/>
      </w:pPr>
      <w:rPr>
        <w:rFonts w:ascii="Times New Roman" w:eastAsia="Times New Roman" w:hAnsi="Times New Roman" w:cs="Times New Roman" w:hint="default"/>
        <w:b/>
      </w:rPr>
    </w:lvl>
    <w:lvl w:ilvl="5" w:tplc="FFFFFFFF" w:tentative="1">
      <w:start w:val="1"/>
      <w:numFmt w:val="lowerRoman"/>
      <w:lvlText w:val="%6."/>
      <w:lvlJc w:val="right"/>
      <w:pPr>
        <w:tabs>
          <w:tab w:val="num" w:pos="4330"/>
        </w:tabs>
        <w:ind w:left="4330" w:hanging="180"/>
      </w:pPr>
    </w:lvl>
    <w:lvl w:ilvl="6" w:tplc="FFFFFFFF" w:tentative="1">
      <w:start w:val="1"/>
      <w:numFmt w:val="decimal"/>
      <w:lvlText w:val="%7."/>
      <w:lvlJc w:val="left"/>
      <w:pPr>
        <w:tabs>
          <w:tab w:val="num" w:pos="5050"/>
        </w:tabs>
        <w:ind w:left="5050" w:hanging="360"/>
      </w:pPr>
    </w:lvl>
    <w:lvl w:ilvl="7" w:tplc="FFFFFFFF" w:tentative="1">
      <w:start w:val="1"/>
      <w:numFmt w:val="lowerLetter"/>
      <w:lvlText w:val="%8."/>
      <w:lvlJc w:val="left"/>
      <w:pPr>
        <w:tabs>
          <w:tab w:val="num" w:pos="5770"/>
        </w:tabs>
        <w:ind w:left="5770" w:hanging="360"/>
      </w:pPr>
    </w:lvl>
    <w:lvl w:ilvl="8" w:tplc="FFFFFFFF" w:tentative="1">
      <w:start w:val="1"/>
      <w:numFmt w:val="lowerRoman"/>
      <w:lvlText w:val="%9."/>
      <w:lvlJc w:val="right"/>
      <w:pPr>
        <w:tabs>
          <w:tab w:val="num" w:pos="6490"/>
        </w:tabs>
        <w:ind w:left="6490" w:hanging="180"/>
      </w:pPr>
    </w:lvl>
  </w:abstractNum>
  <w:abstractNum w:abstractNumId="12">
    <w:nsid w:val="27702CC1"/>
    <w:multiLevelType w:val="hybridMultilevel"/>
    <w:tmpl w:val="559CAA1E"/>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3">
    <w:nsid w:val="2D635F5A"/>
    <w:multiLevelType w:val="hybridMultilevel"/>
    <w:tmpl w:val="17544376"/>
    <w:lvl w:ilvl="0" w:tplc="4CE2F01C">
      <w:start w:val="1"/>
      <w:numFmt w:val="decimal"/>
      <w:lvlText w:val="%1)"/>
      <w:lvlJc w:val="left"/>
      <w:pPr>
        <w:ind w:left="1467" w:hanging="855"/>
      </w:pPr>
      <w:rPr>
        <w:rFonts w:hint="default"/>
      </w:rPr>
    </w:lvl>
    <w:lvl w:ilvl="1" w:tplc="04190019" w:tentative="1">
      <w:start w:val="1"/>
      <w:numFmt w:val="lowerLetter"/>
      <w:lvlText w:val="%2."/>
      <w:lvlJc w:val="left"/>
      <w:pPr>
        <w:ind w:left="1692" w:hanging="360"/>
      </w:pPr>
    </w:lvl>
    <w:lvl w:ilvl="2" w:tplc="0419001B" w:tentative="1">
      <w:start w:val="1"/>
      <w:numFmt w:val="lowerRoman"/>
      <w:lvlText w:val="%3."/>
      <w:lvlJc w:val="right"/>
      <w:pPr>
        <w:ind w:left="2412" w:hanging="180"/>
      </w:pPr>
    </w:lvl>
    <w:lvl w:ilvl="3" w:tplc="0419000F" w:tentative="1">
      <w:start w:val="1"/>
      <w:numFmt w:val="decimal"/>
      <w:lvlText w:val="%4."/>
      <w:lvlJc w:val="left"/>
      <w:pPr>
        <w:ind w:left="3132" w:hanging="360"/>
      </w:pPr>
    </w:lvl>
    <w:lvl w:ilvl="4" w:tplc="04190019" w:tentative="1">
      <w:start w:val="1"/>
      <w:numFmt w:val="lowerLetter"/>
      <w:lvlText w:val="%5."/>
      <w:lvlJc w:val="left"/>
      <w:pPr>
        <w:ind w:left="3852" w:hanging="360"/>
      </w:pPr>
    </w:lvl>
    <w:lvl w:ilvl="5" w:tplc="0419001B" w:tentative="1">
      <w:start w:val="1"/>
      <w:numFmt w:val="lowerRoman"/>
      <w:lvlText w:val="%6."/>
      <w:lvlJc w:val="right"/>
      <w:pPr>
        <w:ind w:left="4572" w:hanging="180"/>
      </w:pPr>
    </w:lvl>
    <w:lvl w:ilvl="6" w:tplc="0419000F" w:tentative="1">
      <w:start w:val="1"/>
      <w:numFmt w:val="decimal"/>
      <w:lvlText w:val="%7."/>
      <w:lvlJc w:val="left"/>
      <w:pPr>
        <w:ind w:left="5292" w:hanging="360"/>
      </w:pPr>
    </w:lvl>
    <w:lvl w:ilvl="7" w:tplc="04190019" w:tentative="1">
      <w:start w:val="1"/>
      <w:numFmt w:val="lowerLetter"/>
      <w:lvlText w:val="%8."/>
      <w:lvlJc w:val="left"/>
      <w:pPr>
        <w:ind w:left="6012" w:hanging="360"/>
      </w:pPr>
    </w:lvl>
    <w:lvl w:ilvl="8" w:tplc="0419001B" w:tentative="1">
      <w:start w:val="1"/>
      <w:numFmt w:val="lowerRoman"/>
      <w:lvlText w:val="%9."/>
      <w:lvlJc w:val="right"/>
      <w:pPr>
        <w:ind w:left="6732" w:hanging="180"/>
      </w:pPr>
    </w:lvl>
  </w:abstractNum>
  <w:abstractNum w:abstractNumId="14">
    <w:nsid w:val="32D85491"/>
    <w:multiLevelType w:val="hybridMultilevel"/>
    <w:tmpl w:val="0660F8DA"/>
    <w:lvl w:ilvl="0" w:tplc="0419000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80F5ADF"/>
    <w:multiLevelType w:val="hybridMultilevel"/>
    <w:tmpl w:val="ED8A5D82"/>
    <w:lvl w:ilvl="0" w:tplc="04190001">
      <w:start w:val="1"/>
      <w:numFmt w:val="decimal"/>
      <w:lvlText w:val="%1)"/>
      <w:lvlJc w:val="left"/>
      <w:pPr>
        <w:tabs>
          <w:tab w:val="num" w:pos="360"/>
        </w:tabs>
        <w:ind w:left="360" w:hanging="360"/>
      </w:pPr>
      <w:rPr>
        <w:rFonts w:hint="default"/>
        <w:b/>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6">
    <w:nsid w:val="38BC3D02"/>
    <w:multiLevelType w:val="hybridMultilevel"/>
    <w:tmpl w:val="789ECB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A8F3F50"/>
    <w:multiLevelType w:val="hybridMultilevel"/>
    <w:tmpl w:val="60C03150"/>
    <w:lvl w:ilvl="0" w:tplc="F8F0D042">
      <w:start w:val="1"/>
      <w:numFmt w:val="decimal"/>
      <w:lvlText w:val="%1)"/>
      <w:lvlJc w:val="left"/>
      <w:pPr>
        <w:tabs>
          <w:tab w:val="num" w:pos="1620"/>
        </w:tabs>
        <w:ind w:left="1620" w:hanging="360"/>
      </w:pPr>
      <w:rPr>
        <w:rFonts w:hint="default"/>
        <w:b/>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8">
    <w:nsid w:val="3ADC5356"/>
    <w:multiLevelType w:val="hybridMultilevel"/>
    <w:tmpl w:val="C400CC5C"/>
    <w:lvl w:ilvl="0" w:tplc="577CC1F0">
      <w:start w:val="2"/>
      <w:numFmt w:val="bullet"/>
      <w:lvlText w:val=""/>
      <w:lvlJc w:val="left"/>
      <w:pPr>
        <w:ind w:left="720" w:hanging="360"/>
      </w:pPr>
      <w:rPr>
        <w:rFonts w:ascii="Symbol" w:eastAsia="Calibri" w:hAnsi="Symbo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3BD51777"/>
    <w:multiLevelType w:val="hybridMultilevel"/>
    <w:tmpl w:val="E8127824"/>
    <w:lvl w:ilvl="0" w:tplc="7FC41DDA">
      <w:start w:val="270"/>
      <w:numFmt w:val="bullet"/>
      <w:lvlText w:val="-"/>
      <w:lvlJc w:val="left"/>
      <w:pPr>
        <w:ind w:left="836" w:hanging="360"/>
      </w:pPr>
      <w:rPr>
        <w:rFonts w:ascii="Verdana" w:eastAsia="Times New Roman" w:hAnsi="Verdana" w:cs="Times New Roman" w:hint="default"/>
        <w:color w:val="000000"/>
      </w:rPr>
    </w:lvl>
    <w:lvl w:ilvl="1" w:tplc="04190003" w:tentative="1">
      <w:start w:val="1"/>
      <w:numFmt w:val="bullet"/>
      <w:lvlText w:val="o"/>
      <w:lvlJc w:val="left"/>
      <w:pPr>
        <w:ind w:left="1556" w:hanging="360"/>
      </w:pPr>
      <w:rPr>
        <w:rFonts w:ascii="Courier New" w:hAnsi="Courier New" w:cs="Courier New" w:hint="default"/>
      </w:rPr>
    </w:lvl>
    <w:lvl w:ilvl="2" w:tplc="04190005" w:tentative="1">
      <w:start w:val="1"/>
      <w:numFmt w:val="bullet"/>
      <w:lvlText w:val=""/>
      <w:lvlJc w:val="left"/>
      <w:pPr>
        <w:ind w:left="2276" w:hanging="360"/>
      </w:pPr>
      <w:rPr>
        <w:rFonts w:ascii="Wingdings" w:hAnsi="Wingdings" w:hint="default"/>
      </w:rPr>
    </w:lvl>
    <w:lvl w:ilvl="3" w:tplc="04190001" w:tentative="1">
      <w:start w:val="1"/>
      <w:numFmt w:val="bullet"/>
      <w:lvlText w:val=""/>
      <w:lvlJc w:val="left"/>
      <w:pPr>
        <w:ind w:left="2996" w:hanging="360"/>
      </w:pPr>
      <w:rPr>
        <w:rFonts w:ascii="Symbol" w:hAnsi="Symbol" w:hint="default"/>
      </w:rPr>
    </w:lvl>
    <w:lvl w:ilvl="4" w:tplc="04190003" w:tentative="1">
      <w:start w:val="1"/>
      <w:numFmt w:val="bullet"/>
      <w:lvlText w:val="o"/>
      <w:lvlJc w:val="left"/>
      <w:pPr>
        <w:ind w:left="3716" w:hanging="360"/>
      </w:pPr>
      <w:rPr>
        <w:rFonts w:ascii="Courier New" w:hAnsi="Courier New" w:cs="Courier New" w:hint="default"/>
      </w:rPr>
    </w:lvl>
    <w:lvl w:ilvl="5" w:tplc="04190005" w:tentative="1">
      <w:start w:val="1"/>
      <w:numFmt w:val="bullet"/>
      <w:lvlText w:val=""/>
      <w:lvlJc w:val="left"/>
      <w:pPr>
        <w:ind w:left="4436" w:hanging="360"/>
      </w:pPr>
      <w:rPr>
        <w:rFonts w:ascii="Wingdings" w:hAnsi="Wingdings" w:hint="default"/>
      </w:rPr>
    </w:lvl>
    <w:lvl w:ilvl="6" w:tplc="04190001" w:tentative="1">
      <w:start w:val="1"/>
      <w:numFmt w:val="bullet"/>
      <w:lvlText w:val=""/>
      <w:lvlJc w:val="left"/>
      <w:pPr>
        <w:ind w:left="5156" w:hanging="360"/>
      </w:pPr>
      <w:rPr>
        <w:rFonts w:ascii="Symbol" w:hAnsi="Symbol" w:hint="default"/>
      </w:rPr>
    </w:lvl>
    <w:lvl w:ilvl="7" w:tplc="04190003" w:tentative="1">
      <w:start w:val="1"/>
      <w:numFmt w:val="bullet"/>
      <w:lvlText w:val="o"/>
      <w:lvlJc w:val="left"/>
      <w:pPr>
        <w:ind w:left="5876" w:hanging="360"/>
      </w:pPr>
      <w:rPr>
        <w:rFonts w:ascii="Courier New" w:hAnsi="Courier New" w:cs="Courier New" w:hint="default"/>
      </w:rPr>
    </w:lvl>
    <w:lvl w:ilvl="8" w:tplc="04190005" w:tentative="1">
      <w:start w:val="1"/>
      <w:numFmt w:val="bullet"/>
      <w:lvlText w:val=""/>
      <w:lvlJc w:val="left"/>
      <w:pPr>
        <w:ind w:left="6596" w:hanging="360"/>
      </w:pPr>
      <w:rPr>
        <w:rFonts w:ascii="Wingdings" w:hAnsi="Wingdings" w:hint="default"/>
      </w:rPr>
    </w:lvl>
  </w:abstractNum>
  <w:abstractNum w:abstractNumId="20">
    <w:nsid w:val="3C3624F6"/>
    <w:multiLevelType w:val="hybridMultilevel"/>
    <w:tmpl w:val="F2182D64"/>
    <w:lvl w:ilvl="0" w:tplc="E3DAC70C">
      <w:start w:val="9"/>
      <w:numFmt w:val="bullet"/>
      <w:lvlText w:val="–"/>
      <w:lvlJc w:val="left"/>
      <w:pPr>
        <w:tabs>
          <w:tab w:val="num" w:pos="720"/>
        </w:tabs>
        <w:ind w:left="720" w:hanging="360"/>
      </w:pPr>
      <w:rPr>
        <w:rFonts w:ascii="Times New Roman" w:eastAsia="Times New Roman" w:hAnsi="Times New Roman" w:cs="Times New Roman" w:hint="default"/>
        <w:b w:val="0"/>
      </w:rPr>
    </w:lvl>
    <w:lvl w:ilvl="1" w:tplc="04190019" w:tentative="1">
      <w:start w:val="1"/>
      <w:numFmt w:val="bullet"/>
      <w:lvlText w:val="o"/>
      <w:lvlJc w:val="left"/>
      <w:pPr>
        <w:tabs>
          <w:tab w:val="num" w:pos="1441"/>
        </w:tabs>
        <w:ind w:left="1441" w:hanging="360"/>
      </w:pPr>
      <w:rPr>
        <w:rFonts w:ascii="Courier New" w:hAnsi="Courier New" w:cs="Courier New" w:hint="default"/>
      </w:rPr>
    </w:lvl>
    <w:lvl w:ilvl="2" w:tplc="0419001B" w:tentative="1">
      <w:start w:val="1"/>
      <w:numFmt w:val="bullet"/>
      <w:lvlText w:val=""/>
      <w:lvlJc w:val="left"/>
      <w:pPr>
        <w:tabs>
          <w:tab w:val="num" w:pos="2161"/>
        </w:tabs>
        <w:ind w:left="2161" w:hanging="360"/>
      </w:pPr>
      <w:rPr>
        <w:rFonts w:ascii="Wingdings" w:hAnsi="Wingdings" w:hint="default"/>
      </w:rPr>
    </w:lvl>
    <w:lvl w:ilvl="3" w:tplc="0419000F" w:tentative="1">
      <w:start w:val="1"/>
      <w:numFmt w:val="bullet"/>
      <w:lvlText w:val=""/>
      <w:lvlJc w:val="left"/>
      <w:pPr>
        <w:tabs>
          <w:tab w:val="num" w:pos="2881"/>
        </w:tabs>
        <w:ind w:left="2881" w:hanging="360"/>
      </w:pPr>
      <w:rPr>
        <w:rFonts w:ascii="Symbol" w:hAnsi="Symbol" w:hint="default"/>
      </w:rPr>
    </w:lvl>
    <w:lvl w:ilvl="4" w:tplc="04190019" w:tentative="1">
      <w:start w:val="1"/>
      <w:numFmt w:val="bullet"/>
      <w:lvlText w:val="o"/>
      <w:lvlJc w:val="left"/>
      <w:pPr>
        <w:tabs>
          <w:tab w:val="num" w:pos="3601"/>
        </w:tabs>
        <w:ind w:left="3601" w:hanging="360"/>
      </w:pPr>
      <w:rPr>
        <w:rFonts w:ascii="Courier New" w:hAnsi="Courier New" w:cs="Courier New" w:hint="default"/>
      </w:rPr>
    </w:lvl>
    <w:lvl w:ilvl="5" w:tplc="0419001B" w:tentative="1">
      <w:start w:val="1"/>
      <w:numFmt w:val="bullet"/>
      <w:lvlText w:val=""/>
      <w:lvlJc w:val="left"/>
      <w:pPr>
        <w:tabs>
          <w:tab w:val="num" w:pos="4321"/>
        </w:tabs>
        <w:ind w:left="4321" w:hanging="360"/>
      </w:pPr>
      <w:rPr>
        <w:rFonts w:ascii="Wingdings" w:hAnsi="Wingdings" w:hint="default"/>
      </w:rPr>
    </w:lvl>
    <w:lvl w:ilvl="6" w:tplc="0419000F" w:tentative="1">
      <w:start w:val="1"/>
      <w:numFmt w:val="bullet"/>
      <w:lvlText w:val=""/>
      <w:lvlJc w:val="left"/>
      <w:pPr>
        <w:tabs>
          <w:tab w:val="num" w:pos="5041"/>
        </w:tabs>
        <w:ind w:left="5041" w:hanging="360"/>
      </w:pPr>
      <w:rPr>
        <w:rFonts w:ascii="Symbol" w:hAnsi="Symbol" w:hint="default"/>
      </w:rPr>
    </w:lvl>
    <w:lvl w:ilvl="7" w:tplc="04190019" w:tentative="1">
      <w:start w:val="1"/>
      <w:numFmt w:val="bullet"/>
      <w:lvlText w:val="o"/>
      <w:lvlJc w:val="left"/>
      <w:pPr>
        <w:tabs>
          <w:tab w:val="num" w:pos="5761"/>
        </w:tabs>
        <w:ind w:left="5761" w:hanging="360"/>
      </w:pPr>
      <w:rPr>
        <w:rFonts w:ascii="Courier New" w:hAnsi="Courier New" w:cs="Courier New" w:hint="default"/>
      </w:rPr>
    </w:lvl>
    <w:lvl w:ilvl="8" w:tplc="0419001B" w:tentative="1">
      <w:start w:val="1"/>
      <w:numFmt w:val="bullet"/>
      <w:lvlText w:val=""/>
      <w:lvlJc w:val="left"/>
      <w:pPr>
        <w:tabs>
          <w:tab w:val="num" w:pos="6481"/>
        </w:tabs>
        <w:ind w:left="6481" w:hanging="360"/>
      </w:pPr>
      <w:rPr>
        <w:rFonts w:ascii="Wingdings" w:hAnsi="Wingdings" w:hint="default"/>
      </w:rPr>
    </w:lvl>
  </w:abstractNum>
  <w:abstractNum w:abstractNumId="21">
    <w:nsid w:val="4DE05648"/>
    <w:multiLevelType w:val="hybridMultilevel"/>
    <w:tmpl w:val="AE18487C"/>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4ECF1DE5"/>
    <w:multiLevelType w:val="multilevel"/>
    <w:tmpl w:val="0A18991E"/>
    <w:lvl w:ilvl="0">
      <w:start w:val="2"/>
      <w:numFmt w:val="decimal"/>
      <w:lvlText w:val="%1."/>
      <w:lvlJc w:val="left"/>
      <w:pPr>
        <w:ind w:left="360" w:hanging="360"/>
      </w:pPr>
      <w:rPr>
        <w:rFonts w:hint="default"/>
      </w:rPr>
    </w:lvl>
    <w:lvl w:ilvl="1">
      <w:start w:val="1"/>
      <w:numFmt w:val="decimal"/>
      <w:lvlText w:val="%1.%2."/>
      <w:lvlJc w:val="left"/>
      <w:pPr>
        <w:ind w:left="-207" w:hanging="36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23">
    <w:nsid w:val="4F327BD0"/>
    <w:multiLevelType w:val="hybridMultilevel"/>
    <w:tmpl w:val="D0FCE5C6"/>
    <w:lvl w:ilvl="0" w:tplc="A140BCC2">
      <w:start w:val="1"/>
      <w:numFmt w:val="decimal"/>
      <w:lvlText w:val="%1)"/>
      <w:lvlJc w:val="left"/>
      <w:pPr>
        <w:tabs>
          <w:tab w:val="num" w:pos="720"/>
        </w:tabs>
        <w:ind w:left="720" w:hanging="360"/>
      </w:pPr>
      <w:rPr>
        <w:rFonts w:hint="default"/>
        <w:b/>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0EF2F8A"/>
    <w:multiLevelType w:val="multilevel"/>
    <w:tmpl w:val="7C7C3814"/>
    <w:lvl w:ilvl="0">
      <w:start w:val="1"/>
      <w:numFmt w:val="decimal"/>
      <w:lvlText w:val="%1."/>
      <w:lvlJc w:val="left"/>
      <w:pPr>
        <w:tabs>
          <w:tab w:val="num" w:pos="720"/>
        </w:tabs>
        <w:ind w:left="720" w:hanging="360"/>
      </w:pPr>
      <w:rPr>
        <w:rFonts w:cs="Times New Roman"/>
      </w:rPr>
    </w:lvl>
    <w:lvl w:ilvl="1">
      <w:start w:val="10"/>
      <w:numFmt w:val="decimal"/>
      <w:isLgl/>
      <w:lvlText w:val="%1.%2."/>
      <w:lvlJc w:val="left"/>
      <w:pPr>
        <w:ind w:left="1154" w:hanging="705"/>
      </w:pPr>
      <w:rPr>
        <w:rFonts w:hint="default"/>
      </w:rPr>
    </w:lvl>
    <w:lvl w:ilvl="2">
      <w:start w:val="1"/>
      <w:numFmt w:val="decimal"/>
      <w:isLgl/>
      <w:lvlText w:val="%1.%2.%3."/>
      <w:lvlJc w:val="left"/>
      <w:pPr>
        <w:ind w:left="1258" w:hanging="720"/>
      </w:pPr>
      <w:rPr>
        <w:rFonts w:hint="default"/>
      </w:rPr>
    </w:lvl>
    <w:lvl w:ilvl="3">
      <w:start w:val="1"/>
      <w:numFmt w:val="decimal"/>
      <w:isLgl/>
      <w:lvlText w:val="%1.%2.%3.%4."/>
      <w:lvlJc w:val="left"/>
      <w:pPr>
        <w:ind w:left="1347" w:hanging="720"/>
      </w:pPr>
      <w:rPr>
        <w:rFonts w:hint="default"/>
      </w:rPr>
    </w:lvl>
    <w:lvl w:ilvl="4">
      <w:start w:val="1"/>
      <w:numFmt w:val="decimal"/>
      <w:isLgl/>
      <w:lvlText w:val="%1.%2.%3.%4.%5."/>
      <w:lvlJc w:val="left"/>
      <w:pPr>
        <w:ind w:left="1796" w:hanging="1080"/>
      </w:pPr>
      <w:rPr>
        <w:rFonts w:hint="default"/>
      </w:rPr>
    </w:lvl>
    <w:lvl w:ilvl="5">
      <w:start w:val="1"/>
      <w:numFmt w:val="decimal"/>
      <w:isLgl/>
      <w:lvlText w:val="%1.%2.%3.%4.%5.%6."/>
      <w:lvlJc w:val="left"/>
      <w:pPr>
        <w:ind w:left="1885" w:hanging="1080"/>
      </w:pPr>
      <w:rPr>
        <w:rFonts w:hint="default"/>
      </w:rPr>
    </w:lvl>
    <w:lvl w:ilvl="6">
      <w:start w:val="1"/>
      <w:numFmt w:val="decimal"/>
      <w:isLgl/>
      <w:lvlText w:val="%1.%2.%3.%4.%5.%6.%7."/>
      <w:lvlJc w:val="left"/>
      <w:pPr>
        <w:ind w:left="1974" w:hanging="1080"/>
      </w:pPr>
      <w:rPr>
        <w:rFonts w:hint="default"/>
      </w:rPr>
    </w:lvl>
    <w:lvl w:ilvl="7">
      <w:start w:val="1"/>
      <w:numFmt w:val="decimal"/>
      <w:isLgl/>
      <w:lvlText w:val="%1.%2.%3.%4.%5.%6.%7.%8."/>
      <w:lvlJc w:val="left"/>
      <w:pPr>
        <w:ind w:left="2423" w:hanging="1440"/>
      </w:pPr>
      <w:rPr>
        <w:rFonts w:hint="default"/>
      </w:rPr>
    </w:lvl>
    <w:lvl w:ilvl="8">
      <w:start w:val="1"/>
      <w:numFmt w:val="decimal"/>
      <w:isLgl/>
      <w:lvlText w:val="%1.%2.%3.%4.%5.%6.%7.%8.%9."/>
      <w:lvlJc w:val="left"/>
      <w:pPr>
        <w:ind w:left="2512" w:hanging="1440"/>
      </w:pPr>
      <w:rPr>
        <w:rFonts w:hint="default"/>
      </w:rPr>
    </w:lvl>
  </w:abstractNum>
  <w:abstractNum w:abstractNumId="25">
    <w:nsid w:val="51DA66D8"/>
    <w:multiLevelType w:val="hybridMultilevel"/>
    <w:tmpl w:val="10F6F8CE"/>
    <w:lvl w:ilvl="0" w:tplc="E3DAC70C">
      <w:start w:val="9"/>
      <w:numFmt w:val="bullet"/>
      <w:lvlText w:val="–"/>
      <w:lvlJc w:val="left"/>
      <w:pPr>
        <w:tabs>
          <w:tab w:val="num" w:pos="1080"/>
        </w:tabs>
        <w:ind w:left="1080" w:hanging="360"/>
      </w:pPr>
      <w:rPr>
        <w:rFonts w:ascii="Times New Roman" w:eastAsia="Times New Roman" w:hAnsi="Times New Roman" w:cs="Times New Roman" w:hint="default"/>
        <w:b w:val="0"/>
      </w:rPr>
    </w:lvl>
    <w:lvl w:ilvl="1" w:tplc="8CDEC896" w:tentative="1">
      <w:start w:val="1"/>
      <w:numFmt w:val="bullet"/>
      <w:lvlText w:val="o"/>
      <w:lvlJc w:val="left"/>
      <w:pPr>
        <w:tabs>
          <w:tab w:val="num" w:pos="1800"/>
        </w:tabs>
        <w:ind w:left="1800" w:hanging="360"/>
      </w:pPr>
      <w:rPr>
        <w:rFonts w:ascii="Courier New" w:hAnsi="Courier New" w:cs="Courier New" w:hint="default"/>
      </w:rPr>
    </w:lvl>
    <w:lvl w:ilvl="2" w:tplc="DD882EBA" w:tentative="1">
      <w:start w:val="1"/>
      <w:numFmt w:val="bullet"/>
      <w:lvlText w:val=""/>
      <w:lvlJc w:val="left"/>
      <w:pPr>
        <w:tabs>
          <w:tab w:val="num" w:pos="2520"/>
        </w:tabs>
        <w:ind w:left="2520" w:hanging="360"/>
      </w:pPr>
      <w:rPr>
        <w:rFonts w:ascii="Wingdings" w:hAnsi="Wingdings" w:hint="default"/>
      </w:rPr>
    </w:lvl>
    <w:lvl w:ilvl="3" w:tplc="E3FCBF62" w:tentative="1">
      <w:start w:val="1"/>
      <w:numFmt w:val="bullet"/>
      <w:lvlText w:val=""/>
      <w:lvlJc w:val="left"/>
      <w:pPr>
        <w:tabs>
          <w:tab w:val="num" w:pos="3240"/>
        </w:tabs>
        <w:ind w:left="3240" w:hanging="360"/>
      </w:pPr>
      <w:rPr>
        <w:rFonts w:ascii="Symbol" w:hAnsi="Symbol" w:hint="default"/>
      </w:rPr>
    </w:lvl>
    <w:lvl w:ilvl="4" w:tplc="98CEB4EE" w:tentative="1">
      <w:start w:val="1"/>
      <w:numFmt w:val="bullet"/>
      <w:lvlText w:val="o"/>
      <w:lvlJc w:val="left"/>
      <w:pPr>
        <w:tabs>
          <w:tab w:val="num" w:pos="3960"/>
        </w:tabs>
        <w:ind w:left="3960" w:hanging="360"/>
      </w:pPr>
      <w:rPr>
        <w:rFonts w:ascii="Courier New" w:hAnsi="Courier New" w:cs="Courier New" w:hint="default"/>
      </w:rPr>
    </w:lvl>
    <w:lvl w:ilvl="5" w:tplc="C2A277B0" w:tentative="1">
      <w:start w:val="1"/>
      <w:numFmt w:val="bullet"/>
      <w:lvlText w:val=""/>
      <w:lvlJc w:val="left"/>
      <w:pPr>
        <w:tabs>
          <w:tab w:val="num" w:pos="4680"/>
        </w:tabs>
        <w:ind w:left="4680" w:hanging="360"/>
      </w:pPr>
      <w:rPr>
        <w:rFonts w:ascii="Wingdings" w:hAnsi="Wingdings" w:hint="default"/>
      </w:rPr>
    </w:lvl>
    <w:lvl w:ilvl="6" w:tplc="23EEA4C8" w:tentative="1">
      <w:start w:val="1"/>
      <w:numFmt w:val="bullet"/>
      <w:lvlText w:val=""/>
      <w:lvlJc w:val="left"/>
      <w:pPr>
        <w:tabs>
          <w:tab w:val="num" w:pos="5400"/>
        </w:tabs>
        <w:ind w:left="5400" w:hanging="360"/>
      </w:pPr>
      <w:rPr>
        <w:rFonts w:ascii="Symbol" w:hAnsi="Symbol" w:hint="default"/>
      </w:rPr>
    </w:lvl>
    <w:lvl w:ilvl="7" w:tplc="0FDE1D40" w:tentative="1">
      <w:start w:val="1"/>
      <w:numFmt w:val="bullet"/>
      <w:lvlText w:val="o"/>
      <w:lvlJc w:val="left"/>
      <w:pPr>
        <w:tabs>
          <w:tab w:val="num" w:pos="6120"/>
        </w:tabs>
        <w:ind w:left="6120" w:hanging="360"/>
      </w:pPr>
      <w:rPr>
        <w:rFonts w:ascii="Courier New" w:hAnsi="Courier New" w:cs="Courier New" w:hint="default"/>
      </w:rPr>
    </w:lvl>
    <w:lvl w:ilvl="8" w:tplc="674422CC" w:tentative="1">
      <w:start w:val="1"/>
      <w:numFmt w:val="bullet"/>
      <w:lvlText w:val=""/>
      <w:lvlJc w:val="left"/>
      <w:pPr>
        <w:tabs>
          <w:tab w:val="num" w:pos="6840"/>
        </w:tabs>
        <w:ind w:left="6840" w:hanging="360"/>
      </w:pPr>
      <w:rPr>
        <w:rFonts w:ascii="Wingdings" w:hAnsi="Wingdings" w:hint="default"/>
      </w:rPr>
    </w:lvl>
  </w:abstractNum>
  <w:abstractNum w:abstractNumId="26">
    <w:nsid w:val="51EB6E12"/>
    <w:multiLevelType w:val="hybridMultilevel"/>
    <w:tmpl w:val="0E7060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52B47D4A"/>
    <w:multiLevelType w:val="hybridMultilevel"/>
    <w:tmpl w:val="F22651F2"/>
    <w:lvl w:ilvl="0" w:tplc="0419000F">
      <w:start w:val="1"/>
      <w:numFmt w:val="decimal"/>
      <w:lvlText w:val="%1."/>
      <w:lvlJc w:val="left"/>
      <w:pPr>
        <w:tabs>
          <w:tab w:val="num" w:pos="170"/>
        </w:tabs>
        <w:ind w:left="170"/>
      </w:pPr>
      <w:rPr>
        <w:rFonts w:ascii="Courier New Cyr DS" w:hAnsi="Courier New Cyr DS" w:cs="Courier New Cyr DS" w:hint="default"/>
      </w:rPr>
    </w:lvl>
    <w:lvl w:ilvl="1" w:tplc="04190019">
      <w:start w:val="1"/>
      <w:numFmt w:val="lowerLetter"/>
      <w:lvlText w:val="%2."/>
      <w:lvlJc w:val="left"/>
      <w:pPr>
        <w:tabs>
          <w:tab w:val="num" w:pos="1440"/>
        </w:tabs>
        <w:ind w:left="1440" w:hanging="360"/>
      </w:pPr>
      <w:rPr>
        <w:rFonts w:ascii="Courier New Cyr DS" w:hAnsi="Courier New Cyr DS" w:cs="Courier New Cyr DS"/>
      </w:rPr>
    </w:lvl>
    <w:lvl w:ilvl="2" w:tplc="0419001B">
      <w:start w:val="1"/>
      <w:numFmt w:val="lowerRoman"/>
      <w:lvlText w:val="%3."/>
      <w:lvlJc w:val="right"/>
      <w:pPr>
        <w:tabs>
          <w:tab w:val="num" w:pos="2160"/>
        </w:tabs>
        <w:ind w:left="2160" w:hanging="180"/>
      </w:pPr>
      <w:rPr>
        <w:rFonts w:ascii="Courier New Cyr DS" w:hAnsi="Courier New Cyr DS" w:cs="Courier New Cyr DS"/>
      </w:rPr>
    </w:lvl>
    <w:lvl w:ilvl="3" w:tplc="0419000F">
      <w:start w:val="1"/>
      <w:numFmt w:val="decimal"/>
      <w:lvlText w:val="%4."/>
      <w:lvlJc w:val="left"/>
      <w:pPr>
        <w:tabs>
          <w:tab w:val="num" w:pos="2880"/>
        </w:tabs>
        <w:ind w:left="2880" w:hanging="360"/>
      </w:pPr>
      <w:rPr>
        <w:rFonts w:ascii="Courier New Cyr DS" w:hAnsi="Courier New Cyr DS" w:cs="Courier New Cyr DS"/>
      </w:rPr>
    </w:lvl>
    <w:lvl w:ilvl="4" w:tplc="383A7E5C">
      <w:start w:val="1"/>
      <w:numFmt w:val="decimal"/>
      <w:lvlText w:val="%5."/>
      <w:lvlJc w:val="left"/>
      <w:pPr>
        <w:tabs>
          <w:tab w:val="num" w:pos="170"/>
        </w:tabs>
        <w:ind w:left="170"/>
      </w:pPr>
      <w:rPr>
        <w:rFonts w:ascii="Times New Roman" w:hAnsi="Times New Roman" w:cs="Times New Roman" w:hint="default"/>
      </w:rPr>
    </w:lvl>
    <w:lvl w:ilvl="5" w:tplc="0419001B">
      <w:start w:val="1"/>
      <w:numFmt w:val="lowerRoman"/>
      <w:lvlText w:val="%6."/>
      <w:lvlJc w:val="right"/>
      <w:pPr>
        <w:tabs>
          <w:tab w:val="num" w:pos="4320"/>
        </w:tabs>
        <w:ind w:left="4320" w:hanging="180"/>
      </w:pPr>
      <w:rPr>
        <w:rFonts w:ascii="Courier New Cyr DS" w:hAnsi="Courier New Cyr DS" w:cs="Courier New Cyr DS"/>
      </w:rPr>
    </w:lvl>
    <w:lvl w:ilvl="6" w:tplc="0419000F">
      <w:start w:val="1"/>
      <w:numFmt w:val="decimal"/>
      <w:lvlText w:val="%7."/>
      <w:lvlJc w:val="left"/>
      <w:pPr>
        <w:tabs>
          <w:tab w:val="num" w:pos="5040"/>
        </w:tabs>
        <w:ind w:left="5040" w:hanging="360"/>
      </w:pPr>
      <w:rPr>
        <w:rFonts w:ascii="Courier New Cyr DS" w:hAnsi="Courier New Cyr DS" w:cs="Courier New Cyr DS"/>
      </w:rPr>
    </w:lvl>
    <w:lvl w:ilvl="7" w:tplc="04190019">
      <w:start w:val="1"/>
      <w:numFmt w:val="lowerLetter"/>
      <w:lvlText w:val="%8."/>
      <w:lvlJc w:val="left"/>
      <w:pPr>
        <w:tabs>
          <w:tab w:val="num" w:pos="5760"/>
        </w:tabs>
        <w:ind w:left="5760" w:hanging="360"/>
      </w:pPr>
      <w:rPr>
        <w:rFonts w:ascii="Courier New Cyr DS" w:hAnsi="Courier New Cyr DS" w:cs="Courier New Cyr DS"/>
      </w:rPr>
    </w:lvl>
    <w:lvl w:ilvl="8" w:tplc="0419001B">
      <w:start w:val="1"/>
      <w:numFmt w:val="lowerRoman"/>
      <w:lvlText w:val="%9."/>
      <w:lvlJc w:val="right"/>
      <w:pPr>
        <w:tabs>
          <w:tab w:val="num" w:pos="6480"/>
        </w:tabs>
        <w:ind w:left="6480" w:hanging="180"/>
      </w:pPr>
      <w:rPr>
        <w:rFonts w:ascii="Courier New Cyr DS" w:hAnsi="Courier New Cyr DS" w:cs="Courier New Cyr DS"/>
      </w:rPr>
    </w:lvl>
  </w:abstractNum>
  <w:abstractNum w:abstractNumId="28">
    <w:nsid w:val="581573A2"/>
    <w:multiLevelType w:val="hybridMultilevel"/>
    <w:tmpl w:val="AF16784A"/>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9">
    <w:nsid w:val="58B430DB"/>
    <w:multiLevelType w:val="hybridMultilevel"/>
    <w:tmpl w:val="CC464D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5B15733A"/>
    <w:multiLevelType w:val="hybridMultilevel"/>
    <w:tmpl w:val="8CE6C2E4"/>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1">
    <w:nsid w:val="66853A3E"/>
    <w:multiLevelType w:val="hybridMultilevel"/>
    <w:tmpl w:val="383CC7EC"/>
    <w:lvl w:ilvl="0" w:tplc="B66022DE">
      <w:start w:val="1"/>
      <w:numFmt w:val="decimal"/>
      <w:lvlText w:val="%1)"/>
      <w:lvlJc w:val="left"/>
      <w:pPr>
        <w:ind w:left="1467" w:hanging="855"/>
      </w:pPr>
      <w:rPr>
        <w:rFonts w:hint="default"/>
      </w:rPr>
    </w:lvl>
    <w:lvl w:ilvl="1" w:tplc="036EFE2C" w:tentative="1">
      <w:start w:val="1"/>
      <w:numFmt w:val="lowerLetter"/>
      <w:lvlText w:val="%2."/>
      <w:lvlJc w:val="left"/>
      <w:pPr>
        <w:ind w:left="1440" w:hanging="360"/>
      </w:pPr>
    </w:lvl>
    <w:lvl w:ilvl="2" w:tplc="A1B4F81E" w:tentative="1">
      <w:start w:val="1"/>
      <w:numFmt w:val="lowerRoman"/>
      <w:lvlText w:val="%3."/>
      <w:lvlJc w:val="right"/>
      <w:pPr>
        <w:ind w:left="2160" w:hanging="180"/>
      </w:pPr>
    </w:lvl>
    <w:lvl w:ilvl="3" w:tplc="5D8E9196" w:tentative="1">
      <w:start w:val="1"/>
      <w:numFmt w:val="decimal"/>
      <w:lvlText w:val="%4."/>
      <w:lvlJc w:val="left"/>
      <w:pPr>
        <w:ind w:left="2880" w:hanging="360"/>
      </w:pPr>
    </w:lvl>
    <w:lvl w:ilvl="4" w:tplc="942E4012" w:tentative="1">
      <w:start w:val="1"/>
      <w:numFmt w:val="lowerLetter"/>
      <w:lvlText w:val="%5."/>
      <w:lvlJc w:val="left"/>
      <w:pPr>
        <w:ind w:left="3600" w:hanging="360"/>
      </w:pPr>
    </w:lvl>
    <w:lvl w:ilvl="5" w:tplc="5096EAAC" w:tentative="1">
      <w:start w:val="1"/>
      <w:numFmt w:val="lowerRoman"/>
      <w:lvlText w:val="%6."/>
      <w:lvlJc w:val="right"/>
      <w:pPr>
        <w:ind w:left="4320" w:hanging="180"/>
      </w:pPr>
    </w:lvl>
    <w:lvl w:ilvl="6" w:tplc="4D62355A" w:tentative="1">
      <w:start w:val="1"/>
      <w:numFmt w:val="decimal"/>
      <w:lvlText w:val="%7."/>
      <w:lvlJc w:val="left"/>
      <w:pPr>
        <w:ind w:left="5040" w:hanging="360"/>
      </w:pPr>
    </w:lvl>
    <w:lvl w:ilvl="7" w:tplc="1284CDB0" w:tentative="1">
      <w:start w:val="1"/>
      <w:numFmt w:val="lowerLetter"/>
      <w:lvlText w:val="%8."/>
      <w:lvlJc w:val="left"/>
      <w:pPr>
        <w:ind w:left="5760" w:hanging="360"/>
      </w:pPr>
    </w:lvl>
    <w:lvl w:ilvl="8" w:tplc="60308064" w:tentative="1">
      <w:start w:val="1"/>
      <w:numFmt w:val="lowerRoman"/>
      <w:lvlText w:val="%9."/>
      <w:lvlJc w:val="right"/>
      <w:pPr>
        <w:ind w:left="6480" w:hanging="180"/>
      </w:pPr>
    </w:lvl>
  </w:abstractNum>
  <w:abstractNum w:abstractNumId="32">
    <w:nsid w:val="67F61AE0"/>
    <w:multiLevelType w:val="hybridMultilevel"/>
    <w:tmpl w:val="3676C886"/>
    <w:lvl w:ilvl="0" w:tplc="7AA6C478">
      <w:numFmt w:val="bullet"/>
      <w:lvlText w:val="-"/>
      <w:lvlJc w:val="left"/>
      <w:pPr>
        <w:tabs>
          <w:tab w:val="num" w:pos="720"/>
        </w:tabs>
        <w:ind w:left="720" w:hanging="360"/>
      </w:pPr>
      <w:rPr>
        <w:rFonts w:ascii="Courier New Cyr DS" w:eastAsia="Times New Roman" w:hAnsi="Courier New Cyr DS"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33">
    <w:nsid w:val="6AA57CDD"/>
    <w:multiLevelType w:val="hybridMultilevel"/>
    <w:tmpl w:val="1BD642C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6E2B2B0B"/>
    <w:multiLevelType w:val="hybridMultilevel"/>
    <w:tmpl w:val="DCECD0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F624E62"/>
    <w:multiLevelType w:val="hybridMultilevel"/>
    <w:tmpl w:val="956834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71465550"/>
    <w:multiLevelType w:val="hybridMultilevel"/>
    <w:tmpl w:val="56C0599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nsid w:val="735C5268"/>
    <w:multiLevelType w:val="hybridMultilevel"/>
    <w:tmpl w:val="2F346D5E"/>
    <w:lvl w:ilvl="0" w:tplc="705628F2">
      <w:start w:val="1"/>
      <w:numFmt w:val="bullet"/>
      <w:lvlText w:val=""/>
      <w:lvlJc w:val="left"/>
      <w:pPr>
        <w:ind w:left="720" w:hanging="360"/>
      </w:pPr>
      <w:rPr>
        <w:rFonts w:ascii="Symbol" w:hAnsi="Symbol" w:hint="default"/>
      </w:rPr>
    </w:lvl>
    <w:lvl w:ilvl="1" w:tplc="5588BA0C" w:tentative="1">
      <w:start w:val="1"/>
      <w:numFmt w:val="bullet"/>
      <w:lvlText w:val="o"/>
      <w:lvlJc w:val="left"/>
      <w:pPr>
        <w:ind w:left="1440" w:hanging="360"/>
      </w:pPr>
      <w:rPr>
        <w:rFonts w:ascii="Courier New" w:hAnsi="Courier New" w:cs="Courier New" w:hint="default"/>
      </w:rPr>
    </w:lvl>
    <w:lvl w:ilvl="2" w:tplc="076C18C4" w:tentative="1">
      <w:start w:val="1"/>
      <w:numFmt w:val="bullet"/>
      <w:lvlText w:val=""/>
      <w:lvlJc w:val="left"/>
      <w:pPr>
        <w:ind w:left="2160" w:hanging="360"/>
      </w:pPr>
      <w:rPr>
        <w:rFonts w:ascii="Wingdings" w:hAnsi="Wingdings" w:hint="default"/>
      </w:rPr>
    </w:lvl>
    <w:lvl w:ilvl="3" w:tplc="81A4F60E" w:tentative="1">
      <w:start w:val="1"/>
      <w:numFmt w:val="bullet"/>
      <w:lvlText w:val=""/>
      <w:lvlJc w:val="left"/>
      <w:pPr>
        <w:ind w:left="2880" w:hanging="360"/>
      </w:pPr>
      <w:rPr>
        <w:rFonts w:ascii="Symbol" w:hAnsi="Symbol" w:hint="default"/>
      </w:rPr>
    </w:lvl>
    <w:lvl w:ilvl="4" w:tplc="043AA18C" w:tentative="1">
      <w:start w:val="1"/>
      <w:numFmt w:val="bullet"/>
      <w:lvlText w:val="o"/>
      <w:lvlJc w:val="left"/>
      <w:pPr>
        <w:ind w:left="3600" w:hanging="360"/>
      </w:pPr>
      <w:rPr>
        <w:rFonts w:ascii="Courier New" w:hAnsi="Courier New" w:cs="Courier New" w:hint="default"/>
      </w:rPr>
    </w:lvl>
    <w:lvl w:ilvl="5" w:tplc="0B42527A" w:tentative="1">
      <w:start w:val="1"/>
      <w:numFmt w:val="bullet"/>
      <w:lvlText w:val=""/>
      <w:lvlJc w:val="left"/>
      <w:pPr>
        <w:ind w:left="4320" w:hanging="360"/>
      </w:pPr>
      <w:rPr>
        <w:rFonts w:ascii="Wingdings" w:hAnsi="Wingdings" w:hint="default"/>
      </w:rPr>
    </w:lvl>
    <w:lvl w:ilvl="6" w:tplc="A482943E" w:tentative="1">
      <w:start w:val="1"/>
      <w:numFmt w:val="bullet"/>
      <w:lvlText w:val=""/>
      <w:lvlJc w:val="left"/>
      <w:pPr>
        <w:ind w:left="5040" w:hanging="360"/>
      </w:pPr>
      <w:rPr>
        <w:rFonts w:ascii="Symbol" w:hAnsi="Symbol" w:hint="default"/>
      </w:rPr>
    </w:lvl>
    <w:lvl w:ilvl="7" w:tplc="93B4CAAC" w:tentative="1">
      <w:start w:val="1"/>
      <w:numFmt w:val="bullet"/>
      <w:lvlText w:val="o"/>
      <w:lvlJc w:val="left"/>
      <w:pPr>
        <w:ind w:left="5760" w:hanging="360"/>
      </w:pPr>
      <w:rPr>
        <w:rFonts w:ascii="Courier New" w:hAnsi="Courier New" w:cs="Courier New" w:hint="default"/>
      </w:rPr>
    </w:lvl>
    <w:lvl w:ilvl="8" w:tplc="B7E8ECBA" w:tentative="1">
      <w:start w:val="1"/>
      <w:numFmt w:val="bullet"/>
      <w:lvlText w:val=""/>
      <w:lvlJc w:val="left"/>
      <w:pPr>
        <w:ind w:left="6480" w:hanging="360"/>
      </w:pPr>
      <w:rPr>
        <w:rFonts w:ascii="Wingdings" w:hAnsi="Wingdings" w:hint="default"/>
      </w:rPr>
    </w:lvl>
  </w:abstractNum>
  <w:abstractNum w:abstractNumId="38">
    <w:nsid w:val="7BA40B09"/>
    <w:multiLevelType w:val="hybridMultilevel"/>
    <w:tmpl w:val="2C1A3A82"/>
    <w:lvl w:ilvl="0" w:tplc="869EFA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CC27CF3"/>
    <w:multiLevelType w:val="hybridMultilevel"/>
    <w:tmpl w:val="AF166D48"/>
    <w:lvl w:ilvl="0" w:tplc="1C5416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24"/>
  </w:num>
  <w:num w:numId="3">
    <w:abstractNumId w:val="14"/>
  </w:num>
  <w:num w:numId="4">
    <w:abstractNumId w:val="13"/>
  </w:num>
  <w:num w:numId="5">
    <w:abstractNumId w:val="31"/>
  </w:num>
  <w:num w:numId="6">
    <w:abstractNumId w:val="26"/>
  </w:num>
  <w:num w:numId="7">
    <w:abstractNumId w:val="32"/>
  </w:num>
  <w:num w:numId="8">
    <w:abstractNumId w:val="11"/>
  </w:num>
  <w:num w:numId="9">
    <w:abstractNumId w:val="38"/>
  </w:num>
  <w:num w:numId="10">
    <w:abstractNumId w:val="6"/>
  </w:num>
  <w:num w:numId="11">
    <w:abstractNumId w:val="27"/>
  </w:num>
  <w:num w:numId="12">
    <w:abstractNumId w:val="17"/>
  </w:num>
  <w:num w:numId="13">
    <w:abstractNumId w:val="15"/>
  </w:num>
  <w:num w:numId="14">
    <w:abstractNumId w:val="37"/>
  </w:num>
  <w:num w:numId="15">
    <w:abstractNumId w:val="23"/>
  </w:num>
  <w:num w:numId="16">
    <w:abstractNumId w:val="7"/>
  </w:num>
  <w:num w:numId="17">
    <w:abstractNumId w:val="1"/>
  </w:num>
  <w:num w:numId="18">
    <w:abstractNumId w:val="0"/>
  </w:num>
  <w:num w:numId="19">
    <w:abstractNumId w:val="3"/>
  </w:num>
  <w:num w:numId="20">
    <w:abstractNumId w:val="5"/>
  </w:num>
  <w:num w:numId="21">
    <w:abstractNumId w:val="39"/>
  </w:num>
  <w:num w:numId="22">
    <w:abstractNumId w:val="25"/>
  </w:num>
  <w:num w:numId="23">
    <w:abstractNumId w:val="20"/>
  </w:num>
  <w:num w:numId="24">
    <w:abstractNumId w:val="35"/>
  </w:num>
  <w:num w:numId="25">
    <w:abstractNumId w:val="16"/>
  </w:num>
  <w:num w:numId="26">
    <w:abstractNumId w:val="2"/>
  </w:num>
  <w:num w:numId="27">
    <w:abstractNumId w:val="34"/>
  </w:num>
  <w:num w:numId="28">
    <w:abstractNumId w:val="33"/>
  </w:num>
  <w:num w:numId="29">
    <w:abstractNumId w:val="4"/>
  </w:num>
  <w:num w:numId="30">
    <w:abstractNumId w:val="21"/>
  </w:num>
  <w:num w:numId="31">
    <w:abstractNumId w:val="28"/>
  </w:num>
  <w:num w:numId="32">
    <w:abstractNumId w:val="12"/>
  </w:num>
  <w:num w:numId="33">
    <w:abstractNumId w:val="30"/>
  </w:num>
  <w:num w:numId="34">
    <w:abstractNumId w:val="33"/>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18"/>
  </w:num>
  <w:num w:numId="38">
    <w:abstractNumId w:val="8"/>
  </w:num>
  <w:num w:numId="39">
    <w:abstractNumId w:val="8"/>
    <w:lvlOverride w:ilvl="0">
      <w:startOverride w:val="1"/>
    </w:lvlOverride>
  </w:num>
  <w:num w:numId="40">
    <w:abstractNumId w:val="19"/>
  </w:num>
  <w:num w:numId="41">
    <w:abstractNumId w:val="22"/>
  </w:num>
  <w:num w:numId="42">
    <w:abstractNumId w:val="1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markup="0"/>
  <w:trackRevisions/>
  <w:defaultTabStop w:val="708"/>
  <w:autoHyphenation/>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D90"/>
    <w:rsid w:val="00000A64"/>
    <w:rsid w:val="00000B49"/>
    <w:rsid w:val="0000100D"/>
    <w:rsid w:val="00001777"/>
    <w:rsid w:val="000018D5"/>
    <w:rsid w:val="00001D56"/>
    <w:rsid w:val="0000248A"/>
    <w:rsid w:val="00003641"/>
    <w:rsid w:val="000040B3"/>
    <w:rsid w:val="00004CC3"/>
    <w:rsid w:val="00005B35"/>
    <w:rsid w:val="00006439"/>
    <w:rsid w:val="0000682D"/>
    <w:rsid w:val="00006EAF"/>
    <w:rsid w:val="0000776B"/>
    <w:rsid w:val="00007981"/>
    <w:rsid w:val="00007999"/>
    <w:rsid w:val="0001018D"/>
    <w:rsid w:val="00010506"/>
    <w:rsid w:val="000108A4"/>
    <w:rsid w:val="0001161B"/>
    <w:rsid w:val="00011DDE"/>
    <w:rsid w:val="00012857"/>
    <w:rsid w:val="00012DDA"/>
    <w:rsid w:val="000147E7"/>
    <w:rsid w:val="000161C3"/>
    <w:rsid w:val="0001747E"/>
    <w:rsid w:val="000175BB"/>
    <w:rsid w:val="0002011B"/>
    <w:rsid w:val="000208D1"/>
    <w:rsid w:val="00020B87"/>
    <w:rsid w:val="00020BD4"/>
    <w:rsid w:val="00021F44"/>
    <w:rsid w:val="000229A2"/>
    <w:rsid w:val="00023201"/>
    <w:rsid w:val="00023910"/>
    <w:rsid w:val="00023C64"/>
    <w:rsid w:val="0002541C"/>
    <w:rsid w:val="0002584F"/>
    <w:rsid w:val="00025D65"/>
    <w:rsid w:val="00026904"/>
    <w:rsid w:val="00026CAA"/>
    <w:rsid w:val="00026E74"/>
    <w:rsid w:val="000273BA"/>
    <w:rsid w:val="0002784E"/>
    <w:rsid w:val="00030503"/>
    <w:rsid w:val="000309DC"/>
    <w:rsid w:val="00030CAC"/>
    <w:rsid w:val="000312CA"/>
    <w:rsid w:val="00031730"/>
    <w:rsid w:val="00031E7A"/>
    <w:rsid w:val="00032609"/>
    <w:rsid w:val="00032BAC"/>
    <w:rsid w:val="00033674"/>
    <w:rsid w:val="00034D51"/>
    <w:rsid w:val="00035534"/>
    <w:rsid w:val="00035DE6"/>
    <w:rsid w:val="00037BEF"/>
    <w:rsid w:val="00040353"/>
    <w:rsid w:val="00040DE7"/>
    <w:rsid w:val="0004122F"/>
    <w:rsid w:val="00041310"/>
    <w:rsid w:val="00041B41"/>
    <w:rsid w:val="00041CC5"/>
    <w:rsid w:val="00041F15"/>
    <w:rsid w:val="00042A3B"/>
    <w:rsid w:val="000434DE"/>
    <w:rsid w:val="00043C64"/>
    <w:rsid w:val="00043F29"/>
    <w:rsid w:val="0004672E"/>
    <w:rsid w:val="00046D72"/>
    <w:rsid w:val="00051DEA"/>
    <w:rsid w:val="0005225D"/>
    <w:rsid w:val="00054CFC"/>
    <w:rsid w:val="00055714"/>
    <w:rsid w:val="00061664"/>
    <w:rsid w:val="000616AD"/>
    <w:rsid w:val="00062D62"/>
    <w:rsid w:val="000631CC"/>
    <w:rsid w:val="0006420C"/>
    <w:rsid w:val="0006481D"/>
    <w:rsid w:val="000648FE"/>
    <w:rsid w:val="00065212"/>
    <w:rsid w:val="00065228"/>
    <w:rsid w:val="0006578F"/>
    <w:rsid w:val="00066493"/>
    <w:rsid w:val="00066524"/>
    <w:rsid w:val="00066DBF"/>
    <w:rsid w:val="000674E1"/>
    <w:rsid w:val="00072CC7"/>
    <w:rsid w:val="00073E4E"/>
    <w:rsid w:val="0007416A"/>
    <w:rsid w:val="00074D44"/>
    <w:rsid w:val="00075635"/>
    <w:rsid w:val="0007624D"/>
    <w:rsid w:val="00077252"/>
    <w:rsid w:val="000807D5"/>
    <w:rsid w:val="00080BE8"/>
    <w:rsid w:val="000815A5"/>
    <w:rsid w:val="000818F4"/>
    <w:rsid w:val="00081D43"/>
    <w:rsid w:val="00083C29"/>
    <w:rsid w:val="00085E80"/>
    <w:rsid w:val="00086224"/>
    <w:rsid w:val="00091135"/>
    <w:rsid w:val="00091FBB"/>
    <w:rsid w:val="0009473B"/>
    <w:rsid w:val="0009520E"/>
    <w:rsid w:val="00097B98"/>
    <w:rsid w:val="000A08B2"/>
    <w:rsid w:val="000A2B3B"/>
    <w:rsid w:val="000A3CB4"/>
    <w:rsid w:val="000A4420"/>
    <w:rsid w:val="000A48FE"/>
    <w:rsid w:val="000A5599"/>
    <w:rsid w:val="000B106C"/>
    <w:rsid w:val="000B122A"/>
    <w:rsid w:val="000B39FD"/>
    <w:rsid w:val="000B5562"/>
    <w:rsid w:val="000B7D3B"/>
    <w:rsid w:val="000C0513"/>
    <w:rsid w:val="000C0D2A"/>
    <w:rsid w:val="000C10E9"/>
    <w:rsid w:val="000C151E"/>
    <w:rsid w:val="000C2A1F"/>
    <w:rsid w:val="000C320F"/>
    <w:rsid w:val="000C37D0"/>
    <w:rsid w:val="000C5310"/>
    <w:rsid w:val="000C5976"/>
    <w:rsid w:val="000C6608"/>
    <w:rsid w:val="000C68B9"/>
    <w:rsid w:val="000C7666"/>
    <w:rsid w:val="000C7A1E"/>
    <w:rsid w:val="000D35E2"/>
    <w:rsid w:val="000D3A60"/>
    <w:rsid w:val="000D4ACD"/>
    <w:rsid w:val="000D7B64"/>
    <w:rsid w:val="000E0E59"/>
    <w:rsid w:val="000E1750"/>
    <w:rsid w:val="000E1CA3"/>
    <w:rsid w:val="000E202D"/>
    <w:rsid w:val="000E3EB0"/>
    <w:rsid w:val="000E4BB4"/>
    <w:rsid w:val="000E724E"/>
    <w:rsid w:val="000F0017"/>
    <w:rsid w:val="000F0437"/>
    <w:rsid w:val="000F05EB"/>
    <w:rsid w:val="000F1439"/>
    <w:rsid w:val="000F1D8C"/>
    <w:rsid w:val="000F295A"/>
    <w:rsid w:val="000F2CAD"/>
    <w:rsid w:val="000F5209"/>
    <w:rsid w:val="000F6410"/>
    <w:rsid w:val="0010082E"/>
    <w:rsid w:val="0010101E"/>
    <w:rsid w:val="00105228"/>
    <w:rsid w:val="00105A8A"/>
    <w:rsid w:val="00105B58"/>
    <w:rsid w:val="001079A6"/>
    <w:rsid w:val="0011203E"/>
    <w:rsid w:val="0011309C"/>
    <w:rsid w:val="001132C8"/>
    <w:rsid w:val="00113AA1"/>
    <w:rsid w:val="00113D08"/>
    <w:rsid w:val="00114726"/>
    <w:rsid w:val="00114AFA"/>
    <w:rsid w:val="0011500C"/>
    <w:rsid w:val="0011538C"/>
    <w:rsid w:val="001160C4"/>
    <w:rsid w:val="00116592"/>
    <w:rsid w:val="00116E18"/>
    <w:rsid w:val="0011723E"/>
    <w:rsid w:val="00120D47"/>
    <w:rsid w:val="001217F9"/>
    <w:rsid w:val="0012197B"/>
    <w:rsid w:val="001223F8"/>
    <w:rsid w:val="001226C0"/>
    <w:rsid w:val="0012505A"/>
    <w:rsid w:val="00125954"/>
    <w:rsid w:val="00126A18"/>
    <w:rsid w:val="00126AF1"/>
    <w:rsid w:val="001276FC"/>
    <w:rsid w:val="00130AD1"/>
    <w:rsid w:val="00137020"/>
    <w:rsid w:val="00137F7C"/>
    <w:rsid w:val="00140009"/>
    <w:rsid w:val="00140696"/>
    <w:rsid w:val="0014085A"/>
    <w:rsid w:val="001413A4"/>
    <w:rsid w:val="00141A62"/>
    <w:rsid w:val="00141F89"/>
    <w:rsid w:val="0014228B"/>
    <w:rsid w:val="00142AD4"/>
    <w:rsid w:val="0014374D"/>
    <w:rsid w:val="001458FD"/>
    <w:rsid w:val="00145B8C"/>
    <w:rsid w:val="0014775D"/>
    <w:rsid w:val="001477E3"/>
    <w:rsid w:val="00147E12"/>
    <w:rsid w:val="00150E26"/>
    <w:rsid w:val="0015231A"/>
    <w:rsid w:val="00153ED0"/>
    <w:rsid w:val="00154361"/>
    <w:rsid w:val="00154D5D"/>
    <w:rsid w:val="001554C3"/>
    <w:rsid w:val="0015650B"/>
    <w:rsid w:val="00156BC3"/>
    <w:rsid w:val="00156DEE"/>
    <w:rsid w:val="00160015"/>
    <w:rsid w:val="001600B5"/>
    <w:rsid w:val="001615B4"/>
    <w:rsid w:val="00161C85"/>
    <w:rsid w:val="00162178"/>
    <w:rsid w:val="0016580E"/>
    <w:rsid w:val="00167FB4"/>
    <w:rsid w:val="00170804"/>
    <w:rsid w:val="00170940"/>
    <w:rsid w:val="00170C36"/>
    <w:rsid w:val="00170FCD"/>
    <w:rsid w:val="001719DD"/>
    <w:rsid w:val="00171C78"/>
    <w:rsid w:val="001754F6"/>
    <w:rsid w:val="00175B4C"/>
    <w:rsid w:val="00177ED5"/>
    <w:rsid w:val="00181253"/>
    <w:rsid w:val="0018224C"/>
    <w:rsid w:val="001825C6"/>
    <w:rsid w:val="00182A74"/>
    <w:rsid w:val="00182BA2"/>
    <w:rsid w:val="00184FF0"/>
    <w:rsid w:val="00185695"/>
    <w:rsid w:val="00185934"/>
    <w:rsid w:val="00185EE6"/>
    <w:rsid w:val="00186612"/>
    <w:rsid w:val="00187A2C"/>
    <w:rsid w:val="001905D8"/>
    <w:rsid w:val="00190FC8"/>
    <w:rsid w:val="0019120B"/>
    <w:rsid w:val="00191874"/>
    <w:rsid w:val="00191ECC"/>
    <w:rsid w:val="0019242E"/>
    <w:rsid w:val="0019371E"/>
    <w:rsid w:val="00193E42"/>
    <w:rsid w:val="00193FA2"/>
    <w:rsid w:val="001947F0"/>
    <w:rsid w:val="00194BDD"/>
    <w:rsid w:val="0019519F"/>
    <w:rsid w:val="00196DC7"/>
    <w:rsid w:val="001A100F"/>
    <w:rsid w:val="001A102E"/>
    <w:rsid w:val="001A164E"/>
    <w:rsid w:val="001A1897"/>
    <w:rsid w:val="001A1E9D"/>
    <w:rsid w:val="001A363B"/>
    <w:rsid w:val="001A3A33"/>
    <w:rsid w:val="001A3D39"/>
    <w:rsid w:val="001A5093"/>
    <w:rsid w:val="001A5263"/>
    <w:rsid w:val="001A581E"/>
    <w:rsid w:val="001A7AE2"/>
    <w:rsid w:val="001B039C"/>
    <w:rsid w:val="001B0F8A"/>
    <w:rsid w:val="001B1787"/>
    <w:rsid w:val="001B23E4"/>
    <w:rsid w:val="001B55BF"/>
    <w:rsid w:val="001B5810"/>
    <w:rsid w:val="001B5A08"/>
    <w:rsid w:val="001B651C"/>
    <w:rsid w:val="001B6AF4"/>
    <w:rsid w:val="001B6E83"/>
    <w:rsid w:val="001C00E1"/>
    <w:rsid w:val="001C037D"/>
    <w:rsid w:val="001C2320"/>
    <w:rsid w:val="001C2F54"/>
    <w:rsid w:val="001C3FBA"/>
    <w:rsid w:val="001C410B"/>
    <w:rsid w:val="001C4DB5"/>
    <w:rsid w:val="001C55B1"/>
    <w:rsid w:val="001C561C"/>
    <w:rsid w:val="001C6932"/>
    <w:rsid w:val="001C6F94"/>
    <w:rsid w:val="001D0362"/>
    <w:rsid w:val="001D1AAA"/>
    <w:rsid w:val="001D1D12"/>
    <w:rsid w:val="001D1EBE"/>
    <w:rsid w:val="001D22A4"/>
    <w:rsid w:val="001D30CB"/>
    <w:rsid w:val="001D3E4A"/>
    <w:rsid w:val="001D4D10"/>
    <w:rsid w:val="001D56FC"/>
    <w:rsid w:val="001D595B"/>
    <w:rsid w:val="001D5A72"/>
    <w:rsid w:val="001D61BF"/>
    <w:rsid w:val="001D78DF"/>
    <w:rsid w:val="001D7ADC"/>
    <w:rsid w:val="001E0023"/>
    <w:rsid w:val="001E0072"/>
    <w:rsid w:val="001E0111"/>
    <w:rsid w:val="001E0D48"/>
    <w:rsid w:val="001E1A2C"/>
    <w:rsid w:val="001E1D20"/>
    <w:rsid w:val="001E1DAD"/>
    <w:rsid w:val="001E1DE8"/>
    <w:rsid w:val="001E22FA"/>
    <w:rsid w:val="001E25D6"/>
    <w:rsid w:val="001E277F"/>
    <w:rsid w:val="001E2B6D"/>
    <w:rsid w:val="001E3983"/>
    <w:rsid w:val="001E48F5"/>
    <w:rsid w:val="001E650C"/>
    <w:rsid w:val="001F0D1A"/>
    <w:rsid w:val="001F0EF0"/>
    <w:rsid w:val="001F3899"/>
    <w:rsid w:val="001F3CC1"/>
    <w:rsid w:val="001F52E5"/>
    <w:rsid w:val="001F58C2"/>
    <w:rsid w:val="001F6B1F"/>
    <w:rsid w:val="001F71B5"/>
    <w:rsid w:val="001F7D9B"/>
    <w:rsid w:val="001F7DCD"/>
    <w:rsid w:val="002021CC"/>
    <w:rsid w:val="00203514"/>
    <w:rsid w:val="002039BD"/>
    <w:rsid w:val="002057ED"/>
    <w:rsid w:val="00205B79"/>
    <w:rsid w:val="00206002"/>
    <w:rsid w:val="00207B11"/>
    <w:rsid w:val="00207C71"/>
    <w:rsid w:val="002102BA"/>
    <w:rsid w:val="002104CB"/>
    <w:rsid w:val="00210567"/>
    <w:rsid w:val="0021218F"/>
    <w:rsid w:val="00212618"/>
    <w:rsid w:val="002146C1"/>
    <w:rsid w:val="00214B6D"/>
    <w:rsid w:val="002205D1"/>
    <w:rsid w:val="00222567"/>
    <w:rsid w:val="002225A7"/>
    <w:rsid w:val="002226B6"/>
    <w:rsid w:val="00223D9C"/>
    <w:rsid w:val="002241B5"/>
    <w:rsid w:val="00225969"/>
    <w:rsid w:val="00226805"/>
    <w:rsid w:val="00227F5B"/>
    <w:rsid w:val="0023024B"/>
    <w:rsid w:val="0023035B"/>
    <w:rsid w:val="00230E4E"/>
    <w:rsid w:val="00231266"/>
    <w:rsid w:val="00232138"/>
    <w:rsid w:val="00232703"/>
    <w:rsid w:val="0023274E"/>
    <w:rsid w:val="002333D3"/>
    <w:rsid w:val="00233476"/>
    <w:rsid w:val="00233A31"/>
    <w:rsid w:val="00233E3C"/>
    <w:rsid w:val="00234B9C"/>
    <w:rsid w:val="00234BB0"/>
    <w:rsid w:val="00234E15"/>
    <w:rsid w:val="00235ACA"/>
    <w:rsid w:val="00236184"/>
    <w:rsid w:val="002362BB"/>
    <w:rsid w:val="00237042"/>
    <w:rsid w:val="00237866"/>
    <w:rsid w:val="00237B85"/>
    <w:rsid w:val="0024271F"/>
    <w:rsid w:val="00244138"/>
    <w:rsid w:val="00245DD2"/>
    <w:rsid w:val="002474DC"/>
    <w:rsid w:val="00247E49"/>
    <w:rsid w:val="002512CE"/>
    <w:rsid w:val="00252274"/>
    <w:rsid w:val="00252993"/>
    <w:rsid w:val="0025366F"/>
    <w:rsid w:val="0025387A"/>
    <w:rsid w:val="00253A7C"/>
    <w:rsid w:val="00254034"/>
    <w:rsid w:val="0025433D"/>
    <w:rsid w:val="00254442"/>
    <w:rsid w:val="002554DC"/>
    <w:rsid w:val="002559D0"/>
    <w:rsid w:val="00255D5A"/>
    <w:rsid w:val="002562F3"/>
    <w:rsid w:val="00256CD4"/>
    <w:rsid w:val="0025715C"/>
    <w:rsid w:val="00257969"/>
    <w:rsid w:val="002607E7"/>
    <w:rsid w:val="0026158E"/>
    <w:rsid w:val="00262348"/>
    <w:rsid w:val="00262AE9"/>
    <w:rsid w:val="0026347A"/>
    <w:rsid w:val="002634B6"/>
    <w:rsid w:val="002648CF"/>
    <w:rsid w:val="00264A8E"/>
    <w:rsid w:val="002657ED"/>
    <w:rsid w:val="00266833"/>
    <w:rsid w:val="00267556"/>
    <w:rsid w:val="002676B0"/>
    <w:rsid w:val="00270161"/>
    <w:rsid w:val="00270729"/>
    <w:rsid w:val="002710A9"/>
    <w:rsid w:val="00271801"/>
    <w:rsid w:val="00271C1A"/>
    <w:rsid w:val="00271FDE"/>
    <w:rsid w:val="00272D8C"/>
    <w:rsid w:val="0027335E"/>
    <w:rsid w:val="00273AF6"/>
    <w:rsid w:val="002747E9"/>
    <w:rsid w:val="00275080"/>
    <w:rsid w:val="00275501"/>
    <w:rsid w:val="00277385"/>
    <w:rsid w:val="00277834"/>
    <w:rsid w:val="00277C09"/>
    <w:rsid w:val="00277F67"/>
    <w:rsid w:val="002811A5"/>
    <w:rsid w:val="002819D8"/>
    <w:rsid w:val="002819E5"/>
    <w:rsid w:val="00281ACC"/>
    <w:rsid w:val="00282CD9"/>
    <w:rsid w:val="00282D05"/>
    <w:rsid w:val="00283636"/>
    <w:rsid w:val="00284B29"/>
    <w:rsid w:val="00284CD6"/>
    <w:rsid w:val="002859B9"/>
    <w:rsid w:val="00286A61"/>
    <w:rsid w:val="00290269"/>
    <w:rsid w:val="00290B30"/>
    <w:rsid w:val="00291427"/>
    <w:rsid w:val="0029179A"/>
    <w:rsid w:val="00291DAE"/>
    <w:rsid w:val="00292157"/>
    <w:rsid w:val="00292CD4"/>
    <w:rsid w:val="00292DA7"/>
    <w:rsid w:val="002934B7"/>
    <w:rsid w:val="00293C55"/>
    <w:rsid w:val="00293F2A"/>
    <w:rsid w:val="0029426D"/>
    <w:rsid w:val="00295416"/>
    <w:rsid w:val="002959F7"/>
    <w:rsid w:val="0029666A"/>
    <w:rsid w:val="00296856"/>
    <w:rsid w:val="002A1A81"/>
    <w:rsid w:val="002A2876"/>
    <w:rsid w:val="002A4F6E"/>
    <w:rsid w:val="002A4F7E"/>
    <w:rsid w:val="002B0D90"/>
    <w:rsid w:val="002B1983"/>
    <w:rsid w:val="002B2BE6"/>
    <w:rsid w:val="002B2C0A"/>
    <w:rsid w:val="002B362F"/>
    <w:rsid w:val="002B37BE"/>
    <w:rsid w:val="002B3D28"/>
    <w:rsid w:val="002B44F0"/>
    <w:rsid w:val="002B5AC1"/>
    <w:rsid w:val="002B7322"/>
    <w:rsid w:val="002C00EB"/>
    <w:rsid w:val="002C1800"/>
    <w:rsid w:val="002C1ACD"/>
    <w:rsid w:val="002C1C15"/>
    <w:rsid w:val="002C336C"/>
    <w:rsid w:val="002C3DF7"/>
    <w:rsid w:val="002C4473"/>
    <w:rsid w:val="002C472E"/>
    <w:rsid w:val="002C5317"/>
    <w:rsid w:val="002C5AE5"/>
    <w:rsid w:val="002C6BC4"/>
    <w:rsid w:val="002C7034"/>
    <w:rsid w:val="002C7CEF"/>
    <w:rsid w:val="002D12E2"/>
    <w:rsid w:val="002D15F5"/>
    <w:rsid w:val="002D1ABD"/>
    <w:rsid w:val="002D21B3"/>
    <w:rsid w:val="002D2337"/>
    <w:rsid w:val="002D2D8F"/>
    <w:rsid w:val="002D2FC1"/>
    <w:rsid w:val="002D3BD4"/>
    <w:rsid w:val="002D3D63"/>
    <w:rsid w:val="002D44CC"/>
    <w:rsid w:val="002D562E"/>
    <w:rsid w:val="002D720E"/>
    <w:rsid w:val="002D72B0"/>
    <w:rsid w:val="002D7413"/>
    <w:rsid w:val="002E15DA"/>
    <w:rsid w:val="002E19C8"/>
    <w:rsid w:val="002E1B76"/>
    <w:rsid w:val="002E20DD"/>
    <w:rsid w:val="002E3388"/>
    <w:rsid w:val="002E38D2"/>
    <w:rsid w:val="002E516F"/>
    <w:rsid w:val="002F2A2D"/>
    <w:rsid w:val="002F3CC4"/>
    <w:rsid w:val="002F4132"/>
    <w:rsid w:val="002F49EA"/>
    <w:rsid w:val="002F5544"/>
    <w:rsid w:val="002F66D8"/>
    <w:rsid w:val="002F762C"/>
    <w:rsid w:val="003001DE"/>
    <w:rsid w:val="00300C44"/>
    <w:rsid w:val="00300F49"/>
    <w:rsid w:val="00304B70"/>
    <w:rsid w:val="00305273"/>
    <w:rsid w:val="003059D9"/>
    <w:rsid w:val="00305C76"/>
    <w:rsid w:val="00310A80"/>
    <w:rsid w:val="00310E3E"/>
    <w:rsid w:val="00311539"/>
    <w:rsid w:val="00314408"/>
    <w:rsid w:val="003149B1"/>
    <w:rsid w:val="00316788"/>
    <w:rsid w:val="003176B3"/>
    <w:rsid w:val="00320233"/>
    <w:rsid w:val="00320A53"/>
    <w:rsid w:val="00321A10"/>
    <w:rsid w:val="00321D14"/>
    <w:rsid w:val="00324380"/>
    <w:rsid w:val="003254E2"/>
    <w:rsid w:val="00325A5E"/>
    <w:rsid w:val="003267C1"/>
    <w:rsid w:val="003300C0"/>
    <w:rsid w:val="00330E4C"/>
    <w:rsid w:val="0033113B"/>
    <w:rsid w:val="00331154"/>
    <w:rsid w:val="003324AD"/>
    <w:rsid w:val="00332BAE"/>
    <w:rsid w:val="003333A7"/>
    <w:rsid w:val="00333437"/>
    <w:rsid w:val="00335540"/>
    <w:rsid w:val="00335DFC"/>
    <w:rsid w:val="00335E68"/>
    <w:rsid w:val="00335FF0"/>
    <w:rsid w:val="00336D53"/>
    <w:rsid w:val="00337EE1"/>
    <w:rsid w:val="0034042F"/>
    <w:rsid w:val="003406CB"/>
    <w:rsid w:val="003409EC"/>
    <w:rsid w:val="0034113B"/>
    <w:rsid w:val="003427E0"/>
    <w:rsid w:val="003435EA"/>
    <w:rsid w:val="00343913"/>
    <w:rsid w:val="00344251"/>
    <w:rsid w:val="0034452E"/>
    <w:rsid w:val="003453AD"/>
    <w:rsid w:val="00345D1F"/>
    <w:rsid w:val="00346554"/>
    <w:rsid w:val="003466EE"/>
    <w:rsid w:val="00347618"/>
    <w:rsid w:val="003479FC"/>
    <w:rsid w:val="0035021A"/>
    <w:rsid w:val="003511A0"/>
    <w:rsid w:val="00352903"/>
    <w:rsid w:val="0035447D"/>
    <w:rsid w:val="0035561F"/>
    <w:rsid w:val="00355E65"/>
    <w:rsid w:val="00357633"/>
    <w:rsid w:val="0036062B"/>
    <w:rsid w:val="00361209"/>
    <w:rsid w:val="00361845"/>
    <w:rsid w:val="003626E8"/>
    <w:rsid w:val="00362CB4"/>
    <w:rsid w:val="003637DC"/>
    <w:rsid w:val="00363C8B"/>
    <w:rsid w:val="00367451"/>
    <w:rsid w:val="00370DAD"/>
    <w:rsid w:val="00370EAB"/>
    <w:rsid w:val="00371D74"/>
    <w:rsid w:val="003723DE"/>
    <w:rsid w:val="003725A4"/>
    <w:rsid w:val="003727F5"/>
    <w:rsid w:val="0037339E"/>
    <w:rsid w:val="00373A1B"/>
    <w:rsid w:val="0037579C"/>
    <w:rsid w:val="00375FE5"/>
    <w:rsid w:val="00376254"/>
    <w:rsid w:val="00380DA9"/>
    <w:rsid w:val="00381A93"/>
    <w:rsid w:val="00382400"/>
    <w:rsid w:val="003824C7"/>
    <w:rsid w:val="003830F0"/>
    <w:rsid w:val="00383130"/>
    <w:rsid w:val="0038666C"/>
    <w:rsid w:val="003875A8"/>
    <w:rsid w:val="00391F93"/>
    <w:rsid w:val="0039308A"/>
    <w:rsid w:val="003939FE"/>
    <w:rsid w:val="00393D5C"/>
    <w:rsid w:val="003940CB"/>
    <w:rsid w:val="00394142"/>
    <w:rsid w:val="0039516A"/>
    <w:rsid w:val="00395377"/>
    <w:rsid w:val="00395F0F"/>
    <w:rsid w:val="00396FF7"/>
    <w:rsid w:val="00397B60"/>
    <w:rsid w:val="003A0581"/>
    <w:rsid w:val="003A2D35"/>
    <w:rsid w:val="003A355E"/>
    <w:rsid w:val="003A4A44"/>
    <w:rsid w:val="003A4D4A"/>
    <w:rsid w:val="003A5B81"/>
    <w:rsid w:val="003A6308"/>
    <w:rsid w:val="003A6DAE"/>
    <w:rsid w:val="003A70E4"/>
    <w:rsid w:val="003A730A"/>
    <w:rsid w:val="003A7362"/>
    <w:rsid w:val="003A7505"/>
    <w:rsid w:val="003A77B4"/>
    <w:rsid w:val="003B2041"/>
    <w:rsid w:val="003B25BD"/>
    <w:rsid w:val="003B3AB2"/>
    <w:rsid w:val="003B481D"/>
    <w:rsid w:val="003B606E"/>
    <w:rsid w:val="003B7468"/>
    <w:rsid w:val="003B79ED"/>
    <w:rsid w:val="003C04FA"/>
    <w:rsid w:val="003C0F11"/>
    <w:rsid w:val="003C0F22"/>
    <w:rsid w:val="003C12E4"/>
    <w:rsid w:val="003C12E8"/>
    <w:rsid w:val="003C155F"/>
    <w:rsid w:val="003C1B50"/>
    <w:rsid w:val="003C28F3"/>
    <w:rsid w:val="003C2CAA"/>
    <w:rsid w:val="003C43CF"/>
    <w:rsid w:val="003C4BFB"/>
    <w:rsid w:val="003C4D02"/>
    <w:rsid w:val="003C5D98"/>
    <w:rsid w:val="003C6096"/>
    <w:rsid w:val="003D0778"/>
    <w:rsid w:val="003D09C0"/>
    <w:rsid w:val="003D1322"/>
    <w:rsid w:val="003D1844"/>
    <w:rsid w:val="003D19F9"/>
    <w:rsid w:val="003D1FDA"/>
    <w:rsid w:val="003D3553"/>
    <w:rsid w:val="003D576A"/>
    <w:rsid w:val="003D5A25"/>
    <w:rsid w:val="003D5DBC"/>
    <w:rsid w:val="003D619C"/>
    <w:rsid w:val="003D6B15"/>
    <w:rsid w:val="003D6B53"/>
    <w:rsid w:val="003D6CC1"/>
    <w:rsid w:val="003D79C8"/>
    <w:rsid w:val="003E0210"/>
    <w:rsid w:val="003E19F6"/>
    <w:rsid w:val="003E1C7E"/>
    <w:rsid w:val="003E260E"/>
    <w:rsid w:val="003E2D08"/>
    <w:rsid w:val="003E2D9F"/>
    <w:rsid w:val="003E34F3"/>
    <w:rsid w:val="003E5D90"/>
    <w:rsid w:val="003F084B"/>
    <w:rsid w:val="003F1F4B"/>
    <w:rsid w:val="003F2FA3"/>
    <w:rsid w:val="003F3CB4"/>
    <w:rsid w:val="003F43C5"/>
    <w:rsid w:val="003F50A3"/>
    <w:rsid w:val="003F5303"/>
    <w:rsid w:val="003F531E"/>
    <w:rsid w:val="003F5523"/>
    <w:rsid w:val="003F5E71"/>
    <w:rsid w:val="0040042C"/>
    <w:rsid w:val="00404987"/>
    <w:rsid w:val="00404BB9"/>
    <w:rsid w:val="00405471"/>
    <w:rsid w:val="00405C66"/>
    <w:rsid w:val="00405F2A"/>
    <w:rsid w:val="00406F96"/>
    <w:rsid w:val="004105C9"/>
    <w:rsid w:val="00410BF8"/>
    <w:rsid w:val="0041151E"/>
    <w:rsid w:val="00412053"/>
    <w:rsid w:val="00412C4D"/>
    <w:rsid w:val="00412DDB"/>
    <w:rsid w:val="004137E3"/>
    <w:rsid w:val="004141C4"/>
    <w:rsid w:val="004151C0"/>
    <w:rsid w:val="004207EE"/>
    <w:rsid w:val="004209C1"/>
    <w:rsid w:val="00420FE1"/>
    <w:rsid w:val="00421DDD"/>
    <w:rsid w:val="00422945"/>
    <w:rsid w:val="004252BE"/>
    <w:rsid w:val="00425561"/>
    <w:rsid w:val="0042695B"/>
    <w:rsid w:val="00431357"/>
    <w:rsid w:val="00431958"/>
    <w:rsid w:val="00432B09"/>
    <w:rsid w:val="004341D0"/>
    <w:rsid w:val="00434211"/>
    <w:rsid w:val="00435592"/>
    <w:rsid w:val="00435C27"/>
    <w:rsid w:val="004378C9"/>
    <w:rsid w:val="00437BE4"/>
    <w:rsid w:val="00437D23"/>
    <w:rsid w:val="0044000B"/>
    <w:rsid w:val="004405D3"/>
    <w:rsid w:val="004410D1"/>
    <w:rsid w:val="00441538"/>
    <w:rsid w:val="00441BA4"/>
    <w:rsid w:val="00442099"/>
    <w:rsid w:val="004425A5"/>
    <w:rsid w:val="00443833"/>
    <w:rsid w:val="004438A7"/>
    <w:rsid w:val="0044431E"/>
    <w:rsid w:val="00445CB5"/>
    <w:rsid w:val="004466DE"/>
    <w:rsid w:val="00446FDD"/>
    <w:rsid w:val="00450374"/>
    <w:rsid w:val="0045052D"/>
    <w:rsid w:val="0045121A"/>
    <w:rsid w:val="00452035"/>
    <w:rsid w:val="0045525D"/>
    <w:rsid w:val="00457CF4"/>
    <w:rsid w:val="00461CF8"/>
    <w:rsid w:val="0046452B"/>
    <w:rsid w:val="00464FBD"/>
    <w:rsid w:val="0046547E"/>
    <w:rsid w:val="00466DC6"/>
    <w:rsid w:val="004676A7"/>
    <w:rsid w:val="0046779B"/>
    <w:rsid w:val="00467AF5"/>
    <w:rsid w:val="00467BF3"/>
    <w:rsid w:val="00470170"/>
    <w:rsid w:val="004707D8"/>
    <w:rsid w:val="00470867"/>
    <w:rsid w:val="004729DE"/>
    <w:rsid w:val="00472BE1"/>
    <w:rsid w:val="0047337C"/>
    <w:rsid w:val="004736EA"/>
    <w:rsid w:val="00473C80"/>
    <w:rsid w:val="004741B1"/>
    <w:rsid w:val="00474D69"/>
    <w:rsid w:val="00475D7D"/>
    <w:rsid w:val="004767BA"/>
    <w:rsid w:val="004800F1"/>
    <w:rsid w:val="00480A1D"/>
    <w:rsid w:val="00480DA7"/>
    <w:rsid w:val="00481E38"/>
    <w:rsid w:val="0048237C"/>
    <w:rsid w:val="0048509A"/>
    <w:rsid w:val="00485D97"/>
    <w:rsid w:val="00485ED0"/>
    <w:rsid w:val="00486C61"/>
    <w:rsid w:val="0048715D"/>
    <w:rsid w:val="00490031"/>
    <w:rsid w:val="00490741"/>
    <w:rsid w:val="00490771"/>
    <w:rsid w:val="004917D7"/>
    <w:rsid w:val="00494B9F"/>
    <w:rsid w:val="00495E90"/>
    <w:rsid w:val="00496F5E"/>
    <w:rsid w:val="004A0192"/>
    <w:rsid w:val="004A1DDF"/>
    <w:rsid w:val="004A2D2E"/>
    <w:rsid w:val="004A3770"/>
    <w:rsid w:val="004A3965"/>
    <w:rsid w:val="004A3AFA"/>
    <w:rsid w:val="004A3FC4"/>
    <w:rsid w:val="004A5144"/>
    <w:rsid w:val="004A7744"/>
    <w:rsid w:val="004B044F"/>
    <w:rsid w:val="004B0750"/>
    <w:rsid w:val="004B0BAD"/>
    <w:rsid w:val="004B2F78"/>
    <w:rsid w:val="004B500F"/>
    <w:rsid w:val="004B542E"/>
    <w:rsid w:val="004B6B42"/>
    <w:rsid w:val="004B7948"/>
    <w:rsid w:val="004B7FA0"/>
    <w:rsid w:val="004C1B7E"/>
    <w:rsid w:val="004C1F90"/>
    <w:rsid w:val="004C2D59"/>
    <w:rsid w:val="004C3CC6"/>
    <w:rsid w:val="004C4E79"/>
    <w:rsid w:val="004C5A8E"/>
    <w:rsid w:val="004C615D"/>
    <w:rsid w:val="004C6B32"/>
    <w:rsid w:val="004D00BA"/>
    <w:rsid w:val="004D0327"/>
    <w:rsid w:val="004D0975"/>
    <w:rsid w:val="004D0B65"/>
    <w:rsid w:val="004D0CE1"/>
    <w:rsid w:val="004D10B6"/>
    <w:rsid w:val="004D12A9"/>
    <w:rsid w:val="004D14BD"/>
    <w:rsid w:val="004D2DC6"/>
    <w:rsid w:val="004D2FAC"/>
    <w:rsid w:val="004D328D"/>
    <w:rsid w:val="004D3CB3"/>
    <w:rsid w:val="004D42EA"/>
    <w:rsid w:val="004D4741"/>
    <w:rsid w:val="004D533B"/>
    <w:rsid w:val="004D6128"/>
    <w:rsid w:val="004D6DB7"/>
    <w:rsid w:val="004E07A2"/>
    <w:rsid w:val="004E11E7"/>
    <w:rsid w:val="004E1EB3"/>
    <w:rsid w:val="004E1FF0"/>
    <w:rsid w:val="004E316B"/>
    <w:rsid w:val="004E3299"/>
    <w:rsid w:val="004E35DF"/>
    <w:rsid w:val="004E3EC6"/>
    <w:rsid w:val="004E4439"/>
    <w:rsid w:val="004E4C60"/>
    <w:rsid w:val="004E4E12"/>
    <w:rsid w:val="004E53C7"/>
    <w:rsid w:val="004E5A1F"/>
    <w:rsid w:val="004E638E"/>
    <w:rsid w:val="004E7D9B"/>
    <w:rsid w:val="004F254D"/>
    <w:rsid w:val="004F26AD"/>
    <w:rsid w:val="004F3159"/>
    <w:rsid w:val="004F4BBC"/>
    <w:rsid w:val="004F6D4D"/>
    <w:rsid w:val="004F7F54"/>
    <w:rsid w:val="005007F2"/>
    <w:rsid w:val="005012D0"/>
    <w:rsid w:val="00501885"/>
    <w:rsid w:val="00501959"/>
    <w:rsid w:val="00502C2C"/>
    <w:rsid w:val="00502CA7"/>
    <w:rsid w:val="00502FF1"/>
    <w:rsid w:val="00503241"/>
    <w:rsid w:val="0050366A"/>
    <w:rsid w:val="005043AC"/>
    <w:rsid w:val="00504C66"/>
    <w:rsid w:val="005064C4"/>
    <w:rsid w:val="0050681C"/>
    <w:rsid w:val="005071EA"/>
    <w:rsid w:val="00507810"/>
    <w:rsid w:val="005110FE"/>
    <w:rsid w:val="00511C67"/>
    <w:rsid w:val="00514CA4"/>
    <w:rsid w:val="005154AE"/>
    <w:rsid w:val="00515AE1"/>
    <w:rsid w:val="00516880"/>
    <w:rsid w:val="0051743A"/>
    <w:rsid w:val="00520F44"/>
    <w:rsid w:val="00522C3C"/>
    <w:rsid w:val="0052324A"/>
    <w:rsid w:val="005238B4"/>
    <w:rsid w:val="005242F6"/>
    <w:rsid w:val="00524A26"/>
    <w:rsid w:val="00524FBD"/>
    <w:rsid w:val="00525022"/>
    <w:rsid w:val="00525221"/>
    <w:rsid w:val="00527527"/>
    <w:rsid w:val="00527EE1"/>
    <w:rsid w:val="00530084"/>
    <w:rsid w:val="0053089A"/>
    <w:rsid w:val="00531208"/>
    <w:rsid w:val="00532EB9"/>
    <w:rsid w:val="00534841"/>
    <w:rsid w:val="00534962"/>
    <w:rsid w:val="005355E2"/>
    <w:rsid w:val="005362FA"/>
    <w:rsid w:val="00536A28"/>
    <w:rsid w:val="00536E27"/>
    <w:rsid w:val="00537D9B"/>
    <w:rsid w:val="00537E57"/>
    <w:rsid w:val="00540EAA"/>
    <w:rsid w:val="005417F9"/>
    <w:rsid w:val="00541BF3"/>
    <w:rsid w:val="00542167"/>
    <w:rsid w:val="005435E8"/>
    <w:rsid w:val="00543A1A"/>
    <w:rsid w:val="005458C6"/>
    <w:rsid w:val="00545BC5"/>
    <w:rsid w:val="00546177"/>
    <w:rsid w:val="005463AF"/>
    <w:rsid w:val="00546FBF"/>
    <w:rsid w:val="00547A86"/>
    <w:rsid w:val="005502D8"/>
    <w:rsid w:val="00550B13"/>
    <w:rsid w:val="00552D27"/>
    <w:rsid w:val="00553060"/>
    <w:rsid w:val="005541E4"/>
    <w:rsid w:val="00554E1B"/>
    <w:rsid w:val="0055636C"/>
    <w:rsid w:val="005564AB"/>
    <w:rsid w:val="00560BF9"/>
    <w:rsid w:val="00561AD7"/>
    <w:rsid w:val="0056257C"/>
    <w:rsid w:val="005653E0"/>
    <w:rsid w:val="005667A6"/>
    <w:rsid w:val="00570447"/>
    <w:rsid w:val="00570AF2"/>
    <w:rsid w:val="00571B44"/>
    <w:rsid w:val="00571C08"/>
    <w:rsid w:val="00571C7E"/>
    <w:rsid w:val="00571DFC"/>
    <w:rsid w:val="00573CA2"/>
    <w:rsid w:val="00573E57"/>
    <w:rsid w:val="005747B7"/>
    <w:rsid w:val="005755B9"/>
    <w:rsid w:val="00575699"/>
    <w:rsid w:val="005774F4"/>
    <w:rsid w:val="005776D3"/>
    <w:rsid w:val="00581736"/>
    <w:rsid w:val="0058366F"/>
    <w:rsid w:val="0058467C"/>
    <w:rsid w:val="00586661"/>
    <w:rsid w:val="0058671F"/>
    <w:rsid w:val="00587D1E"/>
    <w:rsid w:val="00587F10"/>
    <w:rsid w:val="005905C1"/>
    <w:rsid w:val="0059091E"/>
    <w:rsid w:val="00590DC5"/>
    <w:rsid w:val="005913C9"/>
    <w:rsid w:val="00591434"/>
    <w:rsid w:val="00591B67"/>
    <w:rsid w:val="0059227B"/>
    <w:rsid w:val="00592AE9"/>
    <w:rsid w:val="0059481F"/>
    <w:rsid w:val="005950A2"/>
    <w:rsid w:val="00595521"/>
    <w:rsid w:val="00595931"/>
    <w:rsid w:val="00595E17"/>
    <w:rsid w:val="00595E3B"/>
    <w:rsid w:val="005972F7"/>
    <w:rsid w:val="005976C6"/>
    <w:rsid w:val="00597A08"/>
    <w:rsid w:val="005A0EC1"/>
    <w:rsid w:val="005A2335"/>
    <w:rsid w:val="005A3503"/>
    <w:rsid w:val="005A3580"/>
    <w:rsid w:val="005A5261"/>
    <w:rsid w:val="005A544E"/>
    <w:rsid w:val="005A5FC3"/>
    <w:rsid w:val="005A698A"/>
    <w:rsid w:val="005A71F2"/>
    <w:rsid w:val="005A730A"/>
    <w:rsid w:val="005B0424"/>
    <w:rsid w:val="005B1C4C"/>
    <w:rsid w:val="005B1F55"/>
    <w:rsid w:val="005B25D2"/>
    <w:rsid w:val="005B47C1"/>
    <w:rsid w:val="005B4D13"/>
    <w:rsid w:val="005B5B21"/>
    <w:rsid w:val="005B5DC0"/>
    <w:rsid w:val="005B6791"/>
    <w:rsid w:val="005B67BC"/>
    <w:rsid w:val="005B68D1"/>
    <w:rsid w:val="005C0A7B"/>
    <w:rsid w:val="005C199F"/>
    <w:rsid w:val="005C1B51"/>
    <w:rsid w:val="005C1EB4"/>
    <w:rsid w:val="005C1EE9"/>
    <w:rsid w:val="005C3013"/>
    <w:rsid w:val="005C3104"/>
    <w:rsid w:val="005C35C3"/>
    <w:rsid w:val="005C3B77"/>
    <w:rsid w:val="005C3E8E"/>
    <w:rsid w:val="005C52B9"/>
    <w:rsid w:val="005D01FD"/>
    <w:rsid w:val="005D0F1C"/>
    <w:rsid w:val="005D1139"/>
    <w:rsid w:val="005D1C4A"/>
    <w:rsid w:val="005D36BA"/>
    <w:rsid w:val="005D37B4"/>
    <w:rsid w:val="005D48C2"/>
    <w:rsid w:val="005D6474"/>
    <w:rsid w:val="005D6CDD"/>
    <w:rsid w:val="005E1875"/>
    <w:rsid w:val="005E1ADA"/>
    <w:rsid w:val="005E2822"/>
    <w:rsid w:val="005E2913"/>
    <w:rsid w:val="005E3F28"/>
    <w:rsid w:val="005E43F5"/>
    <w:rsid w:val="005E5B63"/>
    <w:rsid w:val="005E5BE7"/>
    <w:rsid w:val="005E65B7"/>
    <w:rsid w:val="005E6EEA"/>
    <w:rsid w:val="005E746B"/>
    <w:rsid w:val="005F09A6"/>
    <w:rsid w:val="005F11A9"/>
    <w:rsid w:val="005F25A7"/>
    <w:rsid w:val="005F2B8A"/>
    <w:rsid w:val="005F3F27"/>
    <w:rsid w:val="005F5641"/>
    <w:rsid w:val="005F69ED"/>
    <w:rsid w:val="00601C79"/>
    <w:rsid w:val="0060273C"/>
    <w:rsid w:val="00603730"/>
    <w:rsid w:val="00603C00"/>
    <w:rsid w:val="00603C85"/>
    <w:rsid w:val="0060451A"/>
    <w:rsid w:val="00611410"/>
    <w:rsid w:val="0061234E"/>
    <w:rsid w:val="006137B2"/>
    <w:rsid w:val="00616CCE"/>
    <w:rsid w:val="00621697"/>
    <w:rsid w:val="00621F43"/>
    <w:rsid w:val="0062217E"/>
    <w:rsid w:val="00623F11"/>
    <w:rsid w:val="00623F35"/>
    <w:rsid w:val="0062451E"/>
    <w:rsid w:val="00626865"/>
    <w:rsid w:val="00626A20"/>
    <w:rsid w:val="00627601"/>
    <w:rsid w:val="00627E8F"/>
    <w:rsid w:val="00631389"/>
    <w:rsid w:val="006315EA"/>
    <w:rsid w:val="0063160D"/>
    <w:rsid w:val="00631CAB"/>
    <w:rsid w:val="00632215"/>
    <w:rsid w:val="00633F0A"/>
    <w:rsid w:val="0063439D"/>
    <w:rsid w:val="00634ED0"/>
    <w:rsid w:val="00635F3E"/>
    <w:rsid w:val="00636F93"/>
    <w:rsid w:val="00637766"/>
    <w:rsid w:val="00641D99"/>
    <w:rsid w:val="006426C4"/>
    <w:rsid w:val="00646CAA"/>
    <w:rsid w:val="00646F73"/>
    <w:rsid w:val="00647400"/>
    <w:rsid w:val="00647813"/>
    <w:rsid w:val="00647A6D"/>
    <w:rsid w:val="00651313"/>
    <w:rsid w:val="00651411"/>
    <w:rsid w:val="00651B91"/>
    <w:rsid w:val="00651F7B"/>
    <w:rsid w:val="0065379A"/>
    <w:rsid w:val="00653DEF"/>
    <w:rsid w:val="0065434D"/>
    <w:rsid w:val="00655E5A"/>
    <w:rsid w:val="00656DE8"/>
    <w:rsid w:val="00657ABF"/>
    <w:rsid w:val="00657DA8"/>
    <w:rsid w:val="00657F96"/>
    <w:rsid w:val="0066149F"/>
    <w:rsid w:val="00662BDA"/>
    <w:rsid w:val="00664A2C"/>
    <w:rsid w:val="00665502"/>
    <w:rsid w:val="00666860"/>
    <w:rsid w:val="00670B28"/>
    <w:rsid w:val="0067126F"/>
    <w:rsid w:val="00671578"/>
    <w:rsid w:val="00671EC5"/>
    <w:rsid w:val="006721DB"/>
    <w:rsid w:val="0067486A"/>
    <w:rsid w:val="006748DB"/>
    <w:rsid w:val="00674B11"/>
    <w:rsid w:val="006771A8"/>
    <w:rsid w:val="00677829"/>
    <w:rsid w:val="00680373"/>
    <w:rsid w:val="00682BAA"/>
    <w:rsid w:val="0068377E"/>
    <w:rsid w:val="00683C90"/>
    <w:rsid w:val="00684F0F"/>
    <w:rsid w:val="00686FD6"/>
    <w:rsid w:val="006878F8"/>
    <w:rsid w:val="00687AF2"/>
    <w:rsid w:val="00687E3D"/>
    <w:rsid w:val="00687E82"/>
    <w:rsid w:val="006900FB"/>
    <w:rsid w:val="00690627"/>
    <w:rsid w:val="00691A03"/>
    <w:rsid w:val="006928F2"/>
    <w:rsid w:val="006946BD"/>
    <w:rsid w:val="006A2504"/>
    <w:rsid w:val="006A32F1"/>
    <w:rsid w:val="006A4670"/>
    <w:rsid w:val="006A48DB"/>
    <w:rsid w:val="006A4C00"/>
    <w:rsid w:val="006A6312"/>
    <w:rsid w:val="006A675D"/>
    <w:rsid w:val="006B1134"/>
    <w:rsid w:val="006B1749"/>
    <w:rsid w:val="006B1B8B"/>
    <w:rsid w:val="006B2062"/>
    <w:rsid w:val="006B21F7"/>
    <w:rsid w:val="006B2514"/>
    <w:rsid w:val="006B29D5"/>
    <w:rsid w:val="006B31E2"/>
    <w:rsid w:val="006B3546"/>
    <w:rsid w:val="006B3ABE"/>
    <w:rsid w:val="006B42B6"/>
    <w:rsid w:val="006B6501"/>
    <w:rsid w:val="006B6E74"/>
    <w:rsid w:val="006B731C"/>
    <w:rsid w:val="006B7450"/>
    <w:rsid w:val="006C01E6"/>
    <w:rsid w:val="006C0EF4"/>
    <w:rsid w:val="006C101C"/>
    <w:rsid w:val="006C17E8"/>
    <w:rsid w:val="006C19A0"/>
    <w:rsid w:val="006C1AFC"/>
    <w:rsid w:val="006C1DF0"/>
    <w:rsid w:val="006C2727"/>
    <w:rsid w:val="006C2D90"/>
    <w:rsid w:val="006C3428"/>
    <w:rsid w:val="006C4C1B"/>
    <w:rsid w:val="006D0899"/>
    <w:rsid w:val="006D0ADD"/>
    <w:rsid w:val="006D15A4"/>
    <w:rsid w:val="006D23FE"/>
    <w:rsid w:val="006D3B18"/>
    <w:rsid w:val="006D405D"/>
    <w:rsid w:val="006D64D0"/>
    <w:rsid w:val="006D6520"/>
    <w:rsid w:val="006D6734"/>
    <w:rsid w:val="006D68E9"/>
    <w:rsid w:val="006E0BFE"/>
    <w:rsid w:val="006E1C3F"/>
    <w:rsid w:val="006E22D4"/>
    <w:rsid w:val="006E47AE"/>
    <w:rsid w:val="006E47E1"/>
    <w:rsid w:val="006E51D2"/>
    <w:rsid w:val="006E5E8C"/>
    <w:rsid w:val="006E66F3"/>
    <w:rsid w:val="006E72F6"/>
    <w:rsid w:val="006E7647"/>
    <w:rsid w:val="006E7C2F"/>
    <w:rsid w:val="006F1AC9"/>
    <w:rsid w:val="006F23FD"/>
    <w:rsid w:val="006F385B"/>
    <w:rsid w:val="006F44A2"/>
    <w:rsid w:val="006F558A"/>
    <w:rsid w:val="006F5BEB"/>
    <w:rsid w:val="006F74E8"/>
    <w:rsid w:val="00701955"/>
    <w:rsid w:val="00701DFB"/>
    <w:rsid w:val="007026A2"/>
    <w:rsid w:val="00702790"/>
    <w:rsid w:val="007028DF"/>
    <w:rsid w:val="00702F00"/>
    <w:rsid w:val="00702F99"/>
    <w:rsid w:val="00703170"/>
    <w:rsid w:val="007041B0"/>
    <w:rsid w:val="0070496A"/>
    <w:rsid w:val="00704B3E"/>
    <w:rsid w:val="00705165"/>
    <w:rsid w:val="00706171"/>
    <w:rsid w:val="00706AAF"/>
    <w:rsid w:val="0071184D"/>
    <w:rsid w:val="0071353E"/>
    <w:rsid w:val="00713883"/>
    <w:rsid w:val="00713B60"/>
    <w:rsid w:val="00713CC8"/>
    <w:rsid w:val="00714251"/>
    <w:rsid w:val="0071425B"/>
    <w:rsid w:val="0071524D"/>
    <w:rsid w:val="00717087"/>
    <w:rsid w:val="00717E2F"/>
    <w:rsid w:val="00720365"/>
    <w:rsid w:val="00720C49"/>
    <w:rsid w:val="00720DCD"/>
    <w:rsid w:val="00721231"/>
    <w:rsid w:val="00723482"/>
    <w:rsid w:val="007259EC"/>
    <w:rsid w:val="00725E33"/>
    <w:rsid w:val="00725F98"/>
    <w:rsid w:val="00727E33"/>
    <w:rsid w:val="007304B4"/>
    <w:rsid w:val="00730638"/>
    <w:rsid w:val="0073109C"/>
    <w:rsid w:val="00733AF6"/>
    <w:rsid w:val="00733BC4"/>
    <w:rsid w:val="007345C8"/>
    <w:rsid w:val="00734D92"/>
    <w:rsid w:val="00735F1D"/>
    <w:rsid w:val="00736638"/>
    <w:rsid w:val="0073718D"/>
    <w:rsid w:val="00737F4E"/>
    <w:rsid w:val="007403AC"/>
    <w:rsid w:val="00740875"/>
    <w:rsid w:val="00741F65"/>
    <w:rsid w:val="00742134"/>
    <w:rsid w:val="00742DA6"/>
    <w:rsid w:val="007435DC"/>
    <w:rsid w:val="00743755"/>
    <w:rsid w:val="00744F75"/>
    <w:rsid w:val="00745BA4"/>
    <w:rsid w:val="00746BE4"/>
    <w:rsid w:val="00750A2A"/>
    <w:rsid w:val="00751C3C"/>
    <w:rsid w:val="00752384"/>
    <w:rsid w:val="00752C68"/>
    <w:rsid w:val="0075348C"/>
    <w:rsid w:val="00754FF0"/>
    <w:rsid w:val="00755D69"/>
    <w:rsid w:val="0075769E"/>
    <w:rsid w:val="00757C35"/>
    <w:rsid w:val="00761F78"/>
    <w:rsid w:val="0076252F"/>
    <w:rsid w:val="00762AA5"/>
    <w:rsid w:val="00764516"/>
    <w:rsid w:val="00764FF3"/>
    <w:rsid w:val="00765FE2"/>
    <w:rsid w:val="0076622A"/>
    <w:rsid w:val="007665FF"/>
    <w:rsid w:val="00772A63"/>
    <w:rsid w:val="00773182"/>
    <w:rsid w:val="00774282"/>
    <w:rsid w:val="00774D6A"/>
    <w:rsid w:val="00775224"/>
    <w:rsid w:val="00775409"/>
    <w:rsid w:val="007754B8"/>
    <w:rsid w:val="007766DE"/>
    <w:rsid w:val="00776EBA"/>
    <w:rsid w:val="007776A5"/>
    <w:rsid w:val="00781AA7"/>
    <w:rsid w:val="007821A6"/>
    <w:rsid w:val="00782D16"/>
    <w:rsid w:val="00782FDE"/>
    <w:rsid w:val="00783075"/>
    <w:rsid w:val="00783165"/>
    <w:rsid w:val="00783753"/>
    <w:rsid w:val="0079038A"/>
    <w:rsid w:val="00790FFA"/>
    <w:rsid w:val="00791C7C"/>
    <w:rsid w:val="00792185"/>
    <w:rsid w:val="007927D9"/>
    <w:rsid w:val="00794296"/>
    <w:rsid w:val="00794950"/>
    <w:rsid w:val="00795749"/>
    <w:rsid w:val="007962C4"/>
    <w:rsid w:val="007968F4"/>
    <w:rsid w:val="007973DA"/>
    <w:rsid w:val="007A086C"/>
    <w:rsid w:val="007A09CB"/>
    <w:rsid w:val="007A1ED8"/>
    <w:rsid w:val="007A3712"/>
    <w:rsid w:val="007A3836"/>
    <w:rsid w:val="007A3EB7"/>
    <w:rsid w:val="007A3F99"/>
    <w:rsid w:val="007A4939"/>
    <w:rsid w:val="007A49A6"/>
    <w:rsid w:val="007A4A86"/>
    <w:rsid w:val="007A4B6B"/>
    <w:rsid w:val="007A55B4"/>
    <w:rsid w:val="007A6B84"/>
    <w:rsid w:val="007A6E58"/>
    <w:rsid w:val="007B0DD1"/>
    <w:rsid w:val="007B2245"/>
    <w:rsid w:val="007B2263"/>
    <w:rsid w:val="007B281E"/>
    <w:rsid w:val="007B3884"/>
    <w:rsid w:val="007B389A"/>
    <w:rsid w:val="007B4FFE"/>
    <w:rsid w:val="007B563B"/>
    <w:rsid w:val="007B574D"/>
    <w:rsid w:val="007C0964"/>
    <w:rsid w:val="007C0C29"/>
    <w:rsid w:val="007C0F68"/>
    <w:rsid w:val="007C2E1A"/>
    <w:rsid w:val="007C2E2A"/>
    <w:rsid w:val="007C4086"/>
    <w:rsid w:val="007C456C"/>
    <w:rsid w:val="007C5269"/>
    <w:rsid w:val="007C5D1A"/>
    <w:rsid w:val="007C5EF5"/>
    <w:rsid w:val="007C6804"/>
    <w:rsid w:val="007C7C5D"/>
    <w:rsid w:val="007C7D43"/>
    <w:rsid w:val="007D02A5"/>
    <w:rsid w:val="007D036F"/>
    <w:rsid w:val="007D1702"/>
    <w:rsid w:val="007D1843"/>
    <w:rsid w:val="007D2429"/>
    <w:rsid w:val="007D33D0"/>
    <w:rsid w:val="007D37F2"/>
    <w:rsid w:val="007D3A18"/>
    <w:rsid w:val="007D5C2E"/>
    <w:rsid w:val="007D6187"/>
    <w:rsid w:val="007D6A72"/>
    <w:rsid w:val="007D6C12"/>
    <w:rsid w:val="007D7E20"/>
    <w:rsid w:val="007E18F5"/>
    <w:rsid w:val="007E3096"/>
    <w:rsid w:val="007E363B"/>
    <w:rsid w:val="007E478B"/>
    <w:rsid w:val="007E5570"/>
    <w:rsid w:val="007E69BA"/>
    <w:rsid w:val="007F26F5"/>
    <w:rsid w:val="007F2D53"/>
    <w:rsid w:val="007F3425"/>
    <w:rsid w:val="007F5165"/>
    <w:rsid w:val="007F5519"/>
    <w:rsid w:val="007F7012"/>
    <w:rsid w:val="007F7151"/>
    <w:rsid w:val="007F718C"/>
    <w:rsid w:val="007F77CF"/>
    <w:rsid w:val="007F7DA4"/>
    <w:rsid w:val="008001DF"/>
    <w:rsid w:val="00800714"/>
    <w:rsid w:val="00801F7A"/>
    <w:rsid w:val="00802123"/>
    <w:rsid w:val="00802A09"/>
    <w:rsid w:val="00802F98"/>
    <w:rsid w:val="008046BD"/>
    <w:rsid w:val="008047E7"/>
    <w:rsid w:val="00804E00"/>
    <w:rsid w:val="00805981"/>
    <w:rsid w:val="008066A3"/>
    <w:rsid w:val="0080679E"/>
    <w:rsid w:val="00810467"/>
    <w:rsid w:val="00810750"/>
    <w:rsid w:val="00811B85"/>
    <w:rsid w:val="00811FBD"/>
    <w:rsid w:val="00812D42"/>
    <w:rsid w:val="008130BC"/>
    <w:rsid w:val="00814121"/>
    <w:rsid w:val="00815752"/>
    <w:rsid w:val="00815D17"/>
    <w:rsid w:val="008202D3"/>
    <w:rsid w:val="00820835"/>
    <w:rsid w:val="00820AD3"/>
    <w:rsid w:val="008214DB"/>
    <w:rsid w:val="008216D6"/>
    <w:rsid w:val="00822DBB"/>
    <w:rsid w:val="008257E5"/>
    <w:rsid w:val="008272BE"/>
    <w:rsid w:val="00830E7D"/>
    <w:rsid w:val="00830E9E"/>
    <w:rsid w:val="00831959"/>
    <w:rsid w:val="008326AB"/>
    <w:rsid w:val="00833454"/>
    <w:rsid w:val="00833BCF"/>
    <w:rsid w:val="00833D0A"/>
    <w:rsid w:val="00834699"/>
    <w:rsid w:val="00834721"/>
    <w:rsid w:val="008354C3"/>
    <w:rsid w:val="0083725B"/>
    <w:rsid w:val="008400B5"/>
    <w:rsid w:val="008405FA"/>
    <w:rsid w:val="00841790"/>
    <w:rsid w:val="0084202F"/>
    <w:rsid w:val="008422A7"/>
    <w:rsid w:val="008423F0"/>
    <w:rsid w:val="00842EF6"/>
    <w:rsid w:val="00843073"/>
    <w:rsid w:val="00844645"/>
    <w:rsid w:val="008454CF"/>
    <w:rsid w:val="008466E3"/>
    <w:rsid w:val="00847E23"/>
    <w:rsid w:val="00850074"/>
    <w:rsid w:val="0085015B"/>
    <w:rsid w:val="00850472"/>
    <w:rsid w:val="00850C7D"/>
    <w:rsid w:val="0085263B"/>
    <w:rsid w:val="00853E05"/>
    <w:rsid w:val="00855ABF"/>
    <w:rsid w:val="0085679C"/>
    <w:rsid w:val="00860D72"/>
    <w:rsid w:val="00861A34"/>
    <w:rsid w:val="00861FA3"/>
    <w:rsid w:val="00862172"/>
    <w:rsid w:val="00862C22"/>
    <w:rsid w:val="00864008"/>
    <w:rsid w:val="00864957"/>
    <w:rsid w:val="00864BA9"/>
    <w:rsid w:val="008650B3"/>
    <w:rsid w:val="0086679E"/>
    <w:rsid w:val="008671DB"/>
    <w:rsid w:val="00867A66"/>
    <w:rsid w:val="008705C5"/>
    <w:rsid w:val="00871BF5"/>
    <w:rsid w:val="00873A76"/>
    <w:rsid w:val="0087462C"/>
    <w:rsid w:val="0087565E"/>
    <w:rsid w:val="008767EC"/>
    <w:rsid w:val="00876A7B"/>
    <w:rsid w:val="0087720D"/>
    <w:rsid w:val="00880E4F"/>
    <w:rsid w:val="00881810"/>
    <w:rsid w:val="008823AE"/>
    <w:rsid w:val="0088259C"/>
    <w:rsid w:val="00882C84"/>
    <w:rsid w:val="00883F9F"/>
    <w:rsid w:val="008844A3"/>
    <w:rsid w:val="008849EC"/>
    <w:rsid w:val="00884C93"/>
    <w:rsid w:val="008871F0"/>
    <w:rsid w:val="00890EDE"/>
    <w:rsid w:val="00892382"/>
    <w:rsid w:val="00894250"/>
    <w:rsid w:val="0089465B"/>
    <w:rsid w:val="0089466B"/>
    <w:rsid w:val="00894773"/>
    <w:rsid w:val="0089562A"/>
    <w:rsid w:val="00897359"/>
    <w:rsid w:val="008A0B1D"/>
    <w:rsid w:val="008A0D05"/>
    <w:rsid w:val="008A0EDE"/>
    <w:rsid w:val="008A2831"/>
    <w:rsid w:val="008A2939"/>
    <w:rsid w:val="008A35FD"/>
    <w:rsid w:val="008A45C2"/>
    <w:rsid w:val="008A4767"/>
    <w:rsid w:val="008A5587"/>
    <w:rsid w:val="008A5C31"/>
    <w:rsid w:val="008A5EE9"/>
    <w:rsid w:val="008A6C5D"/>
    <w:rsid w:val="008A715E"/>
    <w:rsid w:val="008B03CE"/>
    <w:rsid w:val="008B084E"/>
    <w:rsid w:val="008B0AD1"/>
    <w:rsid w:val="008B0BD1"/>
    <w:rsid w:val="008B1ACB"/>
    <w:rsid w:val="008B2DEE"/>
    <w:rsid w:val="008B310D"/>
    <w:rsid w:val="008B3C9F"/>
    <w:rsid w:val="008B41B7"/>
    <w:rsid w:val="008B48D6"/>
    <w:rsid w:val="008B6644"/>
    <w:rsid w:val="008B77DC"/>
    <w:rsid w:val="008C04DE"/>
    <w:rsid w:val="008C2074"/>
    <w:rsid w:val="008C2612"/>
    <w:rsid w:val="008C2E5B"/>
    <w:rsid w:val="008C404A"/>
    <w:rsid w:val="008C5A26"/>
    <w:rsid w:val="008C636C"/>
    <w:rsid w:val="008C6DD0"/>
    <w:rsid w:val="008C7838"/>
    <w:rsid w:val="008D0FF9"/>
    <w:rsid w:val="008D1A4D"/>
    <w:rsid w:val="008D29FB"/>
    <w:rsid w:val="008D4E00"/>
    <w:rsid w:val="008D5907"/>
    <w:rsid w:val="008D6581"/>
    <w:rsid w:val="008D65DA"/>
    <w:rsid w:val="008D6BC0"/>
    <w:rsid w:val="008D70CB"/>
    <w:rsid w:val="008E0D18"/>
    <w:rsid w:val="008E1115"/>
    <w:rsid w:val="008E1865"/>
    <w:rsid w:val="008E2A33"/>
    <w:rsid w:val="008E470D"/>
    <w:rsid w:val="008E59CC"/>
    <w:rsid w:val="008E5A46"/>
    <w:rsid w:val="008E6033"/>
    <w:rsid w:val="008E7759"/>
    <w:rsid w:val="008F04DE"/>
    <w:rsid w:val="008F1FED"/>
    <w:rsid w:val="008F227D"/>
    <w:rsid w:val="008F4200"/>
    <w:rsid w:val="008F43E6"/>
    <w:rsid w:val="008F4514"/>
    <w:rsid w:val="008F553B"/>
    <w:rsid w:val="008F6799"/>
    <w:rsid w:val="008F6C39"/>
    <w:rsid w:val="008F6FFD"/>
    <w:rsid w:val="0090015D"/>
    <w:rsid w:val="009001A0"/>
    <w:rsid w:val="009001C0"/>
    <w:rsid w:val="00900302"/>
    <w:rsid w:val="00900435"/>
    <w:rsid w:val="009008F7"/>
    <w:rsid w:val="00900D07"/>
    <w:rsid w:val="009014CE"/>
    <w:rsid w:val="00901FAE"/>
    <w:rsid w:val="00902A71"/>
    <w:rsid w:val="0090346C"/>
    <w:rsid w:val="00906065"/>
    <w:rsid w:val="0090611F"/>
    <w:rsid w:val="00906BDA"/>
    <w:rsid w:val="0090764E"/>
    <w:rsid w:val="00907F34"/>
    <w:rsid w:val="00911893"/>
    <w:rsid w:val="0091344F"/>
    <w:rsid w:val="009136D7"/>
    <w:rsid w:val="00915791"/>
    <w:rsid w:val="0091617E"/>
    <w:rsid w:val="0092074D"/>
    <w:rsid w:val="00920B58"/>
    <w:rsid w:val="00921511"/>
    <w:rsid w:val="00921905"/>
    <w:rsid w:val="00921BBA"/>
    <w:rsid w:val="0092241C"/>
    <w:rsid w:val="009233D4"/>
    <w:rsid w:val="009237B2"/>
    <w:rsid w:val="009237D4"/>
    <w:rsid w:val="00925033"/>
    <w:rsid w:val="00925141"/>
    <w:rsid w:val="00926CCA"/>
    <w:rsid w:val="00927024"/>
    <w:rsid w:val="009305A9"/>
    <w:rsid w:val="009306A1"/>
    <w:rsid w:val="00933EE6"/>
    <w:rsid w:val="009340EF"/>
    <w:rsid w:val="00934311"/>
    <w:rsid w:val="009345F9"/>
    <w:rsid w:val="009352AA"/>
    <w:rsid w:val="00936925"/>
    <w:rsid w:val="00936A71"/>
    <w:rsid w:val="00937F97"/>
    <w:rsid w:val="0094101F"/>
    <w:rsid w:val="00941C50"/>
    <w:rsid w:val="00942477"/>
    <w:rsid w:val="0094296A"/>
    <w:rsid w:val="00942E55"/>
    <w:rsid w:val="0094338F"/>
    <w:rsid w:val="00943407"/>
    <w:rsid w:val="00943A30"/>
    <w:rsid w:val="009458E0"/>
    <w:rsid w:val="00945D01"/>
    <w:rsid w:val="0094601C"/>
    <w:rsid w:val="009464D8"/>
    <w:rsid w:val="00951FA7"/>
    <w:rsid w:val="009529B9"/>
    <w:rsid w:val="00953F60"/>
    <w:rsid w:val="009540C5"/>
    <w:rsid w:val="00954D28"/>
    <w:rsid w:val="00954F25"/>
    <w:rsid w:val="00955203"/>
    <w:rsid w:val="00956742"/>
    <w:rsid w:val="00956FA3"/>
    <w:rsid w:val="00957C3A"/>
    <w:rsid w:val="00960567"/>
    <w:rsid w:val="00961366"/>
    <w:rsid w:val="009616FD"/>
    <w:rsid w:val="00964F18"/>
    <w:rsid w:val="00967160"/>
    <w:rsid w:val="00971937"/>
    <w:rsid w:val="0097426A"/>
    <w:rsid w:val="00974921"/>
    <w:rsid w:val="009754D8"/>
    <w:rsid w:val="009766E7"/>
    <w:rsid w:val="009774EE"/>
    <w:rsid w:val="00977798"/>
    <w:rsid w:val="00977A5B"/>
    <w:rsid w:val="00980252"/>
    <w:rsid w:val="00980548"/>
    <w:rsid w:val="0098085C"/>
    <w:rsid w:val="009811F9"/>
    <w:rsid w:val="00981460"/>
    <w:rsid w:val="009825F6"/>
    <w:rsid w:val="0098335C"/>
    <w:rsid w:val="00984573"/>
    <w:rsid w:val="00984899"/>
    <w:rsid w:val="00984A6B"/>
    <w:rsid w:val="00985114"/>
    <w:rsid w:val="00985DFA"/>
    <w:rsid w:val="00985E1E"/>
    <w:rsid w:val="00985F4A"/>
    <w:rsid w:val="0098758B"/>
    <w:rsid w:val="00987E56"/>
    <w:rsid w:val="00987FA0"/>
    <w:rsid w:val="00991C78"/>
    <w:rsid w:val="00993195"/>
    <w:rsid w:val="009932DE"/>
    <w:rsid w:val="00993862"/>
    <w:rsid w:val="00993B18"/>
    <w:rsid w:val="00993DF9"/>
    <w:rsid w:val="00993F16"/>
    <w:rsid w:val="0099407B"/>
    <w:rsid w:val="00994975"/>
    <w:rsid w:val="00996BF2"/>
    <w:rsid w:val="009A02CC"/>
    <w:rsid w:val="009A0C0C"/>
    <w:rsid w:val="009A4026"/>
    <w:rsid w:val="009A4993"/>
    <w:rsid w:val="009A49BD"/>
    <w:rsid w:val="009A7990"/>
    <w:rsid w:val="009A7F8E"/>
    <w:rsid w:val="009B0C7D"/>
    <w:rsid w:val="009B0F22"/>
    <w:rsid w:val="009B0F50"/>
    <w:rsid w:val="009B22C6"/>
    <w:rsid w:val="009B270E"/>
    <w:rsid w:val="009B4D34"/>
    <w:rsid w:val="009B7745"/>
    <w:rsid w:val="009C017C"/>
    <w:rsid w:val="009C08E3"/>
    <w:rsid w:val="009C107A"/>
    <w:rsid w:val="009C12CD"/>
    <w:rsid w:val="009C153E"/>
    <w:rsid w:val="009C160A"/>
    <w:rsid w:val="009C2453"/>
    <w:rsid w:val="009C471A"/>
    <w:rsid w:val="009C4E18"/>
    <w:rsid w:val="009C4F8F"/>
    <w:rsid w:val="009C51BF"/>
    <w:rsid w:val="009C53B8"/>
    <w:rsid w:val="009C55CF"/>
    <w:rsid w:val="009C60F8"/>
    <w:rsid w:val="009C7317"/>
    <w:rsid w:val="009D1DE2"/>
    <w:rsid w:val="009D2FB6"/>
    <w:rsid w:val="009D42DF"/>
    <w:rsid w:val="009D4AA3"/>
    <w:rsid w:val="009D6855"/>
    <w:rsid w:val="009D6AA8"/>
    <w:rsid w:val="009D6EC7"/>
    <w:rsid w:val="009D749C"/>
    <w:rsid w:val="009D7522"/>
    <w:rsid w:val="009E11D3"/>
    <w:rsid w:val="009E17E8"/>
    <w:rsid w:val="009E1A40"/>
    <w:rsid w:val="009E28B0"/>
    <w:rsid w:val="009E2B97"/>
    <w:rsid w:val="009E394F"/>
    <w:rsid w:val="009E505F"/>
    <w:rsid w:val="009E703A"/>
    <w:rsid w:val="009E7CEC"/>
    <w:rsid w:val="009E7E19"/>
    <w:rsid w:val="009F0F4F"/>
    <w:rsid w:val="009F150A"/>
    <w:rsid w:val="009F17B5"/>
    <w:rsid w:val="009F278A"/>
    <w:rsid w:val="009F3A9E"/>
    <w:rsid w:val="009F3FB0"/>
    <w:rsid w:val="009F4372"/>
    <w:rsid w:val="009F4608"/>
    <w:rsid w:val="009F6884"/>
    <w:rsid w:val="009F6DF5"/>
    <w:rsid w:val="009F77ED"/>
    <w:rsid w:val="00A0047D"/>
    <w:rsid w:val="00A00B7E"/>
    <w:rsid w:val="00A02EB5"/>
    <w:rsid w:val="00A03C09"/>
    <w:rsid w:val="00A03F29"/>
    <w:rsid w:val="00A055E8"/>
    <w:rsid w:val="00A05F57"/>
    <w:rsid w:val="00A07BBD"/>
    <w:rsid w:val="00A102AB"/>
    <w:rsid w:val="00A1101A"/>
    <w:rsid w:val="00A116F9"/>
    <w:rsid w:val="00A1197F"/>
    <w:rsid w:val="00A11CC8"/>
    <w:rsid w:val="00A128D8"/>
    <w:rsid w:val="00A12C05"/>
    <w:rsid w:val="00A12C40"/>
    <w:rsid w:val="00A13AC2"/>
    <w:rsid w:val="00A16262"/>
    <w:rsid w:val="00A1629F"/>
    <w:rsid w:val="00A16821"/>
    <w:rsid w:val="00A16F49"/>
    <w:rsid w:val="00A20406"/>
    <w:rsid w:val="00A20473"/>
    <w:rsid w:val="00A20580"/>
    <w:rsid w:val="00A207EC"/>
    <w:rsid w:val="00A20C06"/>
    <w:rsid w:val="00A21557"/>
    <w:rsid w:val="00A2290A"/>
    <w:rsid w:val="00A238A3"/>
    <w:rsid w:val="00A23CB6"/>
    <w:rsid w:val="00A23F51"/>
    <w:rsid w:val="00A2401F"/>
    <w:rsid w:val="00A2430B"/>
    <w:rsid w:val="00A247E0"/>
    <w:rsid w:val="00A252A9"/>
    <w:rsid w:val="00A2548B"/>
    <w:rsid w:val="00A2637C"/>
    <w:rsid w:val="00A26626"/>
    <w:rsid w:val="00A30019"/>
    <w:rsid w:val="00A30771"/>
    <w:rsid w:val="00A30BE8"/>
    <w:rsid w:val="00A317E7"/>
    <w:rsid w:val="00A31B82"/>
    <w:rsid w:val="00A34914"/>
    <w:rsid w:val="00A35F70"/>
    <w:rsid w:val="00A368EE"/>
    <w:rsid w:val="00A37B6F"/>
    <w:rsid w:val="00A40658"/>
    <w:rsid w:val="00A4147F"/>
    <w:rsid w:val="00A4220C"/>
    <w:rsid w:val="00A43267"/>
    <w:rsid w:val="00A43E3A"/>
    <w:rsid w:val="00A45DE2"/>
    <w:rsid w:val="00A460C7"/>
    <w:rsid w:val="00A5083C"/>
    <w:rsid w:val="00A50B2A"/>
    <w:rsid w:val="00A520F6"/>
    <w:rsid w:val="00A52CBC"/>
    <w:rsid w:val="00A52E83"/>
    <w:rsid w:val="00A5346F"/>
    <w:rsid w:val="00A53B10"/>
    <w:rsid w:val="00A54ABE"/>
    <w:rsid w:val="00A55683"/>
    <w:rsid w:val="00A559E3"/>
    <w:rsid w:val="00A57C9A"/>
    <w:rsid w:val="00A60201"/>
    <w:rsid w:val="00A616EE"/>
    <w:rsid w:val="00A618AF"/>
    <w:rsid w:val="00A6313A"/>
    <w:rsid w:val="00A63295"/>
    <w:rsid w:val="00A638BD"/>
    <w:rsid w:val="00A64B1B"/>
    <w:rsid w:val="00A65F51"/>
    <w:rsid w:val="00A67345"/>
    <w:rsid w:val="00A67621"/>
    <w:rsid w:val="00A6777E"/>
    <w:rsid w:val="00A70596"/>
    <w:rsid w:val="00A72B4E"/>
    <w:rsid w:val="00A74243"/>
    <w:rsid w:val="00A74C6E"/>
    <w:rsid w:val="00A76DA4"/>
    <w:rsid w:val="00A77166"/>
    <w:rsid w:val="00A77531"/>
    <w:rsid w:val="00A810D9"/>
    <w:rsid w:val="00A82B3E"/>
    <w:rsid w:val="00A83A2A"/>
    <w:rsid w:val="00A8423C"/>
    <w:rsid w:val="00A84986"/>
    <w:rsid w:val="00A84E42"/>
    <w:rsid w:val="00A85DD3"/>
    <w:rsid w:val="00A8740B"/>
    <w:rsid w:val="00A87ADE"/>
    <w:rsid w:val="00A87DDA"/>
    <w:rsid w:val="00A90856"/>
    <w:rsid w:val="00A90CF5"/>
    <w:rsid w:val="00A91391"/>
    <w:rsid w:val="00A91686"/>
    <w:rsid w:val="00A923B6"/>
    <w:rsid w:val="00A92C34"/>
    <w:rsid w:val="00A93740"/>
    <w:rsid w:val="00A94B5A"/>
    <w:rsid w:val="00A95173"/>
    <w:rsid w:val="00A959A8"/>
    <w:rsid w:val="00A95E52"/>
    <w:rsid w:val="00A96643"/>
    <w:rsid w:val="00A967F3"/>
    <w:rsid w:val="00A97814"/>
    <w:rsid w:val="00A978E6"/>
    <w:rsid w:val="00AA1DFE"/>
    <w:rsid w:val="00AA300D"/>
    <w:rsid w:val="00AA3090"/>
    <w:rsid w:val="00AA41AA"/>
    <w:rsid w:val="00AA43F3"/>
    <w:rsid w:val="00AA7F5F"/>
    <w:rsid w:val="00AB0475"/>
    <w:rsid w:val="00AB1D74"/>
    <w:rsid w:val="00AB2ECB"/>
    <w:rsid w:val="00AB3D07"/>
    <w:rsid w:val="00AB4C32"/>
    <w:rsid w:val="00AB541C"/>
    <w:rsid w:val="00AB574D"/>
    <w:rsid w:val="00AB5908"/>
    <w:rsid w:val="00AB6746"/>
    <w:rsid w:val="00AC0641"/>
    <w:rsid w:val="00AC0F07"/>
    <w:rsid w:val="00AC174A"/>
    <w:rsid w:val="00AC24C9"/>
    <w:rsid w:val="00AC2EF5"/>
    <w:rsid w:val="00AC54F4"/>
    <w:rsid w:val="00AC554E"/>
    <w:rsid w:val="00AC70B2"/>
    <w:rsid w:val="00AC78D0"/>
    <w:rsid w:val="00AC78E9"/>
    <w:rsid w:val="00AC7A9A"/>
    <w:rsid w:val="00AD0030"/>
    <w:rsid w:val="00AD115F"/>
    <w:rsid w:val="00AD1AF2"/>
    <w:rsid w:val="00AD1BB9"/>
    <w:rsid w:val="00AD1D65"/>
    <w:rsid w:val="00AD2CB5"/>
    <w:rsid w:val="00AD31B1"/>
    <w:rsid w:val="00AD3F8E"/>
    <w:rsid w:val="00AD49F8"/>
    <w:rsid w:val="00AD53CC"/>
    <w:rsid w:val="00AD68E5"/>
    <w:rsid w:val="00AD7074"/>
    <w:rsid w:val="00AD741D"/>
    <w:rsid w:val="00AE0C95"/>
    <w:rsid w:val="00AE120E"/>
    <w:rsid w:val="00AE131C"/>
    <w:rsid w:val="00AE3F31"/>
    <w:rsid w:val="00AE4BFC"/>
    <w:rsid w:val="00AE5ABB"/>
    <w:rsid w:val="00AE6657"/>
    <w:rsid w:val="00AF202D"/>
    <w:rsid w:val="00AF58C2"/>
    <w:rsid w:val="00B00CC3"/>
    <w:rsid w:val="00B01777"/>
    <w:rsid w:val="00B01B64"/>
    <w:rsid w:val="00B02627"/>
    <w:rsid w:val="00B03A7A"/>
    <w:rsid w:val="00B03C84"/>
    <w:rsid w:val="00B04DCA"/>
    <w:rsid w:val="00B05610"/>
    <w:rsid w:val="00B07B95"/>
    <w:rsid w:val="00B10255"/>
    <w:rsid w:val="00B10C3E"/>
    <w:rsid w:val="00B10C7D"/>
    <w:rsid w:val="00B10CD1"/>
    <w:rsid w:val="00B10F7C"/>
    <w:rsid w:val="00B140EC"/>
    <w:rsid w:val="00B142A1"/>
    <w:rsid w:val="00B14FB4"/>
    <w:rsid w:val="00B164A1"/>
    <w:rsid w:val="00B16C9D"/>
    <w:rsid w:val="00B16FAD"/>
    <w:rsid w:val="00B172C1"/>
    <w:rsid w:val="00B17E92"/>
    <w:rsid w:val="00B208CB"/>
    <w:rsid w:val="00B20E07"/>
    <w:rsid w:val="00B212B0"/>
    <w:rsid w:val="00B218C0"/>
    <w:rsid w:val="00B219E0"/>
    <w:rsid w:val="00B23704"/>
    <w:rsid w:val="00B241F6"/>
    <w:rsid w:val="00B252D9"/>
    <w:rsid w:val="00B265ED"/>
    <w:rsid w:val="00B27C7F"/>
    <w:rsid w:val="00B30634"/>
    <w:rsid w:val="00B32E53"/>
    <w:rsid w:val="00B343E8"/>
    <w:rsid w:val="00B34868"/>
    <w:rsid w:val="00B357E0"/>
    <w:rsid w:val="00B36083"/>
    <w:rsid w:val="00B36461"/>
    <w:rsid w:val="00B367BC"/>
    <w:rsid w:val="00B36971"/>
    <w:rsid w:val="00B378C7"/>
    <w:rsid w:val="00B37CA9"/>
    <w:rsid w:val="00B40D5A"/>
    <w:rsid w:val="00B40E73"/>
    <w:rsid w:val="00B421A3"/>
    <w:rsid w:val="00B425C3"/>
    <w:rsid w:val="00B42A72"/>
    <w:rsid w:val="00B43570"/>
    <w:rsid w:val="00B43943"/>
    <w:rsid w:val="00B43DF2"/>
    <w:rsid w:val="00B44154"/>
    <w:rsid w:val="00B44843"/>
    <w:rsid w:val="00B45578"/>
    <w:rsid w:val="00B45D8C"/>
    <w:rsid w:val="00B46F2F"/>
    <w:rsid w:val="00B46F75"/>
    <w:rsid w:val="00B47153"/>
    <w:rsid w:val="00B47FAC"/>
    <w:rsid w:val="00B51B18"/>
    <w:rsid w:val="00B526E0"/>
    <w:rsid w:val="00B53345"/>
    <w:rsid w:val="00B5338F"/>
    <w:rsid w:val="00B545F2"/>
    <w:rsid w:val="00B546BB"/>
    <w:rsid w:val="00B55138"/>
    <w:rsid w:val="00B55791"/>
    <w:rsid w:val="00B55A43"/>
    <w:rsid w:val="00B60192"/>
    <w:rsid w:val="00B607D8"/>
    <w:rsid w:val="00B608E1"/>
    <w:rsid w:val="00B6106C"/>
    <w:rsid w:val="00B61AC3"/>
    <w:rsid w:val="00B61DDA"/>
    <w:rsid w:val="00B62059"/>
    <w:rsid w:val="00B6219C"/>
    <w:rsid w:val="00B623FC"/>
    <w:rsid w:val="00B62B9C"/>
    <w:rsid w:val="00B64C46"/>
    <w:rsid w:val="00B653ED"/>
    <w:rsid w:val="00B659BF"/>
    <w:rsid w:val="00B65F64"/>
    <w:rsid w:val="00B661A4"/>
    <w:rsid w:val="00B67156"/>
    <w:rsid w:val="00B67A5D"/>
    <w:rsid w:val="00B67BD1"/>
    <w:rsid w:val="00B67C33"/>
    <w:rsid w:val="00B67CA0"/>
    <w:rsid w:val="00B71149"/>
    <w:rsid w:val="00B71220"/>
    <w:rsid w:val="00B722B4"/>
    <w:rsid w:val="00B72DB7"/>
    <w:rsid w:val="00B730CF"/>
    <w:rsid w:val="00B73C1B"/>
    <w:rsid w:val="00B74720"/>
    <w:rsid w:val="00B74E5C"/>
    <w:rsid w:val="00B7524E"/>
    <w:rsid w:val="00B75D36"/>
    <w:rsid w:val="00B76921"/>
    <w:rsid w:val="00B80BA6"/>
    <w:rsid w:val="00B80CDC"/>
    <w:rsid w:val="00B8253A"/>
    <w:rsid w:val="00B826BF"/>
    <w:rsid w:val="00B839C1"/>
    <w:rsid w:val="00B8412F"/>
    <w:rsid w:val="00B843AF"/>
    <w:rsid w:val="00B84D61"/>
    <w:rsid w:val="00B84FC6"/>
    <w:rsid w:val="00B85A6A"/>
    <w:rsid w:val="00B87D05"/>
    <w:rsid w:val="00B95CDB"/>
    <w:rsid w:val="00B95D90"/>
    <w:rsid w:val="00B96009"/>
    <w:rsid w:val="00B966A8"/>
    <w:rsid w:val="00B96BCA"/>
    <w:rsid w:val="00B96FCD"/>
    <w:rsid w:val="00B97D6A"/>
    <w:rsid w:val="00BA03E1"/>
    <w:rsid w:val="00BA2456"/>
    <w:rsid w:val="00BA2D7E"/>
    <w:rsid w:val="00BA3101"/>
    <w:rsid w:val="00BA34CD"/>
    <w:rsid w:val="00BA488F"/>
    <w:rsid w:val="00BA49D2"/>
    <w:rsid w:val="00BA49E8"/>
    <w:rsid w:val="00BA5ADC"/>
    <w:rsid w:val="00BA60AD"/>
    <w:rsid w:val="00BA640A"/>
    <w:rsid w:val="00BA7F0F"/>
    <w:rsid w:val="00BB240A"/>
    <w:rsid w:val="00BB25D7"/>
    <w:rsid w:val="00BB315A"/>
    <w:rsid w:val="00BB3843"/>
    <w:rsid w:val="00BB4461"/>
    <w:rsid w:val="00BB4611"/>
    <w:rsid w:val="00BB49D7"/>
    <w:rsid w:val="00BB53C1"/>
    <w:rsid w:val="00BB5790"/>
    <w:rsid w:val="00BB59EE"/>
    <w:rsid w:val="00BB5A2B"/>
    <w:rsid w:val="00BB6228"/>
    <w:rsid w:val="00BB7A50"/>
    <w:rsid w:val="00BC0F3A"/>
    <w:rsid w:val="00BC13B1"/>
    <w:rsid w:val="00BC231C"/>
    <w:rsid w:val="00BC2B26"/>
    <w:rsid w:val="00BC3B20"/>
    <w:rsid w:val="00BC3F02"/>
    <w:rsid w:val="00BC4337"/>
    <w:rsid w:val="00BC5021"/>
    <w:rsid w:val="00BC5C59"/>
    <w:rsid w:val="00BC6D6E"/>
    <w:rsid w:val="00BC7819"/>
    <w:rsid w:val="00BD067F"/>
    <w:rsid w:val="00BD216B"/>
    <w:rsid w:val="00BD3134"/>
    <w:rsid w:val="00BD36F2"/>
    <w:rsid w:val="00BD3E36"/>
    <w:rsid w:val="00BD4EF0"/>
    <w:rsid w:val="00BD55B8"/>
    <w:rsid w:val="00BD60B7"/>
    <w:rsid w:val="00BD64FE"/>
    <w:rsid w:val="00BE0528"/>
    <w:rsid w:val="00BE1D9B"/>
    <w:rsid w:val="00BE2710"/>
    <w:rsid w:val="00BE28C2"/>
    <w:rsid w:val="00BE299D"/>
    <w:rsid w:val="00BE413B"/>
    <w:rsid w:val="00BE61B1"/>
    <w:rsid w:val="00BE7209"/>
    <w:rsid w:val="00BE754F"/>
    <w:rsid w:val="00BF20F1"/>
    <w:rsid w:val="00BF2B27"/>
    <w:rsid w:val="00BF2CA3"/>
    <w:rsid w:val="00BF3C11"/>
    <w:rsid w:val="00BF47CC"/>
    <w:rsid w:val="00BF48A1"/>
    <w:rsid w:val="00BF558B"/>
    <w:rsid w:val="00BF56F1"/>
    <w:rsid w:val="00BF7A55"/>
    <w:rsid w:val="00C00CD4"/>
    <w:rsid w:val="00C01B0C"/>
    <w:rsid w:val="00C01BF4"/>
    <w:rsid w:val="00C01C97"/>
    <w:rsid w:val="00C024CF"/>
    <w:rsid w:val="00C03A25"/>
    <w:rsid w:val="00C04722"/>
    <w:rsid w:val="00C04DB7"/>
    <w:rsid w:val="00C057C2"/>
    <w:rsid w:val="00C0679A"/>
    <w:rsid w:val="00C06C3F"/>
    <w:rsid w:val="00C07E67"/>
    <w:rsid w:val="00C108F1"/>
    <w:rsid w:val="00C10C78"/>
    <w:rsid w:val="00C10F55"/>
    <w:rsid w:val="00C11E65"/>
    <w:rsid w:val="00C12B48"/>
    <w:rsid w:val="00C12C7F"/>
    <w:rsid w:val="00C13CD9"/>
    <w:rsid w:val="00C1498D"/>
    <w:rsid w:val="00C16A88"/>
    <w:rsid w:val="00C16D18"/>
    <w:rsid w:val="00C17382"/>
    <w:rsid w:val="00C2081F"/>
    <w:rsid w:val="00C210CC"/>
    <w:rsid w:val="00C23141"/>
    <w:rsid w:val="00C23D54"/>
    <w:rsid w:val="00C2757F"/>
    <w:rsid w:val="00C27E51"/>
    <w:rsid w:val="00C30945"/>
    <w:rsid w:val="00C30A29"/>
    <w:rsid w:val="00C3137F"/>
    <w:rsid w:val="00C3236C"/>
    <w:rsid w:val="00C326E8"/>
    <w:rsid w:val="00C3370A"/>
    <w:rsid w:val="00C340C4"/>
    <w:rsid w:val="00C34E02"/>
    <w:rsid w:val="00C35356"/>
    <w:rsid w:val="00C3732E"/>
    <w:rsid w:val="00C415E4"/>
    <w:rsid w:val="00C41AC4"/>
    <w:rsid w:val="00C43666"/>
    <w:rsid w:val="00C436DB"/>
    <w:rsid w:val="00C46304"/>
    <w:rsid w:val="00C46694"/>
    <w:rsid w:val="00C46ABE"/>
    <w:rsid w:val="00C46FC7"/>
    <w:rsid w:val="00C473D4"/>
    <w:rsid w:val="00C5076C"/>
    <w:rsid w:val="00C511FD"/>
    <w:rsid w:val="00C53E25"/>
    <w:rsid w:val="00C55262"/>
    <w:rsid w:val="00C55A4F"/>
    <w:rsid w:val="00C55E61"/>
    <w:rsid w:val="00C569DB"/>
    <w:rsid w:val="00C61CA0"/>
    <w:rsid w:val="00C62159"/>
    <w:rsid w:val="00C62C48"/>
    <w:rsid w:val="00C64035"/>
    <w:rsid w:val="00C64C0D"/>
    <w:rsid w:val="00C64F48"/>
    <w:rsid w:val="00C65848"/>
    <w:rsid w:val="00C65DBA"/>
    <w:rsid w:val="00C66018"/>
    <w:rsid w:val="00C669DF"/>
    <w:rsid w:val="00C67110"/>
    <w:rsid w:val="00C67688"/>
    <w:rsid w:val="00C67A45"/>
    <w:rsid w:val="00C70266"/>
    <w:rsid w:val="00C7141C"/>
    <w:rsid w:val="00C71AAF"/>
    <w:rsid w:val="00C731BB"/>
    <w:rsid w:val="00C738EF"/>
    <w:rsid w:val="00C74523"/>
    <w:rsid w:val="00C75EE0"/>
    <w:rsid w:val="00C76BAD"/>
    <w:rsid w:val="00C76C94"/>
    <w:rsid w:val="00C77017"/>
    <w:rsid w:val="00C7706D"/>
    <w:rsid w:val="00C8336A"/>
    <w:rsid w:val="00C844EE"/>
    <w:rsid w:val="00C8506B"/>
    <w:rsid w:val="00C865CB"/>
    <w:rsid w:val="00C873AC"/>
    <w:rsid w:val="00C91358"/>
    <w:rsid w:val="00C915F4"/>
    <w:rsid w:val="00C91DD4"/>
    <w:rsid w:val="00C91FF8"/>
    <w:rsid w:val="00C93C20"/>
    <w:rsid w:val="00CA022B"/>
    <w:rsid w:val="00CA31D9"/>
    <w:rsid w:val="00CA360B"/>
    <w:rsid w:val="00CA3D75"/>
    <w:rsid w:val="00CA3F28"/>
    <w:rsid w:val="00CA44C2"/>
    <w:rsid w:val="00CA58BF"/>
    <w:rsid w:val="00CA5B19"/>
    <w:rsid w:val="00CA625F"/>
    <w:rsid w:val="00CA6481"/>
    <w:rsid w:val="00CA7A4D"/>
    <w:rsid w:val="00CA7F60"/>
    <w:rsid w:val="00CB0236"/>
    <w:rsid w:val="00CB0567"/>
    <w:rsid w:val="00CB079E"/>
    <w:rsid w:val="00CB1110"/>
    <w:rsid w:val="00CB2D78"/>
    <w:rsid w:val="00CB355D"/>
    <w:rsid w:val="00CB37D1"/>
    <w:rsid w:val="00CB3EEE"/>
    <w:rsid w:val="00CB4591"/>
    <w:rsid w:val="00CB4ECB"/>
    <w:rsid w:val="00CB5D75"/>
    <w:rsid w:val="00CB64DA"/>
    <w:rsid w:val="00CB68EE"/>
    <w:rsid w:val="00CB6C6B"/>
    <w:rsid w:val="00CB70E2"/>
    <w:rsid w:val="00CC08C8"/>
    <w:rsid w:val="00CC1A67"/>
    <w:rsid w:val="00CC1CF7"/>
    <w:rsid w:val="00CC2E4B"/>
    <w:rsid w:val="00CC3AF1"/>
    <w:rsid w:val="00CC3C39"/>
    <w:rsid w:val="00CC3EE4"/>
    <w:rsid w:val="00CC64F5"/>
    <w:rsid w:val="00CC6FC2"/>
    <w:rsid w:val="00CC7125"/>
    <w:rsid w:val="00CC718E"/>
    <w:rsid w:val="00CC7C71"/>
    <w:rsid w:val="00CD00C6"/>
    <w:rsid w:val="00CD21C7"/>
    <w:rsid w:val="00CD2572"/>
    <w:rsid w:val="00CD26F3"/>
    <w:rsid w:val="00CD2A82"/>
    <w:rsid w:val="00CD5555"/>
    <w:rsid w:val="00CD5616"/>
    <w:rsid w:val="00CD5881"/>
    <w:rsid w:val="00CD63F2"/>
    <w:rsid w:val="00CD68C2"/>
    <w:rsid w:val="00CD6AE5"/>
    <w:rsid w:val="00CD7F56"/>
    <w:rsid w:val="00CE119D"/>
    <w:rsid w:val="00CE134E"/>
    <w:rsid w:val="00CE14C5"/>
    <w:rsid w:val="00CE342B"/>
    <w:rsid w:val="00CE3CAC"/>
    <w:rsid w:val="00CE4F5B"/>
    <w:rsid w:val="00CE6947"/>
    <w:rsid w:val="00CE7871"/>
    <w:rsid w:val="00CF032D"/>
    <w:rsid w:val="00CF141F"/>
    <w:rsid w:val="00CF1698"/>
    <w:rsid w:val="00CF2063"/>
    <w:rsid w:val="00CF23D4"/>
    <w:rsid w:val="00CF2718"/>
    <w:rsid w:val="00CF29CD"/>
    <w:rsid w:val="00CF2F18"/>
    <w:rsid w:val="00CF3AEF"/>
    <w:rsid w:val="00CF4330"/>
    <w:rsid w:val="00CF5141"/>
    <w:rsid w:val="00CF58C4"/>
    <w:rsid w:val="00CF7C51"/>
    <w:rsid w:val="00D002AE"/>
    <w:rsid w:val="00D005CF"/>
    <w:rsid w:val="00D01D89"/>
    <w:rsid w:val="00D020FF"/>
    <w:rsid w:val="00D03C23"/>
    <w:rsid w:val="00D05BE8"/>
    <w:rsid w:val="00D06331"/>
    <w:rsid w:val="00D0638E"/>
    <w:rsid w:val="00D069F4"/>
    <w:rsid w:val="00D06B42"/>
    <w:rsid w:val="00D06B68"/>
    <w:rsid w:val="00D07D0F"/>
    <w:rsid w:val="00D100DC"/>
    <w:rsid w:val="00D10956"/>
    <w:rsid w:val="00D10BAA"/>
    <w:rsid w:val="00D1102D"/>
    <w:rsid w:val="00D1222A"/>
    <w:rsid w:val="00D12967"/>
    <w:rsid w:val="00D12F6E"/>
    <w:rsid w:val="00D13DF9"/>
    <w:rsid w:val="00D14BDA"/>
    <w:rsid w:val="00D151A4"/>
    <w:rsid w:val="00D15521"/>
    <w:rsid w:val="00D17B07"/>
    <w:rsid w:val="00D17E00"/>
    <w:rsid w:val="00D207F3"/>
    <w:rsid w:val="00D21139"/>
    <w:rsid w:val="00D22336"/>
    <w:rsid w:val="00D22636"/>
    <w:rsid w:val="00D22BE5"/>
    <w:rsid w:val="00D22C8A"/>
    <w:rsid w:val="00D23F07"/>
    <w:rsid w:val="00D245C4"/>
    <w:rsid w:val="00D24787"/>
    <w:rsid w:val="00D24B34"/>
    <w:rsid w:val="00D277F4"/>
    <w:rsid w:val="00D27EE5"/>
    <w:rsid w:val="00D3172B"/>
    <w:rsid w:val="00D31FDD"/>
    <w:rsid w:val="00D32996"/>
    <w:rsid w:val="00D32EC2"/>
    <w:rsid w:val="00D3334D"/>
    <w:rsid w:val="00D345A4"/>
    <w:rsid w:val="00D34DC3"/>
    <w:rsid w:val="00D40199"/>
    <w:rsid w:val="00D404B2"/>
    <w:rsid w:val="00D42791"/>
    <w:rsid w:val="00D42AF9"/>
    <w:rsid w:val="00D446D8"/>
    <w:rsid w:val="00D450CF"/>
    <w:rsid w:val="00D45796"/>
    <w:rsid w:val="00D46476"/>
    <w:rsid w:val="00D50A3E"/>
    <w:rsid w:val="00D51F66"/>
    <w:rsid w:val="00D53544"/>
    <w:rsid w:val="00D53A1C"/>
    <w:rsid w:val="00D5531D"/>
    <w:rsid w:val="00D55BE1"/>
    <w:rsid w:val="00D55F84"/>
    <w:rsid w:val="00D56FCC"/>
    <w:rsid w:val="00D60456"/>
    <w:rsid w:val="00D60EC0"/>
    <w:rsid w:val="00D61857"/>
    <w:rsid w:val="00D61AA6"/>
    <w:rsid w:val="00D62196"/>
    <w:rsid w:val="00D62789"/>
    <w:rsid w:val="00D62FB8"/>
    <w:rsid w:val="00D63CA2"/>
    <w:rsid w:val="00D64BD7"/>
    <w:rsid w:val="00D65E4E"/>
    <w:rsid w:val="00D679BE"/>
    <w:rsid w:val="00D67D34"/>
    <w:rsid w:val="00D7134D"/>
    <w:rsid w:val="00D71B64"/>
    <w:rsid w:val="00D721F6"/>
    <w:rsid w:val="00D72F4E"/>
    <w:rsid w:val="00D72FF1"/>
    <w:rsid w:val="00D730B4"/>
    <w:rsid w:val="00D733D5"/>
    <w:rsid w:val="00D7354A"/>
    <w:rsid w:val="00D74A8F"/>
    <w:rsid w:val="00D75080"/>
    <w:rsid w:val="00D75309"/>
    <w:rsid w:val="00D75E12"/>
    <w:rsid w:val="00D76428"/>
    <w:rsid w:val="00D76FFB"/>
    <w:rsid w:val="00D8051D"/>
    <w:rsid w:val="00D8089D"/>
    <w:rsid w:val="00D81739"/>
    <w:rsid w:val="00D8195D"/>
    <w:rsid w:val="00D82176"/>
    <w:rsid w:val="00D82824"/>
    <w:rsid w:val="00D828F4"/>
    <w:rsid w:val="00D832C4"/>
    <w:rsid w:val="00D8330A"/>
    <w:rsid w:val="00D8371A"/>
    <w:rsid w:val="00D838D9"/>
    <w:rsid w:val="00D84AC9"/>
    <w:rsid w:val="00D867B9"/>
    <w:rsid w:val="00D86B66"/>
    <w:rsid w:val="00D87333"/>
    <w:rsid w:val="00D87689"/>
    <w:rsid w:val="00D87B51"/>
    <w:rsid w:val="00D90B8B"/>
    <w:rsid w:val="00D93408"/>
    <w:rsid w:val="00D946C5"/>
    <w:rsid w:val="00D95463"/>
    <w:rsid w:val="00D955A9"/>
    <w:rsid w:val="00D95638"/>
    <w:rsid w:val="00D96F32"/>
    <w:rsid w:val="00DA0AF6"/>
    <w:rsid w:val="00DA13D7"/>
    <w:rsid w:val="00DA31F1"/>
    <w:rsid w:val="00DA359A"/>
    <w:rsid w:val="00DA43D5"/>
    <w:rsid w:val="00DA4AC6"/>
    <w:rsid w:val="00DA4B5C"/>
    <w:rsid w:val="00DA4F82"/>
    <w:rsid w:val="00DA5179"/>
    <w:rsid w:val="00DA592A"/>
    <w:rsid w:val="00DA6ACB"/>
    <w:rsid w:val="00DA7E25"/>
    <w:rsid w:val="00DA7F7C"/>
    <w:rsid w:val="00DB0A84"/>
    <w:rsid w:val="00DB1369"/>
    <w:rsid w:val="00DB1583"/>
    <w:rsid w:val="00DB1896"/>
    <w:rsid w:val="00DB2378"/>
    <w:rsid w:val="00DB4A1B"/>
    <w:rsid w:val="00DB4FDF"/>
    <w:rsid w:val="00DB6A88"/>
    <w:rsid w:val="00DB6AFD"/>
    <w:rsid w:val="00DB7413"/>
    <w:rsid w:val="00DB757C"/>
    <w:rsid w:val="00DB7965"/>
    <w:rsid w:val="00DC0E55"/>
    <w:rsid w:val="00DC11C0"/>
    <w:rsid w:val="00DC26B3"/>
    <w:rsid w:val="00DC445F"/>
    <w:rsid w:val="00DC67ED"/>
    <w:rsid w:val="00DD0496"/>
    <w:rsid w:val="00DD2264"/>
    <w:rsid w:val="00DD2914"/>
    <w:rsid w:val="00DD2A1C"/>
    <w:rsid w:val="00DD326B"/>
    <w:rsid w:val="00DD565D"/>
    <w:rsid w:val="00DD5D1F"/>
    <w:rsid w:val="00DD66DC"/>
    <w:rsid w:val="00DD7C05"/>
    <w:rsid w:val="00DE011A"/>
    <w:rsid w:val="00DE1D67"/>
    <w:rsid w:val="00DE2B81"/>
    <w:rsid w:val="00DE3AFE"/>
    <w:rsid w:val="00DE4E04"/>
    <w:rsid w:val="00DE4FC2"/>
    <w:rsid w:val="00DE591B"/>
    <w:rsid w:val="00DE5D8F"/>
    <w:rsid w:val="00DE77F5"/>
    <w:rsid w:val="00DE7D0C"/>
    <w:rsid w:val="00DF0F35"/>
    <w:rsid w:val="00DF3102"/>
    <w:rsid w:val="00DF3659"/>
    <w:rsid w:val="00DF5F5D"/>
    <w:rsid w:val="00E00513"/>
    <w:rsid w:val="00E00692"/>
    <w:rsid w:val="00E00712"/>
    <w:rsid w:val="00E01A01"/>
    <w:rsid w:val="00E01EEB"/>
    <w:rsid w:val="00E022BC"/>
    <w:rsid w:val="00E0240B"/>
    <w:rsid w:val="00E02431"/>
    <w:rsid w:val="00E03C3C"/>
    <w:rsid w:val="00E063BC"/>
    <w:rsid w:val="00E0741A"/>
    <w:rsid w:val="00E07BF6"/>
    <w:rsid w:val="00E1123E"/>
    <w:rsid w:val="00E1129C"/>
    <w:rsid w:val="00E11B02"/>
    <w:rsid w:val="00E11BCD"/>
    <w:rsid w:val="00E14838"/>
    <w:rsid w:val="00E14D14"/>
    <w:rsid w:val="00E15049"/>
    <w:rsid w:val="00E16E56"/>
    <w:rsid w:val="00E1702C"/>
    <w:rsid w:val="00E220F2"/>
    <w:rsid w:val="00E2249E"/>
    <w:rsid w:val="00E22869"/>
    <w:rsid w:val="00E24CF5"/>
    <w:rsid w:val="00E25078"/>
    <w:rsid w:val="00E2507F"/>
    <w:rsid w:val="00E251D1"/>
    <w:rsid w:val="00E25853"/>
    <w:rsid w:val="00E25E8F"/>
    <w:rsid w:val="00E2680C"/>
    <w:rsid w:val="00E269C4"/>
    <w:rsid w:val="00E26B10"/>
    <w:rsid w:val="00E26B69"/>
    <w:rsid w:val="00E27C1D"/>
    <w:rsid w:val="00E3028A"/>
    <w:rsid w:val="00E30B09"/>
    <w:rsid w:val="00E312D0"/>
    <w:rsid w:val="00E313D2"/>
    <w:rsid w:val="00E3158B"/>
    <w:rsid w:val="00E31693"/>
    <w:rsid w:val="00E31CF8"/>
    <w:rsid w:val="00E32ED6"/>
    <w:rsid w:val="00E33347"/>
    <w:rsid w:val="00E33C26"/>
    <w:rsid w:val="00E3562F"/>
    <w:rsid w:val="00E357A0"/>
    <w:rsid w:val="00E3598B"/>
    <w:rsid w:val="00E36A23"/>
    <w:rsid w:val="00E36F06"/>
    <w:rsid w:val="00E37122"/>
    <w:rsid w:val="00E37530"/>
    <w:rsid w:val="00E37727"/>
    <w:rsid w:val="00E41466"/>
    <w:rsid w:val="00E418C6"/>
    <w:rsid w:val="00E422BD"/>
    <w:rsid w:val="00E43CC6"/>
    <w:rsid w:val="00E441F9"/>
    <w:rsid w:val="00E44216"/>
    <w:rsid w:val="00E4491E"/>
    <w:rsid w:val="00E50236"/>
    <w:rsid w:val="00E50762"/>
    <w:rsid w:val="00E5086C"/>
    <w:rsid w:val="00E50966"/>
    <w:rsid w:val="00E51F07"/>
    <w:rsid w:val="00E52241"/>
    <w:rsid w:val="00E540F7"/>
    <w:rsid w:val="00E54281"/>
    <w:rsid w:val="00E55B03"/>
    <w:rsid w:val="00E563B7"/>
    <w:rsid w:val="00E606D4"/>
    <w:rsid w:val="00E628F5"/>
    <w:rsid w:val="00E63AD3"/>
    <w:rsid w:val="00E642C2"/>
    <w:rsid w:val="00E64EA7"/>
    <w:rsid w:val="00E652F1"/>
    <w:rsid w:val="00E6702D"/>
    <w:rsid w:val="00E67554"/>
    <w:rsid w:val="00E6787A"/>
    <w:rsid w:val="00E70363"/>
    <w:rsid w:val="00E7229D"/>
    <w:rsid w:val="00E72719"/>
    <w:rsid w:val="00E72C25"/>
    <w:rsid w:val="00E73D74"/>
    <w:rsid w:val="00E74412"/>
    <w:rsid w:val="00E7454B"/>
    <w:rsid w:val="00E748C6"/>
    <w:rsid w:val="00E74C2A"/>
    <w:rsid w:val="00E74F56"/>
    <w:rsid w:val="00E761A3"/>
    <w:rsid w:val="00E76594"/>
    <w:rsid w:val="00E76E24"/>
    <w:rsid w:val="00E80274"/>
    <w:rsid w:val="00E8080D"/>
    <w:rsid w:val="00E8105C"/>
    <w:rsid w:val="00E81071"/>
    <w:rsid w:val="00E81501"/>
    <w:rsid w:val="00E82051"/>
    <w:rsid w:val="00E824EA"/>
    <w:rsid w:val="00E82577"/>
    <w:rsid w:val="00E830BB"/>
    <w:rsid w:val="00E8421E"/>
    <w:rsid w:val="00E842CE"/>
    <w:rsid w:val="00E84AA2"/>
    <w:rsid w:val="00E859A1"/>
    <w:rsid w:val="00E862A7"/>
    <w:rsid w:val="00E87BCA"/>
    <w:rsid w:val="00E908B5"/>
    <w:rsid w:val="00E91041"/>
    <w:rsid w:val="00E9161E"/>
    <w:rsid w:val="00E92399"/>
    <w:rsid w:val="00E925AB"/>
    <w:rsid w:val="00E92E59"/>
    <w:rsid w:val="00E95D69"/>
    <w:rsid w:val="00E96434"/>
    <w:rsid w:val="00E96B3B"/>
    <w:rsid w:val="00E97274"/>
    <w:rsid w:val="00EA036F"/>
    <w:rsid w:val="00EA0575"/>
    <w:rsid w:val="00EA061D"/>
    <w:rsid w:val="00EA191D"/>
    <w:rsid w:val="00EA2397"/>
    <w:rsid w:val="00EA30E8"/>
    <w:rsid w:val="00EA418D"/>
    <w:rsid w:val="00EA4B12"/>
    <w:rsid w:val="00EA7783"/>
    <w:rsid w:val="00EA7C68"/>
    <w:rsid w:val="00EB1027"/>
    <w:rsid w:val="00EB186C"/>
    <w:rsid w:val="00EB46E8"/>
    <w:rsid w:val="00EB5B9A"/>
    <w:rsid w:val="00EB5E47"/>
    <w:rsid w:val="00EB646D"/>
    <w:rsid w:val="00EB6688"/>
    <w:rsid w:val="00EB677F"/>
    <w:rsid w:val="00EB7284"/>
    <w:rsid w:val="00EC0AE6"/>
    <w:rsid w:val="00EC126C"/>
    <w:rsid w:val="00EC22F3"/>
    <w:rsid w:val="00EC2787"/>
    <w:rsid w:val="00EC3364"/>
    <w:rsid w:val="00EC6542"/>
    <w:rsid w:val="00EC6578"/>
    <w:rsid w:val="00ED00D4"/>
    <w:rsid w:val="00ED1684"/>
    <w:rsid w:val="00ED4E7C"/>
    <w:rsid w:val="00ED50D0"/>
    <w:rsid w:val="00ED58DF"/>
    <w:rsid w:val="00ED7910"/>
    <w:rsid w:val="00EE0F98"/>
    <w:rsid w:val="00EE69E3"/>
    <w:rsid w:val="00EF04F5"/>
    <w:rsid w:val="00EF068E"/>
    <w:rsid w:val="00EF0724"/>
    <w:rsid w:val="00EF1B46"/>
    <w:rsid w:val="00EF20C3"/>
    <w:rsid w:val="00EF215D"/>
    <w:rsid w:val="00EF2DD8"/>
    <w:rsid w:val="00EF2E5C"/>
    <w:rsid w:val="00EF3763"/>
    <w:rsid w:val="00EF3E6E"/>
    <w:rsid w:val="00EF3EAB"/>
    <w:rsid w:val="00EF5472"/>
    <w:rsid w:val="00EF6206"/>
    <w:rsid w:val="00EF62E3"/>
    <w:rsid w:val="00EF661A"/>
    <w:rsid w:val="00EF6911"/>
    <w:rsid w:val="00EF6F54"/>
    <w:rsid w:val="00EF743E"/>
    <w:rsid w:val="00EF7621"/>
    <w:rsid w:val="00F00A90"/>
    <w:rsid w:val="00F01AD0"/>
    <w:rsid w:val="00F01AD1"/>
    <w:rsid w:val="00F01AE0"/>
    <w:rsid w:val="00F03614"/>
    <w:rsid w:val="00F0390C"/>
    <w:rsid w:val="00F04ED1"/>
    <w:rsid w:val="00F05700"/>
    <w:rsid w:val="00F05805"/>
    <w:rsid w:val="00F05BD8"/>
    <w:rsid w:val="00F05BE4"/>
    <w:rsid w:val="00F0606E"/>
    <w:rsid w:val="00F06073"/>
    <w:rsid w:val="00F06555"/>
    <w:rsid w:val="00F0657B"/>
    <w:rsid w:val="00F06D69"/>
    <w:rsid w:val="00F07719"/>
    <w:rsid w:val="00F10684"/>
    <w:rsid w:val="00F106C7"/>
    <w:rsid w:val="00F11035"/>
    <w:rsid w:val="00F115C7"/>
    <w:rsid w:val="00F11F5B"/>
    <w:rsid w:val="00F12879"/>
    <w:rsid w:val="00F134F3"/>
    <w:rsid w:val="00F13F9C"/>
    <w:rsid w:val="00F147B6"/>
    <w:rsid w:val="00F14D97"/>
    <w:rsid w:val="00F158CA"/>
    <w:rsid w:val="00F15A17"/>
    <w:rsid w:val="00F16156"/>
    <w:rsid w:val="00F1755A"/>
    <w:rsid w:val="00F17A85"/>
    <w:rsid w:val="00F20BEC"/>
    <w:rsid w:val="00F20E23"/>
    <w:rsid w:val="00F232B0"/>
    <w:rsid w:val="00F23767"/>
    <w:rsid w:val="00F237F6"/>
    <w:rsid w:val="00F239D7"/>
    <w:rsid w:val="00F2677D"/>
    <w:rsid w:val="00F304BF"/>
    <w:rsid w:val="00F3116B"/>
    <w:rsid w:val="00F324D9"/>
    <w:rsid w:val="00F33AEB"/>
    <w:rsid w:val="00F33D3F"/>
    <w:rsid w:val="00F33D4D"/>
    <w:rsid w:val="00F35C31"/>
    <w:rsid w:val="00F37601"/>
    <w:rsid w:val="00F3769C"/>
    <w:rsid w:val="00F4322A"/>
    <w:rsid w:val="00F43A95"/>
    <w:rsid w:val="00F46CC5"/>
    <w:rsid w:val="00F50E7C"/>
    <w:rsid w:val="00F5172C"/>
    <w:rsid w:val="00F519B1"/>
    <w:rsid w:val="00F5208E"/>
    <w:rsid w:val="00F52E6D"/>
    <w:rsid w:val="00F539A8"/>
    <w:rsid w:val="00F540AF"/>
    <w:rsid w:val="00F55519"/>
    <w:rsid w:val="00F5589D"/>
    <w:rsid w:val="00F55EA8"/>
    <w:rsid w:val="00F55EF0"/>
    <w:rsid w:val="00F560F6"/>
    <w:rsid w:val="00F57856"/>
    <w:rsid w:val="00F6064E"/>
    <w:rsid w:val="00F618A3"/>
    <w:rsid w:val="00F61D03"/>
    <w:rsid w:val="00F61E9B"/>
    <w:rsid w:val="00F6312F"/>
    <w:rsid w:val="00F64851"/>
    <w:rsid w:val="00F64E6F"/>
    <w:rsid w:val="00F67181"/>
    <w:rsid w:val="00F672AD"/>
    <w:rsid w:val="00F67395"/>
    <w:rsid w:val="00F70481"/>
    <w:rsid w:val="00F70F71"/>
    <w:rsid w:val="00F71FD2"/>
    <w:rsid w:val="00F7280C"/>
    <w:rsid w:val="00F72EED"/>
    <w:rsid w:val="00F73C7D"/>
    <w:rsid w:val="00F74476"/>
    <w:rsid w:val="00F745AB"/>
    <w:rsid w:val="00F74C4C"/>
    <w:rsid w:val="00F7587E"/>
    <w:rsid w:val="00F764BD"/>
    <w:rsid w:val="00F76E73"/>
    <w:rsid w:val="00F77086"/>
    <w:rsid w:val="00F77520"/>
    <w:rsid w:val="00F810D4"/>
    <w:rsid w:val="00F81708"/>
    <w:rsid w:val="00F81C5F"/>
    <w:rsid w:val="00F8312B"/>
    <w:rsid w:val="00F83B2D"/>
    <w:rsid w:val="00F83B4C"/>
    <w:rsid w:val="00F83F14"/>
    <w:rsid w:val="00F849E4"/>
    <w:rsid w:val="00F86328"/>
    <w:rsid w:val="00F90A04"/>
    <w:rsid w:val="00F918D5"/>
    <w:rsid w:val="00F91972"/>
    <w:rsid w:val="00F91A6B"/>
    <w:rsid w:val="00F9312D"/>
    <w:rsid w:val="00F978C2"/>
    <w:rsid w:val="00F97F12"/>
    <w:rsid w:val="00FA129E"/>
    <w:rsid w:val="00FA19C5"/>
    <w:rsid w:val="00FA1B75"/>
    <w:rsid w:val="00FA1CE4"/>
    <w:rsid w:val="00FA294E"/>
    <w:rsid w:val="00FA4689"/>
    <w:rsid w:val="00FA494A"/>
    <w:rsid w:val="00FA507A"/>
    <w:rsid w:val="00FA6B26"/>
    <w:rsid w:val="00FA6F81"/>
    <w:rsid w:val="00FB0178"/>
    <w:rsid w:val="00FB01A5"/>
    <w:rsid w:val="00FB1D17"/>
    <w:rsid w:val="00FB35D6"/>
    <w:rsid w:val="00FB4E1E"/>
    <w:rsid w:val="00FB5AB0"/>
    <w:rsid w:val="00FB60C4"/>
    <w:rsid w:val="00FB66B7"/>
    <w:rsid w:val="00FB6915"/>
    <w:rsid w:val="00FB6D34"/>
    <w:rsid w:val="00FB7132"/>
    <w:rsid w:val="00FB7B1D"/>
    <w:rsid w:val="00FC19E8"/>
    <w:rsid w:val="00FC251D"/>
    <w:rsid w:val="00FC257A"/>
    <w:rsid w:val="00FC3057"/>
    <w:rsid w:val="00FC57FF"/>
    <w:rsid w:val="00FC6010"/>
    <w:rsid w:val="00FD00EA"/>
    <w:rsid w:val="00FD031A"/>
    <w:rsid w:val="00FD10F2"/>
    <w:rsid w:val="00FD1409"/>
    <w:rsid w:val="00FD14F0"/>
    <w:rsid w:val="00FD2DEC"/>
    <w:rsid w:val="00FD3C9C"/>
    <w:rsid w:val="00FD4C21"/>
    <w:rsid w:val="00FD6F4D"/>
    <w:rsid w:val="00FD7018"/>
    <w:rsid w:val="00FD7AF4"/>
    <w:rsid w:val="00FE070A"/>
    <w:rsid w:val="00FE0C17"/>
    <w:rsid w:val="00FE1B9D"/>
    <w:rsid w:val="00FE2271"/>
    <w:rsid w:val="00FE23A4"/>
    <w:rsid w:val="00FE2B26"/>
    <w:rsid w:val="00FE332F"/>
    <w:rsid w:val="00FE4356"/>
    <w:rsid w:val="00FE5552"/>
    <w:rsid w:val="00FE5F4F"/>
    <w:rsid w:val="00FE6E39"/>
    <w:rsid w:val="00FE7E74"/>
    <w:rsid w:val="00FE7E89"/>
    <w:rsid w:val="00FF0530"/>
    <w:rsid w:val="00FF0C3D"/>
    <w:rsid w:val="00FF2220"/>
    <w:rsid w:val="00FF270A"/>
    <w:rsid w:val="00FF3669"/>
    <w:rsid w:val="00FF379B"/>
    <w:rsid w:val="00FF415D"/>
    <w:rsid w:val="00FF48E3"/>
    <w:rsid w:val="00FF5EC2"/>
    <w:rsid w:val="00FF6506"/>
    <w:rsid w:val="00FF7778"/>
    <w:rsid w:val="00FF7D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semiHidden="1" w:unhideWhenUsed="1" w:qFormat="1"/>
    <w:lsdException w:name="annotation reference" w:uiPriority="99"/>
    <w:lsdException w:name="List 2" w:qFormat="1"/>
    <w:lsdException w:name="Title" w:qFormat="1"/>
    <w:lsdException w:name="Subtitle" w:qFormat="1"/>
    <w:lsdException w:name="Hyperlink" w:uiPriority="99"/>
    <w:lsdException w:name="Strong" w:uiPriority="22"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D100DC"/>
    <w:rPr>
      <w:sz w:val="24"/>
      <w:szCs w:val="24"/>
    </w:rPr>
  </w:style>
  <w:style w:type="paragraph" w:styleId="1">
    <w:name w:val="heading 1"/>
    <w:basedOn w:val="a1"/>
    <w:next w:val="a1"/>
    <w:link w:val="10"/>
    <w:qFormat/>
    <w:rsid w:val="001E0D48"/>
    <w:pPr>
      <w:keepNext/>
      <w:spacing w:before="240" w:after="60"/>
      <w:outlineLvl w:val="0"/>
    </w:pPr>
    <w:rPr>
      <w:rFonts w:ascii="Cambria" w:hAnsi="Cambria"/>
      <w:b/>
      <w:bCs/>
      <w:kern w:val="32"/>
      <w:sz w:val="32"/>
      <w:szCs w:val="32"/>
    </w:rPr>
  </w:style>
  <w:style w:type="paragraph" w:styleId="20">
    <w:name w:val="heading 2"/>
    <w:basedOn w:val="a1"/>
    <w:next w:val="a1"/>
    <w:link w:val="21"/>
    <w:qFormat/>
    <w:rsid w:val="00651411"/>
    <w:pPr>
      <w:keepNext/>
      <w:spacing w:before="240" w:after="60"/>
      <w:outlineLvl w:val="1"/>
    </w:pPr>
    <w:rPr>
      <w:rFonts w:ascii="Cambria" w:hAnsi="Cambria"/>
      <w:b/>
      <w:bCs/>
      <w:i/>
      <w:iCs/>
      <w:sz w:val="28"/>
      <w:szCs w:val="28"/>
    </w:rPr>
  </w:style>
  <w:style w:type="paragraph" w:styleId="30">
    <w:name w:val="heading 3"/>
    <w:basedOn w:val="a1"/>
    <w:next w:val="a1"/>
    <w:link w:val="31"/>
    <w:qFormat/>
    <w:rsid w:val="00335540"/>
    <w:pPr>
      <w:keepNext/>
      <w:spacing w:before="240" w:after="60"/>
      <w:outlineLvl w:val="2"/>
    </w:pPr>
    <w:rPr>
      <w:rFonts w:ascii="Arial" w:hAnsi="Arial" w:cs="Arial"/>
      <w:b/>
      <w:bCs/>
      <w:sz w:val="26"/>
      <w:szCs w:val="26"/>
    </w:rPr>
  </w:style>
  <w:style w:type="paragraph" w:styleId="4">
    <w:name w:val="heading 4"/>
    <w:basedOn w:val="a1"/>
    <w:next w:val="a1"/>
    <w:link w:val="40"/>
    <w:qFormat/>
    <w:rsid w:val="00335540"/>
    <w:pPr>
      <w:keepNext/>
      <w:spacing w:before="240" w:after="60"/>
      <w:outlineLvl w:val="3"/>
    </w:pPr>
    <w:rPr>
      <w:b/>
      <w:bCs/>
      <w:sz w:val="28"/>
      <w:szCs w:val="28"/>
    </w:rPr>
  </w:style>
  <w:style w:type="paragraph" w:styleId="5">
    <w:name w:val="heading 5"/>
    <w:basedOn w:val="a1"/>
    <w:next w:val="a1"/>
    <w:link w:val="50"/>
    <w:qFormat/>
    <w:rsid w:val="00335540"/>
    <w:pPr>
      <w:spacing w:before="240" w:after="60"/>
      <w:outlineLvl w:val="4"/>
    </w:pPr>
    <w:rPr>
      <w:b/>
      <w:bCs/>
      <w:i/>
      <w:iCs/>
      <w:sz w:val="26"/>
      <w:szCs w:val="26"/>
    </w:rPr>
  </w:style>
  <w:style w:type="paragraph" w:styleId="9">
    <w:name w:val="heading 9"/>
    <w:basedOn w:val="a1"/>
    <w:next w:val="a1"/>
    <w:link w:val="90"/>
    <w:semiHidden/>
    <w:unhideWhenUsed/>
    <w:qFormat/>
    <w:rsid w:val="00FF48E3"/>
    <w:pPr>
      <w:spacing w:before="240" w:after="60"/>
      <w:outlineLvl w:val="8"/>
    </w:pPr>
    <w:rPr>
      <w:rFonts w:ascii="Cambria" w:hAnsi="Cambria"/>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1E0D48"/>
    <w:rPr>
      <w:rFonts w:ascii="Cambria" w:eastAsia="Times New Roman" w:hAnsi="Cambria" w:cs="Times New Roman"/>
      <w:b/>
      <w:bCs/>
      <w:kern w:val="32"/>
      <w:sz w:val="32"/>
      <w:szCs w:val="32"/>
    </w:rPr>
  </w:style>
  <w:style w:type="character" w:customStyle="1" w:styleId="21">
    <w:name w:val="Заголовок 2 Знак"/>
    <w:link w:val="20"/>
    <w:rsid w:val="00651411"/>
    <w:rPr>
      <w:rFonts w:ascii="Cambria" w:eastAsia="Times New Roman" w:hAnsi="Cambria" w:cs="Times New Roman"/>
      <w:b/>
      <w:bCs/>
      <w:i/>
      <w:iCs/>
      <w:sz w:val="28"/>
      <w:szCs w:val="28"/>
    </w:rPr>
  </w:style>
  <w:style w:type="character" w:customStyle="1" w:styleId="31">
    <w:name w:val="Заголовок 3 Знак"/>
    <w:basedOn w:val="a2"/>
    <w:link w:val="30"/>
    <w:locked/>
    <w:rsid w:val="0021218F"/>
    <w:rPr>
      <w:rFonts w:ascii="Arial" w:hAnsi="Arial" w:cs="Arial"/>
      <w:b/>
      <w:bCs/>
      <w:sz w:val="26"/>
      <w:szCs w:val="26"/>
    </w:rPr>
  </w:style>
  <w:style w:type="character" w:customStyle="1" w:styleId="40">
    <w:name w:val="Заголовок 4 Знак"/>
    <w:basedOn w:val="a2"/>
    <w:link w:val="4"/>
    <w:locked/>
    <w:rsid w:val="0021218F"/>
    <w:rPr>
      <w:b/>
      <w:bCs/>
      <w:sz w:val="28"/>
      <w:szCs w:val="28"/>
    </w:rPr>
  </w:style>
  <w:style w:type="character" w:customStyle="1" w:styleId="50">
    <w:name w:val="Заголовок 5 Знак"/>
    <w:basedOn w:val="a2"/>
    <w:link w:val="5"/>
    <w:locked/>
    <w:rsid w:val="0021218F"/>
    <w:rPr>
      <w:b/>
      <w:bCs/>
      <w:i/>
      <w:iCs/>
      <w:sz w:val="26"/>
      <w:szCs w:val="26"/>
    </w:rPr>
  </w:style>
  <w:style w:type="character" w:customStyle="1" w:styleId="90">
    <w:name w:val="Заголовок 9 Знак"/>
    <w:basedOn w:val="a2"/>
    <w:link w:val="9"/>
    <w:semiHidden/>
    <w:rsid w:val="00FF48E3"/>
    <w:rPr>
      <w:rFonts w:ascii="Cambria" w:hAnsi="Cambria"/>
      <w:sz w:val="22"/>
      <w:szCs w:val="22"/>
    </w:rPr>
  </w:style>
  <w:style w:type="paragraph" w:styleId="a5">
    <w:name w:val="footer"/>
    <w:basedOn w:val="a1"/>
    <w:link w:val="a6"/>
    <w:rsid w:val="00267556"/>
    <w:pPr>
      <w:tabs>
        <w:tab w:val="center" w:pos="4677"/>
        <w:tab w:val="right" w:pos="9355"/>
      </w:tabs>
    </w:pPr>
  </w:style>
  <w:style w:type="character" w:customStyle="1" w:styleId="a6">
    <w:name w:val="Нижний колонтитул Знак"/>
    <w:link w:val="a5"/>
    <w:rsid w:val="00292157"/>
    <w:rPr>
      <w:sz w:val="24"/>
      <w:szCs w:val="24"/>
    </w:rPr>
  </w:style>
  <w:style w:type="character" w:styleId="a7">
    <w:name w:val="page number"/>
    <w:basedOn w:val="a2"/>
    <w:rsid w:val="00267556"/>
  </w:style>
  <w:style w:type="paragraph" w:styleId="a8">
    <w:name w:val="header"/>
    <w:basedOn w:val="a1"/>
    <w:link w:val="a9"/>
    <w:rsid w:val="00267556"/>
    <w:pPr>
      <w:tabs>
        <w:tab w:val="center" w:pos="4677"/>
        <w:tab w:val="right" w:pos="9355"/>
      </w:tabs>
    </w:pPr>
  </w:style>
  <w:style w:type="character" w:customStyle="1" w:styleId="a9">
    <w:name w:val="Верхний колонтитул Знак"/>
    <w:basedOn w:val="a2"/>
    <w:link w:val="a8"/>
    <w:locked/>
    <w:rsid w:val="0021218F"/>
    <w:rPr>
      <w:sz w:val="24"/>
      <w:szCs w:val="24"/>
    </w:rPr>
  </w:style>
  <w:style w:type="paragraph" w:customStyle="1" w:styleId="ConsCell">
    <w:name w:val="ConsCell"/>
    <w:rsid w:val="00267556"/>
    <w:pPr>
      <w:overflowPunct w:val="0"/>
      <w:autoSpaceDE w:val="0"/>
      <w:autoSpaceDN w:val="0"/>
      <w:adjustRightInd w:val="0"/>
      <w:ind w:right="19772"/>
      <w:textAlignment w:val="baseline"/>
    </w:pPr>
    <w:rPr>
      <w:rFonts w:ascii="Arial" w:hAnsi="Arial"/>
    </w:rPr>
  </w:style>
  <w:style w:type="paragraph" w:customStyle="1" w:styleId="Prikaz">
    <w:name w:val="Prikaz"/>
    <w:basedOn w:val="a1"/>
    <w:rsid w:val="00267556"/>
    <w:pPr>
      <w:ind w:firstLine="709"/>
      <w:jc w:val="both"/>
    </w:pPr>
    <w:rPr>
      <w:sz w:val="28"/>
      <w:szCs w:val="20"/>
    </w:rPr>
  </w:style>
  <w:style w:type="paragraph" w:customStyle="1" w:styleId="prilozhenieglava">
    <w:name w:val="prilozhenie glava"/>
    <w:basedOn w:val="a1"/>
    <w:rsid w:val="00267556"/>
    <w:pPr>
      <w:spacing w:before="240" w:after="240"/>
      <w:jc w:val="center"/>
    </w:pPr>
    <w:rPr>
      <w:b/>
      <w:caps/>
      <w:szCs w:val="20"/>
    </w:rPr>
  </w:style>
  <w:style w:type="paragraph" w:styleId="22">
    <w:name w:val="Body Text 2"/>
    <w:basedOn w:val="a1"/>
    <w:link w:val="23"/>
    <w:rsid w:val="00267556"/>
    <w:pPr>
      <w:jc w:val="center"/>
    </w:pPr>
    <w:rPr>
      <w:szCs w:val="20"/>
    </w:rPr>
  </w:style>
  <w:style w:type="character" w:customStyle="1" w:styleId="23">
    <w:name w:val="Основной текст 2 Знак"/>
    <w:basedOn w:val="a2"/>
    <w:link w:val="22"/>
    <w:rsid w:val="00AF202D"/>
    <w:rPr>
      <w:sz w:val="24"/>
    </w:rPr>
  </w:style>
  <w:style w:type="paragraph" w:customStyle="1" w:styleId="prilozhenie">
    <w:name w:val="prilozhenie"/>
    <w:basedOn w:val="a1"/>
    <w:rsid w:val="00267556"/>
    <w:pPr>
      <w:ind w:firstLine="709"/>
      <w:jc w:val="both"/>
    </w:pPr>
    <w:rPr>
      <w:szCs w:val="20"/>
    </w:rPr>
  </w:style>
  <w:style w:type="paragraph" w:customStyle="1" w:styleId="ConsNormal">
    <w:name w:val="ConsNormal"/>
    <w:rsid w:val="00267556"/>
    <w:pPr>
      <w:widowControl w:val="0"/>
      <w:autoSpaceDE w:val="0"/>
      <w:autoSpaceDN w:val="0"/>
      <w:adjustRightInd w:val="0"/>
      <w:ind w:firstLine="720"/>
    </w:pPr>
    <w:rPr>
      <w:rFonts w:ascii="Arial" w:hAnsi="Arial"/>
      <w:sz w:val="16"/>
    </w:rPr>
  </w:style>
  <w:style w:type="paragraph" w:customStyle="1" w:styleId="prilozhforma">
    <w:name w:val="prilozh forma"/>
    <w:basedOn w:val="a1"/>
    <w:rsid w:val="00267556"/>
    <w:pPr>
      <w:spacing w:before="120" w:after="120"/>
    </w:pPr>
    <w:rPr>
      <w:szCs w:val="20"/>
    </w:rPr>
  </w:style>
  <w:style w:type="paragraph" w:styleId="aa">
    <w:name w:val="Body Text"/>
    <w:basedOn w:val="a1"/>
    <w:link w:val="ab"/>
    <w:rsid w:val="00267556"/>
    <w:pPr>
      <w:numPr>
        <w:ilvl w:val="12"/>
      </w:numPr>
      <w:autoSpaceDE w:val="0"/>
      <w:autoSpaceDN w:val="0"/>
      <w:jc w:val="both"/>
    </w:pPr>
    <w:rPr>
      <w:b/>
      <w:szCs w:val="20"/>
    </w:rPr>
  </w:style>
  <w:style w:type="character" w:customStyle="1" w:styleId="ab">
    <w:name w:val="Основной текст Знак"/>
    <w:basedOn w:val="a2"/>
    <w:link w:val="aa"/>
    <w:locked/>
    <w:rsid w:val="0006481D"/>
    <w:rPr>
      <w:b/>
      <w:sz w:val="24"/>
    </w:rPr>
  </w:style>
  <w:style w:type="paragraph" w:styleId="32">
    <w:name w:val="Body Text 3"/>
    <w:basedOn w:val="a1"/>
    <w:link w:val="33"/>
    <w:rsid w:val="00267556"/>
    <w:pPr>
      <w:jc w:val="both"/>
    </w:pPr>
    <w:rPr>
      <w:b/>
      <w:bCs/>
      <w:i/>
      <w:iCs/>
      <w:sz w:val="22"/>
      <w:szCs w:val="22"/>
    </w:rPr>
  </w:style>
  <w:style w:type="character" w:customStyle="1" w:styleId="33">
    <w:name w:val="Основной текст 3 Знак"/>
    <w:basedOn w:val="a2"/>
    <w:link w:val="32"/>
    <w:locked/>
    <w:rsid w:val="0021218F"/>
    <w:rPr>
      <w:b/>
      <w:bCs/>
      <w:i/>
      <w:iCs/>
      <w:sz w:val="22"/>
      <w:szCs w:val="22"/>
    </w:rPr>
  </w:style>
  <w:style w:type="paragraph" w:customStyle="1" w:styleId="prilozheniereazdel">
    <w:name w:val="prilozhenie reazdel"/>
    <w:basedOn w:val="prilozhenie"/>
    <w:rsid w:val="00267556"/>
    <w:pPr>
      <w:spacing w:before="240" w:after="240"/>
    </w:pPr>
    <w:rPr>
      <w:b/>
    </w:rPr>
  </w:style>
  <w:style w:type="paragraph" w:styleId="24">
    <w:name w:val="List 2"/>
    <w:aliases w:val="IFAC ListStyle 2,ls2"/>
    <w:basedOn w:val="a1"/>
    <w:qFormat/>
    <w:rsid w:val="00267556"/>
    <w:pPr>
      <w:autoSpaceDE w:val="0"/>
      <w:autoSpaceDN w:val="0"/>
      <w:ind w:left="566" w:hanging="283"/>
    </w:pPr>
    <w:rPr>
      <w:sz w:val="20"/>
      <w:szCs w:val="20"/>
    </w:rPr>
  </w:style>
  <w:style w:type="paragraph" w:customStyle="1" w:styleId="tabl">
    <w:name w:val="tabl"/>
    <w:basedOn w:val="a1"/>
    <w:rsid w:val="00267556"/>
    <w:pPr>
      <w:jc w:val="both"/>
    </w:pPr>
    <w:rPr>
      <w:szCs w:val="20"/>
    </w:rPr>
  </w:style>
  <w:style w:type="paragraph" w:styleId="34">
    <w:name w:val="Body Text Indent 3"/>
    <w:basedOn w:val="a1"/>
    <w:link w:val="35"/>
    <w:rsid w:val="00267556"/>
    <w:pPr>
      <w:ind w:left="360"/>
      <w:jc w:val="both"/>
    </w:pPr>
    <w:rPr>
      <w:szCs w:val="20"/>
    </w:rPr>
  </w:style>
  <w:style w:type="character" w:customStyle="1" w:styleId="35">
    <w:name w:val="Основной текст с отступом 3 Знак"/>
    <w:basedOn w:val="a2"/>
    <w:link w:val="34"/>
    <w:locked/>
    <w:rsid w:val="0021218F"/>
    <w:rPr>
      <w:sz w:val="24"/>
    </w:rPr>
  </w:style>
  <w:style w:type="paragraph" w:styleId="ac">
    <w:name w:val="Body Text Indent"/>
    <w:basedOn w:val="a1"/>
    <w:link w:val="ad"/>
    <w:rsid w:val="00267556"/>
    <w:pPr>
      <w:spacing w:after="120"/>
      <w:ind w:left="283"/>
    </w:pPr>
    <w:rPr>
      <w:sz w:val="26"/>
      <w:szCs w:val="20"/>
    </w:rPr>
  </w:style>
  <w:style w:type="character" w:customStyle="1" w:styleId="ad">
    <w:name w:val="Основной текст с отступом Знак"/>
    <w:basedOn w:val="a2"/>
    <w:link w:val="ac"/>
    <w:rsid w:val="00046D72"/>
    <w:rPr>
      <w:sz w:val="26"/>
    </w:rPr>
  </w:style>
  <w:style w:type="paragraph" w:styleId="ae">
    <w:name w:val="footnote text"/>
    <w:basedOn w:val="a1"/>
    <w:link w:val="af"/>
    <w:semiHidden/>
    <w:rsid w:val="00267556"/>
    <w:rPr>
      <w:sz w:val="20"/>
      <w:szCs w:val="20"/>
    </w:rPr>
  </w:style>
  <w:style w:type="character" w:customStyle="1" w:styleId="af">
    <w:name w:val="Текст сноски Знак"/>
    <w:basedOn w:val="a2"/>
    <w:link w:val="ae"/>
    <w:semiHidden/>
    <w:locked/>
    <w:rsid w:val="0021218F"/>
  </w:style>
  <w:style w:type="character" w:styleId="af0">
    <w:name w:val="footnote reference"/>
    <w:semiHidden/>
    <w:rsid w:val="00267556"/>
    <w:rPr>
      <w:vertAlign w:val="superscript"/>
    </w:rPr>
  </w:style>
  <w:style w:type="paragraph" w:styleId="25">
    <w:name w:val="Body Text Indent 2"/>
    <w:basedOn w:val="a1"/>
    <w:link w:val="26"/>
    <w:rsid w:val="00267556"/>
    <w:pPr>
      <w:autoSpaceDE w:val="0"/>
      <w:autoSpaceDN w:val="0"/>
      <w:adjustRightInd w:val="0"/>
      <w:ind w:firstLine="540"/>
      <w:jc w:val="both"/>
    </w:pPr>
    <w:rPr>
      <w:sz w:val="22"/>
    </w:rPr>
  </w:style>
  <w:style w:type="character" w:customStyle="1" w:styleId="26">
    <w:name w:val="Основной текст с отступом 2 Знак"/>
    <w:basedOn w:val="a2"/>
    <w:link w:val="25"/>
    <w:locked/>
    <w:rsid w:val="0021218F"/>
    <w:rPr>
      <w:sz w:val="22"/>
      <w:szCs w:val="24"/>
    </w:rPr>
  </w:style>
  <w:style w:type="paragraph" w:customStyle="1" w:styleId="af1">
    <w:name w:val="текст"/>
    <w:basedOn w:val="a1"/>
    <w:rsid w:val="00267556"/>
    <w:pPr>
      <w:ind w:firstLine="567"/>
      <w:jc w:val="both"/>
    </w:pPr>
    <w:rPr>
      <w:szCs w:val="20"/>
    </w:rPr>
  </w:style>
  <w:style w:type="paragraph" w:customStyle="1" w:styleId="11">
    <w:name w:val="Основной текст с отступом1"/>
    <w:basedOn w:val="a1"/>
    <w:rsid w:val="00267556"/>
    <w:pPr>
      <w:autoSpaceDE w:val="0"/>
      <w:autoSpaceDN w:val="0"/>
      <w:ind w:firstLine="709"/>
      <w:jc w:val="both"/>
    </w:pPr>
    <w:rPr>
      <w:sz w:val="20"/>
      <w:szCs w:val="20"/>
    </w:rPr>
  </w:style>
  <w:style w:type="paragraph" w:customStyle="1" w:styleId="ConsPlusCell">
    <w:name w:val="ConsPlusCell"/>
    <w:rsid w:val="00267556"/>
    <w:pPr>
      <w:autoSpaceDE w:val="0"/>
      <w:autoSpaceDN w:val="0"/>
      <w:adjustRightInd w:val="0"/>
    </w:pPr>
    <w:rPr>
      <w:rFonts w:ascii="Arial" w:hAnsi="Arial" w:cs="Arial"/>
    </w:rPr>
  </w:style>
  <w:style w:type="paragraph" w:customStyle="1" w:styleId="ConsPlusNonformat">
    <w:name w:val="ConsPlusNonformat"/>
    <w:rsid w:val="002C4473"/>
    <w:pPr>
      <w:autoSpaceDE w:val="0"/>
      <w:autoSpaceDN w:val="0"/>
      <w:adjustRightInd w:val="0"/>
    </w:pPr>
    <w:rPr>
      <w:rFonts w:ascii="Courier New" w:hAnsi="Courier New" w:cs="Courier New"/>
    </w:rPr>
  </w:style>
  <w:style w:type="table" w:styleId="af2">
    <w:name w:val="Table Grid"/>
    <w:basedOn w:val="a3"/>
    <w:uiPriority w:val="59"/>
    <w:rsid w:val="000C37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Знак Знак Знак Знак Знак Знак"/>
    <w:basedOn w:val="a1"/>
    <w:rsid w:val="00A638BD"/>
    <w:pPr>
      <w:tabs>
        <w:tab w:val="num" w:pos="360"/>
      </w:tabs>
      <w:spacing w:after="160" w:line="240" w:lineRule="exact"/>
      <w:ind w:left="360" w:hanging="360"/>
      <w:jc w:val="both"/>
    </w:pPr>
    <w:rPr>
      <w:rFonts w:ascii="Verdana" w:hAnsi="Verdana" w:cs="Verdana"/>
      <w:sz w:val="20"/>
      <w:szCs w:val="20"/>
      <w:lang w:val="en-US" w:eastAsia="en-US"/>
    </w:rPr>
  </w:style>
  <w:style w:type="character" w:styleId="af4">
    <w:name w:val="Hyperlink"/>
    <w:uiPriority w:val="99"/>
    <w:rsid w:val="00A21557"/>
    <w:rPr>
      <w:color w:val="0000FF"/>
      <w:u w:val="single"/>
    </w:rPr>
  </w:style>
  <w:style w:type="character" w:styleId="af5">
    <w:name w:val="FollowedHyperlink"/>
    <w:rsid w:val="00A21557"/>
    <w:rPr>
      <w:color w:val="800080"/>
      <w:u w:val="single"/>
    </w:rPr>
  </w:style>
  <w:style w:type="paragraph" w:styleId="af6">
    <w:name w:val="TOC Heading"/>
    <w:basedOn w:val="1"/>
    <w:next w:val="a1"/>
    <w:uiPriority w:val="39"/>
    <w:qFormat/>
    <w:rsid w:val="001E0D48"/>
    <w:pPr>
      <w:keepLines/>
      <w:spacing w:before="480" w:after="0" w:line="276" w:lineRule="auto"/>
      <w:outlineLvl w:val="9"/>
    </w:pPr>
    <w:rPr>
      <w:color w:val="365F91"/>
      <w:kern w:val="0"/>
      <w:sz w:val="28"/>
      <w:szCs w:val="28"/>
    </w:rPr>
  </w:style>
  <w:style w:type="paragraph" w:styleId="12">
    <w:name w:val="toc 1"/>
    <w:basedOn w:val="a1"/>
    <w:next w:val="a1"/>
    <w:autoRedefine/>
    <w:uiPriority w:val="39"/>
    <w:qFormat/>
    <w:rsid w:val="00D22336"/>
    <w:pPr>
      <w:tabs>
        <w:tab w:val="right" w:leader="dot" w:pos="9923"/>
      </w:tabs>
      <w:jc w:val="both"/>
    </w:pPr>
    <w:rPr>
      <w:b/>
      <w:u w:val="single"/>
    </w:rPr>
  </w:style>
  <w:style w:type="paragraph" w:styleId="27">
    <w:name w:val="toc 2"/>
    <w:basedOn w:val="a1"/>
    <w:next w:val="a1"/>
    <w:autoRedefine/>
    <w:uiPriority w:val="39"/>
    <w:unhideWhenUsed/>
    <w:qFormat/>
    <w:rsid w:val="00D22336"/>
    <w:pPr>
      <w:tabs>
        <w:tab w:val="right" w:leader="dot" w:pos="10348"/>
      </w:tabs>
      <w:spacing w:after="100" w:line="276" w:lineRule="auto"/>
      <w:jc w:val="both"/>
    </w:pPr>
    <w:rPr>
      <w:rFonts w:ascii="Calibri" w:hAnsi="Calibri"/>
      <w:sz w:val="22"/>
      <w:szCs w:val="22"/>
    </w:rPr>
  </w:style>
  <w:style w:type="paragraph" w:styleId="36">
    <w:name w:val="toc 3"/>
    <w:basedOn w:val="a1"/>
    <w:next w:val="a1"/>
    <w:autoRedefine/>
    <w:uiPriority w:val="39"/>
    <w:unhideWhenUsed/>
    <w:qFormat/>
    <w:rsid w:val="007821A6"/>
    <w:pPr>
      <w:tabs>
        <w:tab w:val="right" w:leader="dot" w:pos="9923"/>
      </w:tabs>
      <w:spacing w:after="100" w:line="276" w:lineRule="auto"/>
    </w:pPr>
    <w:rPr>
      <w:rFonts w:asciiTheme="minorHAnsi" w:hAnsiTheme="minorHAnsi"/>
      <w:noProof/>
      <w:sz w:val="22"/>
      <w:szCs w:val="22"/>
    </w:rPr>
  </w:style>
  <w:style w:type="paragraph" w:styleId="af7">
    <w:name w:val="Balloon Text"/>
    <w:basedOn w:val="a1"/>
    <w:link w:val="af8"/>
    <w:rsid w:val="001E0D48"/>
    <w:rPr>
      <w:rFonts w:ascii="Tahoma" w:hAnsi="Tahoma"/>
      <w:sz w:val="16"/>
      <w:szCs w:val="16"/>
    </w:rPr>
  </w:style>
  <w:style w:type="character" w:customStyle="1" w:styleId="af8">
    <w:name w:val="Текст выноски Знак"/>
    <w:link w:val="af7"/>
    <w:rsid w:val="001E0D48"/>
    <w:rPr>
      <w:rFonts w:ascii="Tahoma" w:hAnsi="Tahoma" w:cs="Tahoma"/>
      <w:sz w:val="16"/>
      <w:szCs w:val="16"/>
    </w:rPr>
  </w:style>
  <w:style w:type="character" w:styleId="af9">
    <w:name w:val="Strong"/>
    <w:uiPriority w:val="22"/>
    <w:qFormat/>
    <w:rsid w:val="00C108F1"/>
    <w:rPr>
      <w:b/>
      <w:bCs/>
    </w:rPr>
  </w:style>
  <w:style w:type="character" w:styleId="afa">
    <w:name w:val="line number"/>
    <w:rsid w:val="00291DAE"/>
  </w:style>
  <w:style w:type="paragraph" w:styleId="51">
    <w:name w:val="toc 5"/>
    <w:basedOn w:val="a1"/>
    <w:next w:val="a1"/>
    <w:autoRedefine/>
    <w:uiPriority w:val="39"/>
    <w:rsid w:val="00651411"/>
    <w:pPr>
      <w:ind w:left="960"/>
    </w:pPr>
  </w:style>
  <w:style w:type="paragraph" w:styleId="7">
    <w:name w:val="toc 7"/>
    <w:basedOn w:val="a1"/>
    <w:next w:val="a1"/>
    <w:autoRedefine/>
    <w:uiPriority w:val="39"/>
    <w:rsid w:val="00651411"/>
    <w:pPr>
      <w:ind w:left="1440"/>
    </w:pPr>
  </w:style>
  <w:style w:type="paragraph" w:customStyle="1" w:styleId="afb">
    <w:name w:val="кому"/>
    <w:basedOn w:val="a1"/>
    <w:rsid w:val="001D56FC"/>
    <w:pPr>
      <w:overflowPunct w:val="0"/>
      <w:autoSpaceDE w:val="0"/>
      <w:autoSpaceDN w:val="0"/>
      <w:adjustRightInd w:val="0"/>
      <w:ind w:left="5220"/>
      <w:textAlignment w:val="baseline"/>
    </w:pPr>
    <w:rPr>
      <w:szCs w:val="20"/>
    </w:rPr>
  </w:style>
  <w:style w:type="paragraph" w:customStyle="1" w:styleId="ConsNonformat">
    <w:name w:val="ConsNonformat"/>
    <w:rsid w:val="001D56FC"/>
    <w:pPr>
      <w:widowControl w:val="0"/>
      <w:autoSpaceDE w:val="0"/>
      <w:autoSpaceDN w:val="0"/>
      <w:adjustRightInd w:val="0"/>
    </w:pPr>
    <w:rPr>
      <w:rFonts w:ascii="Courier New" w:hAnsi="Courier New" w:cs="Courier New"/>
      <w:sz w:val="16"/>
      <w:szCs w:val="16"/>
    </w:rPr>
  </w:style>
  <w:style w:type="paragraph" w:customStyle="1" w:styleId="91">
    <w:name w:val="鈞胛・粽・9"/>
    <w:basedOn w:val="a1"/>
    <w:next w:val="a1"/>
    <w:rsid w:val="001D56FC"/>
    <w:pPr>
      <w:keepNext/>
      <w:autoSpaceDE w:val="0"/>
      <w:autoSpaceDN w:val="0"/>
      <w:adjustRightInd w:val="0"/>
      <w:jc w:val="center"/>
    </w:pPr>
    <w:rPr>
      <w:sz w:val="28"/>
      <w:szCs w:val="28"/>
    </w:rPr>
  </w:style>
  <w:style w:type="paragraph" w:customStyle="1" w:styleId="afc">
    <w:name w:val="Таблицы (моноширинный)"/>
    <w:basedOn w:val="a1"/>
    <w:next w:val="a1"/>
    <w:rsid w:val="001D56FC"/>
    <w:pPr>
      <w:widowControl w:val="0"/>
      <w:autoSpaceDE w:val="0"/>
      <w:autoSpaceDN w:val="0"/>
      <w:adjustRightInd w:val="0"/>
      <w:jc w:val="both"/>
    </w:pPr>
    <w:rPr>
      <w:rFonts w:ascii="Courier New" w:hAnsi="Courier New" w:cs="Courier New"/>
      <w:sz w:val="20"/>
      <w:szCs w:val="20"/>
    </w:rPr>
  </w:style>
  <w:style w:type="paragraph" w:customStyle="1" w:styleId="em-">
    <w:name w:val="em-Раздел"/>
    <w:basedOn w:val="1"/>
    <w:link w:val="em-0"/>
    <w:rsid w:val="00745BA4"/>
    <w:pPr>
      <w:spacing w:before="0" w:after="0"/>
      <w:ind w:firstLine="567"/>
      <w:jc w:val="both"/>
    </w:pPr>
    <w:rPr>
      <w:rFonts w:ascii="Times New Roman" w:hAnsi="Times New Roman"/>
      <w:sz w:val="28"/>
      <w:szCs w:val="22"/>
    </w:rPr>
  </w:style>
  <w:style w:type="character" w:customStyle="1" w:styleId="em-0">
    <w:name w:val="em-Раздел Знак"/>
    <w:basedOn w:val="10"/>
    <w:link w:val="em-"/>
    <w:rsid w:val="001A5263"/>
    <w:rPr>
      <w:rFonts w:ascii="Cambria" w:eastAsia="Times New Roman" w:hAnsi="Cambria" w:cs="Times New Roman"/>
      <w:b/>
      <w:bCs/>
      <w:kern w:val="32"/>
      <w:sz w:val="28"/>
      <w:szCs w:val="22"/>
      <w:lang w:val="ru-RU" w:eastAsia="ru-RU" w:bidi="ar-SA"/>
    </w:rPr>
  </w:style>
  <w:style w:type="paragraph" w:customStyle="1" w:styleId="em-1">
    <w:name w:val="em-подраздел"/>
    <w:basedOn w:val="a1"/>
    <w:link w:val="em-2"/>
    <w:rsid w:val="00CE14C5"/>
    <w:pPr>
      <w:ind w:firstLine="567"/>
      <w:jc w:val="both"/>
    </w:pPr>
    <w:rPr>
      <w:b/>
      <w:sz w:val="22"/>
      <w:szCs w:val="22"/>
    </w:rPr>
  </w:style>
  <w:style w:type="character" w:customStyle="1" w:styleId="em-2">
    <w:name w:val="em-подраздел Знак"/>
    <w:basedOn w:val="a2"/>
    <w:link w:val="em-1"/>
    <w:rsid w:val="00352903"/>
    <w:rPr>
      <w:b/>
      <w:sz w:val="22"/>
      <w:szCs w:val="22"/>
      <w:lang w:val="ru-RU" w:eastAsia="ru-RU" w:bidi="ar-SA"/>
    </w:rPr>
  </w:style>
  <w:style w:type="paragraph" w:customStyle="1" w:styleId="em">
    <w:name w:val="emРаздел"/>
    <w:basedOn w:val="a1"/>
    <w:link w:val="em0"/>
    <w:rsid w:val="00745BA4"/>
    <w:pPr>
      <w:ind w:firstLine="567"/>
    </w:pPr>
    <w:rPr>
      <w:b/>
      <w:sz w:val="28"/>
      <w:szCs w:val="22"/>
    </w:rPr>
  </w:style>
  <w:style w:type="character" w:customStyle="1" w:styleId="em0">
    <w:name w:val="emРаздел Знак"/>
    <w:basedOn w:val="a2"/>
    <w:link w:val="em"/>
    <w:rsid w:val="001A5263"/>
    <w:rPr>
      <w:b/>
      <w:sz w:val="28"/>
      <w:szCs w:val="22"/>
      <w:lang w:val="ru-RU" w:eastAsia="ru-RU" w:bidi="ar-SA"/>
    </w:rPr>
  </w:style>
  <w:style w:type="paragraph" w:customStyle="1" w:styleId="em-3">
    <w:name w:val="em-заголовок таблицыЖ"/>
    <w:basedOn w:val="a1"/>
    <w:rsid w:val="00352903"/>
    <w:pPr>
      <w:framePr w:hSpace="180" w:wrap="around" w:vAnchor="text" w:hAnchor="margin" w:y="80"/>
      <w:jc w:val="center"/>
    </w:pPr>
    <w:rPr>
      <w:b/>
      <w:sz w:val="22"/>
      <w:szCs w:val="22"/>
    </w:rPr>
  </w:style>
  <w:style w:type="paragraph" w:customStyle="1" w:styleId="em-4">
    <w:name w:val="em-абзац"/>
    <w:basedOn w:val="em-1"/>
    <w:link w:val="em-5"/>
    <w:rsid w:val="00E842CE"/>
    <w:rPr>
      <w:b w:val="0"/>
    </w:rPr>
  </w:style>
  <w:style w:type="character" w:customStyle="1" w:styleId="em-5">
    <w:name w:val="em-абзац Знак"/>
    <w:basedOn w:val="em-2"/>
    <w:link w:val="em-4"/>
    <w:rsid w:val="00E220F2"/>
    <w:rPr>
      <w:b/>
      <w:sz w:val="22"/>
      <w:szCs w:val="22"/>
      <w:lang w:val="ru-RU" w:eastAsia="ru-RU" w:bidi="ar-SA"/>
    </w:rPr>
  </w:style>
  <w:style w:type="paragraph" w:customStyle="1" w:styleId="em-6">
    <w:name w:val="em-текст сноски"/>
    <w:basedOn w:val="ae"/>
    <w:rsid w:val="00335540"/>
    <w:pPr>
      <w:ind w:firstLine="284"/>
      <w:jc w:val="both"/>
    </w:pPr>
    <w:rPr>
      <w:vanish/>
      <w:sz w:val="16"/>
      <w:szCs w:val="16"/>
    </w:rPr>
  </w:style>
  <w:style w:type="paragraph" w:customStyle="1" w:styleId="em-7">
    <w:name w:val="em-пункт"/>
    <w:basedOn w:val="em-1"/>
    <w:rsid w:val="00335540"/>
  </w:style>
  <w:style w:type="paragraph" w:styleId="afd">
    <w:name w:val="table of figures"/>
    <w:basedOn w:val="a1"/>
    <w:next w:val="a1"/>
    <w:semiHidden/>
    <w:rsid w:val="00335540"/>
  </w:style>
  <w:style w:type="paragraph" w:customStyle="1" w:styleId="em--">
    <w:name w:val="em-п-пункт"/>
    <w:basedOn w:val="em-7"/>
    <w:rsid w:val="005238B4"/>
  </w:style>
  <w:style w:type="paragraph" w:styleId="41">
    <w:name w:val="toc 4"/>
    <w:basedOn w:val="a1"/>
    <w:next w:val="a1"/>
    <w:autoRedefine/>
    <w:uiPriority w:val="39"/>
    <w:rsid w:val="007821A6"/>
    <w:pPr>
      <w:tabs>
        <w:tab w:val="right" w:leader="dot" w:pos="9913"/>
      </w:tabs>
    </w:pPr>
    <w:rPr>
      <w:rFonts w:asciiTheme="minorHAnsi" w:hAnsiTheme="minorHAnsi"/>
      <w:noProof/>
      <w:sz w:val="22"/>
    </w:rPr>
  </w:style>
  <w:style w:type="paragraph" w:customStyle="1" w:styleId="13">
    <w:name w:val="Знак1 Знак Знак Знак Знак Знак Знак Знак"/>
    <w:basedOn w:val="a1"/>
    <w:rsid w:val="00B37CA9"/>
    <w:pPr>
      <w:tabs>
        <w:tab w:val="num" w:pos="360"/>
      </w:tabs>
      <w:spacing w:after="160" w:line="240" w:lineRule="exact"/>
      <w:ind w:left="360" w:hanging="360"/>
      <w:jc w:val="both"/>
    </w:pPr>
    <w:rPr>
      <w:rFonts w:ascii="Verdana" w:hAnsi="Verdana" w:cs="Verdana"/>
      <w:sz w:val="20"/>
      <w:szCs w:val="20"/>
      <w:lang w:val="en-US" w:eastAsia="en-US"/>
    </w:rPr>
  </w:style>
  <w:style w:type="paragraph" w:customStyle="1" w:styleId="CM13">
    <w:name w:val="CM13"/>
    <w:basedOn w:val="a1"/>
    <w:next w:val="a1"/>
    <w:rsid w:val="00277F67"/>
    <w:pPr>
      <w:autoSpaceDE w:val="0"/>
      <w:autoSpaceDN w:val="0"/>
      <w:adjustRightInd w:val="0"/>
      <w:spacing w:line="211" w:lineRule="atLeast"/>
    </w:pPr>
    <w:rPr>
      <w:rFonts w:ascii="Arial" w:hAnsi="Arial" w:cs="Arial"/>
    </w:rPr>
  </w:style>
  <w:style w:type="paragraph" w:styleId="afe">
    <w:name w:val="Normal (Web)"/>
    <w:basedOn w:val="a1"/>
    <w:rsid w:val="0006481D"/>
    <w:pPr>
      <w:spacing w:before="100" w:beforeAutospacing="1" w:after="100" w:afterAutospacing="1"/>
    </w:pPr>
    <w:rPr>
      <w:rFonts w:eastAsia="Calibri" w:cs="Courier New Cyr DS"/>
      <w:color w:val="001F4B"/>
      <w:sz w:val="20"/>
      <w:szCs w:val="20"/>
    </w:rPr>
  </w:style>
  <w:style w:type="paragraph" w:customStyle="1" w:styleId="Level2">
    <w:name w:val="Level 2"/>
    <w:basedOn w:val="a1"/>
    <w:rsid w:val="005564AB"/>
    <w:rPr>
      <w:rFonts w:cs="Courier New Cyr DS"/>
      <w:sz w:val="22"/>
    </w:rPr>
  </w:style>
  <w:style w:type="character" w:customStyle="1" w:styleId="o1card">
    <w:name w:val="o1_card"/>
    <w:basedOn w:val="a2"/>
    <w:rsid w:val="00AC70B2"/>
  </w:style>
  <w:style w:type="paragraph" w:customStyle="1" w:styleId="28">
    <w:name w:val="заголовок 2"/>
    <w:basedOn w:val="a1"/>
    <w:rsid w:val="0065434D"/>
    <w:pPr>
      <w:jc w:val="both"/>
    </w:pPr>
    <w:rPr>
      <w:b/>
      <w:bCs/>
      <w:sz w:val="22"/>
      <w:szCs w:val="22"/>
    </w:rPr>
  </w:style>
  <w:style w:type="paragraph" w:customStyle="1" w:styleId="caaieiaie3">
    <w:name w:val="caaieiaie 3"/>
    <w:basedOn w:val="a1"/>
    <w:next w:val="a1"/>
    <w:rsid w:val="00BD60B7"/>
    <w:pPr>
      <w:keepNext/>
      <w:widowControl w:val="0"/>
      <w:autoSpaceDE w:val="0"/>
      <w:autoSpaceDN w:val="0"/>
      <w:jc w:val="both"/>
    </w:pPr>
    <w:rPr>
      <w:rFonts w:cs="Courier New Cyr DS"/>
      <w:sz w:val="22"/>
    </w:rPr>
  </w:style>
  <w:style w:type="paragraph" w:customStyle="1" w:styleId="100">
    <w:name w:val="Обычный + 10 пт"/>
    <w:aliases w:val="По ширине,Обычный + Черный,Междустр.интервал:  полуторный"/>
    <w:basedOn w:val="a1"/>
    <w:rsid w:val="00C326E8"/>
    <w:pPr>
      <w:jc w:val="both"/>
    </w:pPr>
    <w:rPr>
      <w:rFonts w:cs="Courier New Cyr DS"/>
      <w:sz w:val="20"/>
      <w:szCs w:val="20"/>
    </w:rPr>
  </w:style>
  <w:style w:type="paragraph" w:customStyle="1" w:styleId="Default">
    <w:name w:val="Default"/>
    <w:rsid w:val="003F5523"/>
    <w:pPr>
      <w:autoSpaceDE w:val="0"/>
      <w:autoSpaceDN w:val="0"/>
      <w:adjustRightInd w:val="0"/>
    </w:pPr>
    <w:rPr>
      <w:color w:val="000000"/>
      <w:sz w:val="24"/>
      <w:szCs w:val="24"/>
    </w:rPr>
  </w:style>
  <w:style w:type="paragraph" w:customStyle="1" w:styleId="BodyTextIndent1">
    <w:name w:val="Body Text Indent1"/>
    <w:basedOn w:val="a1"/>
    <w:rsid w:val="00CB6C6B"/>
    <w:pPr>
      <w:autoSpaceDE w:val="0"/>
      <w:autoSpaceDN w:val="0"/>
      <w:ind w:firstLine="709"/>
      <w:jc w:val="both"/>
    </w:pPr>
    <w:rPr>
      <w:rFonts w:cs="Courier New Cyr DS"/>
      <w:sz w:val="20"/>
      <w:szCs w:val="20"/>
    </w:rPr>
  </w:style>
  <w:style w:type="paragraph" w:styleId="aff">
    <w:name w:val="Block Text"/>
    <w:basedOn w:val="a1"/>
    <w:rsid w:val="009F6884"/>
    <w:pPr>
      <w:ind w:left="85" w:right="85"/>
      <w:jc w:val="both"/>
    </w:pPr>
    <w:rPr>
      <w:rFonts w:cs="Courier New Cyr DS"/>
      <w:sz w:val="22"/>
      <w:szCs w:val="22"/>
    </w:rPr>
  </w:style>
  <w:style w:type="paragraph" w:customStyle="1" w:styleId="ConsPlusNormal">
    <w:name w:val="ConsPlusNormal"/>
    <w:rsid w:val="00E6787A"/>
    <w:pPr>
      <w:widowControl w:val="0"/>
      <w:autoSpaceDE w:val="0"/>
      <w:autoSpaceDN w:val="0"/>
      <w:adjustRightInd w:val="0"/>
      <w:ind w:firstLine="720"/>
    </w:pPr>
    <w:rPr>
      <w:rFonts w:ascii="Arial" w:hAnsi="Arial" w:cs="Arial"/>
    </w:rPr>
  </w:style>
  <w:style w:type="paragraph" w:customStyle="1" w:styleId="MainText">
    <w:name w:val="MainText"/>
    <w:rsid w:val="00E6787A"/>
    <w:pPr>
      <w:overflowPunct w:val="0"/>
      <w:autoSpaceDE w:val="0"/>
      <w:autoSpaceDN w:val="0"/>
      <w:adjustRightInd w:val="0"/>
      <w:ind w:firstLine="567"/>
      <w:jc w:val="both"/>
      <w:textAlignment w:val="baseline"/>
    </w:pPr>
    <w:rPr>
      <w:rFonts w:ascii="PragmaticaC" w:hAnsi="PragmaticaC" w:cs="PragmaticaC"/>
      <w:color w:val="000000"/>
      <w:sz w:val="19"/>
      <w:szCs w:val="19"/>
      <w:lang w:val="en-US"/>
    </w:rPr>
  </w:style>
  <w:style w:type="character" w:customStyle="1" w:styleId="SUBST">
    <w:name w:val="__SUBST"/>
    <w:rsid w:val="00B966A8"/>
    <w:rPr>
      <w:b/>
      <w:i/>
      <w:sz w:val="22"/>
    </w:rPr>
  </w:style>
  <w:style w:type="character" w:customStyle="1" w:styleId="-">
    <w:name w:val="Проспект -"/>
    <w:rsid w:val="004137E3"/>
    <w:rPr>
      <w:b/>
      <w:i/>
      <w:lang w:val="ru-RU"/>
    </w:rPr>
  </w:style>
  <w:style w:type="paragraph" w:customStyle="1" w:styleId="a0">
    <w:name w:val="Суперабзацы"/>
    <w:basedOn w:val="25"/>
    <w:rsid w:val="00530084"/>
    <w:pPr>
      <w:numPr>
        <w:numId w:val="8"/>
      </w:numPr>
      <w:autoSpaceDE/>
      <w:autoSpaceDN/>
      <w:adjustRightInd/>
      <w:spacing w:after="80" w:line="260" w:lineRule="exact"/>
    </w:pPr>
    <w:rPr>
      <w:bCs/>
      <w:sz w:val="27"/>
    </w:rPr>
  </w:style>
  <w:style w:type="paragraph" w:customStyle="1" w:styleId="a">
    <w:name w:val="Супер"/>
    <w:basedOn w:val="a1"/>
    <w:rsid w:val="00530084"/>
    <w:pPr>
      <w:numPr>
        <w:ilvl w:val="1"/>
        <w:numId w:val="1"/>
      </w:numPr>
      <w:spacing w:after="80" w:line="260" w:lineRule="exact"/>
      <w:jc w:val="both"/>
    </w:pPr>
    <w:rPr>
      <w:bCs/>
      <w:color w:val="000000"/>
      <w:sz w:val="27"/>
    </w:rPr>
  </w:style>
  <w:style w:type="paragraph" w:customStyle="1" w:styleId="29">
    <w:name w:val="сновной текст с отступом 2"/>
    <w:basedOn w:val="a1"/>
    <w:rsid w:val="007E3096"/>
    <w:pPr>
      <w:widowControl w:val="0"/>
      <w:ind w:firstLine="720"/>
      <w:jc w:val="both"/>
    </w:pPr>
    <w:rPr>
      <w:sz w:val="26"/>
      <w:szCs w:val="20"/>
    </w:rPr>
  </w:style>
  <w:style w:type="paragraph" w:styleId="aff0">
    <w:name w:val="List Paragraph"/>
    <w:basedOn w:val="a1"/>
    <w:uiPriority w:val="34"/>
    <w:qFormat/>
    <w:rsid w:val="00E25E8F"/>
    <w:pPr>
      <w:ind w:left="720"/>
      <w:contextualSpacing/>
    </w:pPr>
    <w:rPr>
      <w:rFonts w:ascii="Courier New Cyr DS" w:hAnsi="Courier New Cyr DS" w:cs="Courier New Cyr DS"/>
    </w:rPr>
  </w:style>
  <w:style w:type="paragraph" w:styleId="6">
    <w:name w:val="toc 6"/>
    <w:basedOn w:val="a1"/>
    <w:next w:val="a1"/>
    <w:autoRedefine/>
    <w:uiPriority w:val="39"/>
    <w:unhideWhenUsed/>
    <w:rsid w:val="005E3F28"/>
    <w:pPr>
      <w:spacing w:after="100" w:line="276" w:lineRule="auto"/>
      <w:ind w:left="1100"/>
    </w:pPr>
    <w:rPr>
      <w:rFonts w:ascii="Calibri" w:hAnsi="Calibri"/>
      <w:sz w:val="22"/>
      <w:szCs w:val="22"/>
    </w:rPr>
  </w:style>
  <w:style w:type="paragraph" w:styleId="8">
    <w:name w:val="toc 8"/>
    <w:basedOn w:val="a1"/>
    <w:next w:val="a1"/>
    <w:autoRedefine/>
    <w:uiPriority w:val="39"/>
    <w:unhideWhenUsed/>
    <w:rsid w:val="005E3F28"/>
    <w:pPr>
      <w:spacing w:after="100" w:line="276" w:lineRule="auto"/>
      <w:ind w:left="1540"/>
    </w:pPr>
    <w:rPr>
      <w:rFonts w:ascii="Calibri" w:hAnsi="Calibri"/>
      <w:sz w:val="22"/>
      <w:szCs w:val="22"/>
    </w:rPr>
  </w:style>
  <w:style w:type="paragraph" w:styleId="92">
    <w:name w:val="toc 9"/>
    <w:basedOn w:val="a1"/>
    <w:next w:val="a1"/>
    <w:autoRedefine/>
    <w:uiPriority w:val="39"/>
    <w:unhideWhenUsed/>
    <w:rsid w:val="005E3F28"/>
    <w:pPr>
      <w:spacing w:after="100" w:line="276" w:lineRule="auto"/>
      <w:ind w:left="1760"/>
    </w:pPr>
    <w:rPr>
      <w:rFonts w:ascii="Calibri" w:hAnsi="Calibri"/>
      <w:sz w:val="22"/>
      <w:szCs w:val="22"/>
    </w:rPr>
  </w:style>
  <w:style w:type="paragraph" w:styleId="aff1">
    <w:name w:val="Plain Text"/>
    <w:basedOn w:val="a1"/>
    <w:link w:val="aff2"/>
    <w:unhideWhenUsed/>
    <w:rsid w:val="00B607D8"/>
    <w:rPr>
      <w:rFonts w:ascii="Consolas" w:eastAsia="Calibri" w:hAnsi="Consolas"/>
      <w:sz w:val="21"/>
      <w:szCs w:val="21"/>
      <w:lang w:eastAsia="en-US"/>
    </w:rPr>
  </w:style>
  <w:style w:type="character" w:customStyle="1" w:styleId="aff2">
    <w:name w:val="Текст Знак"/>
    <w:basedOn w:val="a2"/>
    <w:link w:val="aff1"/>
    <w:rsid w:val="00B607D8"/>
    <w:rPr>
      <w:rFonts w:ascii="Consolas" w:eastAsia="Calibri" w:hAnsi="Consolas" w:cs="Times New Roman"/>
      <w:sz w:val="21"/>
      <w:szCs w:val="21"/>
      <w:lang w:eastAsia="en-US"/>
    </w:rPr>
  </w:style>
  <w:style w:type="paragraph" w:styleId="aff3">
    <w:name w:val="Title"/>
    <w:basedOn w:val="a1"/>
    <w:link w:val="aff4"/>
    <w:qFormat/>
    <w:rsid w:val="00646CAA"/>
    <w:pPr>
      <w:ind w:right="-1283"/>
      <w:jc w:val="center"/>
    </w:pPr>
    <w:rPr>
      <w:b/>
      <w:szCs w:val="20"/>
    </w:rPr>
  </w:style>
  <w:style w:type="character" w:customStyle="1" w:styleId="aff4">
    <w:name w:val="Название Знак"/>
    <w:basedOn w:val="a2"/>
    <w:link w:val="aff3"/>
    <w:rsid w:val="00646CAA"/>
    <w:rPr>
      <w:b/>
      <w:sz w:val="24"/>
    </w:rPr>
  </w:style>
  <w:style w:type="paragraph" w:customStyle="1" w:styleId="-3">
    <w:name w:val="Пункт-3"/>
    <w:basedOn w:val="a1"/>
    <w:rsid w:val="006F5BEB"/>
    <w:pPr>
      <w:tabs>
        <w:tab w:val="num" w:pos="1701"/>
      </w:tabs>
      <w:spacing w:line="288" w:lineRule="auto"/>
      <w:ind w:firstLine="567"/>
      <w:jc w:val="both"/>
    </w:pPr>
    <w:rPr>
      <w:rFonts w:eastAsia="Calibri"/>
      <w:sz w:val="28"/>
    </w:rPr>
  </w:style>
  <w:style w:type="paragraph" w:customStyle="1" w:styleId="2a">
    <w:name w:val="Основной текст с отступом2"/>
    <w:basedOn w:val="a1"/>
    <w:rsid w:val="00A2430B"/>
    <w:pPr>
      <w:autoSpaceDE w:val="0"/>
      <w:autoSpaceDN w:val="0"/>
      <w:ind w:firstLine="709"/>
      <w:jc w:val="both"/>
    </w:pPr>
    <w:rPr>
      <w:sz w:val="20"/>
      <w:szCs w:val="20"/>
    </w:rPr>
  </w:style>
  <w:style w:type="paragraph" w:customStyle="1" w:styleId="aff5">
    <w:name w:val="Знак Знак Знак Знак Знак Знак"/>
    <w:basedOn w:val="a1"/>
    <w:rsid w:val="00A2430B"/>
    <w:pPr>
      <w:tabs>
        <w:tab w:val="num" w:pos="360"/>
      </w:tabs>
      <w:spacing w:after="160" w:line="240" w:lineRule="exact"/>
      <w:ind w:left="360" w:hanging="360"/>
      <w:jc w:val="both"/>
    </w:pPr>
    <w:rPr>
      <w:rFonts w:ascii="Verdana" w:hAnsi="Verdana" w:cs="Verdana"/>
      <w:sz w:val="20"/>
      <w:szCs w:val="20"/>
      <w:lang w:val="en-US" w:eastAsia="en-US"/>
    </w:rPr>
  </w:style>
  <w:style w:type="paragraph" w:customStyle="1" w:styleId="210">
    <w:name w:val="Основной текст 21"/>
    <w:basedOn w:val="a1"/>
    <w:rsid w:val="00A2430B"/>
    <w:pPr>
      <w:widowControl w:val="0"/>
      <w:jc w:val="both"/>
    </w:pPr>
    <w:rPr>
      <w:szCs w:val="20"/>
    </w:rPr>
  </w:style>
  <w:style w:type="character" w:styleId="aff6">
    <w:name w:val="annotation reference"/>
    <w:uiPriority w:val="99"/>
    <w:rsid w:val="008272BE"/>
    <w:rPr>
      <w:sz w:val="16"/>
      <w:szCs w:val="16"/>
    </w:rPr>
  </w:style>
  <w:style w:type="paragraph" w:styleId="aff7">
    <w:name w:val="annotation text"/>
    <w:basedOn w:val="a1"/>
    <w:link w:val="aff8"/>
    <w:uiPriority w:val="99"/>
    <w:rsid w:val="008272BE"/>
    <w:rPr>
      <w:sz w:val="20"/>
      <w:szCs w:val="20"/>
    </w:rPr>
  </w:style>
  <w:style w:type="character" w:customStyle="1" w:styleId="aff8">
    <w:name w:val="Текст примечания Знак"/>
    <w:basedOn w:val="a2"/>
    <w:link w:val="aff7"/>
    <w:uiPriority w:val="99"/>
    <w:rsid w:val="008272BE"/>
  </w:style>
  <w:style w:type="paragraph" w:styleId="2b">
    <w:name w:val="Body Text First Indent 2"/>
    <w:basedOn w:val="ac"/>
    <w:link w:val="2c"/>
    <w:rsid w:val="00046D72"/>
    <w:pPr>
      <w:ind w:firstLine="210"/>
    </w:pPr>
    <w:rPr>
      <w:sz w:val="24"/>
      <w:szCs w:val="24"/>
    </w:rPr>
  </w:style>
  <w:style w:type="character" w:customStyle="1" w:styleId="2c">
    <w:name w:val="Красная строка 2 Знак"/>
    <w:basedOn w:val="ad"/>
    <w:link w:val="2b"/>
    <w:rsid w:val="00046D72"/>
    <w:rPr>
      <w:sz w:val="26"/>
    </w:rPr>
  </w:style>
  <w:style w:type="paragraph" w:customStyle="1" w:styleId="37">
    <w:name w:val="çàãîëîâîê 3"/>
    <w:basedOn w:val="a1"/>
    <w:next w:val="a1"/>
    <w:rsid w:val="00234B9C"/>
    <w:pPr>
      <w:keepNext/>
      <w:widowControl w:val="0"/>
      <w:autoSpaceDE w:val="0"/>
      <w:autoSpaceDN w:val="0"/>
      <w:adjustRightInd w:val="0"/>
      <w:jc w:val="both"/>
    </w:pPr>
  </w:style>
  <w:style w:type="character" w:customStyle="1" w:styleId="rvts20">
    <w:name w:val="rvts20"/>
    <w:rsid w:val="0090015D"/>
    <w:rPr>
      <w:rFonts w:ascii="Arial" w:hAnsi="Arial" w:cs="Arial" w:hint="default"/>
    </w:rPr>
  </w:style>
  <w:style w:type="paragraph" w:customStyle="1" w:styleId="aff9">
    <w:name w:val="Без нумерации"/>
    <w:basedOn w:val="a1"/>
    <w:rsid w:val="00FF48E3"/>
    <w:pPr>
      <w:spacing w:after="80" w:line="260" w:lineRule="exact"/>
      <w:ind w:left="720"/>
      <w:jc w:val="both"/>
    </w:pPr>
    <w:rPr>
      <w:bCs/>
      <w:color w:val="000000"/>
      <w:sz w:val="27"/>
    </w:rPr>
  </w:style>
  <w:style w:type="paragraph" w:customStyle="1" w:styleId="affa">
    <w:name w:val="Примечание"/>
    <w:basedOn w:val="aa"/>
    <w:rsid w:val="00FF48E3"/>
    <w:pPr>
      <w:numPr>
        <w:ilvl w:val="0"/>
      </w:numPr>
      <w:tabs>
        <w:tab w:val="num" w:pos="851"/>
      </w:tabs>
      <w:autoSpaceDE/>
      <w:autoSpaceDN/>
      <w:ind w:left="851" w:hanging="284"/>
    </w:pPr>
    <w:rPr>
      <w:rFonts w:ascii="Arial" w:hAnsi="Arial"/>
      <w:b w:val="0"/>
      <w:sz w:val="18"/>
      <w:szCs w:val="24"/>
    </w:rPr>
  </w:style>
  <w:style w:type="paragraph" w:customStyle="1" w:styleId="affb">
    <w:name w:val="нормал"/>
    <w:basedOn w:val="a1"/>
    <w:rsid w:val="00FF48E3"/>
    <w:pPr>
      <w:tabs>
        <w:tab w:val="num" w:pos="737"/>
      </w:tabs>
      <w:spacing w:after="80" w:line="260" w:lineRule="exact"/>
      <w:ind w:left="737" w:hanging="737"/>
      <w:jc w:val="both"/>
    </w:pPr>
    <w:rPr>
      <w:bCs/>
      <w:color w:val="000000"/>
      <w:sz w:val="27"/>
    </w:rPr>
  </w:style>
  <w:style w:type="paragraph" w:customStyle="1" w:styleId="2d">
    <w:name w:val="Основной текст с отступом2"/>
    <w:basedOn w:val="a1"/>
    <w:rsid w:val="0021218F"/>
    <w:pPr>
      <w:autoSpaceDE w:val="0"/>
      <w:autoSpaceDN w:val="0"/>
      <w:ind w:firstLine="709"/>
      <w:jc w:val="both"/>
    </w:pPr>
    <w:rPr>
      <w:sz w:val="20"/>
      <w:szCs w:val="20"/>
    </w:rPr>
  </w:style>
  <w:style w:type="paragraph" w:customStyle="1" w:styleId="211">
    <w:name w:val="Основной текст 21"/>
    <w:basedOn w:val="a1"/>
    <w:rsid w:val="0021218F"/>
    <w:pPr>
      <w:widowControl w:val="0"/>
      <w:jc w:val="both"/>
    </w:pPr>
    <w:rPr>
      <w:szCs w:val="20"/>
    </w:rPr>
  </w:style>
  <w:style w:type="paragraph" w:styleId="affc">
    <w:name w:val="annotation subject"/>
    <w:basedOn w:val="aff7"/>
    <w:next w:val="aff7"/>
    <w:link w:val="affd"/>
    <w:rsid w:val="0021218F"/>
    <w:rPr>
      <w:b/>
      <w:bCs/>
    </w:rPr>
  </w:style>
  <w:style w:type="character" w:customStyle="1" w:styleId="affd">
    <w:name w:val="Тема примечания Знак"/>
    <w:basedOn w:val="aff8"/>
    <w:link w:val="affc"/>
    <w:rsid w:val="0021218F"/>
    <w:rPr>
      <w:b/>
      <w:bCs/>
    </w:rPr>
  </w:style>
  <w:style w:type="paragraph" w:customStyle="1" w:styleId="affe">
    <w:name w:val="Абзацы"/>
    <w:basedOn w:val="a1"/>
    <w:rsid w:val="0021218F"/>
    <w:pPr>
      <w:tabs>
        <w:tab w:val="num" w:pos="685"/>
      </w:tabs>
      <w:spacing w:after="80" w:line="260" w:lineRule="exact"/>
      <w:ind w:left="685" w:hanging="397"/>
      <w:jc w:val="both"/>
    </w:pPr>
    <w:rPr>
      <w:color w:val="000000"/>
      <w:sz w:val="27"/>
    </w:rPr>
  </w:style>
  <w:style w:type="character" w:customStyle="1" w:styleId="FontStyle11">
    <w:name w:val="Font Style11"/>
    <w:rsid w:val="0021218F"/>
    <w:rPr>
      <w:rFonts w:ascii="Times New Roman" w:hAnsi="Times New Roman" w:cs="Times New Roman"/>
      <w:sz w:val="20"/>
      <w:szCs w:val="20"/>
    </w:rPr>
  </w:style>
  <w:style w:type="paragraph" w:customStyle="1" w:styleId="14">
    <w:name w:val="Заголовок оглавления1"/>
    <w:basedOn w:val="1"/>
    <w:next w:val="a1"/>
    <w:rsid w:val="0021218F"/>
    <w:pPr>
      <w:keepLines/>
      <w:spacing w:before="480" w:after="0" w:line="276" w:lineRule="auto"/>
      <w:outlineLvl w:val="9"/>
    </w:pPr>
    <w:rPr>
      <w:rFonts w:eastAsia="Calibri"/>
      <w:color w:val="365F91"/>
      <w:kern w:val="0"/>
      <w:sz w:val="28"/>
      <w:szCs w:val="28"/>
    </w:rPr>
  </w:style>
  <w:style w:type="paragraph" w:customStyle="1" w:styleId="15">
    <w:name w:val="Абзац списка1"/>
    <w:basedOn w:val="a1"/>
    <w:rsid w:val="0021218F"/>
    <w:pPr>
      <w:ind w:left="720"/>
      <w:contextualSpacing/>
    </w:pPr>
    <w:rPr>
      <w:rFonts w:ascii="Courier New Cyr DS" w:eastAsia="Calibri" w:hAnsi="Courier New Cyr DS" w:cs="Courier New Cyr DS"/>
    </w:rPr>
  </w:style>
  <w:style w:type="paragraph" w:customStyle="1" w:styleId="BodyTextIndent2">
    <w:name w:val="Body Text Indent2"/>
    <w:basedOn w:val="a1"/>
    <w:rsid w:val="0021218F"/>
    <w:pPr>
      <w:autoSpaceDE w:val="0"/>
      <w:autoSpaceDN w:val="0"/>
      <w:ind w:firstLine="709"/>
      <w:jc w:val="both"/>
    </w:pPr>
    <w:rPr>
      <w:rFonts w:eastAsia="Calibri"/>
      <w:sz w:val="20"/>
      <w:szCs w:val="20"/>
    </w:rPr>
  </w:style>
  <w:style w:type="paragraph" w:customStyle="1" w:styleId="16">
    <w:name w:val="Знак Знак Знак Знак Знак Знак1"/>
    <w:basedOn w:val="a1"/>
    <w:rsid w:val="0021218F"/>
    <w:pPr>
      <w:tabs>
        <w:tab w:val="num" w:pos="360"/>
      </w:tabs>
      <w:spacing w:after="160" w:line="240" w:lineRule="exact"/>
      <w:ind w:left="360" w:hanging="360"/>
      <w:jc w:val="both"/>
    </w:pPr>
    <w:rPr>
      <w:rFonts w:ascii="Verdana" w:eastAsia="Calibri" w:hAnsi="Verdana" w:cs="Verdana"/>
      <w:sz w:val="20"/>
      <w:szCs w:val="20"/>
      <w:lang w:val="en-US" w:eastAsia="en-US"/>
    </w:rPr>
  </w:style>
  <w:style w:type="paragraph" w:customStyle="1" w:styleId="BodyText21">
    <w:name w:val="Body Text 21"/>
    <w:basedOn w:val="a1"/>
    <w:rsid w:val="0021218F"/>
    <w:pPr>
      <w:widowControl w:val="0"/>
      <w:jc w:val="both"/>
    </w:pPr>
    <w:rPr>
      <w:rFonts w:eastAsia="Calibri"/>
      <w:szCs w:val="20"/>
    </w:rPr>
  </w:style>
  <w:style w:type="paragraph" w:customStyle="1" w:styleId="2e">
    <w:name w:val="Заголовок оглавления2"/>
    <w:basedOn w:val="1"/>
    <w:next w:val="a1"/>
    <w:rsid w:val="00FB6D34"/>
    <w:pPr>
      <w:keepLines/>
      <w:spacing w:before="480" w:after="0" w:line="276" w:lineRule="auto"/>
      <w:outlineLvl w:val="9"/>
    </w:pPr>
    <w:rPr>
      <w:rFonts w:eastAsia="Calibri"/>
      <w:color w:val="365F91"/>
      <w:kern w:val="0"/>
      <w:sz w:val="28"/>
      <w:szCs w:val="28"/>
    </w:rPr>
  </w:style>
  <w:style w:type="paragraph" w:customStyle="1" w:styleId="2f">
    <w:name w:val="Абзац списка2"/>
    <w:basedOn w:val="a1"/>
    <w:rsid w:val="00FB6D34"/>
    <w:pPr>
      <w:ind w:left="720"/>
      <w:contextualSpacing/>
    </w:pPr>
    <w:rPr>
      <w:rFonts w:ascii="Courier New Cyr DS" w:eastAsia="Calibri" w:hAnsi="Courier New Cyr DS" w:cs="Courier New Cyr DS"/>
    </w:rPr>
  </w:style>
  <w:style w:type="paragraph" w:styleId="afff">
    <w:name w:val="No Spacing"/>
    <w:uiPriority w:val="1"/>
    <w:qFormat/>
    <w:rsid w:val="001C410B"/>
    <w:rPr>
      <w:rFonts w:ascii="Calibri" w:hAnsi="Calibri"/>
      <w:sz w:val="22"/>
      <w:szCs w:val="22"/>
      <w:lang w:eastAsia="en-US"/>
    </w:rPr>
  </w:style>
  <w:style w:type="paragraph" w:customStyle="1" w:styleId="38">
    <w:name w:val="Заголовок оглавления3"/>
    <w:basedOn w:val="1"/>
    <w:next w:val="a1"/>
    <w:rsid w:val="006B21F7"/>
    <w:pPr>
      <w:keepLines/>
      <w:spacing w:before="480" w:after="0" w:line="276" w:lineRule="auto"/>
      <w:outlineLvl w:val="9"/>
    </w:pPr>
    <w:rPr>
      <w:rFonts w:eastAsia="Calibri"/>
      <w:color w:val="365F91"/>
      <w:kern w:val="0"/>
      <w:sz w:val="28"/>
      <w:szCs w:val="28"/>
    </w:rPr>
  </w:style>
  <w:style w:type="paragraph" w:customStyle="1" w:styleId="39">
    <w:name w:val="Абзац списка3"/>
    <w:basedOn w:val="a1"/>
    <w:rsid w:val="006B21F7"/>
    <w:pPr>
      <w:ind w:left="720"/>
      <w:contextualSpacing/>
    </w:pPr>
    <w:rPr>
      <w:rFonts w:ascii="Courier New Cyr DS" w:eastAsia="Calibri" w:hAnsi="Courier New Cyr DS" w:cs="Courier New Cyr DS"/>
    </w:rPr>
  </w:style>
  <w:style w:type="paragraph" w:styleId="2">
    <w:name w:val="List Bullet 2"/>
    <w:basedOn w:val="afff0"/>
    <w:link w:val="2f0"/>
    <w:rsid w:val="00BA3101"/>
    <w:pPr>
      <w:numPr>
        <w:numId w:val="17"/>
      </w:numPr>
      <w:tabs>
        <w:tab w:val="clear" w:pos="2746"/>
        <w:tab w:val="left" w:pos="953"/>
      </w:tabs>
      <w:spacing w:after="60"/>
      <w:ind w:left="958" w:hanging="482"/>
      <w:contextualSpacing w:val="0"/>
      <w:jc w:val="both"/>
    </w:pPr>
    <w:rPr>
      <w:rFonts w:ascii="Arial" w:eastAsia="Arial Unicode MS" w:hAnsi="Arial"/>
      <w:sz w:val="20"/>
      <w:szCs w:val="22"/>
    </w:rPr>
  </w:style>
  <w:style w:type="paragraph" w:styleId="afff0">
    <w:name w:val="List Bullet"/>
    <w:basedOn w:val="a1"/>
    <w:rsid w:val="00BA3101"/>
    <w:pPr>
      <w:tabs>
        <w:tab w:val="num" w:pos="926"/>
      </w:tabs>
      <w:ind w:left="926" w:hanging="360"/>
      <w:contextualSpacing/>
    </w:pPr>
  </w:style>
  <w:style w:type="character" w:customStyle="1" w:styleId="2f0">
    <w:name w:val="Маркированный список 2 Знак"/>
    <w:link w:val="2"/>
    <w:rsid w:val="00BA3101"/>
    <w:rPr>
      <w:rFonts w:ascii="Arial" w:eastAsia="Arial Unicode MS" w:hAnsi="Arial"/>
      <w:szCs w:val="22"/>
    </w:rPr>
  </w:style>
  <w:style w:type="paragraph" w:styleId="3">
    <w:name w:val="List Bullet 3"/>
    <w:basedOn w:val="a1"/>
    <w:rsid w:val="0001747E"/>
    <w:pPr>
      <w:numPr>
        <w:numId w:val="18"/>
      </w:numPr>
      <w:contextualSpacing/>
    </w:pPr>
  </w:style>
  <w:style w:type="paragraph" w:customStyle="1" w:styleId="tblHeaderText">
    <w:name w:val="tbl'HeaderText"/>
    <w:basedOn w:val="a1"/>
    <w:uiPriority w:val="99"/>
    <w:rsid w:val="0001747E"/>
    <w:pPr>
      <w:jc w:val="center"/>
    </w:pPr>
    <w:rPr>
      <w:rFonts w:ascii="Arial" w:eastAsia="Arial Unicode MS" w:hAnsi="Arial"/>
      <w:b/>
      <w:spacing w:val="-2"/>
      <w:sz w:val="18"/>
      <w:szCs w:val="20"/>
      <w:lang w:eastAsia="en-US"/>
    </w:rPr>
  </w:style>
  <w:style w:type="paragraph" w:customStyle="1" w:styleId="tblNumber01">
    <w:name w:val="tbl'Number_01"/>
    <w:basedOn w:val="a1"/>
    <w:link w:val="tblNumber01Char"/>
    <w:rsid w:val="0001747E"/>
    <w:pPr>
      <w:ind w:right="57"/>
      <w:jc w:val="right"/>
    </w:pPr>
    <w:rPr>
      <w:rFonts w:ascii="Arial" w:eastAsia="Arial Unicode MS" w:hAnsi="Arial"/>
      <w:sz w:val="18"/>
      <w:szCs w:val="20"/>
      <w:lang w:eastAsia="en-US"/>
    </w:rPr>
  </w:style>
  <w:style w:type="character" w:customStyle="1" w:styleId="tblNumber01Char">
    <w:name w:val="tbl'Number_01 Char"/>
    <w:link w:val="tblNumber01"/>
    <w:rsid w:val="0001747E"/>
    <w:rPr>
      <w:rFonts w:ascii="Arial" w:eastAsia="Arial Unicode MS" w:hAnsi="Arial"/>
      <w:sz w:val="18"/>
      <w:lang w:eastAsia="en-US"/>
    </w:rPr>
  </w:style>
  <w:style w:type="paragraph" w:customStyle="1" w:styleId="tblText02">
    <w:name w:val="tbl'Text_02"/>
    <w:basedOn w:val="a1"/>
    <w:link w:val="tblText02Char"/>
    <w:rsid w:val="0001747E"/>
    <w:pPr>
      <w:ind w:left="113" w:hanging="113"/>
    </w:pPr>
    <w:rPr>
      <w:rFonts w:ascii="Arial" w:eastAsia="Arial Unicode MS" w:hAnsi="Arial"/>
      <w:sz w:val="18"/>
      <w:szCs w:val="20"/>
      <w:lang w:eastAsia="en-US"/>
    </w:rPr>
  </w:style>
  <w:style w:type="character" w:customStyle="1" w:styleId="tblText02Char">
    <w:name w:val="tbl'Text_02 Char"/>
    <w:link w:val="tblText02"/>
    <w:rsid w:val="0001747E"/>
    <w:rPr>
      <w:rFonts w:ascii="Arial" w:eastAsia="Arial Unicode MS" w:hAnsi="Arial"/>
      <w:sz w:val="18"/>
      <w:lang w:eastAsia="en-US"/>
    </w:rPr>
  </w:style>
  <w:style w:type="character" w:customStyle="1" w:styleId="apple-converted-space">
    <w:name w:val="apple-converted-space"/>
    <w:basedOn w:val="a2"/>
    <w:rsid w:val="006C2727"/>
  </w:style>
  <w:style w:type="character" w:customStyle="1" w:styleId="highlight">
    <w:name w:val="highlight"/>
    <w:basedOn w:val="a2"/>
    <w:rsid w:val="00E24CF5"/>
  </w:style>
  <w:style w:type="paragraph" w:styleId="HTML">
    <w:name w:val="HTML Address"/>
    <w:basedOn w:val="a1"/>
    <w:link w:val="HTML0"/>
    <w:rsid w:val="00993195"/>
    <w:rPr>
      <w:i/>
      <w:iCs/>
      <w:lang w:val="en-US" w:eastAsia="en-US"/>
    </w:rPr>
  </w:style>
  <w:style w:type="character" w:customStyle="1" w:styleId="HTML0">
    <w:name w:val="Адрес HTML Знак"/>
    <w:basedOn w:val="a2"/>
    <w:link w:val="HTML"/>
    <w:rsid w:val="00993195"/>
    <w:rPr>
      <w:i/>
      <w:iCs/>
      <w:sz w:val="24"/>
      <w:szCs w:val="24"/>
      <w:lang w:val="en-US" w:eastAsia="en-US"/>
    </w:rPr>
  </w:style>
  <w:style w:type="character" w:customStyle="1" w:styleId="17">
    <w:name w:val="Нижний колонтитул Знак1"/>
    <w:basedOn w:val="a2"/>
    <w:uiPriority w:val="99"/>
    <w:semiHidden/>
    <w:rsid w:val="00225969"/>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semiHidden="1" w:unhideWhenUsed="1" w:qFormat="1"/>
    <w:lsdException w:name="annotation reference" w:uiPriority="99"/>
    <w:lsdException w:name="List 2" w:qFormat="1"/>
    <w:lsdException w:name="Title" w:qFormat="1"/>
    <w:lsdException w:name="Subtitle" w:qFormat="1"/>
    <w:lsdException w:name="Hyperlink" w:uiPriority="99"/>
    <w:lsdException w:name="Strong" w:uiPriority="22"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D100DC"/>
    <w:rPr>
      <w:sz w:val="24"/>
      <w:szCs w:val="24"/>
    </w:rPr>
  </w:style>
  <w:style w:type="paragraph" w:styleId="1">
    <w:name w:val="heading 1"/>
    <w:basedOn w:val="a1"/>
    <w:next w:val="a1"/>
    <w:link w:val="10"/>
    <w:qFormat/>
    <w:rsid w:val="001E0D48"/>
    <w:pPr>
      <w:keepNext/>
      <w:spacing w:before="240" w:after="60"/>
      <w:outlineLvl w:val="0"/>
    </w:pPr>
    <w:rPr>
      <w:rFonts w:ascii="Cambria" w:hAnsi="Cambria"/>
      <w:b/>
      <w:bCs/>
      <w:kern w:val="32"/>
      <w:sz w:val="32"/>
      <w:szCs w:val="32"/>
    </w:rPr>
  </w:style>
  <w:style w:type="paragraph" w:styleId="20">
    <w:name w:val="heading 2"/>
    <w:basedOn w:val="a1"/>
    <w:next w:val="a1"/>
    <w:link w:val="21"/>
    <w:qFormat/>
    <w:rsid w:val="00651411"/>
    <w:pPr>
      <w:keepNext/>
      <w:spacing w:before="240" w:after="60"/>
      <w:outlineLvl w:val="1"/>
    </w:pPr>
    <w:rPr>
      <w:rFonts w:ascii="Cambria" w:hAnsi="Cambria"/>
      <w:b/>
      <w:bCs/>
      <w:i/>
      <w:iCs/>
      <w:sz w:val="28"/>
      <w:szCs w:val="28"/>
    </w:rPr>
  </w:style>
  <w:style w:type="paragraph" w:styleId="30">
    <w:name w:val="heading 3"/>
    <w:basedOn w:val="a1"/>
    <w:next w:val="a1"/>
    <w:link w:val="31"/>
    <w:qFormat/>
    <w:rsid w:val="00335540"/>
    <w:pPr>
      <w:keepNext/>
      <w:spacing w:before="240" w:after="60"/>
      <w:outlineLvl w:val="2"/>
    </w:pPr>
    <w:rPr>
      <w:rFonts w:ascii="Arial" w:hAnsi="Arial" w:cs="Arial"/>
      <w:b/>
      <w:bCs/>
      <w:sz w:val="26"/>
      <w:szCs w:val="26"/>
    </w:rPr>
  </w:style>
  <w:style w:type="paragraph" w:styleId="4">
    <w:name w:val="heading 4"/>
    <w:basedOn w:val="a1"/>
    <w:next w:val="a1"/>
    <w:link w:val="40"/>
    <w:qFormat/>
    <w:rsid w:val="00335540"/>
    <w:pPr>
      <w:keepNext/>
      <w:spacing w:before="240" w:after="60"/>
      <w:outlineLvl w:val="3"/>
    </w:pPr>
    <w:rPr>
      <w:b/>
      <w:bCs/>
      <w:sz w:val="28"/>
      <w:szCs w:val="28"/>
    </w:rPr>
  </w:style>
  <w:style w:type="paragraph" w:styleId="5">
    <w:name w:val="heading 5"/>
    <w:basedOn w:val="a1"/>
    <w:next w:val="a1"/>
    <w:link w:val="50"/>
    <w:qFormat/>
    <w:rsid w:val="00335540"/>
    <w:pPr>
      <w:spacing w:before="240" w:after="60"/>
      <w:outlineLvl w:val="4"/>
    </w:pPr>
    <w:rPr>
      <w:b/>
      <w:bCs/>
      <w:i/>
      <w:iCs/>
      <w:sz w:val="26"/>
      <w:szCs w:val="26"/>
    </w:rPr>
  </w:style>
  <w:style w:type="paragraph" w:styleId="9">
    <w:name w:val="heading 9"/>
    <w:basedOn w:val="a1"/>
    <w:next w:val="a1"/>
    <w:link w:val="90"/>
    <w:semiHidden/>
    <w:unhideWhenUsed/>
    <w:qFormat/>
    <w:rsid w:val="00FF48E3"/>
    <w:pPr>
      <w:spacing w:before="240" w:after="60"/>
      <w:outlineLvl w:val="8"/>
    </w:pPr>
    <w:rPr>
      <w:rFonts w:ascii="Cambria" w:hAnsi="Cambria"/>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1E0D48"/>
    <w:rPr>
      <w:rFonts w:ascii="Cambria" w:eastAsia="Times New Roman" w:hAnsi="Cambria" w:cs="Times New Roman"/>
      <w:b/>
      <w:bCs/>
      <w:kern w:val="32"/>
      <w:sz w:val="32"/>
      <w:szCs w:val="32"/>
    </w:rPr>
  </w:style>
  <w:style w:type="character" w:customStyle="1" w:styleId="21">
    <w:name w:val="Заголовок 2 Знак"/>
    <w:link w:val="20"/>
    <w:rsid w:val="00651411"/>
    <w:rPr>
      <w:rFonts w:ascii="Cambria" w:eastAsia="Times New Roman" w:hAnsi="Cambria" w:cs="Times New Roman"/>
      <w:b/>
      <w:bCs/>
      <w:i/>
      <w:iCs/>
      <w:sz w:val="28"/>
      <w:szCs w:val="28"/>
    </w:rPr>
  </w:style>
  <w:style w:type="character" w:customStyle="1" w:styleId="31">
    <w:name w:val="Заголовок 3 Знак"/>
    <w:basedOn w:val="a2"/>
    <w:link w:val="30"/>
    <w:locked/>
    <w:rsid w:val="0021218F"/>
    <w:rPr>
      <w:rFonts w:ascii="Arial" w:hAnsi="Arial" w:cs="Arial"/>
      <w:b/>
      <w:bCs/>
      <w:sz w:val="26"/>
      <w:szCs w:val="26"/>
    </w:rPr>
  </w:style>
  <w:style w:type="character" w:customStyle="1" w:styleId="40">
    <w:name w:val="Заголовок 4 Знак"/>
    <w:basedOn w:val="a2"/>
    <w:link w:val="4"/>
    <w:locked/>
    <w:rsid w:val="0021218F"/>
    <w:rPr>
      <w:b/>
      <w:bCs/>
      <w:sz w:val="28"/>
      <w:szCs w:val="28"/>
    </w:rPr>
  </w:style>
  <w:style w:type="character" w:customStyle="1" w:styleId="50">
    <w:name w:val="Заголовок 5 Знак"/>
    <w:basedOn w:val="a2"/>
    <w:link w:val="5"/>
    <w:locked/>
    <w:rsid w:val="0021218F"/>
    <w:rPr>
      <w:b/>
      <w:bCs/>
      <w:i/>
      <w:iCs/>
      <w:sz w:val="26"/>
      <w:szCs w:val="26"/>
    </w:rPr>
  </w:style>
  <w:style w:type="character" w:customStyle="1" w:styleId="90">
    <w:name w:val="Заголовок 9 Знак"/>
    <w:basedOn w:val="a2"/>
    <w:link w:val="9"/>
    <w:semiHidden/>
    <w:rsid w:val="00FF48E3"/>
    <w:rPr>
      <w:rFonts w:ascii="Cambria" w:hAnsi="Cambria"/>
      <w:sz w:val="22"/>
      <w:szCs w:val="22"/>
    </w:rPr>
  </w:style>
  <w:style w:type="paragraph" w:styleId="a5">
    <w:name w:val="footer"/>
    <w:basedOn w:val="a1"/>
    <w:link w:val="a6"/>
    <w:rsid w:val="00267556"/>
    <w:pPr>
      <w:tabs>
        <w:tab w:val="center" w:pos="4677"/>
        <w:tab w:val="right" w:pos="9355"/>
      </w:tabs>
    </w:pPr>
  </w:style>
  <w:style w:type="character" w:customStyle="1" w:styleId="a6">
    <w:name w:val="Нижний колонтитул Знак"/>
    <w:link w:val="a5"/>
    <w:rsid w:val="00292157"/>
    <w:rPr>
      <w:sz w:val="24"/>
      <w:szCs w:val="24"/>
    </w:rPr>
  </w:style>
  <w:style w:type="character" w:styleId="a7">
    <w:name w:val="page number"/>
    <w:basedOn w:val="a2"/>
    <w:rsid w:val="00267556"/>
  </w:style>
  <w:style w:type="paragraph" w:styleId="a8">
    <w:name w:val="header"/>
    <w:basedOn w:val="a1"/>
    <w:link w:val="a9"/>
    <w:rsid w:val="00267556"/>
    <w:pPr>
      <w:tabs>
        <w:tab w:val="center" w:pos="4677"/>
        <w:tab w:val="right" w:pos="9355"/>
      </w:tabs>
    </w:pPr>
  </w:style>
  <w:style w:type="character" w:customStyle="1" w:styleId="a9">
    <w:name w:val="Верхний колонтитул Знак"/>
    <w:basedOn w:val="a2"/>
    <w:link w:val="a8"/>
    <w:locked/>
    <w:rsid w:val="0021218F"/>
    <w:rPr>
      <w:sz w:val="24"/>
      <w:szCs w:val="24"/>
    </w:rPr>
  </w:style>
  <w:style w:type="paragraph" w:customStyle="1" w:styleId="ConsCell">
    <w:name w:val="ConsCell"/>
    <w:rsid w:val="00267556"/>
    <w:pPr>
      <w:overflowPunct w:val="0"/>
      <w:autoSpaceDE w:val="0"/>
      <w:autoSpaceDN w:val="0"/>
      <w:adjustRightInd w:val="0"/>
      <w:ind w:right="19772"/>
      <w:textAlignment w:val="baseline"/>
    </w:pPr>
    <w:rPr>
      <w:rFonts w:ascii="Arial" w:hAnsi="Arial"/>
    </w:rPr>
  </w:style>
  <w:style w:type="paragraph" w:customStyle="1" w:styleId="Prikaz">
    <w:name w:val="Prikaz"/>
    <w:basedOn w:val="a1"/>
    <w:rsid w:val="00267556"/>
    <w:pPr>
      <w:ind w:firstLine="709"/>
      <w:jc w:val="both"/>
    </w:pPr>
    <w:rPr>
      <w:sz w:val="28"/>
      <w:szCs w:val="20"/>
    </w:rPr>
  </w:style>
  <w:style w:type="paragraph" w:customStyle="1" w:styleId="prilozhenieglava">
    <w:name w:val="prilozhenie glava"/>
    <w:basedOn w:val="a1"/>
    <w:rsid w:val="00267556"/>
    <w:pPr>
      <w:spacing w:before="240" w:after="240"/>
      <w:jc w:val="center"/>
    </w:pPr>
    <w:rPr>
      <w:b/>
      <w:caps/>
      <w:szCs w:val="20"/>
    </w:rPr>
  </w:style>
  <w:style w:type="paragraph" w:styleId="22">
    <w:name w:val="Body Text 2"/>
    <w:basedOn w:val="a1"/>
    <w:link w:val="23"/>
    <w:rsid w:val="00267556"/>
    <w:pPr>
      <w:jc w:val="center"/>
    </w:pPr>
    <w:rPr>
      <w:szCs w:val="20"/>
    </w:rPr>
  </w:style>
  <w:style w:type="character" w:customStyle="1" w:styleId="23">
    <w:name w:val="Основной текст 2 Знак"/>
    <w:basedOn w:val="a2"/>
    <w:link w:val="22"/>
    <w:rsid w:val="00AF202D"/>
    <w:rPr>
      <w:sz w:val="24"/>
    </w:rPr>
  </w:style>
  <w:style w:type="paragraph" w:customStyle="1" w:styleId="prilozhenie">
    <w:name w:val="prilozhenie"/>
    <w:basedOn w:val="a1"/>
    <w:rsid w:val="00267556"/>
    <w:pPr>
      <w:ind w:firstLine="709"/>
      <w:jc w:val="both"/>
    </w:pPr>
    <w:rPr>
      <w:szCs w:val="20"/>
    </w:rPr>
  </w:style>
  <w:style w:type="paragraph" w:customStyle="1" w:styleId="ConsNormal">
    <w:name w:val="ConsNormal"/>
    <w:rsid w:val="00267556"/>
    <w:pPr>
      <w:widowControl w:val="0"/>
      <w:autoSpaceDE w:val="0"/>
      <w:autoSpaceDN w:val="0"/>
      <w:adjustRightInd w:val="0"/>
      <w:ind w:firstLine="720"/>
    </w:pPr>
    <w:rPr>
      <w:rFonts w:ascii="Arial" w:hAnsi="Arial"/>
      <w:sz w:val="16"/>
    </w:rPr>
  </w:style>
  <w:style w:type="paragraph" w:customStyle="1" w:styleId="prilozhforma">
    <w:name w:val="prilozh forma"/>
    <w:basedOn w:val="a1"/>
    <w:rsid w:val="00267556"/>
    <w:pPr>
      <w:spacing w:before="120" w:after="120"/>
    </w:pPr>
    <w:rPr>
      <w:szCs w:val="20"/>
    </w:rPr>
  </w:style>
  <w:style w:type="paragraph" w:styleId="aa">
    <w:name w:val="Body Text"/>
    <w:basedOn w:val="a1"/>
    <w:link w:val="ab"/>
    <w:rsid w:val="00267556"/>
    <w:pPr>
      <w:numPr>
        <w:ilvl w:val="12"/>
      </w:numPr>
      <w:autoSpaceDE w:val="0"/>
      <w:autoSpaceDN w:val="0"/>
      <w:jc w:val="both"/>
    </w:pPr>
    <w:rPr>
      <w:b/>
      <w:szCs w:val="20"/>
    </w:rPr>
  </w:style>
  <w:style w:type="character" w:customStyle="1" w:styleId="ab">
    <w:name w:val="Основной текст Знак"/>
    <w:basedOn w:val="a2"/>
    <w:link w:val="aa"/>
    <w:locked/>
    <w:rsid w:val="0006481D"/>
    <w:rPr>
      <w:b/>
      <w:sz w:val="24"/>
    </w:rPr>
  </w:style>
  <w:style w:type="paragraph" w:styleId="32">
    <w:name w:val="Body Text 3"/>
    <w:basedOn w:val="a1"/>
    <w:link w:val="33"/>
    <w:rsid w:val="00267556"/>
    <w:pPr>
      <w:jc w:val="both"/>
    </w:pPr>
    <w:rPr>
      <w:b/>
      <w:bCs/>
      <w:i/>
      <w:iCs/>
      <w:sz w:val="22"/>
      <w:szCs w:val="22"/>
    </w:rPr>
  </w:style>
  <w:style w:type="character" w:customStyle="1" w:styleId="33">
    <w:name w:val="Основной текст 3 Знак"/>
    <w:basedOn w:val="a2"/>
    <w:link w:val="32"/>
    <w:locked/>
    <w:rsid w:val="0021218F"/>
    <w:rPr>
      <w:b/>
      <w:bCs/>
      <w:i/>
      <w:iCs/>
      <w:sz w:val="22"/>
      <w:szCs w:val="22"/>
    </w:rPr>
  </w:style>
  <w:style w:type="paragraph" w:customStyle="1" w:styleId="prilozheniereazdel">
    <w:name w:val="prilozhenie reazdel"/>
    <w:basedOn w:val="prilozhenie"/>
    <w:rsid w:val="00267556"/>
    <w:pPr>
      <w:spacing w:before="240" w:after="240"/>
    </w:pPr>
    <w:rPr>
      <w:b/>
    </w:rPr>
  </w:style>
  <w:style w:type="paragraph" w:styleId="24">
    <w:name w:val="List 2"/>
    <w:aliases w:val="IFAC ListStyle 2,ls2"/>
    <w:basedOn w:val="a1"/>
    <w:qFormat/>
    <w:rsid w:val="00267556"/>
    <w:pPr>
      <w:autoSpaceDE w:val="0"/>
      <w:autoSpaceDN w:val="0"/>
      <w:ind w:left="566" w:hanging="283"/>
    </w:pPr>
    <w:rPr>
      <w:sz w:val="20"/>
      <w:szCs w:val="20"/>
    </w:rPr>
  </w:style>
  <w:style w:type="paragraph" w:customStyle="1" w:styleId="tabl">
    <w:name w:val="tabl"/>
    <w:basedOn w:val="a1"/>
    <w:rsid w:val="00267556"/>
    <w:pPr>
      <w:jc w:val="both"/>
    </w:pPr>
    <w:rPr>
      <w:szCs w:val="20"/>
    </w:rPr>
  </w:style>
  <w:style w:type="paragraph" w:styleId="34">
    <w:name w:val="Body Text Indent 3"/>
    <w:basedOn w:val="a1"/>
    <w:link w:val="35"/>
    <w:rsid w:val="00267556"/>
    <w:pPr>
      <w:ind w:left="360"/>
      <w:jc w:val="both"/>
    </w:pPr>
    <w:rPr>
      <w:szCs w:val="20"/>
    </w:rPr>
  </w:style>
  <w:style w:type="character" w:customStyle="1" w:styleId="35">
    <w:name w:val="Основной текст с отступом 3 Знак"/>
    <w:basedOn w:val="a2"/>
    <w:link w:val="34"/>
    <w:locked/>
    <w:rsid w:val="0021218F"/>
    <w:rPr>
      <w:sz w:val="24"/>
    </w:rPr>
  </w:style>
  <w:style w:type="paragraph" w:styleId="ac">
    <w:name w:val="Body Text Indent"/>
    <w:basedOn w:val="a1"/>
    <w:link w:val="ad"/>
    <w:rsid w:val="00267556"/>
    <w:pPr>
      <w:spacing w:after="120"/>
      <w:ind w:left="283"/>
    </w:pPr>
    <w:rPr>
      <w:sz w:val="26"/>
      <w:szCs w:val="20"/>
    </w:rPr>
  </w:style>
  <w:style w:type="character" w:customStyle="1" w:styleId="ad">
    <w:name w:val="Основной текст с отступом Знак"/>
    <w:basedOn w:val="a2"/>
    <w:link w:val="ac"/>
    <w:rsid w:val="00046D72"/>
    <w:rPr>
      <w:sz w:val="26"/>
    </w:rPr>
  </w:style>
  <w:style w:type="paragraph" w:styleId="ae">
    <w:name w:val="footnote text"/>
    <w:basedOn w:val="a1"/>
    <w:link w:val="af"/>
    <w:semiHidden/>
    <w:rsid w:val="00267556"/>
    <w:rPr>
      <w:sz w:val="20"/>
      <w:szCs w:val="20"/>
    </w:rPr>
  </w:style>
  <w:style w:type="character" w:customStyle="1" w:styleId="af">
    <w:name w:val="Текст сноски Знак"/>
    <w:basedOn w:val="a2"/>
    <w:link w:val="ae"/>
    <w:semiHidden/>
    <w:locked/>
    <w:rsid w:val="0021218F"/>
  </w:style>
  <w:style w:type="character" w:styleId="af0">
    <w:name w:val="footnote reference"/>
    <w:semiHidden/>
    <w:rsid w:val="00267556"/>
    <w:rPr>
      <w:vertAlign w:val="superscript"/>
    </w:rPr>
  </w:style>
  <w:style w:type="paragraph" w:styleId="25">
    <w:name w:val="Body Text Indent 2"/>
    <w:basedOn w:val="a1"/>
    <w:link w:val="26"/>
    <w:rsid w:val="00267556"/>
    <w:pPr>
      <w:autoSpaceDE w:val="0"/>
      <w:autoSpaceDN w:val="0"/>
      <w:adjustRightInd w:val="0"/>
      <w:ind w:firstLine="540"/>
      <w:jc w:val="both"/>
    </w:pPr>
    <w:rPr>
      <w:sz w:val="22"/>
    </w:rPr>
  </w:style>
  <w:style w:type="character" w:customStyle="1" w:styleId="26">
    <w:name w:val="Основной текст с отступом 2 Знак"/>
    <w:basedOn w:val="a2"/>
    <w:link w:val="25"/>
    <w:locked/>
    <w:rsid w:val="0021218F"/>
    <w:rPr>
      <w:sz w:val="22"/>
      <w:szCs w:val="24"/>
    </w:rPr>
  </w:style>
  <w:style w:type="paragraph" w:customStyle="1" w:styleId="af1">
    <w:name w:val="текст"/>
    <w:basedOn w:val="a1"/>
    <w:rsid w:val="00267556"/>
    <w:pPr>
      <w:ind w:firstLine="567"/>
      <w:jc w:val="both"/>
    </w:pPr>
    <w:rPr>
      <w:szCs w:val="20"/>
    </w:rPr>
  </w:style>
  <w:style w:type="paragraph" w:customStyle="1" w:styleId="11">
    <w:name w:val="Основной текст с отступом1"/>
    <w:basedOn w:val="a1"/>
    <w:rsid w:val="00267556"/>
    <w:pPr>
      <w:autoSpaceDE w:val="0"/>
      <w:autoSpaceDN w:val="0"/>
      <w:ind w:firstLine="709"/>
      <w:jc w:val="both"/>
    </w:pPr>
    <w:rPr>
      <w:sz w:val="20"/>
      <w:szCs w:val="20"/>
    </w:rPr>
  </w:style>
  <w:style w:type="paragraph" w:customStyle="1" w:styleId="ConsPlusCell">
    <w:name w:val="ConsPlusCell"/>
    <w:rsid w:val="00267556"/>
    <w:pPr>
      <w:autoSpaceDE w:val="0"/>
      <w:autoSpaceDN w:val="0"/>
      <w:adjustRightInd w:val="0"/>
    </w:pPr>
    <w:rPr>
      <w:rFonts w:ascii="Arial" w:hAnsi="Arial" w:cs="Arial"/>
    </w:rPr>
  </w:style>
  <w:style w:type="paragraph" w:customStyle="1" w:styleId="ConsPlusNonformat">
    <w:name w:val="ConsPlusNonformat"/>
    <w:rsid w:val="002C4473"/>
    <w:pPr>
      <w:autoSpaceDE w:val="0"/>
      <w:autoSpaceDN w:val="0"/>
      <w:adjustRightInd w:val="0"/>
    </w:pPr>
    <w:rPr>
      <w:rFonts w:ascii="Courier New" w:hAnsi="Courier New" w:cs="Courier New"/>
    </w:rPr>
  </w:style>
  <w:style w:type="table" w:styleId="af2">
    <w:name w:val="Table Grid"/>
    <w:basedOn w:val="a3"/>
    <w:uiPriority w:val="59"/>
    <w:rsid w:val="000C37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Знак Знак Знак Знак Знак Знак"/>
    <w:basedOn w:val="a1"/>
    <w:rsid w:val="00A638BD"/>
    <w:pPr>
      <w:tabs>
        <w:tab w:val="num" w:pos="360"/>
      </w:tabs>
      <w:spacing w:after="160" w:line="240" w:lineRule="exact"/>
      <w:ind w:left="360" w:hanging="360"/>
      <w:jc w:val="both"/>
    </w:pPr>
    <w:rPr>
      <w:rFonts w:ascii="Verdana" w:hAnsi="Verdana" w:cs="Verdana"/>
      <w:sz w:val="20"/>
      <w:szCs w:val="20"/>
      <w:lang w:val="en-US" w:eastAsia="en-US"/>
    </w:rPr>
  </w:style>
  <w:style w:type="character" w:styleId="af4">
    <w:name w:val="Hyperlink"/>
    <w:uiPriority w:val="99"/>
    <w:rsid w:val="00A21557"/>
    <w:rPr>
      <w:color w:val="0000FF"/>
      <w:u w:val="single"/>
    </w:rPr>
  </w:style>
  <w:style w:type="character" w:styleId="af5">
    <w:name w:val="FollowedHyperlink"/>
    <w:rsid w:val="00A21557"/>
    <w:rPr>
      <w:color w:val="800080"/>
      <w:u w:val="single"/>
    </w:rPr>
  </w:style>
  <w:style w:type="paragraph" w:styleId="af6">
    <w:name w:val="TOC Heading"/>
    <w:basedOn w:val="1"/>
    <w:next w:val="a1"/>
    <w:uiPriority w:val="39"/>
    <w:qFormat/>
    <w:rsid w:val="001E0D48"/>
    <w:pPr>
      <w:keepLines/>
      <w:spacing w:before="480" w:after="0" w:line="276" w:lineRule="auto"/>
      <w:outlineLvl w:val="9"/>
    </w:pPr>
    <w:rPr>
      <w:color w:val="365F91"/>
      <w:kern w:val="0"/>
      <w:sz w:val="28"/>
      <w:szCs w:val="28"/>
    </w:rPr>
  </w:style>
  <w:style w:type="paragraph" w:styleId="12">
    <w:name w:val="toc 1"/>
    <w:basedOn w:val="a1"/>
    <w:next w:val="a1"/>
    <w:autoRedefine/>
    <w:uiPriority w:val="39"/>
    <w:qFormat/>
    <w:rsid w:val="00D22336"/>
    <w:pPr>
      <w:tabs>
        <w:tab w:val="right" w:leader="dot" w:pos="9923"/>
      </w:tabs>
      <w:jc w:val="both"/>
    </w:pPr>
    <w:rPr>
      <w:b/>
      <w:u w:val="single"/>
    </w:rPr>
  </w:style>
  <w:style w:type="paragraph" w:styleId="27">
    <w:name w:val="toc 2"/>
    <w:basedOn w:val="a1"/>
    <w:next w:val="a1"/>
    <w:autoRedefine/>
    <w:uiPriority w:val="39"/>
    <w:unhideWhenUsed/>
    <w:qFormat/>
    <w:rsid w:val="00D22336"/>
    <w:pPr>
      <w:tabs>
        <w:tab w:val="right" w:leader="dot" w:pos="10348"/>
      </w:tabs>
      <w:spacing w:after="100" w:line="276" w:lineRule="auto"/>
      <w:jc w:val="both"/>
    </w:pPr>
    <w:rPr>
      <w:rFonts w:ascii="Calibri" w:hAnsi="Calibri"/>
      <w:sz w:val="22"/>
      <w:szCs w:val="22"/>
    </w:rPr>
  </w:style>
  <w:style w:type="paragraph" w:styleId="36">
    <w:name w:val="toc 3"/>
    <w:basedOn w:val="a1"/>
    <w:next w:val="a1"/>
    <w:autoRedefine/>
    <w:uiPriority w:val="39"/>
    <w:unhideWhenUsed/>
    <w:qFormat/>
    <w:rsid w:val="007821A6"/>
    <w:pPr>
      <w:tabs>
        <w:tab w:val="right" w:leader="dot" w:pos="9923"/>
      </w:tabs>
      <w:spacing w:after="100" w:line="276" w:lineRule="auto"/>
    </w:pPr>
    <w:rPr>
      <w:rFonts w:asciiTheme="minorHAnsi" w:hAnsiTheme="minorHAnsi"/>
      <w:noProof/>
      <w:sz w:val="22"/>
      <w:szCs w:val="22"/>
    </w:rPr>
  </w:style>
  <w:style w:type="paragraph" w:styleId="af7">
    <w:name w:val="Balloon Text"/>
    <w:basedOn w:val="a1"/>
    <w:link w:val="af8"/>
    <w:rsid w:val="001E0D48"/>
    <w:rPr>
      <w:rFonts w:ascii="Tahoma" w:hAnsi="Tahoma"/>
      <w:sz w:val="16"/>
      <w:szCs w:val="16"/>
    </w:rPr>
  </w:style>
  <w:style w:type="character" w:customStyle="1" w:styleId="af8">
    <w:name w:val="Текст выноски Знак"/>
    <w:link w:val="af7"/>
    <w:rsid w:val="001E0D48"/>
    <w:rPr>
      <w:rFonts w:ascii="Tahoma" w:hAnsi="Tahoma" w:cs="Tahoma"/>
      <w:sz w:val="16"/>
      <w:szCs w:val="16"/>
    </w:rPr>
  </w:style>
  <w:style w:type="character" w:styleId="af9">
    <w:name w:val="Strong"/>
    <w:uiPriority w:val="22"/>
    <w:qFormat/>
    <w:rsid w:val="00C108F1"/>
    <w:rPr>
      <w:b/>
      <w:bCs/>
    </w:rPr>
  </w:style>
  <w:style w:type="character" w:styleId="afa">
    <w:name w:val="line number"/>
    <w:rsid w:val="00291DAE"/>
  </w:style>
  <w:style w:type="paragraph" w:styleId="51">
    <w:name w:val="toc 5"/>
    <w:basedOn w:val="a1"/>
    <w:next w:val="a1"/>
    <w:autoRedefine/>
    <w:uiPriority w:val="39"/>
    <w:rsid w:val="00651411"/>
    <w:pPr>
      <w:ind w:left="960"/>
    </w:pPr>
  </w:style>
  <w:style w:type="paragraph" w:styleId="7">
    <w:name w:val="toc 7"/>
    <w:basedOn w:val="a1"/>
    <w:next w:val="a1"/>
    <w:autoRedefine/>
    <w:uiPriority w:val="39"/>
    <w:rsid w:val="00651411"/>
    <w:pPr>
      <w:ind w:left="1440"/>
    </w:pPr>
  </w:style>
  <w:style w:type="paragraph" w:customStyle="1" w:styleId="afb">
    <w:name w:val="кому"/>
    <w:basedOn w:val="a1"/>
    <w:rsid w:val="001D56FC"/>
    <w:pPr>
      <w:overflowPunct w:val="0"/>
      <w:autoSpaceDE w:val="0"/>
      <w:autoSpaceDN w:val="0"/>
      <w:adjustRightInd w:val="0"/>
      <w:ind w:left="5220"/>
      <w:textAlignment w:val="baseline"/>
    </w:pPr>
    <w:rPr>
      <w:szCs w:val="20"/>
    </w:rPr>
  </w:style>
  <w:style w:type="paragraph" w:customStyle="1" w:styleId="ConsNonformat">
    <w:name w:val="ConsNonformat"/>
    <w:rsid w:val="001D56FC"/>
    <w:pPr>
      <w:widowControl w:val="0"/>
      <w:autoSpaceDE w:val="0"/>
      <w:autoSpaceDN w:val="0"/>
      <w:adjustRightInd w:val="0"/>
    </w:pPr>
    <w:rPr>
      <w:rFonts w:ascii="Courier New" w:hAnsi="Courier New" w:cs="Courier New"/>
      <w:sz w:val="16"/>
      <w:szCs w:val="16"/>
    </w:rPr>
  </w:style>
  <w:style w:type="paragraph" w:customStyle="1" w:styleId="91">
    <w:name w:val="鈞胛・粽・9"/>
    <w:basedOn w:val="a1"/>
    <w:next w:val="a1"/>
    <w:rsid w:val="001D56FC"/>
    <w:pPr>
      <w:keepNext/>
      <w:autoSpaceDE w:val="0"/>
      <w:autoSpaceDN w:val="0"/>
      <w:adjustRightInd w:val="0"/>
      <w:jc w:val="center"/>
    </w:pPr>
    <w:rPr>
      <w:sz w:val="28"/>
      <w:szCs w:val="28"/>
    </w:rPr>
  </w:style>
  <w:style w:type="paragraph" w:customStyle="1" w:styleId="afc">
    <w:name w:val="Таблицы (моноширинный)"/>
    <w:basedOn w:val="a1"/>
    <w:next w:val="a1"/>
    <w:rsid w:val="001D56FC"/>
    <w:pPr>
      <w:widowControl w:val="0"/>
      <w:autoSpaceDE w:val="0"/>
      <w:autoSpaceDN w:val="0"/>
      <w:adjustRightInd w:val="0"/>
      <w:jc w:val="both"/>
    </w:pPr>
    <w:rPr>
      <w:rFonts w:ascii="Courier New" w:hAnsi="Courier New" w:cs="Courier New"/>
      <w:sz w:val="20"/>
      <w:szCs w:val="20"/>
    </w:rPr>
  </w:style>
  <w:style w:type="paragraph" w:customStyle="1" w:styleId="em-">
    <w:name w:val="em-Раздел"/>
    <w:basedOn w:val="1"/>
    <w:link w:val="em-0"/>
    <w:rsid w:val="00745BA4"/>
    <w:pPr>
      <w:spacing w:before="0" w:after="0"/>
      <w:ind w:firstLine="567"/>
      <w:jc w:val="both"/>
    </w:pPr>
    <w:rPr>
      <w:rFonts w:ascii="Times New Roman" w:hAnsi="Times New Roman"/>
      <w:sz w:val="28"/>
      <w:szCs w:val="22"/>
    </w:rPr>
  </w:style>
  <w:style w:type="character" w:customStyle="1" w:styleId="em-0">
    <w:name w:val="em-Раздел Знак"/>
    <w:basedOn w:val="10"/>
    <w:link w:val="em-"/>
    <w:rsid w:val="001A5263"/>
    <w:rPr>
      <w:rFonts w:ascii="Cambria" w:eastAsia="Times New Roman" w:hAnsi="Cambria" w:cs="Times New Roman"/>
      <w:b/>
      <w:bCs/>
      <w:kern w:val="32"/>
      <w:sz w:val="28"/>
      <w:szCs w:val="22"/>
      <w:lang w:val="ru-RU" w:eastAsia="ru-RU" w:bidi="ar-SA"/>
    </w:rPr>
  </w:style>
  <w:style w:type="paragraph" w:customStyle="1" w:styleId="em-1">
    <w:name w:val="em-подраздел"/>
    <w:basedOn w:val="a1"/>
    <w:link w:val="em-2"/>
    <w:rsid w:val="00CE14C5"/>
    <w:pPr>
      <w:ind w:firstLine="567"/>
      <w:jc w:val="both"/>
    </w:pPr>
    <w:rPr>
      <w:b/>
      <w:sz w:val="22"/>
      <w:szCs w:val="22"/>
    </w:rPr>
  </w:style>
  <w:style w:type="character" w:customStyle="1" w:styleId="em-2">
    <w:name w:val="em-подраздел Знак"/>
    <w:basedOn w:val="a2"/>
    <w:link w:val="em-1"/>
    <w:rsid w:val="00352903"/>
    <w:rPr>
      <w:b/>
      <w:sz w:val="22"/>
      <w:szCs w:val="22"/>
      <w:lang w:val="ru-RU" w:eastAsia="ru-RU" w:bidi="ar-SA"/>
    </w:rPr>
  </w:style>
  <w:style w:type="paragraph" w:customStyle="1" w:styleId="em">
    <w:name w:val="emРаздел"/>
    <w:basedOn w:val="a1"/>
    <w:link w:val="em0"/>
    <w:rsid w:val="00745BA4"/>
    <w:pPr>
      <w:ind w:firstLine="567"/>
    </w:pPr>
    <w:rPr>
      <w:b/>
      <w:sz w:val="28"/>
      <w:szCs w:val="22"/>
    </w:rPr>
  </w:style>
  <w:style w:type="character" w:customStyle="1" w:styleId="em0">
    <w:name w:val="emРаздел Знак"/>
    <w:basedOn w:val="a2"/>
    <w:link w:val="em"/>
    <w:rsid w:val="001A5263"/>
    <w:rPr>
      <w:b/>
      <w:sz w:val="28"/>
      <w:szCs w:val="22"/>
      <w:lang w:val="ru-RU" w:eastAsia="ru-RU" w:bidi="ar-SA"/>
    </w:rPr>
  </w:style>
  <w:style w:type="paragraph" w:customStyle="1" w:styleId="em-3">
    <w:name w:val="em-заголовок таблицыЖ"/>
    <w:basedOn w:val="a1"/>
    <w:rsid w:val="00352903"/>
    <w:pPr>
      <w:framePr w:hSpace="180" w:wrap="around" w:vAnchor="text" w:hAnchor="margin" w:y="80"/>
      <w:jc w:val="center"/>
    </w:pPr>
    <w:rPr>
      <w:b/>
      <w:sz w:val="22"/>
      <w:szCs w:val="22"/>
    </w:rPr>
  </w:style>
  <w:style w:type="paragraph" w:customStyle="1" w:styleId="em-4">
    <w:name w:val="em-абзац"/>
    <w:basedOn w:val="em-1"/>
    <w:link w:val="em-5"/>
    <w:rsid w:val="00E842CE"/>
    <w:rPr>
      <w:b w:val="0"/>
    </w:rPr>
  </w:style>
  <w:style w:type="character" w:customStyle="1" w:styleId="em-5">
    <w:name w:val="em-абзац Знак"/>
    <w:basedOn w:val="em-2"/>
    <w:link w:val="em-4"/>
    <w:rsid w:val="00E220F2"/>
    <w:rPr>
      <w:b/>
      <w:sz w:val="22"/>
      <w:szCs w:val="22"/>
      <w:lang w:val="ru-RU" w:eastAsia="ru-RU" w:bidi="ar-SA"/>
    </w:rPr>
  </w:style>
  <w:style w:type="paragraph" w:customStyle="1" w:styleId="em-6">
    <w:name w:val="em-текст сноски"/>
    <w:basedOn w:val="ae"/>
    <w:rsid w:val="00335540"/>
    <w:pPr>
      <w:ind w:firstLine="284"/>
      <w:jc w:val="both"/>
    </w:pPr>
    <w:rPr>
      <w:vanish/>
      <w:sz w:val="16"/>
      <w:szCs w:val="16"/>
    </w:rPr>
  </w:style>
  <w:style w:type="paragraph" w:customStyle="1" w:styleId="em-7">
    <w:name w:val="em-пункт"/>
    <w:basedOn w:val="em-1"/>
    <w:rsid w:val="00335540"/>
  </w:style>
  <w:style w:type="paragraph" w:styleId="afd">
    <w:name w:val="table of figures"/>
    <w:basedOn w:val="a1"/>
    <w:next w:val="a1"/>
    <w:semiHidden/>
    <w:rsid w:val="00335540"/>
  </w:style>
  <w:style w:type="paragraph" w:customStyle="1" w:styleId="em--">
    <w:name w:val="em-п-пункт"/>
    <w:basedOn w:val="em-7"/>
    <w:rsid w:val="005238B4"/>
  </w:style>
  <w:style w:type="paragraph" w:styleId="41">
    <w:name w:val="toc 4"/>
    <w:basedOn w:val="a1"/>
    <w:next w:val="a1"/>
    <w:autoRedefine/>
    <w:uiPriority w:val="39"/>
    <w:rsid w:val="007821A6"/>
    <w:pPr>
      <w:tabs>
        <w:tab w:val="right" w:leader="dot" w:pos="9913"/>
      </w:tabs>
    </w:pPr>
    <w:rPr>
      <w:rFonts w:asciiTheme="minorHAnsi" w:hAnsiTheme="minorHAnsi"/>
      <w:noProof/>
      <w:sz w:val="22"/>
    </w:rPr>
  </w:style>
  <w:style w:type="paragraph" w:customStyle="1" w:styleId="13">
    <w:name w:val="Знак1 Знак Знак Знак Знак Знак Знак Знак"/>
    <w:basedOn w:val="a1"/>
    <w:rsid w:val="00B37CA9"/>
    <w:pPr>
      <w:tabs>
        <w:tab w:val="num" w:pos="360"/>
      </w:tabs>
      <w:spacing w:after="160" w:line="240" w:lineRule="exact"/>
      <w:ind w:left="360" w:hanging="360"/>
      <w:jc w:val="both"/>
    </w:pPr>
    <w:rPr>
      <w:rFonts w:ascii="Verdana" w:hAnsi="Verdana" w:cs="Verdana"/>
      <w:sz w:val="20"/>
      <w:szCs w:val="20"/>
      <w:lang w:val="en-US" w:eastAsia="en-US"/>
    </w:rPr>
  </w:style>
  <w:style w:type="paragraph" w:customStyle="1" w:styleId="CM13">
    <w:name w:val="CM13"/>
    <w:basedOn w:val="a1"/>
    <w:next w:val="a1"/>
    <w:rsid w:val="00277F67"/>
    <w:pPr>
      <w:autoSpaceDE w:val="0"/>
      <w:autoSpaceDN w:val="0"/>
      <w:adjustRightInd w:val="0"/>
      <w:spacing w:line="211" w:lineRule="atLeast"/>
    </w:pPr>
    <w:rPr>
      <w:rFonts w:ascii="Arial" w:hAnsi="Arial" w:cs="Arial"/>
    </w:rPr>
  </w:style>
  <w:style w:type="paragraph" w:styleId="afe">
    <w:name w:val="Normal (Web)"/>
    <w:basedOn w:val="a1"/>
    <w:rsid w:val="0006481D"/>
    <w:pPr>
      <w:spacing w:before="100" w:beforeAutospacing="1" w:after="100" w:afterAutospacing="1"/>
    </w:pPr>
    <w:rPr>
      <w:rFonts w:eastAsia="Calibri" w:cs="Courier New Cyr DS"/>
      <w:color w:val="001F4B"/>
      <w:sz w:val="20"/>
      <w:szCs w:val="20"/>
    </w:rPr>
  </w:style>
  <w:style w:type="paragraph" w:customStyle="1" w:styleId="Level2">
    <w:name w:val="Level 2"/>
    <w:basedOn w:val="a1"/>
    <w:rsid w:val="005564AB"/>
    <w:rPr>
      <w:rFonts w:cs="Courier New Cyr DS"/>
      <w:sz w:val="22"/>
    </w:rPr>
  </w:style>
  <w:style w:type="character" w:customStyle="1" w:styleId="o1card">
    <w:name w:val="o1_card"/>
    <w:basedOn w:val="a2"/>
    <w:rsid w:val="00AC70B2"/>
  </w:style>
  <w:style w:type="paragraph" w:customStyle="1" w:styleId="28">
    <w:name w:val="заголовок 2"/>
    <w:basedOn w:val="a1"/>
    <w:rsid w:val="0065434D"/>
    <w:pPr>
      <w:jc w:val="both"/>
    </w:pPr>
    <w:rPr>
      <w:b/>
      <w:bCs/>
      <w:sz w:val="22"/>
      <w:szCs w:val="22"/>
    </w:rPr>
  </w:style>
  <w:style w:type="paragraph" w:customStyle="1" w:styleId="caaieiaie3">
    <w:name w:val="caaieiaie 3"/>
    <w:basedOn w:val="a1"/>
    <w:next w:val="a1"/>
    <w:rsid w:val="00BD60B7"/>
    <w:pPr>
      <w:keepNext/>
      <w:widowControl w:val="0"/>
      <w:autoSpaceDE w:val="0"/>
      <w:autoSpaceDN w:val="0"/>
      <w:jc w:val="both"/>
    </w:pPr>
    <w:rPr>
      <w:rFonts w:cs="Courier New Cyr DS"/>
      <w:sz w:val="22"/>
    </w:rPr>
  </w:style>
  <w:style w:type="paragraph" w:customStyle="1" w:styleId="100">
    <w:name w:val="Обычный + 10 пт"/>
    <w:aliases w:val="По ширине,Обычный + Черный,Междустр.интервал:  полуторный"/>
    <w:basedOn w:val="a1"/>
    <w:rsid w:val="00C326E8"/>
    <w:pPr>
      <w:jc w:val="both"/>
    </w:pPr>
    <w:rPr>
      <w:rFonts w:cs="Courier New Cyr DS"/>
      <w:sz w:val="20"/>
      <w:szCs w:val="20"/>
    </w:rPr>
  </w:style>
  <w:style w:type="paragraph" w:customStyle="1" w:styleId="Default">
    <w:name w:val="Default"/>
    <w:rsid w:val="003F5523"/>
    <w:pPr>
      <w:autoSpaceDE w:val="0"/>
      <w:autoSpaceDN w:val="0"/>
      <w:adjustRightInd w:val="0"/>
    </w:pPr>
    <w:rPr>
      <w:color w:val="000000"/>
      <w:sz w:val="24"/>
      <w:szCs w:val="24"/>
    </w:rPr>
  </w:style>
  <w:style w:type="paragraph" w:customStyle="1" w:styleId="BodyTextIndent1">
    <w:name w:val="Body Text Indent1"/>
    <w:basedOn w:val="a1"/>
    <w:rsid w:val="00CB6C6B"/>
    <w:pPr>
      <w:autoSpaceDE w:val="0"/>
      <w:autoSpaceDN w:val="0"/>
      <w:ind w:firstLine="709"/>
      <w:jc w:val="both"/>
    </w:pPr>
    <w:rPr>
      <w:rFonts w:cs="Courier New Cyr DS"/>
      <w:sz w:val="20"/>
      <w:szCs w:val="20"/>
    </w:rPr>
  </w:style>
  <w:style w:type="paragraph" w:styleId="aff">
    <w:name w:val="Block Text"/>
    <w:basedOn w:val="a1"/>
    <w:rsid w:val="009F6884"/>
    <w:pPr>
      <w:ind w:left="85" w:right="85"/>
      <w:jc w:val="both"/>
    </w:pPr>
    <w:rPr>
      <w:rFonts w:cs="Courier New Cyr DS"/>
      <w:sz w:val="22"/>
      <w:szCs w:val="22"/>
    </w:rPr>
  </w:style>
  <w:style w:type="paragraph" w:customStyle="1" w:styleId="ConsPlusNormal">
    <w:name w:val="ConsPlusNormal"/>
    <w:rsid w:val="00E6787A"/>
    <w:pPr>
      <w:widowControl w:val="0"/>
      <w:autoSpaceDE w:val="0"/>
      <w:autoSpaceDN w:val="0"/>
      <w:adjustRightInd w:val="0"/>
      <w:ind w:firstLine="720"/>
    </w:pPr>
    <w:rPr>
      <w:rFonts w:ascii="Arial" w:hAnsi="Arial" w:cs="Arial"/>
    </w:rPr>
  </w:style>
  <w:style w:type="paragraph" w:customStyle="1" w:styleId="MainText">
    <w:name w:val="MainText"/>
    <w:rsid w:val="00E6787A"/>
    <w:pPr>
      <w:overflowPunct w:val="0"/>
      <w:autoSpaceDE w:val="0"/>
      <w:autoSpaceDN w:val="0"/>
      <w:adjustRightInd w:val="0"/>
      <w:ind w:firstLine="567"/>
      <w:jc w:val="both"/>
      <w:textAlignment w:val="baseline"/>
    </w:pPr>
    <w:rPr>
      <w:rFonts w:ascii="PragmaticaC" w:hAnsi="PragmaticaC" w:cs="PragmaticaC"/>
      <w:color w:val="000000"/>
      <w:sz w:val="19"/>
      <w:szCs w:val="19"/>
      <w:lang w:val="en-US"/>
    </w:rPr>
  </w:style>
  <w:style w:type="character" w:customStyle="1" w:styleId="SUBST">
    <w:name w:val="__SUBST"/>
    <w:rsid w:val="00B966A8"/>
    <w:rPr>
      <w:b/>
      <w:i/>
      <w:sz w:val="22"/>
    </w:rPr>
  </w:style>
  <w:style w:type="character" w:customStyle="1" w:styleId="-">
    <w:name w:val="Проспект -"/>
    <w:rsid w:val="004137E3"/>
    <w:rPr>
      <w:b/>
      <w:i/>
      <w:lang w:val="ru-RU"/>
    </w:rPr>
  </w:style>
  <w:style w:type="paragraph" w:customStyle="1" w:styleId="a0">
    <w:name w:val="Суперабзацы"/>
    <w:basedOn w:val="25"/>
    <w:rsid w:val="00530084"/>
    <w:pPr>
      <w:numPr>
        <w:numId w:val="8"/>
      </w:numPr>
      <w:autoSpaceDE/>
      <w:autoSpaceDN/>
      <w:adjustRightInd/>
      <w:spacing w:after="80" w:line="260" w:lineRule="exact"/>
    </w:pPr>
    <w:rPr>
      <w:bCs/>
      <w:sz w:val="27"/>
    </w:rPr>
  </w:style>
  <w:style w:type="paragraph" w:customStyle="1" w:styleId="a">
    <w:name w:val="Супер"/>
    <w:basedOn w:val="a1"/>
    <w:rsid w:val="00530084"/>
    <w:pPr>
      <w:numPr>
        <w:ilvl w:val="1"/>
        <w:numId w:val="1"/>
      </w:numPr>
      <w:spacing w:after="80" w:line="260" w:lineRule="exact"/>
      <w:jc w:val="both"/>
    </w:pPr>
    <w:rPr>
      <w:bCs/>
      <w:color w:val="000000"/>
      <w:sz w:val="27"/>
    </w:rPr>
  </w:style>
  <w:style w:type="paragraph" w:customStyle="1" w:styleId="29">
    <w:name w:val="сновной текст с отступом 2"/>
    <w:basedOn w:val="a1"/>
    <w:rsid w:val="007E3096"/>
    <w:pPr>
      <w:widowControl w:val="0"/>
      <w:ind w:firstLine="720"/>
      <w:jc w:val="both"/>
    </w:pPr>
    <w:rPr>
      <w:sz w:val="26"/>
      <w:szCs w:val="20"/>
    </w:rPr>
  </w:style>
  <w:style w:type="paragraph" w:styleId="aff0">
    <w:name w:val="List Paragraph"/>
    <w:basedOn w:val="a1"/>
    <w:uiPriority w:val="34"/>
    <w:qFormat/>
    <w:rsid w:val="00E25E8F"/>
    <w:pPr>
      <w:ind w:left="720"/>
      <w:contextualSpacing/>
    </w:pPr>
    <w:rPr>
      <w:rFonts w:ascii="Courier New Cyr DS" w:hAnsi="Courier New Cyr DS" w:cs="Courier New Cyr DS"/>
    </w:rPr>
  </w:style>
  <w:style w:type="paragraph" w:styleId="6">
    <w:name w:val="toc 6"/>
    <w:basedOn w:val="a1"/>
    <w:next w:val="a1"/>
    <w:autoRedefine/>
    <w:uiPriority w:val="39"/>
    <w:unhideWhenUsed/>
    <w:rsid w:val="005E3F28"/>
    <w:pPr>
      <w:spacing w:after="100" w:line="276" w:lineRule="auto"/>
      <w:ind w:left="1100"/>
    </w:pPr>
    <w:rPr>
      <w:rFonts w:ascii="Calibri" w:hAnsi="Calibri"/>
      <w:sz w:val="22"/>
      <w:szCs w:val="22"/>
    </w:rPr>
  </w:style>
  <w:style w:type="paragraph" w:styleId="8">
    <w:name w:val="toc 8"/>
    <w:basedOn w:val="a1"/>
    <w:next w:val="a1"/>
    <w:autoRedefine/>
    <w:uiPriority w:val="39"/>
    <w:unhideWhenUsed/>
    <w:rsid w:val="005E3F28"/>
    <w:pPr>
      <w:spacing w:after="100" w:line="276" w:lineRule="auto"/>
      <w:ind w:left="1540"/>
    </w:pPr>
    <w:rPr>
      <w:rFonts w:ascii="Calibri" w:hAnsi="Calibri"/>
      <w:sz w:val="22"/>
      <w:szCs w:val="22"/>
    </w:rPr>
  </w:style>
  <w:style w:type="paragraph" w:styleId="92">
    <w:name w:val="toc 9"/>
    <w:basedOn w:val="a1"/>
    <w:next w:val="a1"/>
    <w:autoRedefine/>
    <w:uiPriority w:val="39"/>
    <w:unhideWhenUsed/>
    <w:rsid w:val="005E3F28"/>
    <w:pPr>
      <w:spacing w:after="100" w:line="276" w:lineRule="auto"/>
      <w:ind w:left="1760"/>
    </w:pPr>
    <w:rPr>
      <w:rFonts w:ascii="Calibri" w:hAnsi="Calibri"/>
      <w:sz w:val="22"/>
      <w:szCs w:val="22"/>
    </w:rPr>
  </w:style>
  <w:style w:type="paragraph" w:styleId="aff1">
    <w:name w:val="Plain Text"/>
    <w:basedOn w:val="a1"/>
    <w:link w:val="aff2"/>
    <w:unhideWhenUsed/>
    <w:rsid w:val="00B607D8"/>
    <w:rPr>
      <w:rFonts w:ascii="Consolas" w:eastAsia="Calibri" w:hAnsi="Consolas"/>
      <w:sz w:val="21"/>
      <w:szCs w:val="21"/>
      <w:lang w:eastAsia="en-US"/>
    </w:rPr>
  </w:style>
  <w:style w:type="character" w:customStyle="1" w:styleId="aff2">
    <w:name w:val="Текст Знак"/>
    <w:basedOn w:val="a2"/>
    <w:link w:val="aff1"/>
    <w:rsid w:val="00B607D8"/>
    <w:rPr>
      <w:rFonts w:ascii="Consolas" w:eastAsia="Calibri" w:hAnsi="Consolas" w:cs="Times New Roman"/>
      <w:sz w:val="21"/>
      <w:szCs w:val="21"/>
      <w:lang w:eastAsia="en-US"/>
    </w:rPr>
  </w:style>
  <w:style w:type="paragraph" w:styleId="aff3">
    <w:name w:val="Title"/>
    <w:basedOn w:val="a1"/>
    <w:link w:val="aff4"/>
    <w:qFormat/>
    <w:rsid w:val="00646CAA"/>
    <w:pPr>
      <w:ind w:right="-1283"/>
      <w:jc w:val="center"/>
    </w:pPr>
    <w:rPr>
      <w:b/>
      <w:szCs w:val="20"/>
    </w:rPr>
  </w:style>
  <w:style w:type="character" w:customStyle="1" w:styleId="aff4">
    <w:name w:val="Название Знак"/>
    <w:basedOn w:val="a2"/>
    <w:link w:val="aff3"/>
    <w:rsid w:val="00646CAA"/>
    <w:rPr>
      <w:b/>
      <w:sz w:val="24"/>
    </w:rPr>
  </w:style>
  <w:style w:type="paragraph" w:customStyle="1" w:styleId="-3">
    <w:name w:val="Пункт-3"/>
    <w:basedOn w:val="a1"/>
    <w:rsid w:val="006F5BEB"/>
    <w:pPr>
      <w:tabs>
        <w:tab w:val="num" w:pos="1701"/>
      </w:tabs>
      <w:spacing w:line="288" w:lineRule="auto"/>
      <w:ind w:firstLine="567"/>
      <w:jc w:val="both"/>
    </w:pPr>
    <w:rPr>
      <w:rFonts w:eastAsia="Calibri"/>
      <w:sz w:val="28"/>
    </w:rPr>
  </w:style>
  <w:style w:type="paragraph" w:customStyle="1" w:styleId="2a">
    <w:name w:val="Основной текст с отступом2"/>
    <w:basedOn w:val="a1"/>
    <w:rsid w:val="00A2430B"/>
    <w:pPr>
      <w:autoSpaceDE w:val="0"/>
      <w:autoSpaceDN w:val="0"/>
      <w:ind w:firstLine="709"/>
      <w:jc w:val="both"/>
    </w:pPr>
    <w:rPr>
      <w:sz w:val="20"/>
      <w:szCs w:val="20"/>
    </w:rPr>
  </w:style>
  <w:style w:type="paragraph" w:customStyle="1" w:styleId="aff5">
    <w:name w:val="Знак Знак Знак Знак Знак Знак"/>
    <w:basedOn w:val="a1"/>
    <w:rsid w:val="00A2430B"/>
    <w:pPr>
      <w:tabs>
        <w:tab w:val="num" w:pos="360"/>
      </w:tabs>
      <w:spacing w:after="160" w:line="240" w:lineRule="exact"/>
      <w:ind w:left="360" w:hanging="360"/>
      <w:jc w:val="both"/>
    </w:pPr>
    <w:rPr>
      <w:rFonts w:ascii="Verdana" w:hAnsi="Verdana" w:cs="Verdana"/>
      <w:sz w:val="20"/>
      <w:szCs w:val="20"/>
      <w:lang w:val="en-US" w:eastAsia="en-US"/>
    </w:rPr>
  </w:style>
  <w:style w:type="paragraph" w:customStyle="1" w:styleId="210">
    <w:name w:val="Основной текст 21"/>
    <w:basedOn w:val="a1"/>
    <w:rsid w:val="00A2430B"/>
    <w:pPr>
      <w:widowControl w:val="0"/>
      <w:jc w:val="both"/>
    </w:pPr>
    <w:rPr>
      <w:szCs w:val="20"/>
    </w:rPr>
  </w:style>
  <w:style w:type="character" w:styleId="aff6">
    <w:name w:val="annotation reference"/>
    <w:uiPriority w:val="99"/>
    <w:rsid w:val="008272BE"/>
    <w:rPr>
      <w:sz w:val="16"/>
      <w:szCs w:val="16"/>
    </w:rPr>
  </w:style>
  <w:style w:type="paragraph" w:styleId="aff7">
    <w:name w:val="annotation text"/>
    <w:basedOn w:val="a1"/>
    <w:link w:val="aff8"/>
    <w:uiPriority w:val="99"/>
    <w:rsid w:val="008272BE"/>
    <w:rPr>
      <w:sz w:val="20"/>
      <w:szCs w:val="20"/>
    </w:rPr>
  </w:style>
  <w:style w:type="character" w:customStyle="1" w:styleId="aff8">
    <w:name w:val="Текст примечания Знак"/>
    <w:basedOn w:val="a2"/>
    <w:link w:val="aff7"/>
    <w:uiPriority w:val="99"/>
    <w:rsid w:val="008272BE"/>
  </w:style>
  <w:style w:type="paragraph" w:styleId="2b">
    <w:name w:val="Body Text First Indent 2"/>
    <w:basedOn w:val="ac"/>
    <w:link w:val="2c"/>
    <w:rsid w:val="00046D72"/>
    <w:pPr>
      <w:ind w:firstLine="210"/>
    </w:pPr>
    <w:rPr>
      <w:sz w:val="24"/>
      <w:szCs w:val="24"/>
    </w:rPr>
  </w:style>
  <w:style w:type="character" w:customStyle="1" w:styleId="2c">
    <w:name w:val="Красная строка 2 Знак"/>
    <w:basedOn w:val="ad"/>
    <w:link w:val="2b"/>
    <w:rsid w:val="00046D72"/>
    <w:rPr>
      <w:sz w:val="26"/>
    </w:rPr>
  </w:style>
  <w:style w:type="paragraph" w:customStyle="1" w:styleId="37">
    <w:name w:val="çàãîëîâîê 3"/>
    <w:basedOn w:val="a1"/>
    <w:next w:val="a1"/>
    <w:rsid w:val="00234B9C"/>
    <w:pPr>
      <w:keepNext/>
      <w:widowControl w:val="0"/>
      <w:autoSpaceDE w:val="0"/>
      <w:autoSpaceDN w:val="0"/>
      <w:adjustRightInd w:val="0"/>
      <w:jc w:val="both"/>
    </w:pPr>
  </w:style>
  <w:style w:type="character" w:customStyle="1" w:styleId="rvts20">
    <w:name w:val="rvts20"/>
    <w:rsid w:val="0090015D"/>
    <w:rPr>
      <w:rFonts w:ascii="Arial" w:hAnsi="Arial" w:cs="Arial" w:hint="default"/>
    </w:rPr>
  </w:style>
  <w:style w:type="paragraph" w:customStyle="1" w:styleId="aff9">
    <w:name w:val="Без нумерации"/>
    <w:basedOn w:val="a1"/>
    <w:rsid w:val="00FF48E3"/>
    <w:pPr>
      <w:spacing w:after="80" w:line="260" w:lineRule="exact"/>
      <w:ind w:left="720"/>
      <w:jc w:val="both"/>
    </w:pPr>
    <w:rPr>
      <w:bCs/>
      <w:color w:val="000000"/>
      <w:sz w:val="27"/>
    </w:rPr>
  </w:style>
  <w:style w:type="paragraph" w:customStyle="1" w:styleId="affa">
    <w:name w:val="Примечание"/>
    <w:basedOn w:val="aa"/>
    <w:rsid w:val="00FF48E3"/>
    <w:pPr>
      <w:numPr>
        <w:ilvl w:val="0"/>
      </w:numPr>
      <w:tabs>
        <w:tab w:val="num" w:pos="851"/>
      </w:tabs>
      <w:autoSpaceDE/>
      <w:autoSpaceDN/>
      <w:ind w:left="851" w:hanging="284"/>
    </w:pPr>
    <w:rPr>
      <w:rFonts w:ascii="Arial" w:hAnsi="Arial"/>
      <w:b w:val="0"/>
      <w:sz w:val="18"/>
      <w:szCs w:val="24"/>
    </w:rPr>
  </w:style>
  <w:style w:type="paragraph" w:customStyle="1" w:styleId="affb">
    <w:name w:val="нормал"/>
    <w:basedOn w:val="a1"/>
    <w:rsid w:val="00FF48E3"/>
    <w:pPr>
      <w:tabs>
        <w:tab w:val="num" w:pos="737"/>
      </w:tabs>
      <w:spacing w:after="80" w:line="260" w:lineRule="exact"/>
      <w:ind w:left="737" w:hanging="737"/>
      <w:jc w:val="both"/>
    </w:pPr>
    <w:rPr>
      <w:bCs/>
      <w:color w:val="000000"/>
      <w:sz w:val="27"/>
    </w:rPr>
  </w:style>
  <w:style w:type="paragraph" w:customStyle="1" w:styleId="2d">
    <w:name w:val="Основной текст с отступом2"/>
    <w:basedOn w:val="a1"/>
    <w:rsid w:val="0021218F"/>
    <w:pPr>
      <w:autoSpaceDE w:val="0"/>
      <w:autoSpaceDN w:val="0"/>
      <w:ind w:firstLine="709"/>
      <w:jc w:val="both"/>
    </w:pPr>
    <w:rPr>
      <w:sz w:val="20"/>
      <w:szCs w:val="20"/>
    </w:rPr>
  </w:style>
  <w:style w:type="paragraph" w:customStyle="1" w:styleId="211">
    <w:name w:val="Основной текст 21"/>
    <w:basedOn w:val="a1"/>
    <w:rsid w:val="0021218F"/>
    <w:pPr>
      <w:widowControl w:val="0"/>
      <w:jc w:val="both"/>
    </w:pPr>
    <w:rPr>
      <w:szCs w:val="20"/>
    </w:rPr>
  </w:style>
  <w:style w:type="paragraph" w:styleId="affc">
    <w:name w:val="annotation subject"/>
    <w:basedOn w:val="aff7"/>
    <w:next w:val="aff7"/>
    <w:link w:val="affd"/>
    <w:rsid w:val="0021218F"/>
    <w:rPr>
      <w:b/>
      <w:bCs/>
    </w:rPr>
  </w:style>
  <w:style w:type="character" w:customStyle="1" w:styleId="affd">
    <w:name w:val="Тема примечания Знак"/>
    <w:basedOn w:val="aff8"/>
    <w:link w:val="affc"/>
    <w:rsid w:val="0021218F"/>
    <w:rPr>
      <w:b/>
      <w:bCs/>
    </w:rPr>
  </w:style>
  <w:style w:type="paragraph" w:customStyle="1" w:styleId="affe">
    <w:name w:val="Абзацы"/>
    <w:basedOn w:val="a1"/>
    <w:rsid w:val="0021218F"/>
    <w:pPr>
      <w:tabs>
        <w:tab w:val="num" w:pos="685"/>
      </w:tabs>
      <w:spacing w:after="80" w:line="260" w:lineRule="exact"/>
      <w:ind w:left="685" w:hanging="397"/>
      <w:jc w:val="both"/>
    </w:pPr>
    <w:rPr>
      <w:color w:val="000000"/>
      <w:sz w:val="27"/>
    </w:rPr>
  </w:style>
  <w:style w:type="character" w:customStyle="1" w:styleId="FontStyle11">
    <w:name w:val="Font Style11"/>
    <w:rsid w:val="0021218F"/>
    <w:rPr>
      <w:rFonts w:ascii="Times New Roman" w:hAnsi="Times New Roman" w:cs="Times New Roman"/>
      <w:sz w:val="20"/>
      <w:szCs w:val="20"/>
    </w:rPr>
  </w:style>
  <w:style w:type="paragraph" w:customStyle="1" w:styleId="14">
    <w:name w:val="Заголовок оглавления1"/>
    <w:basedOn w:val="1"/>
    <w:next w:val="a1"/>
    <w:rsid w:val="0021218F"/>
    <w:pPr>
      <w:keepLines/>
      <w:spacing w:before="480" w:after="0" w:line="276" w:lineRule="auto"/>
      <w:outlineLvl w:val="9"/>
    </w:pPr>
    <w:rPr>
      <w:rFonts w:eastAsia="Calibri"/>
      <w:color w:val="365F91"/>
      <w:kern w:val="0"/>
      <w:sz w:val="28"/>
      <w:szCs w:val="28"/>
    </w:rPr>
  </w:style>
  <w:style w:type="paragraph" w:customStyle="1" w:styleId="15">
    <w:name w:val="Абзац списка1"/>
    <w:basedOn w:val="a1"/>
    <w:rsid w:val="0021218F"/>
    <w:pPr>
      <w:ind w:left="720"/>
      <w:contextualSpacing/>
    </w:pPr>
    <w:rPr>
      <w:rFonts w:ascii="Courier New Cyr DS" w:eastAsia="Calibri" w:hAnsi="Courier New Cyr DS" w:cs="Courier New Cyr DS"/>
    </w:rPr>
  </w:style>
  <w:style w:type="paragraph" w:customStyle="1" w:styleId="BodyTextIndent2">
    <w:name w:val="Body Text Indent2"/>
    <w:basedOn w:val="a1"/>
    <w:rsid w:val="0021218F"/>
    <w:pPr>
      <w:autoSpaceDE w:val="0"/>
      <w:autoSpaceDN w:val="0"/>
      <w:ind w:firstLine="709"/>
      <w:jc w:val="both"/>
    </w:pPr>
    <w:rPr>
      <w:rFonts w:eastAsia="Calibri"/>
      <w:sz w:val="20"/>
      <w:szCs w:val="20"/>
    </w:rPr>
  </w:style>
  <w:style w:type="paragraph" w:customStyle="1" w:styleId="16">
    <w:name w:val="Знак Знак Знак Знак Знак Знак1"/>
    <w:basedOn w:val="a1"/>
    <w:rsid w:val="0021218F"/>
    <w:pPr>
      <w:tabs>
        <w:tab w:val="num" w:pos="360"/>
      </w:tabs>
      <w:spacing w:after="160" w:line="240" w:lineRule="exact"/>
      <w:ind w:left="360" w:hanging="360"/>
      <w:jc w:val="both"/>
    </w:pPr>
    <w:rPr>
      <w:rFonts w:ascii="Verdana" w:eastAsia="Calibri" w:hAnsi="Verdana" w:cs="Verdana"/>
      <w:sz w:val="20"/>
      <w:szCs w:val="20"/>
      <w:lang w:val="en-US" w:eastAsia="en-US"/>
    </w:rPr>
  </w:style>
  <w:style w:type="paragraph" w:customStyle="1" w:styleId="BodyText21">
    <w:name w:val="Body Text 21"/>
    <w:basedOn w:val="a1"/>
    <w:rsid w:val="0021218F"/>
    <w:pPr>
      <w:widowControl w:val="0"/>
      <w:jc w:val="both"/>
    </w:pPr>
    <w:rPr>
      <w:rFonts w:eastAsia="Calibri"/>
      <w:szCs w:val="20"/>
    </w:rPr>
  </w:style>
  <w:style w:type="paragraph" w:customStyle="1" w:styleId="2e">
    <w:name w:val="Заголовок оглавления2"/>
    <w:basedOn w:val="1"/>
    <w:next w:val="a1"/>
    <w:rsid w:val="00FB6D34"/>
    <w:pPr>
      <w:keepLines/>
      <w:spacing w:before="480" w:after="0" w:line="276" w:lineRule="auto"/>
      <w:outlineLvl w:val="9"/>
    </w:pPr>
    <w:rPr>
      <w:rFonts w:eastAsia="Calibri"/>
      <w:color w:val="365F91"/>
      <w:kern w:val="0"/>
      <w:sz w:val="28"/>
      <w:szCs w:val="28"/>
    </w:rPr>
  </w:style>
  <w:style w:type="paragraph" w:customStyle="1" w:styleId="2f">
    <w:name w:val="Абзац списка2"/>
    <w:basedOn w:val="a1"/>
    <w:rsid w:val="00FB6D34"/>
    <w:pPr>
      <w:ind w:left="720"/>
      <w:contextualSpacing/>
    </w:pPr>
    <w:rPr>
      <w:rFonts w:ascii="Courier New Cyr DS" w:eastAsia="Calibri" w:hAnsi="Courier New Cyr DS" w:cs="Courier New Cyr DS"/>
    </w:rPr>
  </w:style>
  <w:style w:type="paragraph" w:styleId="afff">
    <w:name w:val="No Spacing"/>
    <w:uiPriority w:val="1"/>
    <w:qFormat/>
    <w:rsid w:val="001C410B"/>
    <w:rPr>
      <w:rFonts w:ascii="Calibri" w:hAnsi="Calibri"/>
      <w:sz w:val="22"/>
      <w:szCs w:val="22"/>
      <w:lang w:eastAsia="en-US"/>
    </w:rPr>
  </w:style>
  <w:style w:type="paragraph" w:customStyle="1" w:styleId="38">
    <w:name w:val="Заголовок оглавления3"/>
    <w:basedOn w:val="1"/>
    <w:next w:val="a1"/>
    <w:rsid w:val="006B21F7"/>
    <w:pPr>
      <w:keepLines/>
      <w:spacing w:before="480" w:after="0" w:line="276" w:lineRule="auto"/>
      <w:outlineLvl w:val="9"/>
    </w:pPr>
    <w:rPr>
      <w:rFonts w:eastAsia="Calibri"/>
      <w:color w:val="365F91"/>
      <w:kern w:val="0"/>
      <w:sz w:val="28"/>
      <w:szCs w:val="28"/>
    </w:rPr>
  </w:style>
  <w:style w:type="paragraph" w:customStyle="1" w:styleId="39">
    <w:name w:val="Абзац списка3"/>
    <w:basedOn w:val="a1"/>
    <w:rsid w:val="006B21F7"/>
    <w:pPr>
      <w:ind w:left="720"/>
      <w:contextualSpacing/>
    </w:pPr>
    <w:rPr>
      <w:rFonts w:ascii="Courier New Cyr DS" w:eastAsia="Calibri" w:hAnsi="Courier New Cyr DS" w:cs="Courier New Cyr DS"/>
    </w:rPr>
  </w:style>
  <w:style w:type="paragraph" w:styleId="2">
    <w:name w:val="List Bullet 2"/>
    <w:basedOn w:val="afff0"/>
    <w:link w:val="2f0"/>
    <w:rsid w:val="00BA3101"/>
    <w:pPr>
      <w:numPr>
        <w:numId w:val="17"/>
      </w:numPr>
      <w:tabs>
        <w:tab w:val="clear" w:pos="2746"/>
        <w:tab w:val="left" w:pos="953"/>
      </w:tabs>
      <w:spacing w:after="60"/>
      <w:ind w:left="958" w:hanging="482"/>
      <w:contextualSpacing w:val="0"/>
      <w:jc w:val="both"/>
    </w:pPr>
    <w:rPr>
      <w:rFonts w:ascii="Arial" w:eastAsia="Arial Unicode MS" w:hAnsi="Arial"/>
      <w:sz w:val="20"/>
      <w:szCs w:val="22"/>
    </w:rPr>
  </w:style>
  <w:style w:type="paragraph" w:styleId="afff0">
    <w:name w:val="List Bullet"/>
    <w:basedOn w:val="a1"/>
    <w:rsid w:val="00BA3101"/>
    <w:pPr>
      <w:tabs>
        <w:tab w:val="num" w:pos="926"/>
      </w:tabs>
      <w:ind w:left="926" w:hanging="360"/>
      <w:contextualSpacing/>
    </w:pPr>
  </w:style>
  <w:style w:type="character" w:customStyle="1" w:styleId="2f0">
    <w:name w:val="Маркированный список 2 Знак"/>
    <w:link w:val="2"/>
    <w:rsid w:val="00BA3101"/>
    <w:rPr>
      <w:rFonts w:ascii="Arial" w:eastAsia="Arial Unicode MS" w:hAnsi="Arial"/>
      <w:szCs w:val="22"/>
    </w:rPr>
  </w:style>
  <w:style w:type="paragraph" w:styleId="3">
    <w:name w:val="List Bullet 3"/>
    <w:basedOn w:val="a1"/>
    <w:rsid w:val="0001747E"/>
    <w:pPr>
      <w:numPr>
        <w:numId w:val="18"/>
      </w:numPr>
      <w:contextualSpacing/>
    </w:pPr>
  </w:style>
  <w:style w:type="paragraph" w:customStyle="1" w:styleId="tblHeaderText">
    <w:name w:val="tbl'HeaderText"/>
    <w:basedOn w:val="a1"/>
    <w:uiPriority w:val="99"/>
    <w:rsid w:val="0001747E"/>
    <w:pPr>
      <w:jc w:val="center"/>
    </w:pPr>
    <w:rPr>
      <w:rFonts w:ascii="Arial" w:eastAsia="Arial Unicode MS" w:hAnsi="Arial"/>
      <w:b/>
      <w:spacing w:val="-2"/>
      <w:sz w:val="18"/>
      <w:szCs w:val="20"/>
      <w:lang w:eastAsia="en-US"/>
    </w:rPr>
  </w:style>
  <w:style w:type="paragraph" w:customStyle="1" w:styleId="tblNumber01">
    <w:name w:val="tbl'Number_01"/>
    <w:basedOn w:val="a1"/>
    <w:link w:val="tblNumber01Char"/>
    <w:rsid w:val="0001747E"/>
    <w:pPr>
      <w:ind w:right="57"/>
      <w:jc w:val="right"/>
    </w:pPr>
    <w:rPr>
      <w:rFonts w:ascii="Arial" w:eastAsia="Arial Unicode MS" w:hAnsi="Arial"/>
      <w:sz w:val="18"/>
      <w:szCs w:val="20"/>
      <w:lang w:eastAsia="en-US"/>
    </w:rPr>
  </w:style>
  <w:style w:type="character" w:customStyle="1" w:styleId="tblNumber01Char">
    <w:name w:val="tbl'Number_01 Char"/>
    <w:link w:val="tblNumber01"/>
    <w:rsid w:val="0001747E"/>
    <w:rPr>
      <w:rFonts w:ascii="Arial" w:eastAsia="Arial Unicode MS" w:hAnsi="Arial"/>
      <w:sz w:val="18"/>
      <w:lang w:eastAsia="en-US"/>
    </w:rPr>
  </w:style>
  <w:style w:type="paragraph" w:customStyle="1" w:styleId="tblText02">
    <w:name w:val="tbl'Text_02"/>
    <w:basedOn w:val="a1"/>
    <w:link w:val="tblText02Char"/>
    <w:rsid w:val="0001747E"/>
    <w:pPr>
      <w:ind w:left="113" w:hanging="113"/>
    </w:pPr>
    <w:rPr>
      <w:rFonts w:ascii="Arial" w:eastAsia="Arial Unicode MS" w:hAnsi="Arial"/>
      <w:sz w:val="18"/>
      <w:szCs w:val="20"/>
      <w:lang w:eastAsia="en-US"/>
    </w:rPr>
  </w:style>
  <w:style w:type="character" w:customStyle="1" w:styleId="tblText02Char">
    <w:name w:val="tbl'Text_02 Char"/>
    <w:link w:val="tblText02"/>
    <w:rsid w:val="0001747E"/>
    <w:rPr>
      <w:rFonts w:ascii="Arial" w:eastAsia="Arial Unicode MS" w:hAnsi="Arial"/>
      <w:sz w:val="18"/>
      <w:lang w:eastAsia="en-US"/>
    </w:rPr>
  </w:style>
  <w:style w:type="character" w:customStyle="1" w:styleId="apple-converted-space">
    <w:name w:val="apple-converted-space"/>
    <w:basedOn w:val="a2"/>
    <w:rsid w:val="006C2727"/>
  </w:style>
  <w:style w:type="character" w:customStyle="1" w:styleId="highlight">
    <w:name w:val="highlight"/>
    <w:basedOn w:val="a2"/>
    <w:rsid w:val="00E24CF5"/>
  </w:style>
  <w:style w:type="paragraph" w:styleId="HTML">
    <w:name w:val="HTML Address"/>
    <w:basedOn w:val="a1"/>
    <w:link w:val="HTML0"/>
    <w:rsid w:val="00993195"/>
    <w:rPr>
      <w:i/>
      <w:iCs/>
      <w:lang w:val="en-US" w:eastAsia="en-US"/>
    </w:rPr>
  </w:style>
  <w:style w:type="character" w:customStyle="1" w:styleId="HTML0">
    <w:name w:val="Адрес HTML Знак"/>
    <w:basedOn w:val="a2"/>
    <w:link w:val="HTML"/>
    <w:rsid w:val="00993195"/>
    <w:rPr>
      <w:i/>
      <w:iCs/>
      <w:sz w:val="24"/>
      <w:szCs w:val="24"/>
      <w:lang w:val="en-US" w:eastAsia="en-US"/>
    </w:rPr>
  </w:style>
  <w:style w:type="character" w:customStyle="1" w:styleId="17">
    <w:name w:val="Нижний колонтитул Знак1"/>
    <w:basedOn w:val="a2"/>
    <w:uiPriority w:val="99"/>
    <w:semiHidden/>
    <w:rsid w:val="0022596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44840">
      <w:bodyDiv w:val="1"/>
      <w:marLeft w:val="0"/>
      <w:marRight w:val="0"/>
      <w:marTop w:val="0"/>
      <w:marBottom w:val="0"/>
      <w:divBdr>
        <w:top w:val="none" w:sz="0" w:space="0" w:color="auto"/>
        <w:left w:val="none" w:sz="0" w:space="0" w:color="auto"/>
        <w:bottom w:val="none" w:sz="0" w:space="0" w:color="auto"/>
        <w:right w:val="none" w:sz="0" w:space="0" w:color="auto"/>
      </w:divBdr>
    </w:div>
    <w:div w:id="36315952">
      <w:bodyDiv w:val="1"/>
      <w:marLeft w:val="0"/>
      <w:marRight w:val="0"/>
      <w:marTop w:val="0"/>
      <w:marBottom w:val="0"/>
      <w:divBdr>
        <w:top w:val="none" w:sz="0" w:space="0" w:color="auto"/>
        <w:left w:val="none" w:sz="0" w:space="0" w:color="auto"/>
        <w:bottom w:val="none" w:sz="0" w:space="0" w:color="auto"/>
        <w:right w:val="none" w:sz="0" w:space="0" w:color="auto"/>
      </w:divBdr>
    </w:div>
    <w:div w:id="68574911">
      <w:bodyDiv w:val="1"/>
      <w:marLeft w:val="0"/>
      <w:marRight w:val="0"/>
      <w:marTop w:val="0"/>
      <w:marBottom w:val="0"/>
      <w:divBdr>
        <w:top w:val="none" w:sz="0" w:space="0" w:color="auto"/>
        <w:left w:val="none" w:sz="0" w:space="0" w:color="auto"/>
        <w:bottom w:val="none" w:sz="0" w:space="0" w:color="auto"/>
        <w:right w:val="none" w:sz="0" w:space="0" w:color="auto"/>
      </w:divBdr>
    </w:div>
    <w:div w:id="71853148">
      <w:bodyDiv w:val="1"/>
      <w:marLeft w:val="0"/>
      <w:marRight w:val="0"/>
      <w:marTop w:val="0"/>
      <w:marBottom w:val="0"/>
      <w:divBdr>
        <w:top w:val="none" w:sz="0" w:space="0" w:color="auto"/>
        <w:left w:val="none" w:sz="0" w:space="0" w:color="auto"/>
        <w:bottom w:val="none" w:sz="0" w:space="0" w:color="auto"/>
        <w:right w:val="none" w:sz="0" w:space="0" w:color="auto"/>
      </w:divBdr>
    </w:div>
    <w:div w:id="115761077">
      <w:bodyDiv w:val="1"/>
      <w:marLeft w:val="0"/>
      <w:marRight w:val="0"/>
      <w:marTop w:val="0"/>
      <w:marBottom w:val="0"/>
      <w:divBdr>
        <w:top w:val="none" w:sz="0" w:space="0" w:color="auto"/>
        <w:left w:val="none" w:sz="0" w:space="0" w:color="auto"/>
        <w:bottom w:val="none" w:sz="0" w:space="0" w:color="auto"/>
        <w:right w:val="none" w:sz="0" w:space="0" w:color="auto"/>
      </w:divBdr>
    </w:div>
    <w:div w:id="142740350">
      <w:bodyDiv w:val="1"/>
      <w:marLeft w:val="0"/>
      <w:marRight w:val="0"/>
      <w:marTop w:val="0"/>
      <w:marBottom w:val="0"/>
      <w:divBdr>
        <w:top w:val="none" w:sz="0" w:space="0" w:color="auto"/>
        <w:left w:val="none" w:sz="0" w:space="0" w:color="auto"/>
        <w:bottom w:val="none" w:sz="0" w:space="0" w:color="auto"/>
        <w:right w:val="none" w:sz="0" w:space="0" w:color="auto"/>
      </w:divBdr>
    </w:div>
    <w:div w:id="144703564">
      <w:bodyDiv w:val="1"/>
      <w:marLeft w:val="0"/>
      <w:marRight w:val="0"/>
      <w:marTop w:val="0"/>
      <w:marBottom w:val="0"/>
      <w:divBdr>
        <w:top w:val="none" w:sz="0" w:space="0" w:color="auto"/>
        <w:left w:val="none" w:sz="0" w:space="0" w:color="auto"/>
        <w:bottom w:val="none" w:sz="0" w:space="0" w:color="auto"/>
        <w:right w:val="none" w:sz="0" w:space="0" w:color="auto"/>
      </w:divBdr>
    </w:div>
    <w:div w:id="172962167">
      <w:bodyDiv w:val="1"/>
      <w:marLeft w:val="0"/>
      <w:marRight w:val="0"/>
      <w:marTop w:val="0"/>
      <w:marBottom w:val="0"/>
      <w:divBdr>
        <w:top w:val="none" w:sz="0" w:space="0" w:color="auto"/>
        <w:left w:val="none" w:sz="0" w:space="0" w:color="auto"/>
        <w:bottom w:val="none" w:sz="0" w:space="0" w:color="auto"/>
        <w:right w:val="none" w:sz="0" w:space="0" w:color="auto"/>
      </w:divBdr>
    </w:div>
    <w:div w:id="198974820">
      <w:bodyDiv w:val="1"/>
      <w:marLeft w:val="0"/>
      <w:marRight w:val="0"/>
      <w:marTop w:val="0"/>
      <w:marBottom w:val="0"/>
      <w:divBdr>
        <w:top w:val="none" w:sz="0" w:space="0" w:color="auto"/>
        <w:left w:val="none" w:sz="0" w:space="0" w:color="auto"/>
        <w:bottom w:val="none" w:sz="0" w:space="0" w:color="auto"/>
        <w:right w:val="none" w:sz="0" w:space="0" w:color="auto"/>
      </w:divBdr>
    </w:div>
    <w:div w:id="224071803">
      <w:bodyDiv w:val="1"/>
      <w:marLeft w:val="0"/>
      <w:marRight w:val="0"/>
      <w:marTop w:val="0"/>
      <w:marBottom w:val="0"/>
      <w:divBdr>
        <w:top w:val="none" w:sz="0" w:space="0" w:color="auto"/>
        <w:left w:val="none" w:sz="0" w:space="0" w:color="auto"/>
        <w:bottom w:val="none" w:sz="0" w:space="0" w:color="auto"/>
        <w:right w:val="none" w:sz="0" w:space="0" w:color="auto"/>
      </w:divBdr>
    </w:div>
    <w:div w:id="277103205">
      <w:bodyDiv w:val="1"/>
      <w:marLeft w:val="0"/>
      <w:marRight w:val="0"/>
      <w:marTop w:val="0"/>
      <w:marBottom w:val="0"/>
      <w:divBdr>
        <w:top w:val="none" w:sz="0" w:space="0" w:color="auto"/>
        <w:left w:val="none" w:sz="0" w:space="0" w:color="auto"/>
        <w:bottom w:val="none" w:sz="0" w:space="0" w:color="auto"/>
        <w:right w:val="none" w:sz="0" w:space="0" w:color="auto"/>
      </w:divBdr>
    </w:div>
    <w:div w:id="308756442">
      <w:bodyDiv w:val="1"/>
      <w:marLeft w:val="0"/>
      <w:marRight w:val="0"/>
      <w:marTop w:val="0"/>
      <w:marBottom w:val="0"/>
      <w:divBdr>
        <w:top w:val="none" w:sz="0" w:space="0" w:color="auto"/>
        <w:left w:val="none" w:sz="0" w:space="0" w:color="auto"/>
        <w:bottom w:val="none" w:sz="0" w:space="0" w:color="auto"/>
        <w:right w:val="none" w:sz="0" w:space="0" w:color="auto"/>
      </w:divBdr>
    </w:div>
    <w:div w:id="331177549">
      <w:bodyDiv w:val="1"/>
      <w:marLeft w:val="0"/>
      <w:marRight w:val="0"/>
      <w:marTop w:val="0"/>
      <w:marBottom w:val="0"/>
      <w:divBdr>
        <w:top w:val="none" w:sz="0" w:space="0" w:color="auto"/>
        <w:left w:val="none" w:sz="0" w:space="0" w:color="auto"/>
        <w:bottom w:val="none" w:sz="0" w:space="0" w:color="auto"/>
        <w:right w:val="none" w:sz="0" w:space="0" w:color="auto"/>
      </w:divBdr>
    </w:div>
    <w:div w:id="335110267">
      <w:bodyDiv w:val="1"/>
      <w:marLeft w:val="0"/>
      <w:marRight w:val="0"/>
      <w:marTop w:val="0"/>
      <w:marBottom w:val="0"/>
      <w:divBdr>
        <w:top w:val="none" w:sz="0" w:space="0" w:color="auto"/>
        <w:left w:val="none" w:sz="0" w:space="0" w:color="auto"/>
        <w:bottom w:val="none" w:sz="0" w:space="0" w:color="auto"/>
        <w:right w:val="none" w:sz="0" w:space="0" w:color="auto"/>
      </w:divBdr>
    </w:div>
    <w:div w:id="394360148">
      <w:bodyDiv w:val="1"/>
      <w:marLeft w:val="0"/>
      <w:marRight w:val="0"/>
      <w:marTop w:val="0"/>
      <w:marBottom w:val="0"/>
      <w:divBdr>
        <w:top w:val="none" w:sz="0" w:space="0" w:color="auto"/>
        <w:left w:val="none" w:sz="0" w:space="0" w:color="auto"/>
        <w:bottom w:val="none" w:sz="0" w:space="0" w:color="auto"/>
        <w:right w:val="none" w:sz="0" w:space="0" w:color="auto"/>
      </w:divBdr>
    </w:div>
    <w:div w:id="449478227">
      <w:bodyDiv w:val="1"/>
      <w:marLeft w:val="0"/>
      <w:marRight w:val="0"/>
      <w:marTop w:val="0"/>
      <w:marBottom w:val="0"/>
      <w:divBdr>
        <w:top w:val="none" w:sz="0" w:space="0" w:color="auto"/>
        <w:left w:val="none" w:sz="0" w:space="0" w:color="auto"/>
        <w:bottom w:val="none" w:sz="0" w:space="0" w:color="auto"/>
        <w:right w:val="none" w:sz="0" w:space="0" w:color="auto"/>
      </w:divBdr>
    </w:div>
    <w:div w:id="492601075">
      <w:bodyDiv w:val="1"/>
      <w:marLeft w:val="0"/>
      <w:marRight w:val="0"/>
      <w:marTop w:val="0"/>
      <w:marBottom w:val="0"/>
      <w:divBdr>
        <w:top w:val="none" w:sz="0" w:space="0" w:color="auto"/>
        <w:left w:val="none" w:sz="0" w:space="0" w:color="auto"/>
        <w:bottom w:val="none" w:sz="0" w:space="0" w:color="auto"/>
        <w:right w:val="none" w:sz="0" w:space="0" w:color="auto"/>
      </w:divBdr>
    </w:div>
    <w:div w:id="522283664">
      <w:bodyDiv w:val="1"/>
      <w:marLeft w:val="0"/>
      <w:marRight w:val="0"/>
      <w:marTop w:val="0"/>
      <w:marBottom w:val="0"/>
      <w:divBdr>
        <w:top w:val="none" w:sz="0" w:space="0" w:color="auto"/>
        <w:left w:val="none" w:sz="0" w:space="0" w:color="auto"/>
        <w:bottom w:val="none" w:sz="0" w:space="0" w:color="auto"/>
        <w:right w:val="none" w:sz="0" w:space="0" w:color="auto"/>
      </w:divBdr>
    </w:div>
    <w:div w:id="548223578">
      <w:bodyDiv w:val="1"/>
      <w:marLeft w:val="0"/>
      <w:marRight w:val="0"/>
      <w:marTop w:val="0"/>
      <w:marBottom w:val="0"/>
      <w:divBdr>
        <w:top w:val="none" w:sz="0" w:space="0" w:color="auto"/>
        <w:left w:val="none" w:sz="0" w:space="0" w:color="auto"/>
        <w:bottom w:val="none" w:sz="0" w:space="0" w:color="auto"/>
        <w:right w:val="none" w:sz="0" w:space="0" w:color="auto"/>
      </w:divBdr>
    </w:div>
    <w:div w:id="573513646">
      <w:bodyDiv w:val="1"/>
      <w:marLeft w:val="0"/>
      <w:marRight w:val="0"/>
      <w:marTop w:val="0"/>
      <w:marBottom w:val="0"/>
      <w:divBdr>
        <w:top w:val="none" w:sz="0" w:space="0" w:color="auto"/>
        <w:left w:val="none" w:sz="0" w:space="0" w:color="auto"/>
        <w:bottom w:val="none" w:sz="0" w:space="0" w:color="auto"/>
        <w:right w:val="none" w:sz="0" w:space="0" w:color="auto"/>
      </w:divBdr>
      <w:divsChild>
        <w:div w:id="1526365914">
          <w:marLeft w:val="0"/>
          <w:marRight w:val="0"/>
          <w:marTop w:val="0"/>
          <w:marBottom w:val="0"/>
          <w:divBdr>
            <w:top w:val="none" w:sz="0" w:space="0" w:color="auto"/>
            <w:left w:val="none" w:sz="0" w:space="0" w:color="auto"/>
            <w:bottom w:val="none" w:sz="0" w:space="0" w:color="auto"/>
            <w:right w:val="none" w:sz="0" w:space="0" w:color="auto"/>
          </w:divBdr>
          <w:divsChild>
            <w:div w:id="964891298">
              <w:marLeft w:val="0"/>
              <w:marRight w:val="0"/>
              <w:marTop w:val="0"/>
              <w:marBottom w:val="0"/>
              <w:divBdr>
                <w:top w:val="none" w:sz="0" w:space="0" w:color="auto"/>
                <w:left w:val="none" w:sz="0" w:space="0" w:color="auto"/>
                <w:bottom w:val="none" w:sz="0" w:space="0" w:color="auto"/>
                <w:right w:val="none" w:sz="0" w:space="0" w:color="auto"/>
              </w:divBdr>
              <w:divsChild>
                <w:div w:id="1208680566">
                  <w:marLeft w:val="0"/>
                  <w:marRight w:val="0"/>
                  <w:marTop w:val="0"/>
                  <w:marBottom w:val="0"/>
                  <w:divBdr>
                    <w:top w:val="none" w:sz="0" w:space="0" w:color="auto"/>
                    <w:left w:val="none" w:sz="0" w:space="0" w:color="auto"/>
                    <w:bottom w:val="none" w:sz="0" w:space="0" w:color="auto"/>
                    <w:right w:val="none" w:sz="0" w:space="0" w:color="auto"/>
                  </w:divBdr>
                  <w:divsChild>
                    <w:div w:id="187721180">
                      <w:marLeft w:val="0"/>
                      <w:marRight w:val="0"/>
                      <w:marTop w:val="0"/>
                      <w:marBottom w:val="0"/>
                      <w:divBdr>
                        <w:top w:val="none" w:sz="0" w:space="0" w:color="auto"/>
                        <w:left w:val="none" w:sz="0" w:space="0" w:color="auto"/>
                        <w:bottom w:val="none" w:sz="0" w:space="0" w:color="auto"/>
                        <w:right w:val="none" w:sz="0" w:space="0" w:color="auto"/>
                      </w:divBdr>
                      <w:divsChild>
                        <w:div w:id="1274745133">
                          <w:marLeft w:val="0"/>
                          <w:marRight w:val="0"/>
                          <w:marTop w:val="0"/>
                          <w:marBottom w:val="0"/>
                          <w:divBdr>
                            <w:top w:val="none" w:sz="0" w:space="0" w:color="auto"/>
                            <w:left w:val="none" w:sz="0" w:space="0" w:color="auto"/>
                            <w:bottom w:val="none" w:sz="0" w:space="0" w:color="auto"/>
                            <w:right w:val="none" w:sz="0" w:space="0" w:color="auto"/>
                          </w:divBdr>
                          <w:divsChild>
                            <w:div w:id="1869947491">
                              <w:marLeft w:val="0"/>
                              <w:marRight w:val="0"/>
                              <w:marTop w:val="0"/>
                              <w:marBottom w:val="0"/>
                              <w:divBdr>
                                <w:top w:val="none" w:sz="0" w:space="0" w:color="auto"/>
                                <w:left w:val="none" w:sz="0" w:space="0" w:color="auto"/>
                                <w:bottom w:val="none" w:sz="0" w:space="0" w:color="auto"/>
                                <w:right w:val="none" w:sz="0" w:space="0" w:color="auto"/>
                              </w:divBdr>
                              <w:divsChild>
                                <w:div w:id="1310749894">
                                  <w:marLeft w:val="0"/>
                                  <w:marRight w:val="0"/>
                                  <w:marTop w:val="0"/>
                                  <w:marBottom w:val="0"/>
                                  <w:divBdr>
                                    <w:top w:val="none" w:sz="0" w:space="0" w:color="auto"/>
                                    <w:left w:val="none" w:sz="0" w:space="0" w:color="auto"/>
                                    <w:bottom w:val="none" w:sz="0" w:space="0" w:color="auto"/>
                                    <w:right w:val="none" w:sz="0" w:space="0" w:color="auto"/>
                                  </w:divBdr>
                                  <w:divsChild>
                                    <w:div w:id="1322201947">
                                      <w:marLeft w:val="-245"/>
                                      <w:marRight w:val="0"/>
                                      <w:marTop w:val="0"/>
                                      <w:marBottom w:val="340"/>
                                      <w:divBdr>
                                        <w:top w:val="none" w:sz="0" w:space="0" w:color="auto"/>
                                        <w:left w:val="none" w:sz="0" w:space="0" w:color="auto"/>
                                        <w:bottom w:val="none" w:sz="0" w:space="0" w:color="auto"/>
                                        <w:right w:val="none" w:sz="0" w:space="0" w:color="auto"/>
                                      </w:divBdr>
                                      <w:divsChild>
                                        <w:div w:id="889807427">
                                          <w:marLeft w:val="0"/>
                                          <w:marRight w:val="0"/>
                                          <w:marTop w:val="0"/>
                                          <w:marBottom w:val="0"/>
                                          <w:divBdr>
                                            <w:top w:val="none" w:sz="0" w:space="0" w:color="auto"/>
                                            <w:left w:val="none" w:sz="0" w:space="0" w:color="auto"/>
                                            <w:bottom w:val="none" w:sz="0" w:space="0" w:color="auto"/>
                                            <w:right w:val="none" w:sz="0" w:space="0" w:color="auto"/>
                                          </w:divBdr>
                                          <w:divsChild>
                                            <w:div w:id="990400896">
                                              <w:marLeft w:val="0"/>
                                              <w:marRight w:val="0"/>
                                              <w:marTop w:val="0"/>
                                              <w:marBottom w:val="0"/>
                                              <w:divBdr>
                                                <w:top w:val="none" w:sz="0" w:space="0" w:color="auto"/>
                                                <w:left w:val="none" w:sz="0" w:space="0" w:color="auto"/>
                                                <w:bottom w:val="none" w:sz="0" w:space="0" w:color="auto"/>
                                                <w:right w:val="none" w:sz="0" w:space="0" w:color="auto"/>
                                              </w:divBdr>
                                              <w:divsChild>
                                                <w:div w:id="2077589368">
                                                  <w:marLeft w:val="0"/>
                                                  <w:marRight w:val="0"/>
                                                  <w:marTop w:val="0"/>
                                                  <w:marBottom w:val="0"/>
                                                  <w:divBdr>
                                                    <w:top w:val="none" w:sz="0" w:space="0" w:color="auto"/>
                                                    <w:left w:val="none" w:sz="0" w:space="0" w:color="auto"/>
                                                    <w:bottom w:val="none" w:sz="0" w:space="0" w:color="auto"/>
                                                    <w:right w:val="none" w:sz="0" w:space="0" w:color="auto"/>
                                                  </w:divBdr>
                                                  <w:divsChild>
                                                    <w:div w:id="1433892475">
                                                      <w:marLeft w:val="0"/>
                                                      <w:marRight w:val="0"/>
                                                      <w:marTop w:val="0"/>
                                                      <w:marBottom w:val="0"/>
                                                      <w:divBdr>
                                                        <w:top w:val="none" w:sz="0" w:space="0" w:color="auto"/>
                                                        <w:left w:val="none" w:sz="0" w:space="0" w:color="auto"/>
                                                        <w:bottom w:val="none" w:sz="0" w:space="0" w:color="auto"/>
                                                        <w:right w:val="none" w:sz="0" w:space="0" w:color="auto"/>
                                                      </w:divBdr>
                                                      <w:divsChild>
                                                        <w:div w:id="1827357830">
                                                          <w:marLeft w:val="0"/>
                                                          <w:marRight w:val="0"/>
                                                          <w:marTop w:val="0"/>
                                                          <w:marBottom w:val="0"/>
                                                          <w:divBdr>
                                                            <w:top w:val="none" w:sz="0" w:space="0" w:color="auto"/>
                                                            <w:left w:val="none" w:sz="0" w:space="0" w:color="auto"/>
                                                            <w:bottom w:val="none" w:sz="0" w:space="0" w:color="auto"/>
                                                            <w:right w:val="none" w:sz="0" w:space="0" w:color="auto"/>
                                                          </w:divBdr>
                                                          <w:divsChild>
                                                            <w:div w:id="1635477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81842314">
      <w:bodyDiv w:val="1"/>
      <w:marLeft w:val="0"/>
      <w:marRight w:val="0"/>
      <w:marTop w:val="0"/>
      <w:marBottom w:val="0"/>
      <w:divBdr>
        <w:top w:val="none" w:sz="0" w:space="0" w:color="auto"/>
        <w:left w:val="none" w:sz="0" w:space="0" w:color="auto"/>
        <w:bottom w:val="none" w:sz="0" w:space="0" w:color="auto"/>
        <w:right w:val="none" w:sz="0" w:space="0" w:color="auto"/>
      </w:divBdr>
    </w:div>
    <w:div w:id="591015839">
      <w:bodyDiv w:val="1"/>
      <w:marLeft w:val="0"/>
      <w:marRight w:val="0"/>
      <w:marTop w:val="0"/>
      <w:marBottom w:val="0"/>
      <w:divBdr>
        <w:top w:val="none" w:sz="0" w:space="0" w:color="auto"/>
        <w:left w:val="none" w:sz="0" w:space="0" w:color="auto"/>
        <w:bottom w:val="none" w:sz="0" w:space="0" w:color="auto"/>
        <w:right w:val="none" w:sz="0" w:space="0" w:color="auto"/>
      </w:divBdr>
    </w:div>
    <w:div w:id="601693406">
      <w:bodyDiv w:val="1"/>
      <w:marLeft w:val="0"/>
      <w:marRight w:val="0"/>
      <w:marTop w:val="0"/>
      <w:marBottom w:val="0"/>
      <w:divBdr>
        <w:top w:val="none" w:sz="0" w:space="0" w:color="auto"/>
        <w:left w:val="none" w:sz="0" w:space="0" w:color="auto"/>
        <w:bottom w:val="none" w:sz="0" w:space="0" w:color="auto"/>
        <w:right w:val="none" w:sz="0" w:space="0" w:color="auto"/>
      </w:divBdr>
    </w:div>
    <w:div w:id="641230022">
      <w:bodyDiv w:val="1"/>
      <w:marLeft w:val="0"/>
      <w:marRight w:val="0"/>
      <w:marTop w:val="0"/>
      <w:marBottom w:val="0"/>
      <w:divBdr>
        <w:top w:val="none" w:sz="0" w:space="0" w:color="auto"/>
        <w:left w:val="none" w:sz="0" w:space="0" w:color="auto"/>
        <w:bottom w:val="none" w:sz="0" w:space="0" w:color="auto"/>
        <w:right w:val="none" w:sz="0" w:space="0" w:color="auto"/>
      </w:divBdr>
    </w:div>
    <w:div w:id="676999623">
      <w:bodyDiv w:val="1"/>
      <w:marLeft w:val="0"/>
      <w:marRight w:val="0"/>
      <w:marTop w:val="0"/>
      <w:marBottom w:val="0"/>
      <w:divBdr>
        <w:top w:val="none" w:sz="0" w:space="0" w:color="auto"/>
        <w:left w:val="none" w:sz="0" w:space="0" w:color="auto"/>
        <w:bottom w:val="none" w:sz="0" w:space="0" w:color="auto"/>
        <w:right w:val="none" w:sz="0" w:space="0" w:color="auto"/>
      </w:divBdr>
    </w:div>
    <w:div w:id="677390631">
      <w:bodyDiv w:val="1"/>
      <w:marLeft w:val="0"/>
      <w:marRight w:val="0"/>
      <w:marTop w:val="0"/>
      <w:marBottom w:val="0"/>
      <w:divBdr>
        <w:top w:val="none" w:sz="0" w:space="0" w:color="auto"/>
        <w:left w:val="none" w:sz="0" w:space="0" w:color="auto"/>
        <w:bottom w:val="none" w:sz="0" w:space="0" w:color="auto"/>
        <w:right w:val="none" w:sz="0" w:space="0" w:color="auto"/>
      </w:divBdr>
    </w:div>
    <w:div w:id="685057980">
      <w:bodyDiv w:val="1"/>
      <w:marLeft w:val="0"/>
      <w:marRight w:val="0"/>
      <w:marTop w:val="0"/>
      <w:marBottom w:val="0"/>
      <w:divBdr>
        <w:top w:val="none" w:sz="0" w:space="0" w:color="auto"/>
        <w:left w:val="none" w:sz="0" w:space="0" w:color="auto"/>
        <w:bottom w:val="none" w:sz="0" w:space="0" w:color="auto"/>
        <w:right w:val="none" w:sz="0" w:space="0" w:color="auto"/>
      </w:divBdr>
    </w:div>
    <w:div w:id="700473514">
      <w:bodyDiv w:val="1"/>
      <w:marLeft w:val="0"/>
      <w:marRight w:val="0"/>
      <w:marTop w:val="0"/>
      <w:marBottom w:val="0"/>
      <w:divBdr>
        <w:top w:val="none" w:sz="0" w:space="0" w:color="auto"/>
        <w:left w:val="none" w:sz="0" w:space="0" w:color="auto"/>
        <w:bottom w:val="none" w:sz="0" w:space="0" w:color="auto"/>
        <w:right w:val="none" w:sz="0" w:space="0" w:color="auto"/>
      </w:divBdr>
    </w:div>
    <w:div w:id="708333575">
      <w:bodyDiv w:val="1"/>
      <w:marLeft w:val="0"/>
      <w:marRight w:val="0"/>
      <w:marTop w:val="0"/>
      <w:marBottom w:val="0"/>
      <w:divBdr>
        <w:top w:val="none" w:sz="0" w:space="0" w:color="auto"/>
        <w:left w:val="none" w:sz="0" w:space="0" w:color="auto"/>
        <w:bottom w:val="none" w:sz="0" w:space="0" w:color="auto"/>
        <w:right w:val="none" w:sz="0" w:space="0" w:color="auto"/>
      </w:divBdr>
    </w:div>
    <w:div w:id="716515672">
      <w:bodyDiv w:val="1"/>
      <w:marLeft w:val="0"/>
      <w:marRight w:val="0"/>
      <w:marTop w:val="0"/>
      <w:marBottom w:val="0"/>
      <w:divBdr>
        <w:top w:val="none" w:sz="0" w:space="0" w:color="auto"/>
        <w:left w:val="none" w:sz="0" w:space="0" w:color="auto"/>
        <w:bottom w:val="none" w:sz="0" w:space="0" w:color="auto"/>
        <w:right w:val="none" w:sz="0" w:space="0" w:color="auto"/>
      </w:divBdr>
    </w:div>
    <w:div w:id="725687757">
      <w:bodyDiv w:val="1"/>
      <w:marLeft w:val="0"/>
      <w:marRight w:val="0"/>
      <w:marTop w:val="0"/>
      <w:marBottom w:val="0"/>
      <w:divBdr>
        <w:top w:val="none" w:sz="0" w:space="0" w:color="auto"/>
        <w:left w:val="none" w:sz="0" w:space="0" w:color="auto"/>
        <w:bottom w:val="none" w:sz="0" w:space="0" w:color="auto"/>
        <w:right w:val="none" w:sz="0" w:space="0" w:color="auto"/>
      </w:divBdr>
    </w:div>
    <w:div w:id="767307352">
      <w:bodyDiv w:val="1"/>
      <w:marLeft w:val="0"/>
      <w:marRight w:val="0"/>
      <w:marTop w:val="0"/>
      <w:marBottom w:val="0"/>
      <w:divBdr>
        <w:top w:val="none" w:sz="0" w:space="0" w:color="auto"/>
        <w:left w:val="none" w:sz="0" w:space="0" w:color="auto"/>
        <w:bottom w:val="none" w:sz="0" w:space="0" w:color="auto"/>
        <w:right w:val="none" w:sz="0" w:space="0" w:color="auto"/>
      </w:divBdr>
    </w:div>
    <w:div w:id="774593330">
      <w:bodyDiv w:val="1"/>
      <w:marLeft w:val="0"/>
      <w:marRight w:val="0"/>
      <w:marTop w:val="0"/>
      <w:marBottom w:val="0"/>
      <w:divBdr>
        <w:top w:val="none" w:sz="0" w:space="0" w:color="auto"/>
        <w:left w:val="none" w:sz="0" w:space="0" w:color="auto"/>
        <w:bottom w:val="none" w:sz="0" w:space="0" w:color="auto"/>
        <w:right w:val="none" w:sz="0" w:space="0" w:color="auto"/>
      </w:divBdr>
    </w:div>
    <w:div w:id="816457478">
      <w:bodyDiv w:val="1"/>
      <w:marLeft w:val="0"/>
      <w:marRight w:val="0"/>
      <w:marTop w:val="0"/>
      <w:marBottom w:val="0"/>
      <w:divBdr>
        <w:top w:val="none" w:sz="0" w:space="0" w:color="auto"/>
        <w:left w:val="none" w:sz="0" w:space="0" w:color="auto"/>
        <w:bottom w:val="none" w:sz="0" w:space="0" w:color="auto"/>
        <w:right w:val="none" w:sz="0" w:space="0" w:color="auto"/>
      </w:divBdr>
    </w:div>
    <w:div w:id="839390905">
      <w:bodyDiv w:val="1"/>
      <w:marLeft w:val="0"/>
      <w:marRight w:val="0"/>
      <w:marTop w:val="0"/>
      <w:marBottom w:val="0"/>
      <w:divBdr>
        <w:top w:val="none" w:sz="0" w:space="0" w:color="auto"/>
        <w:left w:val="none" w:sz="0" w:space="0" w:color="auto"/>
        <w:bottom w:val="none" w:sz="0" w:space="0" w:color="auto"/>
        <w:right w:val="none" w:sz="0" w:space="0" w:color="auto"/>
      </w:divBdr>
    </w:div>
    <w:div w:id="856188956">
      <w:bodyDiv w:val="1"/>
      <w:marLeft w:val="0"/>
      <w:marRight w:val="0"/>
      <w:marTop w:val="0"/>
      <w:marBottom w:val="0"/>
      <w:divBdr>
        <w:top w:val="none" w:sz="0" w:space="0" w:color="auto"/>
        <w:left w:val="none" w:sz="0" w:space="0" w:color="auto"/>
        <w:bottom w:val="none" w:sz="0" w:space="0" w:color="auto"/>
        <w:right w:val="none" w:sz="0" w:space="0" w:color="auto"/>
      </w:divBdr>
    </w:div>
    <w:div w:id="930773485">
      <w:bodyDiv w:val="1"/>
      <w:marLeft w:val="0"/>
      <w:marRight w:val="0"/>
      <w:marTop w:val="0"/>
      <w:marBottom w:val="0"/>
      <w:divBdr>
        <w:top w:val="none" w:sz="0" w:space="0" w:color="auto"/>
        <w:left w:val="none" w:sz="0" w:space="0" w:color="auto"/>
        <w:bottom w:val="none" w:sz="0" w:space="0" w:color="auto"/>
        <w:right w:val="none" w:sz="0" w:space="0" w:color="auto"/>
      </w:divBdr>
    </w:div>
    <w:div w:id="940530461">
      <w:bodyDiv w:val="1"/>
      <w:marLeft w:val="0"/>
      <w:marRight w:val="0"/>
      <w:marTop w:val="0"/>
      <w:marBottom w:val="0"/>
      <w:divBdr>
        <w:top w:val="none" w:sz="0" w:space="0" w:color="auto"/>
        <w:left w:val="none" w:sz="0" w:space="0" w:color="auto"/>
        <w:bottom w:val="none" w:sz="0" w:space="0" w:color="auto"/>
        <w:right w:val="none" w:sz="0" w:space="0" w:color="auto"/>
      </w:divBdr>
    </w:div>
    <w:div w:id="954673118">
      <w:bodyDiv w:val="1"/>
      <w:marLeft w:val="0"/>
      <w:marRight w:val="0"/>
      <w:marTop w:val="0"/>
      <w:marBottom w:val="0"/>
      <w:divBdr>
        <w:top w:val="none" w:sz="0" w:space="0" w:color="auto"/>
        <w:left w:val="none" w:sz="0" w:space="0" w:color="auto"/>
        <w:bottom w:val="none" w:sz="0" w:space="0" w:color="auto"/>
        <w:right w:val="none" w:sz="0" w:space="0" w:color="auto"/>
      </w:divBdr>
    </w:div>
    <w:div w:id="979311165">
      <w:bodyDiv w:val="1"/>
      <w:marLeft w:val="0"/>
      <w:marRight w:val="0"/>
      <w:marTop w:val="0"/>
      <w:marBottom w:val="0"/>
      <w:divBdr>
        <w:top w:val="none" w:sz="0" w:space="0" w:color="auto"/>
        <w:left w:val="none" w:sz="0" w:space="0" w:color="auto"/>
        <w:bottom w:val="none" w:sz="0" w:space="0" w:color="auto"/>
        <w:right w:val="none" w:sz="0" w:space="0" w:color="auto"/>
      </w:divBdr>
    </w:div>
    <w:div w:id="995257841">
      <w:bodyDiv w:val="1"/>
      <w:marLeft w:val="0"/>
      <w:marRight w:val="0"/>
      <w:marTop w:val="0"/>
      <w:marBottom w:val="0"/>
      <w:divBdr>
        <w:top w:val="none" w:sz="0" w:space="0" w:color="auto"/>
        <w:left w:val="none" w:sz="0" w:space="0" w:color="auto"/>
        <w:bottom w:val="none" w:sz="0" w:space="0" w:color="auto"/>
        <w:right w:val="none" w:sz="0" w:space="0" w:color="auto"/>
      </w:divBdr>
    </w:div>
    <w:div w:id="1002899147">
      <w:bodyDiv w:val="1"/>
      <w:marLeft w:val="0"/>
      <w:marRight w:val="0"/>
      <w:marTop w:val="0"/>
      <w:marBottom w:val="0"/>
      <w:divBdr>
        <w:top w:val="none" w:sz="0" w:space="0" w:color="auto"/>
        <w:left w:val="none" w:sz="0" w:space="0" w:color="auto"/>
        <w:bottom w:val="none" w:sz="0" w:space="0" w:color="auto"/>
        <w:right w:val="none" w:sz="0" w:space="0" w:color="auto"/>
      </w:divBdr>
    </w:div>
    <w:div w:id="1014039117">
      <w:bodyDiv w:val="1"/>
      <w:marLeft w:val="0"/>
      <w:marRight w:val="0"/>
      <w:marTop w:val="0"/>
      <w:marBottom w:val="0"/>
      <w:divBdr>
        <w:top w:val="none" w:sz="0" w:space="0" w:color="auto"/>
        <w:left w:val="none" w:sz="0" w:space="0" w:color="auto"/>
        <w:bottom w:val="none" w:sz="0" w:space="0" w:color="auto"/>
        <w:right w:val="none" w:sz="0" w:space="0" w:color="auto"/>
      </w:divBdr>
    </w:div>
    <w:div w:id="1048454623">
      <w:bodyDiv w:val="1"/>
      <w:marLeft w:val="0"/>
      <w:marRight w:val="0"/>
      <w:marTop w:val="0"/>
      <w:marBottom w:val="0"/>
      <w:divBdr>
        <w:top w:val="none" w:sz="0" w:space="0" w:color="auto"/>
        <w:left w:val="none" w:sz="0" w:space="0" w:color="auto"/>
        <w:bottom w:val="none" w:sz="0" w:space="0" w:color="auto"/>
        <w:right w:val="none" w:sz="0" w:space="0" w:color="auto"/>
      </w:divBdr>
    </w:div>
    <w:div w:id="1049840392">
      <w:bodyDiv w:val="1"/>
      <w:marLeft w:val="0"/>
      <w:marRight w:val="0"/>
      <w:marTop w:val="0"/>
      <w:marBottom w:val="0"/>
      <w:divBdr>
        <w:top w:val="none" w:sz="0" w:space="0" w:color="auto"/>
        <w:left w:val="none" w:sz="0" w:space="0" w:color="auto"/>
        <w:bottom w:val="none" w:sz="0" w:space="0" w:color="auto"/>
        <w:right w:val="none" w:sz="0" w:space="0" w:color="auto"/>
      </w:divBdr>
    </w:div>
    <w:div w:id="1089958837">
      <w:bodyDiv w:val="1"/>
      <w:marLeft w:val="0"/>
      <w:marRight w:val="0"/>
      <w:marTop w:val="0"/>
      <w:marBottom w:val="0"/>
      <w:divBdr>
        <w:top w:val="none" w:sz="0" w:space="0" w:color="auto"/>
        <w:left w:val="none" w:sz="0" w:space="0" w:color="auto"/>
        <w:bottom w:val="none" w:sz="0" w:space="0" w:color="auto"/>
        <w:right w:val="none" w:sz="0" w:space="0" w:color="auto"/>
      </w:divBdr>
    </w:div>
    <w:div w:id="1139497671">
      <w:bodyDiv w:val="1"/>
      <w:marLeft w:val="0"/>
      <w:marRight w:val="0"/>
      <w:marTop w:val="0"/>
      <w:marBottom w:val="0"/>
      <w:divBdr>
        <w:top w:val="none" w:sz="0" w:space="0" w:color="auto"/>
        <w:left w:val="none" w:sz="0" w:space="0" w:color="auto"/>
        <w:bottom w:val="none" w:sz="0" w:space="0" w:color="auto"/>
        <w:right w:val="none" w:sz="0" w:space="0" w:color="auto"/>
      </w:divBdr>
    </w:div>
    <w:div w:id="1144658934">
      <w:bodyDiv w:val="1"/>
      <w:marLeft w:val="0"/>
      <w:marRight w:val="0"/>
      <w:marTop w:val="0"/>
      <w:marBottom w:val="0"/>
      <w:divBdr>
        <w:top w:val="none" w:sz="0" w:space="0" w:color="auto"/>
        <w:left w:val="none" w:sz="0" w:space="0" w:color="auto"/>
        <w:bottom w:val="none" w:sz="0" w:space="0" w:color="auto"/>
        <w:right w:val="none" w:sz="0" w:space="0" w:color="auto"/>
      </w:divBdr>
    </w:div>
    <w:div w:id="1153790054">
      <w:bodyDiv w:val="1"/>
      <w:marLeft w:val="0"/>
      <w:marRight w:val="0"/>
      <w:marTop w:val="0"/>
      <w:marBottom w:val="0"/>
      <w:divBdr>
        <w:top w:val="none" w:sz="0" w:space="0" w:color="auto"/>
        <w:left w:val="none" w:sz="0" w:space="0" w:color="auto"/>
        <w:bottom w:val="none" w:sz="0" w:space="0" w:color="auto"/>
        <w:right w:val="none" w:sz="0" w:space="0" w:color="auto"/>
      </w:divBdr>
    </w:div>
    <w:div w:id="1209993140">
      <w:bodyDiv w:val="1"/>
      <w:marLeft w:val="0"/>
      <w:marRight w:val="0"/>
      <w:marTop w:val="0"/>
      <w:marBottom w:val="0"/>
      <w:divBdr>
        <w:top w:val="none" w:sz="0" w:space="0" w:color="auto"/>
        <w:left w:val="none" w:sz="0" w:space="0" w:color="auto"/>
        <w:bottom w:val="none" w:sz="0" w:space="0" w:color="auto"/>
        <w:right w:val="none" w:sz="0" w:space="0" w:color="auto"/>
      </w:divBdr>
    </w:div>
    <w:div w:id="1213037534">
      <w:bodyDiv w:val="1"/>
      <w:marLeft w:val="0"/>
      <w:marRight w:val="0"/>
      <w:marTop w:val="0"/>
      <w:marBottom w:val="0"/>
      <w:divBdr>
        <w:top w:val="none" w:sz="0" w:space="0" w:color="auto"/>
        <w:left w:val="none" w:sz="0" w:space="0" w:color="auto"/>
        <w:bottom w:val="none" w:sz="0" w:space="0" w:color="auto"/>
        <w:right w:val="none" w:sz="0" w:space="0" w:color="auto"/>
      </w:divBdr>
    </w:div>
    <w:div w:id="1226456474">
      <w:bodyDiv w:val="1"/>
      <w:marLeft w:val="0"/>
      <w:marRight w:val="0"/>
      <w:marTop w:val="0"/>
      <w:marBottom w:val="0"/>
      <w:divBdr>
        <w:top w:val="none" w:sz="0" w:space="0" w:color="auto"/>
        <w:left w:val="none" w:sz="0" w:space="0" w:color="auto"/>
        <w:bottom w:val="none" w:sz="0" w:space="0" w:color="auto"/>
        <w:right w:val="none" w:sz="0" w:space="0" w:color="auto"/>
      </w:divBdr>
    </w:div>
    <w:div w:id="1249117937">
      <w:bodyDiv w:val="1"/>
      <w:marLeft w:val="0"/>
      <w:marRight w:val="0"/>
      <w:marTop w:val="0"/>
      <w:marBottom w:val="0"/>
      <w:divBdr>
        <w:top w:val="none" w:sz="0" w:space="0" w:color="auto"/>
        <w:left w:val="none" w:sz="0" w:space="0" w:color="auto"/>
        <w:bottom w:val="none" w:sz="0" w:space="0" w:color="auto"/>
        <w:right w:val="none" w:sz="0" w:space="0" w:color="auto"/>
      </w:divBdr>
    </w:div>
    <w:div w:id="1257203882">
      <w:bodyDiv w:val="1"/>
      <w:marLeft w:val="0"/>
      <w:marRight w:val="0"/>
      <w:marTop w:val="0"/>
      <w:marBottom w:val="0"/>
      <w:divBdr>
        <w:top w:val="none" w:sz="0" w:space="0" w:color="auto"/>
        <w:left w:val="none" w:sz="0" w:space="0" w:color="auto"/>
        <w:bottom w:val="none" w:sz="0" w:space="0" w:color="auto"/>
        <w:right w:val="none" w:sz="0" w:space="0" w:color="auto"/>
      </w:divBdr>
    </w:div>
    <w:div w:id="1268583662">
      <w:bodyDiv w:val="1"/>
      <w:marLeft w:val="0"/>
      <w:marRight w:val="0"/>
      <w:marTop w:val="0"/>
      <w:marBottom w:val="0"/>
      <w:divBdr>
        <w:top w:val="none" w:sz="0" w:space="0" w:color="auto"/>
        <w:left w:val="none" w:sz="0" w:space="0" w:color="auto"/>
        <w:bottom w:val="none" w:sz="0" w:space="0" w:color="auto"/>
        <w:right w:val="none" w:sz="0" w:space="0" w:color="auto"/>
      </w:divBdr>
    </w:div>
    <w:div w:id="1292832453">
      <w:bodyDiv w:val="1"/>
      <w:marLeft w:val="0"/>
      <w:marRight w:val="0"/>
      <w:marTop w:val="0"/>
      <w:marBottom w:val="0"/>
      <w:divBdr>
        <w:top w:val="none" w:sz="0" w:space="0" w:color="auto"/>
        <w:left w:val="none" w:sz="0" w:space="0" w:color="auto"/>
        <w:bottom w:val="none" w:sz="0" w:space="0" w:color="auto"/>
        <w:right w:val="none" w:sz="0" w:space="0" w:color="auto"/>
      </w:divBdr>
    </w:div>
    <w:div w:id="1351562311">
      <w:bodyDiv w:val="1"/>
      <w:marLeft w:val="0"/>
      <w:marRight w:val="0"/>
      <w:marTop w:val="0"/>
      <w:marBottom w:val="0"/>
      <w:divBdr>
        <w:top w:val="none" w:sz="0" w:space="0" w:color="auto"/>
        <w:left w:val="none" w:sz="0" w:space="0" w:color="auto"/>
        <w:bottom w:val="none" w:sz="0" w:space="0" w:color="auto"/>
        <w:right w:val="none" w:sz="0" w:space="0" w:color="auto"/>
      </w:divBdr>
    </w:div>
    <w:div w:id="1354576494">
      <w:bodyDiv w:val="1"/>
      <w:marLeft w:val="0"/>
      <w:marRight w:val="0"/>
      <w:marTop w:val="0"/>
      <w:marBottom w:val="0"/>
      <w:divBdr>
        <w:top w:val="none" w:sz="0" w:space="0" w:color="auto"/>
        <w:left w:val="none" w:sz="0" w:space="0" w:color="auto"/>
        <w:bottom w:val="none" w:sz="0" w:space="0" w:color="auto"/>
        <w:right w:val="none" w:sz="0" w:space="0" w:color="auto"/>
      </w:divBdr>
    </w:div>
    <w:div w:id="1360352232">
      <w:bodyDiv w:val="1"/>
      <w:marLeft w:val="0"/>
      <w:marRight w:val="0"/>
      <w:marTop w:val="0"/>
      <w:marBottom w:val="0"/>
      <w:divBdr>
        <w:top w:val="none" w:sz="0" w:space="0" w:color="auto"/>
        <w:left w:val="none" w:sz="0" w:space="0" w:color="auto"/>
        <w:bottom w:val="none" w:sz="0" w:space="0" w:color="auto"/>
        <w:right w:val="none" w:sz="0" w:space="0" w:color="auto"/>
      </w:divBdr>
    </w:div>
    <w:div w:id="1365642762">
      <w:bodyDiv w:val="1"/>
      <w:marLeft w:val="0"/>
      <w:marRight w:val="0"/>
      <w:marTop w:val="0"/>
      <w:marBottom w:val="0"/>
      <w:divBdr>
        <w:top w:val="none" w:sz="0" w:space="0" w:color="auto"/>
        <w:left w:val="none" w:sz="0" w:space="0" w:color="auto"/>
        <w:bottom w:val="none" w:sz="0" w:space="0" w:color="auto"/>
        <w:right w:val="none" w:sz="0" w:space="0" w:color="auto"/>
      </w:divBdr>
    </w:div>
    <w:div w:id="1374303020">
      <w:bodyDiv w:val="1"/>
      <w:marLeft w:val="0"/>
      <w:marRight w:val="0"/>
      <w:marTop w:val="0"/>
      <w:marBottom w:val="0"/>
      <w:divBdr>
        <w:top w:val="none" w:sz="0" w:space="0" w:color="auto"/>
        <w:left w:val="none" w:sz="0" w:space="0" w:color="auto"/>
        <w:bottom w:val="none" w:sz="0" w:space="0" w:color="auto"/>
        <w:right w:val="none" w:sz="0" w:space="0" w:color="auto"/>
      </w:divBdr>
    </w:div>
    <w:div w:id="1381435591">
      <w:bodyDiv w:val="1"/>
      <w:marLeft w:val="0"/>
      <w:marRight w:val="0"/>
      <w:marTop w:val="0"/>
      <w:marBottom w:val="0"/>
      <w:divBdr>
        <w:top w:val="none" w:sz="0" w:space="0" w:color="auto"/>
        <w:left w:val="none" w:sz="0" w:space="0" w:color="auto"/>
        <w:bottom w:val="none" w:sz="0" w:space="0" w:color="auto"/>
        <w:right w:val="none" w:sz="0" w:space="0" w:color="auto"/>
      </w:divBdr>
    </w:div>
    <w:div w:id="1407023919">
      <w:bodyDiv w:val="1"/>
      <w:marLeft w:val="0"/>
      <w:marRight w:val="0"/>
      <w:marTop w:val="0"/>
      <w:marBottom w:val="0"/>
      <w:divBdr>
        <w:top w:val="none" w:sz="0" w:space="0" w:color="auto"/>
        <w:left w:val="none" w:sz="0" w:space="0" w:color="auto"/>
        <w:bottom w:val="none" w:sz="0" w:space="0" w:color="auto"/>
        <w:right w:val="none" w:sz="0" w:space="0" w:color="auto"/>
      </w:divBdr>
    </w:div>
    <w:div w:id="1437402207">
      <w:bodyDiv w:val="1"/>
      <w:marLeft w:val="0"/>
      <w:marRight w:val="0"/>
      <w:marTop w:val="0"/>
      <w:marBottom w:val="0"/>
      <w:divBdr>
        <w:top w:val="none" w:sz="0" w:space="0" w:color="auto"/>
        <w:left w:val="none" w:sz="0" w:space="0" w:color="auto"/>
        <w:bottom w:val="none" w:sz="0" w:space="0" w:color="auto"/>
        <w:right w:val="none" w:sz="0" w:space="0" w:color="auto"/>
      </w:divBdr>
    </w:div>
    <w:div w:id="1461918187">
      <w:bodyDiv w:val="1"/>
      <w:marLeft w:val="0"/>
      <w:marRight w:val="0"/>
      <w:marTop w:val="0"/>
      <w:marBottom w:val="0"/>
      <w:divBdr>
        <w:top w:val="none" w:sz="0" w:space="0" w:color="auto"/>
        <w:left w:val="none" w:sz="0" w:space="0" w:color="auto"/>
        <w:bottom w:val="none" w:sz="0" w:space="0" w:color="auto"/>
        <w:right w:val="none" w:sz="0" w:space="0" w:color="auto"/>
      </w:divBdr>
    </w:div>
    <w:div w:id="1481727732">
      <w:bodyDiv w:val="1"/>
      <w:marLeft w:val="0"/>
      <w:marRight w:val="0"/>
      <w:marTop w:val="0"/>
      <w:marBottom w:val="0"/>
      <w:divBdr>
        <w:top w:val="none" w:sz="0" w:space="0" w:color="auto"/>
        <w:left w:val="none" w:sz="0" w:space="0" w:color="auto"/>
        <w:bottom w:val="none" w:sz="0" w:space="0" w:color="auto"/>
        <w:right w:val="none" w:sz="0" w:space="0" w:color="auto"/>
      </w:divBdr>
    </w:div>
    <w:div w:id="1483814174">
      <w:bodyDiv w:val="1"/>
      <w:marLeft w:val="0"/>
      <w:marRight w:val="0"/>
      <w:marTop w:val="0"/>
      <w:marBottom w:val="0"/>
      <w:divBdr>
        <w:top w:val="none" w:sz="0" w:space="0" w:color="auto"/>
        <w:left w:val="none" w:sz="0" w:space="0" w:color="auto"/>
        <w:bottom w:val="none" w:sz="0" w:space="0" w:color="auto"/>
        <w:right w:val="none" w:sz="0" w:space="0" w:color="auto"/>
      </w:divBdr>
    </w:div>
    <w:div w:id="1515267151">
      <w:bodyDiv w:val="1"/>
      <w:marLeft w:val="0"/>
      <w:marRight w:val="0"/>
      <w:marTop w:val="0"/>
      <w:marBottom w:val="0"/>
      <w:divBdr>
        <w:top w:val="none" w:sz="0" w:space="0" w:color="auto"/>
        <w:left w:val="none" w:sz="0" w:space="0" w:color="auto"/>
        <w:bottom w:val="none" w:sz="0" w:space="0" w:color="auto"/>
        <w:right w:val="none" w:sz="0" w:space="0" w:color="auto"/>
      </w:divBdr>
    </w:div>
    <w:div w:id="1542938377">
      <w:bodyDiv w:val="1"/>
      <w:marLeft w:val="0"/>
      <w:marRight w:val="0"/>
      <w:marTop w:val="0"/>
      <w:marBottom w:val="0"/>
      <w:divBdr>
        <w:top w:val="none" w:sz="0" w:space="0" w:color="auto"/>
        <w:left w:val="none" w:sz="0" w:space="0" w:color="auto"/>
        <w:bottom w:val="none" w:sz="0" w:space="0" w:color="auto"/>
        <w:right w:val="none" w:sz="0" w:space="0" w:color="auto"/>
      </w:divBdr>
    </w:div>
    <w:div w:id="1558273152">
      <w:bodyDiv w:val="1"/>
      <w:marLeft w:val="0"/>
      <w:marRight w:val="0"/>
      <w:marTop w:val="0"/>
      <w:marBottom w:val="0"/>
      <w:divBdr>
        <w:top w:val="none" w:sz="0" w:space="0" w:color="auto"/>
        <w:left w:val="none" w:sz="0" w:space="0" w:color="auto"/>
        <w:bottom w:val="none" w:sz="0" w:space="0" w:color="auto"/>
        <w:right w:val="none" w:sz="0" w:space="0" w:color="auto"/>
      </w:divBdr>
    </w:div>
    <w:div w:id="1576863995">
      <w:bodyDiv w:val="1"/>
      <w:marLeft w:val="0"/>
      <w:marRight w:val="0"/>
      <w:marTop w:val="0"/>
      <w:marBottom w:val="0"/>
      <w:divBdr>
        <w:top w:val="none" w:sz="0" w:space="0" w:color="auto"/>
        <w:left w:val="none" w:sz="0" w:space="0" w:color="auto"/>
        <w:bottom w:val="none" w:sz="0" w:space="0" w:color="auto"/>
        <w:right w:val="none" w:sz="0" w:space="0" w:color="auto"/>
      </w:divBdr>
    </w:div>
    <w:div w:id="1591426059">
      <w:bodyDiv w:val="1"/>
      <w:marLeft w:val="0"/>
      <w:marRight w:val="0"/>
      <w:marTop w:val="0"/>
      <w:marBottom w:val="0"/>
      <w:divBdr>
        <w:top w:val="none" w:sz="0" w:space="0" w:color="auto"/>
        <w:left w:val="none" w:sz="0" w:space="0" w:color="auto"/>
        <w:bottom w:val="none" w:sz="0" w:space="0" w:color="auto"/>
        <w:right w:val="none" w:sz="0" w:space="0" w:color="auto"/>
      </w:divBdr>
    </w:div>
    <w:div w:id="1605264454">
      <w:bodyDiv w:val="1"/>
      <w:marLeft w:val="0"/>
      <w:marRight w:val="0"/>
      <w:marTop w:val="0"/>
      <w:marBottom w:val="0"/>
      <w:divBdr>
        <w:top w:val="none" w:sz="0" w:space="0" w:color="auto"/>
        <w:left w:val="none" w:sz="0" w:space="0" w:color="auto"/>
        <w:bottom w:val="none" w:sz="0" w:space="0" w:color="auto"/>
        <w:right w:val="none" w:sz="0" w:space="0" w:color="auto"/>
      </w:divBdr>
    </w:div>
    <w:div w:id="1638563119">
      <w:bodyDiv w:val="1"/>
      <w:marLeft w:val="0"/>
      <w:marRight w:val="0"/>
      <w:marTop w:val="0"/>
      <w:marBottom w:val="0"/>
      <w:divBdr>
        <w:top w:val="none" w:sz="0" w:space="0" w:color="auto"/>
        <w:left w:val="none" w:sz="0" w:space="0" w:color="auto"/>
        <w:bottom w:val="none" w:sz="0" w:space="0" w:color="auto"/>
        <w:right w:val="none" w:sz="0" w:space="0" w:color="auto"/>
      </w:divBdr>
    </w:div>
    <w:div w:id="1667125565">
      <w:bodyDiv w:val="1"/>
      <w:marLeft w:val="0"/>
      <w:marRight w:val="0"/>
      <w:marTop w:val="0"/>
      <w:marBottom w:val="0"/>
      <w:divBdr>
        <w:top w:val="none" w:sz="0" w:space="0" w:color="auto"/>
        <w:left w:val="none" w:sz="0" w:space="0" w:color="auto"/>
        <w:bottom w:val="none" w:sz="0" w:space="0" w:color="auto"/>
        <w:right w:val="none" w:sz="0" w:space="0" w:color="auto"/>
      </w:divBdr>
    </w:div>
    <w:div w:id="1681547235">
      <w:bodyDiv w:val="1"/>
      <w:marLeft w:val="0"/>
      <w:marRight w:val="0"/>
      <w:marTop w:val="0"/>
      <w:marBottom w:val="0"/>
      <w:divBdr>
        <w:top w:val="none" w:sz="0" w:space="0" w:color="auto"/>
        <w:left w:val="none" w:sz="0" w:space="0" w:color="auto"/>
        <w:bottom w:val="none" w:sz="0" w:space="0" w:color="auto"/>
        <w:right w:val="none" w:sz="0" w:space="0" w:color="auto"/>
      </w:divBdr>
    </w:div>
    <w:div w:id="1765608208">
      <w:bodyDiv w:val="1"/>
      <w:marLeft w:val="0"/>
      <w:marRight w:val="0"/>
      <w:marTop w:val="0"/>
      <w:marBottom w:val="0"/>
      <w:divBdr>
        <w:top w:val="none" w:sz="0" w:space="0" w:color="auto"/>
        <w:left w:val="none" w:sz="0" w:space="0" w:color="auto"/>
        <w:bottom w:val="none" w:sz="0" w:space="0" w:color="auto"/>
        <w:right w:val="none" w:sz="0" w:space="0" w:color="auto"/>
      </w:divBdr>
    </w:div>
    <w:div w:id="1834833895">
      <w:bodyDiv w:val="1"/>
      <w:marLeft w:val="0"/>
      <w:marRight w:val="0"/>
      <w:marTop w:val="0"/>
      <w:marBottom w:val="0"/>
      <w:divBdr>
        <w:top w:val="none" w:sz="0" w:space="0" w:color="auto"/>
        <w:left w:val="none" w:sz="0" w:space="0" w:color="auto"/>
        <w:bottom w:val="none" w:sz="0" w:space="0" w:color="auto"/>
        <w:right w:val="none" w:sz="0" w:space="0" w:color="auto"/>
      </w:divBdr>
    </w:div>
    <w:div w:id="1846941715">
      <w:bodyDiv w:val="1"/>
      <w:marLeft w:val="0"/>
      <w:marRight w:val="0"/>
      <w:marTop w:val="0"/>
      <w:marBottom w:val="0"/>
      <w:divBdr>
        <w:top w:val="none" w:sz="0" w:space="0" w:color="auto"/>
        <w:left w:val="none" w:sz="0" w:space="0" w:color="auto"/>
        <w:bottom w:val="none" w:sz="0" w:space="0" w:color="auto"/>
        <w:right w:val="none" w:sz="0" w:space="0" w:color="auto"/>
      </w:divBdr>
    </w:div>
    <w:div w:id="1872454876">
      <w:bodyDiv w:val="1"/>
      <w:marLeft w:val="0"/>
      <w:marRight w:val="0"/>
      <w:marTop w:val="0"/>
      <w:marBottom w:val="0"/>
      <w:divBdr>
        <w:top w:val="none" w:sz="0" w:space="0" w:color="auto"/>
        <w:left w:val="none" w:sz="0" w:space="0" w:color="auto"/>
        <w:bottom w:val="none" w:sz="0" w:space="0" w:color="auto"/>
        <w:right w:val="none" w:sz="0" w:space="0" w:color="auto"/>
      </w:divBdr>
    </w:div>
    <w:div w:id="1896038446">
      <w:bodyDiv w:val="1"/>
      <w:marLeft w:val="0"/>
      <w:marRight w:val="0"/>
      <w:marTop w:val="0"/>
      <w:marBottom w:val="0"/>
      <w:divBdr>
        <w:top w:val="none" w:sz="0" w:space="0" w:color="auto"/>
        <w:left w:val="none" w:sz="0" w:space="0" w:color="auto"/>
        <w:bottom w:val="none" w:sz="0" w:space="0" w:color="auto"/>
        <w:right w:val="none" w:sz="0" w:space="0" w:color="auto"/>
      </w:divBdr>
    </w:div>
    <w:div w:id="1960260270">
      <w:bodyDiv w:val="1"/>
      <w:marLeft w:val="0"/>
      <w:marRight w:val="0"/>
      <w:marTop w:val="0"/>
      <w:marBottom w:val="0"/>
      <w:divBdr>
        <w:top w:val="none" w:sz="0" w:space="0" w:color="auto"/>
        <w:left w:val="none" w:sz="0" w:space="0" w:color="auto"/>
        <w:bottom w:val="none" w:sz="0" w:space="0" w:color="auto"/>
        <w:right w:val="none" w:sz="0" w:space="0" w:color="auto"/>
      </w:divBdr>
    </w:div>
    <w:div w:id="1978097437">
      <w:bodyDiv w:val="1"/>
      <w:marLeft w:val="0"/>
      <w:marRight w:val="0"/>
      <w:marTop w:val="0"/>
      <w:marBottom w:val="0"/>
      <w:divBdr>
        <w:top w:val="none" w:sz="0" w:space="0" w:color="auto"/>
        <w:left w:val="none" w:sz="0" w:space="0" w:color="auto"/>
        <w:bottom w:val="none" w:sz="0" w:space="0" w:color="auto"/>
        <w:right w:val="none" w:sz="0" w:space="0" w:color="auto"/>
      </w:divBdr>
    </w:div>
    <w:div w:id="1988582638">
      <w:bodyDiv w:val="1"/>
      <w:marLeft w:val="0"/>
      <w:marRight w:val="0"/>
      <w:marTop w:val="0"/>
      <w:marBottom w:val="0"/>
      <w:divBdr>
        <w:top w:val="none" w:sz="0" w:space="0" w:color="auto"/>
        <w:left w:val="none" w:sz="0" w:space="0" w:color="auto"/>
        <w:bottom w:val="none" w:sz="0" w:space="0" w:color="auto"/>
        <w:right w:val="none" w:sz="0" w:space="0" w:color="auto"/>
      </w:divBdr>
    </w:div>
    <w:div w:id="1989437369">
      <w:bodyDiv w:val="1"/>
      <w:marLeft w:val="0"/>
      <w:marRight w:val="0"/>
      <w:marTop w:val="0"/>
      <w:marBottom w:val="0"/>
      <w:divBdr>
        <w:top w:val="none" w:sz="0" w:space="0" w:color="auto"/>
        <w:left w:val="none" w:sz="0" w:space="0" w:color="auto"/>
        <w:bottom w:val="none" w:sz="0" w:space="0" w:color="auto"/>
        <w:right w:val="none" w:sz="0" w:space="0" w:color="auto"/>
      </w:divBdr>
    </w:div>
    <w:div w:id="2027822451">
      <w:bodyDiv w:val="1"/>
      <w:marLeft w:val="0"/>
      <w:marRight w:val="0"/>
      <w:marTop w:val="0"/>
      <w:marBottom w:val="0"/>
      <w:divBdr>
        <w:top w:val="none" w:sz="0" w:space="0" w:color="auto"/>
        <w:left w:val="none" w:sz="0" w:space="0" w:color="auto"/>
        <w:bottom w:val="none" w:sz="0" w:space="0" w:color="auto"/>
        <w:right w:val="none" w:sz="0" w:space="0" w:color="auto"/>
      </w:divBdr>
    </w:div>
    <w:div w:id="2042968992">
      <w:bodyDiv w:val="1"/>
      <w:marLeft w:val="0"/>
      <w:marRight w:val="0"/>
      <w:marTop w:val="0"/>
      <w:marBottom w:val="0"/>
      <w:divBdr>
        <w:top w:val="none" w:sz="0" w:space="0" w:color="auto"/>
        <w:left w:val="none" w:sz="0" w:space="0" w:color="auto"/>
        <w:bottom w:val="none" w:sz="0" w:space="0" w:color="auto"/>
        <w:right w:val="none" w:sz="0" w:space="0" w:color="auto"/>
      </w:divBdr>
    </w:div>
    <w:div w:id="2047363119">
      <w:bodyDiv w:val="1"/>
      <w:marLeft w:val="0"/>
      <w:marRight w:val="0"/>
      <w:marTop w:val="0"/>
      <w:marBottom w:val="0"/>
      <w:divBdr>
        <w:top w:val="none" w:sz="0" w:space="0" w:color="auto"/>
        <w:left w:val="none" w:sz="0" w:space="0" w:color="auto"/>
        <w:bottom w:val="none" w:sz="0" w:space="0" w:color="auto"/>
        <w:right w:val="none" w:sz="0" w:space="0" w:color="auto"/>
      </w:divBdr>
    </w:div>
    <w:div w:id="2049135263">
      <w:bodyDiv w:val="1"/>
      <w:marLeft w:val="0"/>
      <w:marRight w:val="0"/>
      <w:marTop w:val="0"/>
      <w:marBottom w:val="0"/>
      <w:divBdr>
        <w:top w:val="none" w:sz="0" w:space="0" w:color="auto"/>
        <w:left w:val="none" w:sz="0" w:space="0" w:color="auto"/>
        <w:bottom w:val="none" w:sz="0" w:space="0" w:color="auto"/>
        <w:right w:val="none" w:sz="0" w:space="0" w:color="auto"/>
      </w:divBdr>
    </w:div>
    <w:div w:id="2060470889">
      <w:bodyDiv w:val="1"/>
      <w:marLeft w:val="0"/>
      <w:marRight w:val="0"/>
      <w:marTop w:val="0"/>
      <w:marBottom w:val="0"/>
      <w:divBdr>
        <w:top w:val="none" w:sz="0" w:space="0" w:color="auto"/>
        <w:left w:val="none" w:sz="0" w:space="0" w:color="auto"/>
        <w:bottom w:val="none" w:sz="0" w:space="0" w:color="auto"/>
        <w:right w:val="none" w:sz="0" w:space="0" w:color="auto"/>
      </w:divBdr>
    </w:div>
    <w:div w:id="2118713802">
      <w:bodyDiv w:val="1"/>
      <w:marLeft w:val="0"/>
      <w:marRight w:val="0"/>
      <w:marTop w:val="0"/>
      <w:marBottom w:val="0"/>
      <w:divBdr>
        <w:top w:val="none" w:sz="0" w:space="0" w:color="auto"/>
        <w:left w:val="none" w:sz="0" w:space="0" w:color="auto"/>
        <w:bottom w:val="none" w:sz="0" w:space="0" w:color="auto"/>
        <w:right w:val="none" w:sz="0" w:space="0" w:color="auto"/>
      </w:divBdr>
      <w:divsChild>
        <w:div w:id="599341170">
          <w:marLeft w:val="0"/>
          <w:marRight w:val="0"/>
          <w:marTop w:val="0"/>
          <w:marBottom w:val="0"/>
          <w:divBdr>
            <w:top w:val="none" w:sz="0" w:space="0" w:color="auto"/>
            <w:left w:val="none" w:sz="0" w:space="0" w:color="auto"/>
            <w:bottom w:val="none" w:sz="0" w:space="0" w:color="auto"/>
            <w:right w:val="none" w:sz="0" w:space="0" w:color="auto"/>
          </w:divBdr>
          <w:divsChild>
            <w:div w:id="1574661302">
              <w:marLeft w:val="0"/>
              <w:marRight w:val="0"/>
              <w:marTop w:val="0"/>
              <w:marBottom w:val="0"/>
              <w:divBdr>
                <w:top w:val="none" w:sz="0" w:space="0" w:color="auto"/>
                <w:left w:val="none" w:sz="0" w:space="0" w:color="auto"/>
                <w:bottom w:val="none" w:sz="0" w:space="0" w:color="auto"/>
                <w:right w:val="none" w:sz="0" w:space="0" w:color="auto"/>
              </w:divBdr>
              <w:divsChild>
                <w:div w:id="929703491">
                  <w:marLeft w:val="0"/>
                  <w:marRight w:val="0"/>
                  <w:marTop w:val="0"/>
                  <w:marBottom w:val="0"/>
                  <w:divBdr>
                    <w:top w:val="none" w:sz="0" w:space="0" w:color="auto"/>
                    <w:left w:val="none" w:sz="0" w:space="0" w:color="auto"/>
                    <w:bottom w:val="none" w:sz="0" w:space="0" w:color="auto"/>
                    <w:right w:val="none" w:sz="0" w:space="0" w:color="auto"/>
                  </w:divBdr>
                  <w:divsChild>
                    <w:div w:id="59064192">
                      <w:marLeft w:val="2445"/>
                      <w:marRight w:val="0"/>
                      <w:marTop w:val="0"/>
                      <w:marBottom w:val="0"/>
                      <w:divBdr>
                        <w:top w:val="none" w:sz="0" w:space="0" w:color="auto"/>
                        <w:left w:val="none" w:sz="0" w:space="0" w:color="auto"/>
                        <w:bottom w:val="none" w:sz="0" w:space="0" w:color="auto"/>
                        <w:right w:val="none" w:sz="0" w:space="0" w:color="auto"/>
                      </w:divBdr>
                      <w:divsChild>
                        <w:div w:id="630014353">
                          <w:marLeft w:val="0"/>
                          <w:marRight w:val="0"/>
                          <w:marTop w:val="0"/>
                          <w:marBottom w:val="0"/>
                          <w:divBdr>
                            <w:top w:val="none" w:sz="0" w:space="0" w:color="auto"/>
                            <w:left w:val="none" w:sz="0" w:space="0" w:color="auto"/>
                            <w:bottom w:val="none" w:sz="0" w:space="0" w:color="auto"/>
                            <w:right w:val="none" w:sz="0" w:space="0" w:color="auto"/>
                          </w:divBdr>
                          <w:divsChild>
                            <w:div w:id="1030760448">
                              <w:marLeft w:val="0"/>
                              <w:marRight w:val="0"/>
                              <w:marTop w:val="0"/>
                              <w:marBottom w:val="0"/>
                              <w:divBdr>
                                <w:top w:val="none" w:sz="0" w:space="0" w:color="auto"/>
                                <w:left w:val="none" w:sz="0" w:space="0" w:color="auto"/>
                                <w:bottom w:val="none" w:sz="0" w:space="0" w:color="auto"/>
                                <w:right w:val="none" w:sz="0" w:space="0" w:color="auto"/>
                              </w:divBdr>
                              <w:divsChild>
                                <w:div w:id="1190685815">
                                  <w:marLeft w:val="0"/>
                                  <w:marRight w:val="0"/>
                                  <w:marTop w:val="0"/>
                                  <w:marBottom w:val="0"/>
                                  <w:divBdr>
                                    <w:top w:val="none" w:sz="0" w:space="0" w:color="auto"/>
                                    <w:left w:val="none" w:sz="0" w:space="0" w:color="auto"/>
                                    <w:bottom w:val="none" w:sz="0" w:space="0" w:color="auto"/>
                                    <w:right w:val="none" w:sz="0" w:space="0" w:color="auto"/>
                                  </w:divBdr>
                                  <w:divsChild>
                                    <w:div w:id="1942176761">
                                      <w:marLeft w:val="0"/>
                                      <w:marRight w:val="0"/>
                                      <w:marTop w:val="0"/>
                                      <w:marBottom w:val="0"/>
                                      <w:divBdr>
                                        <w:top w:val="none" w:sz="0" w:space="0" w:color="auto"/>
                                        <w:left w:val="none" w:sz="0" w:space="0" w:color="auto"/>
                                        <w:bottom w:val="none" w:sz="0" w:space="0" w:color="auto"/>
                                        <w:right w:val="none" w:sz="0" w:space="0" w:color="auto"/>
                                      </w:divBdr>
                                      <w:divsChild>
                                        <w:div w:id="249044764">
                                          <w:marLeft w:val="0"/>
                                          <w:marRight w:val="0"/>
                                          <w:marTop w:val="0"/>
                                          <w:marBottom w:val="0"/>
                                          <w:divBdr>
                                            <w:top w:val="none" w:sz="0" w:space="0" w:color="auto"/>
                                            <w:left w:val="none" w:sz="0" w:space="0" w:color="auto"/>
                                            <w:bottom w:val="none" w:sz="0" w:space="0" w:color="auto"/>
                                            <w:right w:val="none" w:sz="0" w:space="0" w:color="auto"/>
                                          </w:divBdr>
                                          <w:divsChild>
                                            <w:div w:id="181013636">
                                              <w:marLeft w:val="0"/>
                                              <w:marRight w:val="0"/>
                                              <w:marTop w:val="0"/>
                                              <w:marBottom w:val="0"/>
                                              <w:divBdr>
                                                <w:top w:val="none" w:sz="0" w:space="0" w:color="auto"/>
                                                <w:left w:val="none" w:sz="0" w:space="0" w:color="auto"/>
                                                <w:bottom w:val="none" w:sz="0" w:space="0" w:color="auto"/>
                                                <w:right w:val="none" w:sz="0" w:space="0" w:color="auto"/>
                                              </w:divBdr>
                                            </w:div>
                                            <w:div w:id="615452355">
                                              <w:marLeft w:val="0"/>
                                              <w:marRight w:val="0"/>
                                              <w:marTop w:val="0"/>
                                              <w:marBottom w:val="0"/>
                                              <w:divBdr>
                                                <w:top w:val="none" w:sz="0" w:space="0" w:color="auto"/>
                                                <w:left w:val="none" w:sz="0" w:space="0" w:color="auto"/>
                                                <w:bottom w:val="none" w:sz="0" w:space="0" w:color="auto"/>
                                                <w:right w:val="none" w:sz="0" w:space="0" w:color="auto"/>
                                              </w:divBdr>
                                            </w:div>
                                            <w:div w:id="702441139">
                                              <w:marLeft w:val="0"/>
                                              <w:marRight w:val="0"/>
                                              <w:marTop w:val="0"/>
                                              <w:marBottom w:val="0"/>
                                              <w:divBdr>
                                                <w:top w:val="none" w:sz="0" w:space="0" w:color="auto"/>
                                                <w:left w:val="none" w:sz="0" w:space="0" w:color="auto"/>
                                                <w:bottom w:val="none" w:sz="0" w:space="0" w:color="auto"/>
                                                <w:right w:val="none" w:sz="0" w:space="0" w:color="auto"/>
                                              </w:divBdr>
                                            </w:div>
                                            <w:div w:id="774443230">
                                              <w:marLeft w:val="0"/>
                                              <w:marRight w:val="0"/>
                                              <w:marTop w:val="0"/>
                                              <w:marBottom w:val="0"/>
                                              <w:divBdr>
                                                <w:top w:val="none" w:sz="0" w:space="0" w:color="auto"/>
                                                <w:left w:val="none" w:sz="0" w:space="0" w:color="auto"/>
                                                <w:bottom w:val="none" w:sz="0" w:space="0" w:color="auto"/>
                                                <w:right w:val="none" w:sz="0" w:space="0" w:color="auto"/>
                                              </w:divBdr>
                                            </w:div>
                                            <w:div w:id="859662264">
                                              <w:marLeft w:val="0"/>
                                              <w:marRight w:val="0"/>
                                              <w:marTop w:val="0"/>
                                              <w:marBottom w:val="0"/>
                                              <w:divBdr>
                                                <w:top w:val="none" w:sz="0" w:space="0" w:color="auto"/>
                                                <w:left w:val="none" w:sz="0" w:space="0" w:color="auto"/>
                                                <w:bottom w:val="none" w:sz="0" w:space="0" w:color="auto"/>
                                                <w:right w:val="none" w:sz="0" w:space="0" w:color="auto"/>
                                              </w:divBdr>
                                            </w:div>
                                            <w:div w:id="1145588529">
                                              <w:marLeft w:val="0"/>
                                              <w:marRight w:val="0"/>
                                              <w:marTop w:val="0"/>
                                              <w:marBottom w:val="0"/>
                                              <w:divBdr>
                                                <w:top w:val="none" w:sz="0" w:space="0" w:color="auto"/>
                                                <w:left w:val="none" w:sz="0" w:space="0" w:color="auto"/>
                                                <w:bottom w:val="none" w:sz="0" w:space="0" w:color="auto"/>
                                                <w:right w:val="none" w:sz="0" w:space="0" w:color="auto"/>
                                              </w:divBdr>
                                            </w:div>
                                            <w:div w:id="1663192347">
                                              <w:marLeft w:val="0"/>
                                              <w:marRight w:val="0"/>
                                              <w:marTop w:val="0"/>
                                              <w:marBottom w:val="0"/>
                                              <w:divBdr>
                                                <w:top w:val="none" w:sz="0" w:space="0" w:color="auto"/>
                                                <w:left w:val="none" w:sz="0" w:space="0" w:color="auto"/>
                                                <w:bottom w:val="none" w:sz="0" w:space="0" w:color="auto"/>
                                                <w:right w:val="none" w:sz="0" w:space="0" w:color="auto"/>
                                              </w:divBdr>
                                            </w:div>
                                            <w:div w:id="1761871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9062124">
      <w:bodyDiv w:val="1"/>
      <w:marLeft w:val="0"/>
      <w:marRight w:val="0"/>
      <w:marTop w:val="0"/>
      <w:marBottom w:val="0"/>
      <w:divBdr>
        <w:top w:val="none" w:sz="0" w:space="0" w:color="auto"/>
        <w:left w:val="none" w:sz="0" w:space="0" w:color="auto"/>
        <w:bottom w:val="none" w:sz="0" w:space="0" w:color="auto"/>
        <w:right w:val="none" w:sz="0" w:space="0" w:color="auto"/>
      </w:divBdr>
    </w:div>
    <w:div w:id="2130470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yperlink" Target="http://shop.mts.ru" TargetMode="External"/><Relationship Id="rId3" Type="http://schemas.openxmlformats.org/officeDocument/2006/relationships/styles" Target="styles.xml"/><Relationship Id="rId21" Type="http://schemas.openxmlformats.org/officeDocument/2006/relationships/hyperlink" Target="http://shop.mts.ru/"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moscow@deloitte.ru" TargetMode="Externa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yperlink" Target="http://www.mtsbank.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fontTable" Target="fontTable.xml"/><Relationship Id="rId10" Type="http://schemas.openxmlformats.org/officeDocument/2006/relationships/hyperlink" Target="http://www.e&#8211;disclosure.ru" TargetMode="External"/><Relationship Id="rId19" Type="http://schemas.openxmlformats.org/officeDocument/2006/relationships/hyperlink" Target="mailto:info@mtsbank.ru" TargetMode="External"/><Relationship Id="rId4" Type="http://schemas.microsoft.com/office/2007/relationships/stylesWithEffects" Target="stylesWithEffects.xml"/><Relationship Id="rId9" Type="http://schemas.openxmlformats.org/officeDocument/2006/relationships/hyperlink" Target="mailto:" TargetMode="External"/><Relationship Id="rId14" Type="http://schemas.openxmlformats.org/officeDocument/2006/relationships/footer" Target="footer4.xml"/><Relationship Id="rId22" Type="http://schemas.openxmlformats.org/officeDocument/2006/relationships/hyperlink" Target="consultantplus://offline/ref=FB1233340AB7926DA9041C12CDFD3B84DD3C71084EED6447BF76D2FD54j1TE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CF56ACBF2BB7EF2A360A7991DC8883513572CDDA6A1AAF5B53DA27F99B96C8A334B7F3D54F90BEC0X4jEN" TargetMode="External"/><Relationship Id="rId3" Type="http://schemas.openxmlformats.org/officeDocument/2006/relationships/hyperlink" Target="consultantplus://offline/ref=CF56ACBF2BB7EF2A360A7991DC8883513572CDDA6A1AAF5B53DA27F99B96C8A334B7F3D54F97BAC7X4jBN" TargetMode="External"/><Relationship Id="rId7" Type="http://schemas.openxmlformats.org/officeDocument/2006/relationships/hyperlink" Target="consultantplus://offline/ref=CF56ACBF2BB7EF2A360A7991DC8883513572CDDA6A1AAF5B53DA27F99B96C8A334B7F3D54F90BFC1X4jCN" TargetMode="External"/><Relationship Id="rId2" Type="http://schemas.openxmlformats.org/officeDocument/2006/relationships/hyperlink" Target="consultantplus://offline/ref=CF56ACBF2BB7EF2A360A7991DC8883513572CDDA6A1AAF5B53DA27F99B96C8A334B7F3D54F97BBC3X4j4N" TargetMode="External"/><Relationship Id="rId1" Type="http://schemas.openxmlformats.org/officeDocument/2006/relationships/hyperlink" Target="consultantplus://offline/ref=CF56ACBF2BB7EF2A360A7991DC8883513572CDDA6A1AAF5B53DA27F99B96C8A334B7F3D54F90BEC3X4j4N" TargetMode="External"/><Relationship Id="rId6" Type="http://schemas.openxmlformats.org/officeDocument/2006/relationships/hyperlink" Target="consultantplus://offline/ref=CF56ACBF2BB7EF2A360A7991DC8883513572CDDA6A1AAF5B53DA27F99B96C8A334B7F3D54F90BCCCX4j8N" TargetMode="External"/><Relationship Id="rId5" Type="http://schemas.openxmlformats.org/officeDocument/2006/relationships/hyperlink" Target="consultantplus://offline/ref=CF56ACBF2BB7EF2A360A7991DC8883513572CDDA6A1AAF5B53DA27F99B96C8A334B7F3D54F90BCC4X4jDN" TargetMode="External"/><Relationship Id="rId4" Type="http://schemas.openxmlformats.org/officeDocument/2006/relationships/hyperlink" Target="consultantplus://offline/ref=CF56ACBF2BB7EF2A360A7991DC8883513572CDDA6A1AAF5B53DA27F99B96C8A334B7F3D54F97B4C4X4j4N" TargetMode="External"/><Relationship Id="rId9" Type="http://schemas.openxmlformats.org/officeDocument/2006/relationships/hyperlink" Target="consultantplus://offline/ref=CF56ACBF2BB7EF2A360A7991DC8883513572CDDA6A1AAF5B53DA27F99B96C8A334B7F3D54F90BEC3X4j4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76B70F-640B-4267-ADE8-1B2A305E2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1012</TotalTime>
  <Pages>132</Pages>
  <Words>46319</Words>
  <Characters>355669</Characters>
  <Application>Microsoft Office Word</Application>
  <DocSecurity>0</DocSecurity>
  <Lines>2963</Lines>
  <Paragraphs>802</Paragraphs>
  <ScaleCrop>false</ScaleCrop>
  <HeadingPairs>
    <vt:vector size="2" baseType="variant">
      <vt:variant>
        <vt:lpstr>Название</vt:lpstr>
      </vt:variant>
      <vt:variant>
        <vt:i4>1</vt:i4>
      </vt:variant>
    </vt:vector>
  </HeadingPairs>
  <TitlesOfParts>
    <vt:vector size="1" baseType="lpstr">
      <vt:lpstr>I</vt:lpstr>
    </vt:vector>
  </TitlesOfParts>
  <Company>cbrf</Company>
  <LinksUpToDate>false</LinksUpToDate>
  <CharactersWithSpaces>401186</CharactersWithSpaces>
  <SharedDoc>false</SharedDoc>
  <HLinks>
    <vt:vector size="714" baseType="variant">
      <vt:variant>
        <vt:i4>4063270</vt:i4>
      </vt:variant>
      <vt:variant>
        <vt:i4>642</vt:i4>
      </vt:variant>
      <vt:variant>
        <vt:i4>0</vt:i4>
      </vt:variant>
      <vt:variant>
        <vt:i4>5</vt:i4>
      </vt:variant>
      <vt:variant>
        <vt:lpwstr>http://www.moodys.com/</vt:lpwstr>
      </vt:variant>
      <vt:variant>
        <vt:lpwstr/>
      </vt:variant>
      <vt:variant>
        <vt:i4>4063270</vt:i4>
      </vt:variant>
      <vt:variant>
        <vt:i4>639</vt:i4>
      </vt:variant>
      <vt:variant>
        <vt:i4>0</vt:i4>
      </vt:variant>
      <vt:variant>
        <vt:i4>5</vt:i4>
      </vt:variant>
      <vt:variant>
        <vt:lpwstr>http://www.moodys.com/</vt:lpwstr>
      </vt:variant>
      <vt:variant>
        <vt:lpwstr/>
      </vt:variant>
      <vt:variant>
        <vt:i4>6619187</vt:i4>
      </vt:variant>
      <vt:variant>
        <vt:i4>636</vt:i4>
      </vt:variant>
      <vt:variant>
        <vt:i4>0</vt:i4>
      </vt:variant>
      <vt:variant>
        <vt:i4>5</vt:i4>
      </vt:variant>
      <vt:variant>
        <vt:lpwstr>http://www.fitchratings.ru/</vt:lpwstr>
      </vt:variant>
      <vt:variant>
        <vt:lpwstr/>
      </vt:variant>
      <vt:variant>
        <vt:i4>6422643</vt:i4>
      </vt:variant>
      <vt:variant>
        <vt:i4>633</vt:i4>
      </vt:variant>
      <vt:variant>
        <vt:i4>0</vt:i4>
      </vt:variant>
      <vt:variant>
        <vt:i4>5</vt:i4>
      </vt:variant>
      <vt:variant>
        <vt:lpwstr>http://www.mtsbank.ru/</vt:lpwstr>
      </vt:variant>
      <vt:variant>
        <vt:lpwstr/>
      </vt:variant>
      <vt:variant>
        <vt:i4>458809</vt:i4>
      </vt:variant>
      <vt:variant>
        <vt:i4>630</vt:i4>
      </vt:variant>
      <vt:variant>
        <vt:i4>0</vt:i4>
      </vt:variant>
      <vt:variant>
        <vt:i4>5</vt:i4>
      </vt:variant>
      <vt:variant>
        <vt:lpwstr>mailto:men@mtsbank.ru</vt:lpwstr>
      </vt:variant>
      <vt:variant>
        <vt:lpwstr/>
      </vt:variant>
      <vt:variant>
        <vt:i4>3801098</vt:i4>
      </vt:variant>
      <vt:variant>
        <vt:i4>627</vt:i4>
      </vt:variant>
      <vt:variant>
        <vt:i4>0</vt:i4>
      </vt:variant>
      <vt:variant>
        <vt:i4>5</vt:i4>
      </vt:variant>
      <vt:variant>
        <vt:lpwstr>mailto:moscow@deloitte.ru</vt:lpwstr>
      </vt:variant>
      <vt:variant>
        <vt:lpwstr/>
      </vt:variant>
      <vt:variant>
        <vt:i4>1703986</vt:i4>
      </vt:variant>
      <vt:variant>
        <vt:i4>620</vt:i4>
      </vt:variant>
      <vt:variant>
        <vt:i4>0</vt:i4>
      </vt:variant>
      <vt:variant>
        <vt:i4>5</vt:i4>
      </vt:variant>
      <vt:variant>
        <vt:lpwstr/>
      </vt:variant>
      <vt:variant>
        <vt:lpwstr>_Toc387740220</vt:lpwstr>
      </vt:variant>
      <vt:variant>
        <vt:i4>1638450</vt:i4>
      </vt:variant>
      <vt:variant>
        <vt:i4>614</vt:i4>
      </vt:variant>
      <vt:variant>
        <vt:i4>0</vt:i4>
      </vt:variant>
      <vt:variant>
        <vt:i4>5</vt:i4>
      </vt:variant>
      <vt:variant>
        <vt:lpwstr/>
      </vt:variant>
      <vt:variant>
        <vt:lpwstr>_Toc387740219</vt:lpwstr>
      </vt:variant>
      <vt:variant>
        <vt:i4>1638450</vt:i4>
      </vt:variant>
      <vt:variant>
        <vt:i4>608</vt:i4>
      </vt:variant>
      <vt:variant>
        <vt:i4>0</vt:i4>
      </vt:variant>
      <vt:variant>
        <vt:i4>5</vt:i4>
      </vt:variant>
      <vt:variant>
        <vt:lpwstr/>
      </vt:variant>
      <vt:variant>
        <vt:lpwstr>_Toc387740218</vt:lpwstr>
      </vt:variant>
      <vt:variant>
        <vt:i4>1638450</vt:i4>
      </vt:variant>
      <vt:variant>
        <vt:i4>602</vt:i4>
      </vt:variant>
      <vt:variant>
        <vt:i4>0</vt:i4>
      </vt:variant>
      <vt:variant>
        <vt:i4>5</vt:i4>
      </vt:variant>
      <vt:variant>
        <vt:lpwstr/>
      </vt:variant>
      <vt:variant>
        <vt:lpwstr>_Toc387740217</vt:lpwstr>
      </vt:variant>
      <vt:variant>
        <vt:i4>1638450</vt:i4>
      </vt:variant>
      <vt:variant>
        <vt:i4>596</vt:i4>
      </vt:variant>
      <vt:variant>
        <vt:i4>0</vt:i4>
      </vt:variant>
      <vt:variant>
        <vt:i4>5</vt:i4>
      </vt:variant>
      <vt:variant>
        <vt:lpwstr/>
      </vt:variant>
      <vt:variant>
        <vt:lpwstr>_Toc387740216</vt:lpwstr>
      </vt:variant>
      <vt:variant>
        <vt:i4>1638450</vt:i4>
      </vt:variant>
      <vt:variant>
        <vt:i4>590</vt:i4>
      </vt:variant>
      <vt:variant>
        <vt:i4>0</vt:i4>
      </vt:variant>
      <vt:variant>
        <vt:i4>5</vt:i4>
      </vt:variant>
      <vt:variant>
        <vt:lpwstr/>
      </vt:variant>
      <vt:variant>
        <vt:lpwstr>_Toc387740215</vt:lpwstr>
      </vt:variant>
      <vt:variant>
        <vt:i4>1638450</vt:i4>
      </vt:variant>
      <vt:variant>
        <vt:i4>584</vt:i4>
      </vt:variant>
      <vt:variant>
        <vt:i4>0</vt:i4>
      </vt:variant>
      <vt:variant>
        <vt:i4>5</vt:i4>
      </vt:variant>
      <vt:variant>
        <vt:lpwstr/>
      </vt:variant>
      <vt:variant>
        <vt:lpwstr>_Toc387740214</vt:lpwstr>
      </vt:variant>
      <vt:variant>
        <vt:i4>1638450</vt:i4>
      </vt:variant>
      <vt:variant>
        <vt:i4>578</vt:i4>
      </vt:variant>
      <vt:variant>
        <vt:i4>0</vt:i4>
      </vt:variant>
      <vt:variant>
        <vt:i4>5</vt:i4>
      </vt:variant>
      <vt:variant>
        <vt:lpwstr/>
      </vt:variant>
      <vt:variant>
        <vt:lpwstr>_Toc387740213</vt:lpwstr>
      </vt:variant>
      <vt:variant>
        <vt:i4>1638450</vt:i4>
      </vt:variant>
      <vt:variant>
        <vt:i4>572</vt:i4>
      </vt:variant>
      <vt:variant>
        <vt:i4>0</vt:i4>
      </vt:variant>
      <vt:variant>
        <vt:i4>5</vt:i4>
      </vt:variant>
      <vt:variant>
        <vt:lpwstr/>
      </vt:variant>
      <vt:variant>
        <vt:lpwstr>_Toc387740212</vt:lpwstr>
      </vt:variant>
      <vt:variant>
        <vt:i4>1638450</vt:i4>
      </vt:variant>
      <vt:variant>
        <vt:i4>566</vt:i4>
      </vt:variant>
      <vt:variant>
        <vt:i4>0</vt:i4>
      </vt:variant>
      <vt:variant>
        <vt:i4>5</vt:i4>
      </vt:variant>
      <vt:variant>
        <vt:lpwstr/>
      </vt:variant>
      <vt:variant>
        <vt:lpwstr>_Toc387740211</vt:lpwstr>
      </vt:variant>
      <vt:variant>
        <vt:i4>1638450</vt:i4>
      </vt:variant>
      <vt:variant>
        <vt:i4>560</vt:i4>
      </vt:variant>
      <vt:variant>
        <vt:i4>0</vt:i4>
      </vt:variant>
      <vt:variant>
        <vt:i4>5</vt:i4>
      </vt:variant>
      <vt:variant>
        <vt:lpwstr/>
      </vt:variant>
      <vt:variant>
        <vt:lpwstr>_Toc387740210</vt:lpwstr>
      </vt:variant>
      <vt:variant>
        <vt:i4>1572914</vt:i4>
      </vt:variant>
      <vt:variant>
        <vt:i4>554</vt:i4>
      </vt:variant>
      <vt:variant>
        <vt:i4>0</vt:i4>
      </vt:variant>
      <vt:variant>
        <vt:i4>5</vt:i4>
      </vt:variant>
      <vt:variant>
        <vt:lpwstr/>
      </vt:variant>
      <vt:variant>
        <vt:lpwstr>_Toc387740209</vt:lpwstr>
      </vt:variant>
      <vt:variant>
        <vt:i4>1572914</vt:i4>
      </vt:variant>
      <vt:variant>
        <vt:i4>548</vt:i4>
      </vt:variant>
      <vt:variant>
        <vt:i4>0</vt:i4>
      </vt:variant>
      <vt:variant>
        <vt:i4>5</vt:i4>
      </vt:variant>
      <vt:variant>
        <vt:lpwstr/>
      </vt:variant>
      <vt:variant>
        <vt:lpwstr>_Toc387740208</vt:lpwstr>
      </vt:variant>
      <vt:variant>
        <vt:i4>1572914</vt:i4>
      </vt:variant>
      <vt:variant>
        <vt:i4>542</vt:i4>
      </vt:variant>
      <vt:variant>
        <vt:i4>0</vt:i4>
      </vt:variant>
      <vt:variant>
        <vt:i4>5</vt:i4>
      </vt:variant>
      <vt:variant>
        <vt:lpwstr/>
      </vt:variant>
      <vt:variant>
        <vt:lpwstr>_Toc387740207</vt:lpwstr>
      </vt:variant>
      <vt:variant>
        <vt:i4>1572914</vt:i4>
      </vt:variant>
      <vt:variant>
        <vt:i4>536</vt:i4>
      </vt:variant>
      <vt:variant>
        <vt:i4>0</vt:i4>
      </vt:variant>
      <vt:variant>
        <vt:i4>5</vt:i4>
      </vt:variant>
      <vt:variant>
        <vt:lpwstr/>
      </vt:variant>
      <vt:variant>
        <vt:lpwstr>_Toc387740206</vt:lpwstr>
      </vt:variant>
      <vt:variant>
        <vt:i4>1572914</vt:i4>
      </vt:variant>
      <vt:variant>
        <vt:i4>530</vt:i4>
      </vt:variant>
      <vt:variant>
        <vt:i4>0</vt:i4>
      </vt:variant>
      <vt:variant>
        <vt:i4>5</vt:i4>
      </vt:variant>
      <vt:variant>
        <vt:lpwstr/>
      </vt:variant>
      <vt:variant>
        <vt:lpwstr>_Toc387740205</vt:lpwstr>
      </vt:variant>
      <vt:variant>
        <vt:i4>1572914</vt:i4>
      </vt:variant>
      <vt:variant>
        <vt:i4>524</vt:i4>
      </vt:variant>
      <vt:variant>
        <vt:i4>0</vt:i4>
      </vt:variant>
      <vt:variant>
        <vt:i4>5</vt:i4>
      </vt:variant>
      <vt:variant>
        <vt:lpwstr/>
      </vt:variant>
      <vt:variant>
        <vt:lpwstr>_Toc387740204</vt:lpwstr>
      </vt:variant>
      <vt:variant>
        <vt:i4>1572914</vt:i4>
      </vt:variant>
      <vt:variant>
        <vt:i4>518</vt:i4>
      </vt:variant>
      <vt:variant>
        <vt:i4>0</vt:i4>
      </vt:variant>
      <vt:variant>
        <vt:i4>5</vt:i4>
      </vt:variant>
      <vt:variant>
        <vt:lpwstr/>
      </vt:variant>
      <vt:variant>
        <vt:lpwstr>_Toc387740203</vt:lpwstr>
      </vt:variant>
      <vt:variant>
        <vt:i4>1572914</vt:i4>
      </vt:variant>
      <vt:variant>
        <vt:i4>512</vt:i4>
      </vt:variant>
      <vt:variant>
        <vt:i4>0</vt:i4>
      </vt:variant>
      <vt:variant>
        <vt:i4>5</vt:i4>
      </vt:variant>
      <vt:variant>
        <vt:lpwstr/>
      </vt:variant>
      <vt:variant>
        <vt:lpwstr>_Toc387740202</vt:lpwstr>
      </vt:variant>
      <vt:variant>
        <vt:i4>1572914</vt:i4>
      </vt:variant>
      <vt:variant>
        <vt:i4>506</vt:i4>
      </vt:variant>
      <vt:variant>
        <vt:i4>0</vt:i4>
      </vt:variant>
      <vt:variant>
        <vt:i4>5</vt:i4>
      </vt:variant>
      <vt:variant>
        <vt:lpwstr/>
      </vt:variant>
      <vt:variant>
        <vt:lpwstr>_Toc387740201</vt:lpwstr>
      </vt:variant>
      <vt:variant>
        <vt:i4>1572914</vt:i4>
      </vt:variant>
      <vt:variant>
        <vt:i4>500</vt:i4>
      </vt:variant>
      <vt:variant>
        <vt:i4>0</vt:i4>
      </vt:variant>
      <vt:variant>
        <vt:i4>5</vt:i4>
      </vt:variant>
      <vt:variant>
        <vt:lpwstr/>
      </vt:variant>
      <vt:variant>
        <vt:lpwstr>_Toc387740200</vt:lpwstr>
      </vt:variant>
      <vt:variant>
        <vt:i4>1114161</vt:i4>
      </vt:variant>
      <vt:variant>
        <vt:i4>494</vt:i4>
      </vt:variant>
      <vt:variant>
        <vt:i4>0</vt:i4>
      </vt:variant>
      <vt:variant>
        <vt:i4>5</vt:i4>
      </vt:variant>
      <vt:variant>
        <vt:lpwstr/>
      </vt:variant>
      <vt:variant>
        <vt:lpwstr>_Toc387740199</vt:lpwstr>
      </vt:variant>
      <vt:variant>
        <vt:i4>1114161</vt:i4>
      </vt:variant>
      <vt:variant>
        <vt:i4>488</vt:i4>
      </vt:variant>
      <vt:variant>
        <vt:i4>0</vt:i4>
      </vt:variant>
      <vt:variant>
        <vt:i4>5</vt:i4>
      </vt:variant>
      <vt:variant>
        <vt:lpwstr/>
      </vt:variant>
      <vt:variant>
        <vt:lpwstr>_Toc387740198</vt:lpwstr>
      </vt:variant>
      <vt:variant>
        <vt:i4>1114161</vt:i4>
      </vt:variant>
      <vt:variant>
        <vt:i4>482</vt:i4>
      </vt:variant>
      <vt:variant>
        <vt:i4>0</vt:i4>
      </vt:variant>
      <vt:variant>
        <vt:i4>5</vt:i4>
      </vt:variant>
      <vt:variant>
        <vt:lpwstr/>
      </vt:variant>
      <vt:variant>
        <vt:lpwstr>_Toc387740197</vt:lpwstr>
      </vt:variant>
      <vt:variant>
        <vt:i4>1114161</vt:i4>
      </vt:variant>
      <vt:variant>
        <vt:i4>476</vt:i4>
      </vt:variant>
      <vt:variant>
        <vt:i4>0</vt:i4>
      </vt:variant>
      <vt:variant>
        <vt:i4>5</vt:i4>
      </vt:variant>
      <vt:variant>
        <vt:lpwstr/>
      </vt:variant>
      <vt:variant>
        <vt:lpwstr>_Toc387740196</vt:lpwstr>
      </vt:variant>
      <vt:variant>
        <vt:i4>1114161</vt:i4>
      </vt:variant>
      <vt:variant>
        <vt:i4>470</vt:i4>
      </vt:variant>
      <vt:variant>
        <vt:i4>0</vt:i4>
      </vt:variant>
      <vt:variant>
        <vt:i4>5</vt:i4>
      </vt:variant>
      <vt:variant>
        <vt:lpwstr/>
      </vt:variant>
      <vt:variant>
        <vt:lpwstr>_Toc387740195</vt:lpwstr>
      </vt:variant>
      <vt:variant>
        <vt:i4>1114161</vt:i4>
      </vt:variant>
      <vt:variant>
        <vt:i4>464</vt:i4>
      </vt:variant>
      <vt:variant>
        <vt:i4>0</vt:i4>
      </vt:variant>
      <vt:variant>
        <vt:i4>5</vt:i4>
      </vt:variant>
      <vt:variant>
        <vt:lpwstr/>
      </vt:variant>
      <vt:variant>
        <vt:lpwstr>_Toc387740194</vt:lpwstr>
      </vt:variant>
      <vt:variant>
        <vt:i4>1114161</vt:i4>
      </vt:variant>
      <vt:variant>
        <vt:i4>458</vt:i4>
      </vt:variant>
      <vt:variant>
        <vt:i4>0</vt:i4>
      </vt:variant>
      <vt:variant>
        <vt:i4>5</vt:i4>
      </vt:variant>
      <vt:variant>
        <vt:lpwstr/>
      </vt:variant>
      <vt:variant>
        <vt:lpwstr>_Toc387740193</vt:lpwstr>
      </vt:variant>
      <vt:variant>
        <vt:i4>1114161</vt:i4>
      </vt:variant>
      <vt:variant>
        <vt:i4>452</vt:i4>
      </vt:variant>
      <vt:variant>
        <vt:i4>0</vt:i4>
      </vt:variant>
      <vt:variant>
        <vt:i4>5</vt:i4>
      </vt:variant>
      <vt:variant>
        <vt:lpwstr/>
      </vt:variant>
      <vt:variant>
        <vt:lpwstr>_Toc387740192</vt:lpwstr>
      </vt:variant>
      <vt:variant>
        <vt:i4>1114161</vt:i4>
      </vt:variant>
      <vt:variant>
        <vt:i4>446</vt:i4>
      </vt:variant>
      <vt:variant>
        <vt:i4>0</vt:i4>
      </vt:variant>
      <vt:variant>
        <vt:i4>5</vt:i4>
      </vt:variant>
      <vt:variant>
        <vt:lpwstr/>
      </vt:variant>
      <vt:variant>
        <vt:lpwstr>_Toc387740191</vt:lpwstr>
      </vt:variant>
      <vt:variant>
        <vt:i4>1114161</vt:i4>
      </vt:variant>
      <vt:variant>
        <vt:i4>440</vt:i4>
      </vt:variant>
      <vt:variant>
        <vt:i4>0</vt:i4>
      </vt:variant>
      <vt:variant>
        <vt:i4>5</vt:i4>
      </vt:variant>
      <vt:variant>
        <vt:lpwstr/>
      </vt:variant>
      <vt:variant>
        <vt:lpwstr>_Toc387740190</vt:lpwstr>
      </vt:variant>
      <vt:variant>
        <vt:i4>1048625</vt:i4>
      </vt:variant>
      <vt:variant>
        <vt:i4>434</vt:i4>
      </vt:variant>
      <vt:variant>
        <vt:i4>0</vt:i4>
      </vt:variant>
      <vt:variant>
        <vt:i4>5</vt:i4>
      </vt:variant>
      <vt:variant>
        <vt:lpwstr/>
      </vt:variant>
      <vt:variant>
        <vt:lpwstr>_Toc387740189</vt:lpwstr>
      </vt:variant>
      <vt:variant>
        <vt:i4>1048625</vt:i4>
      </vt:variant>
      <vt:variant>
        <vt:i4>428</vt:i4>
      </vt:variant>
      <vt:variant>
        <vt:i4>0</vt:i4>
      </vt:variant>
      <vt:variant>
        <vt:i4>5</vt:i4>
      </vt:variant>
      <vt:variant>
        <vt:lpwstr/>
      </vt:variant>
      <vt:variant>
        <vt:lpwstr>_Toc387740188</vt:lpwstr>
      </vt:variant>
      <vt:variant>
        <vt:i4>1048625</vt:i4>
      </vt:variant>
      <vt:variant>
        <vt:i4>422</vt:i4>
      </vt:variant>
      <vt:variant>
        <vt:i4>0</vt:i4>
      </vt:variant>
      <vt:variant>
        <vt:i4>5</vt:i4>
      </vt:variant>
      <vt:variant>
        <vt:lpwstr/>
      </vt:variant>
      <vt:variant>
        <vt:lpwstr>_Toc387740187</vt:lpwstr>
      </vt:variant>
      <vt:variant>
        <vt:i4>1048625</vt:i4>
      </vt:variant>
      <vt:variant>
        <vt:i4>416</vt:i4>
      </vt:variant>
      <vt:variant>
        <vt:i4>0</vt:i4>
      </vt:variant>
      <vt:variant>
        <vt:i4>5</vt:i4>
      </vt:variant>
      <vt:variant>
        <vt:lpwstr/>
      </vt:variant>
      <vt:variant>
        <vt:lpwstr>_Toc387740186</vt:lpwstr>
      </vt:variant>
      <vt:variant>
        <vt:i4>1048625</vt:i4>
      </vt:variant>
      <vt:variant>
        <vt:i4>410</vt:i4>
      </vt:variant>
      <vt:variant>
        <vt:i4>0</vt:i4>
      </vt:variant>
      <vt:variant>
        <vt:i4>5</vt:i4>
      </vt:variant>
      <vt:variant>
        <vt:lpwstr/>
      </vt:variant>
      <vt:variant>
        <vt:lpwstr>_Toc387740185</vt:lpwstr>
      </vt:variant>
      <vt:variant>
        <vt:i4>1048625</vt:i4>
      </vt:variant>
      <vt:variant>
        <vt:i4>404</vt:i4>
      </vt:variant>
      <vt:variant>
        <vt:i4>0</vt:i4>
      </vt:variant>
      <vt:variant>
        <vt:i4>5</vt:i4>
      </vt:variant>
      <vt:variant>
        <vt:lpwstr/>
      </vt:variant>
      <vt:variant>
        <vt:lpwstr>_Toc387740184</vt:lpwstr>
      </vt:variant>
      <vt:variant>
        <vt:i4>1048625</vt:i4>
      </vt:variant>
      <vt:variant>
        <vt:i4>398</vt:i4>
      </vt:variant>
      <vt:variant>
        <vt:i4>0</vt:i4>
      </vt:variant>
      <vt:variant>
        <vt:i4>5</vt:i4>
      </vt:variant>
      <vt:variant>
        <vt:lpwstr/>
      </vt:variant>
      <vt:variant>
        <vt:lpwstr>_Toc387740183</vt:lpwstr>
      </vt:variant>
      <vt:variant>
        <vt:i4>1048625</vt:i4>
      </vt:variant>
      <vt:variant>
        <vt:i4>392</vt:i4>
      </vt:variant>
      <vt:variant>
        <vt:i4>0</vt:i4>
      </vt:variant>
      <vt:variant>
        <vt:i4>5</vt:i4>
      </vt:variant>
      <vt:variant>
        <vt:lpwstr/>
      </vt:variant>
      <vt:variant>
        <vt:lpwstr>_Toc387740182</vt:lpwstr>
      </vt:variant>
      <vt:variant>
        <vt:i4>1048625</vt:i4>
      </vt:variant>
      <vt:variant>
        <vt:i4>386</vt:i4>
      </vt:variant>
      <vt:variant>
        <vt:i4>0</vt:i4>
      </vt:variant>
      <vt:variant>
        <vt:i4>5</vt:i4>
      </vt:variant>
      <vt:variant>
        <vt:lpwstr/>
      </vt:variant>
      <vt:variant>
        <vt:lpwstr>_Toc387740181</vt:lpwstr>
      </vt:variant>
      <vt:variant>
        <vt:i4>1048625</vt:i4>
      </vt:variant>
      <vt:variant>
        <vt:i4>380</vt:i4>
      </vt:variant>
      <vt:variant>
        <vt:i4>0</vt:i4>
      </vt:variant>
      <vt:variant>
        <vt:i4>5</vt:i4>
      </vt:variant>
      <vt:variant>
        <vt:lpwstr/>
      </vt:variant>
      <vt:variant>
        <vt:lpwstr>_Toc387740180</vt:lpwstr>
      </vt:variant>
      <vt:variant>
        <vt:i4>2031665</vt:i4>
      </vt:variant>
      <vt:variant>
        <vt:i4>374</vt:i4>
      </vt:variant>
      <vt:variant>
        <vt:i4>0</vt:i4>
      </vt:variant>
      <vt:variant>
        <vt:i4>5</vt:i4>
      </vt:variant>
      <vt:variant>
        <vt:lpwstr/>
      </vt:variant>
      <vt:variant>
        <vt:lpwstr>_Toc387740179</vt:lpwstr>
      </vt:variant>
      <vt:variant>
        <vt:i4>2031665</vt:i4>
      </vt:variant>
      <vt:variant>
        <vt:i4>368</vt:i4>
      </vt:variant>
      <vt:variant>
        <vt:i4>0</vt:i4>
      </vt:variant>
      <vt:variant>
        <vt:i4>5</vt:i4>
      </vt:variant>
      <vt:variant>
        <vt:lpwstr/>
      </vt:variant>
      <vt:variant>
        <vt:lpwstr>_Toc387740178</vt:lpwstr>
      </vt:variant>
      <vt:variant>
        <vt:i4>2031665</vt:i4>
      </vt:variant>
      <vt:variant>
        <vt:i4>362</vt:i4>
      </vt:variant>
      <vt:variant>
        <vt:i4>0</vt:i4>
      </vt:variant>
      <vt:variant>
        <vt:i4>5</vt:i4>
      </vt:variant>
      <vt:variant>
        <vt:lpwstr/>
      </vt:variant>
      <vt:variant>
        <vt:lpwstr>_Toc387740177</vt:lpwstr>
      </vt:variant>
      <vt:variant>
        <vt:i4>2031665</vt:i4>
      </vt:variant>
      <vt:variant>
        <vt:i4>356</vt:i4>
      </vt:variant>
      <vt:variant>
        <vt:i4>0</vt:i4>
      </vt:variant>
      <vt:variant>
        <vt:i4>5</vt:i4>
      </vt:variant>
      <vt:variant>
        <vt:lpwstr/>
      </vt:variant>
      <vt:variant>
        <vt:lpwstr>_Toc387740176</vt:lpwstr>
      </vt:variant>
      <vt:variant>
        <vt:i4>2031665</vt:i4>
      </vt:variant>
      <vt:variant>
        <vt:i4>350</vt:i4>
      </vt:variant>
      <vt:variant>
        <vt:i4>0</vt:i4>
      </vt:variant>
      <vt:variant>
        <vt:i4>5</vt:i4>
      </vt:variant>
      <vt:variant>
        <vt:lpwstr/>
      </vt:variant>
      <vt:variant>
        <vt:lpwstr>_Toc387740175</vt:lpwstr>
      </vt:variant>
      <vt:variant>
        <vt:i4>2031665</vt:i4>
      </vt:variant>
      <vt:variant>
        <vt:i4>344</vt:i4>
      </vt:variant>
      <vt:variant>
        <vt:i4>0</vt:i4>
      </vt:variant>
      <vt:variant>
        <vt:i4>5</vt:i4>
      </vt:variant>
      <vt:variant>
        <vt:lpwstr/>
      </vt:variant>
      <vt:variant>
        <vt:lpwstr>_Toc387740174</vt:lpwstr>
      </vt:variant>
      <vt:variant>
        <vt:i4>2031665</vt:i4>
      </vt:variant>
      <vt:variant>
        <vt:i4>338</vt:i4>
      </vt:variant>
      <vt:variant>
        <vt:i4>0</vt:i4>
      </vt:variant>
      <vt:variant>
        <vt:i4>5</vt:i4>
      </vt:variant>
      <vt:variant>
        <vt:lpwstr/>
      </vt:variant>
      <vt:variant>
        <vt:lpwstr>_Toc387740173</vt:lpwstr>
      </vt:variant>
      <vt:variant>
        <vt:i4>2031665</vt:i4>
      </vt:variant>
      <vt:variant>
        <vt:i4>332</vt:i4>
      </vt:variant>
      <vt:variant>
        <vt:i4>0</vt:i4>
      </vt:variant>
      <vt:variant>
        <vt:i4>5</vt:i4>
      </vt:variant>
      <vt:variant>
        <vt:lpwstr/>
      </vt:variant>
      <vt:variant>
        <vt:lpwstr>_Toc387740172</vt:lpwstr>
      </vt:variant>
      <vt:variant>
        <vt:i4>2031665</vt:i4>
      </vt:variant>
      <vt:variant>
        <vt:i4>326</vt:i4>
      </vt:variant>
      <vt:variant>
        <vt:i4>0</vt:i4>
      </vt:variant>
      <vt:variant>
        <vt:i4>5</vt:i4>
      </vt:variant>
      <vt:variant>
        <vt:lpwstr/>
      </vt:variant>
      <vt:variant>
        <vt:lpwstr>_Toc387740171</vt:lpwstr>
      </vt:variant>
      <vt:variant>
        <vt:i4>2031665</vt:i4>
      </vt:variant>
      <vt:variant>
        <vt:i4>320</vt:i4>
      </vt:variant>
      <vt:variant>
        <vt:i4>0</vt:i4>
      </vt:variant>
      <vt:variant>
        <vt:i4>5</vt:i4>
      </vt:variant>
      <vt:variant>
        <vt:lpwstr/>
      </vt:variant>
      <vt:variant>
        <vt:lpwstr>_Toc387740170</vt:lpwstr>
      </vt:variant>
      <vt:variant>
        <vt:i4>1966129</vt:i4>
      </vt:variant>
      <vt:variant>
        <vt:i4>314</vt:i4>
      </vt:variant>
      <vt:variant>
        <vt:i4>0</vt:i4>
      </vt:variant>
      <vt:variant>
        <vt:i4>5</vt:i4>
      </vt:variant>
      <vt:variant>
        <vt:lpwstr/>
      </vt:variant>
      <vt:variant>
        <vt:lpwstr>_Toc387740169</vt:lpwstr>
      </vt:variant>
      <vt:variant>
        <vt:i4>1966129</vt:i4>
      </vt:variant>
      <vt:variant>
        <vt:i4>308</vt:i4>
      </vt:variant>
      <vt:variant>
        <vt:i4>0</vt:i4>
      </vt:variant>
      <vt:variant>
        <vt:i4>5</vt:i4>
      </vt:variant>
      <vt:variant>
        <vt:lpwstr/>
      </vt:variant>
      <vt:variant>
        <vt:lpwstr>_Toc387740168</vt:lpwstr>
      </vt:variant>
      <vt:variant>
        <vt:i4>1966129</vt:i4>
      </vt:variant>
      <vt:variant>
        <vt:i4>302</vt:i4>
      </vt:variant>
      <vt:variant>
        <vt:i4>0</vt:i4>
      </vt:variant>
      <vt:variant>
        <vt:i4>5</vt:i4>
      </vt:variant>
      <vt:variant>
        <vt:lpwstr/>
      </vt:variant>
      <vt:variant>
        <vt:lpwstr>_Toc387740167</vt:lpwstr>
      </vt:variant>
      <vt:variant>
        <vt:i4>1966129</vt:i4>
      </vt:variant>
      <vt:variant>
        <vt:i4>296</vt:i4>
      </vt:variant>
      <vt:variant>
        <vt:i4>0</vt:i4>
      </vt:variant>
      <vt:variant>
        <vt:i4>5</vt:i4>
      </vt:variant>
      <vt:variant>
        <vt:lpwstr/>
      </vt:variant>
      <vt:variant>
        <vt:lpwstr>_Toc387740166</vt:lpwstr>
      </vt:variant>
      <vt:variant>
        <vt:i4>1966129</vt:i4>
      </vt:variant>
      <vt:variant>
        <vt:i4>290</vt:i4>
      </vt:variant>
      <vt:variant>
        <vt:i4>0</vt:i4>
      </vt:variant>
      <vt:variant>
        <vt:i4>5</vt:i4>
      </vt:variant>
      <vt:variant>
        <vt:lpwstr/>
      </vt:variant>
      <vt:variant>
        <vt:lpwstr>_Toc387740165</vt:lpwstr>
      </vt:variant>
      <vt:variant>
        <vt:i4>1966129</vt:i4>
      </vt:variant>
      <vt:variant>
        <vt:i4>284</vt:i4>
      </vt:variant>
      <vt:variant>
        <vt:i4>0</vt:i4>
      </vt:variant>
      <vt:variant>
        <vt:i4>5</vt:i4>
      </vt:variant>
      <vt:variant>
        <vt:lpwstr/>
      </vt:variant>
      <vt:variant>
        <vt:lpwstr>_Toc387740164</vt:lpwstr>
      </vt:variant>
      <vt:variant>
        <vt:i4>1966129</vt:i4>
      </vt:variant>
      <vt:variant>
        <vt:i4>278</vt:i4>
      </vt:variant>
      <vt:variant>
        <vt:i4>0</vt:i4>
      </vt:variant>
      <vt:variant>
        <vt:i4>5</vt:i4>
      </vt:variant>
      <vt:variant>
        <vt:lpwstr/>
      </vt:variant>
      <vt:variant>
        <vt:lpwstr>_Toc387740163</vt:lpwstr>
      </vt:variant>
      <vt:variant>
        <vt:i4>1966129</vt:i4>
      </vt:variant>
      <vt:variant>
        <vt:i4>272</vt:i4>
      </vt:variant>
      <vt:variant>
        <vt:i4>0</vt:i4>
      </vt:variant>
      <vt:variant>
        <vt:i4>5</vt:i4>
      </vt:variant>
      <vt:variant>
        <vt:lpwstr/>
      </vt:variant>
      <vt:variant>
        <vt:lpwstr>_Toc387740162</vt:lpwstr>
      </vt:variant>
      <vt:variant>
        <vt:i4>1966129</vt:i4>
      </vt:variant>
      <vt:variant>
        <vt:i4>266</vt:i4>
      </vt:variant>
      <vt:variant>
        <vt:i4>0</vt:i4>
      </vt:variant>
      <vt:variant>
        <vt:i4>5</vt:i4>
      </vt:variant>
      <vt:variant>
        <vt:lpwstr/>
      </vt:variant>
      <vt:variant>
        <vt:lpwstr>_Toc387740161</vt:lpwstr>
      </vt:variant>
      <vt:variant>
        <vt:i4>1966129</vt:i4>
      </vt:variant>
      <vt:variant>
        <vt:i4>260</vt:i4>
      </vt:variant>
      <vt:variant>
        <vt:i4>0</vt:i4>
      </vt:variant>
      <vt:variant>
        <vt:i4>5</vt:i4>
      </vt:variant>
      <vt:variant>
        <vt:lpwstr/>
      </vt:variant>
      <vt:variant>
        <vt:lpwstr>_Toc387740160</vt:lpwstr>
      </vt:variant>
      <vt:variant>
        <vt:i4>1900593</vt:i4>
      </vt:variant>
      <vt:variant>
        <vt:i4>254</vt:i4>
      </vt:variant>
      <vt:variant>
        <vt:i4>0</vt:i4>
      </vt:variant>
      <vt:variant>
        <vt:i4>5</vt:i4>
      </vt:variant>
      <vt:variant>
        <vt:lpwstr/>
      </vt:variant>
      <vt:variant>
        <vt:lpwstr>_Toc387740159</vt:lpwstr>
      </vt:variant>
      <vt:variant>
        <vt:i4>1900593</vt:i4>
      </vt:variant>
      <vt:variant>
        <vt:i4>248</vt:i4>
      </vt:variant>
      <vt:variant>
        <vt:i4>0</vt:i4>
      </vt:variant>
      <vt:variant>
        <vt:i4>5</vt:i4>
      </vt:variant>
      <vt:variant>
        <vt:lpwstr/>
      </vt:variant>
      <vt:variant>
        <vt:lpwstr>_Toc387740158</vt:lpwstr>
      </vt:variant>
      <vt:variant>
        <vt:i4>1900593</vt:i4>
      </vt:variant>
      <vt:variant>
        <vt:i4>242</vt:i4>
      </vt:variant>
      <vt:variant>
        <vt:i4>0</vt:i4>
      </vt:variant>
      <vt:variant>
        <vt:i4>5</vt:i4>
      </vt:variant>
      <vt:variant>
        <vt:lpwstr/>
      </vt:variant>
      <vt:variant>
        <vt:lpwstr>_Toc387740157</vt:lpwstr>
      </vt:variant>
      <vt:variant>
        <vt:i4>1900593</vt:i4>
      </vt:variant>
      <vt:variant>
        <vt:i4>236</vt:i4>
      </vt:variant>
      <vt:variant>
        <vt:i4>0</vt:i4>
      </vt:variant>
      <vt:variant>
        <vt:i4>5</vt:i4>
      </vt:variant>
      <vt:variant>
        <vt:lpwstr/>
      </vt:variant>
      <vt:variant>
        <vt:lpwstr>_Toc387740156</vt:lpwstr>
      </vt:variant>
      <vt:variant>
        <vt:i4>1900593</vt:i4>
      </vt:variant>
      <vt:variant>
        <vt:i4>230</vt:i4>
      </vt:variant>
      <vt:variant>
        <vt:i4>0</vt:i4>
      </vt:variant>
      <vt:variant>
        <vt:i4>5</vt:i4>
      </vt:variant>
      <vt:variant>
        <vt:lpwstr/>
      </vt:variant>
      <vt:variant>
        <vt:lpwstr>_Toc387740155</vt:lpwstr>
      </vt:variant>
      <vt:variant>
        <vt:i4>1900593</vt:i4>
      </vt:variant>
      <vt:variant>
        <vt:i4>224</vt:i4>
      </vt:variant>
      <vt:variant>
        <vt:i4>0</vt:i4>
      </vt:variant>
      <vt:variant>
        <vt:i4>5</vt:i4>
      </vt:variant>
      <vt:variant>
        <vt:lpwstr/>
      </vt:variant>
      <vt:variant>
        <vt:lpwstr>_Toc387740154</vt:lpwstr>
      </vt:variant>
      <vt:variant>
        <vt:i4>1900593</vt:i4>
      </vt:variant>
      <vt:variant>
        <vt:i4>218</vt:i4>
      </vt:variant>
      <vt:variant>
        <vt:i4>0</vt:i4>
      </vt:variant>
      <vt:variant>
        <vt:i4>5</vt:i4>
      </vt:variant>
      <vt:variant>
        <vt:lpwstr/>
      </vt:variant>
      <vt:variant>
        <vt:lpwstr>_Toc387740153</vt:lpwstr>
      </vt:variant>
      <vt:variant>
        <vt:i4>1900593</vt:i4>
      </vt:variant>
      <vt:variant>
        <vt:i4>212</vt:i4>
      </vt:variant>
      <vt:variant>
        <vt:i4>0</vt:i4>
      </vt:variant>
      <vt:variant>
        <vt:i4>5</vt:i4>
      </vt:variant>
      <vt:variant>
        <vt:lpwstr/>
      </vt:variant>
      <vt:variant>
        <vt:lpwstr>_Toc387740152</vt:lpwstr>
      </vt:variant>
      <vt:variant>
        <vt:i4>1900593</vt:i4>
      </vt:variant>
      <vt:variant>
        <vt:i4>206</vt:i4>
      </vt:variant>
      <vt:variant>
        <vt:i4>0</vt:i4>
      </vt:variant>
      <vt:variant>
        <vt:i4>5</vt:i4>
      </vt:variant>
      <vt:variant>
        <vt:lpwstr/>
      </vt:variant>
      <vt:variant>
        <vt:lpwstr>_Toc387740151</vt:lpwstr>
      </vt:variant>
      <vt:variant>
        <vt:i4>1900593</vt:i4>
      </vt:variant>
      <vt:variant>
        <vt:i4>200</vt:i4>
      </vt:variant>
      <vt:variant>
        <vt:i4>0</vt:i4>
      </vt:variant>
      <vt:variant>
        <vt:i4>5</vt:i4>
      </vt:variant>
      <vt:variant>
        <vt:lpwstr/>
      </vt:variant>
      <vt:variant>
        <vt:lpwstr>_Toc387740150</vt:lpwstr>
      </vt:variant>
      <vt:variant>
        <vt:i4>1835057</vt:i4>
      </vt:variant>
      <vt:variant>
        <vt:i4>194</vt:i4>
      </vt:variant>
      <vt:variant>
        <vt:i4>0</vt:i4>
      </vt:variant>
      <vt:variant>
        <vt:i4>5</vt:i4>
      </vt:variant>
      <vt:variant>
        <vt:lpwstr/>
      </vt:variant>
      <vt:variant>
        <vt:lpwstr>_Toc387740149</vt:lpwstr>
      </vt:variant>
      <vt:variant>
        <vt:i4>1835057</vt:i4>
      </vt:variant>
      <vt:variant>
        <vt:i4>188</vt:i4>
      </vt:variant>
      <vt:variant>
        <vt:i4>0</vt:i4>
      </vt:variant>
      <vt:variant>
        <vt:i4>5</vt:i4>
      </vt:variant>
      <vt:variant>
        <vt:lpwstr/>
      </vt:variant>
      <vt:variant>
        <vt:lpwstr>_Toc387740148</vt:lpwstr>
      </vt:variant>
      <vt:variant>
        <vt:i4>1835057</vt:i4>
      </vt:variant>
      <vt:variant>
        <vt:i4>182</vt:i4>
      </vt:variant>
      <vt:variant>
        <vt:i4>0</vt:i4>
      </vt:variant>
      <vt:variant>
        <vt:i4>5</vt:i4>
      </vt:variant>
      <vt:variant>
        <vt:lpwstr/>
      </vt:variant>
      <vt:variant>
        <vt:lpwstr>_Toc387740147</vt:lpwstr>
      </vt:variant>
      <vt:variant>
        <vt:i4>1835057</vt:i4>
      </vt:variant>
      <vt:variant>
        <vt:i4>176</vt:i4>
      </vt:variant>
      <vt:variant>
        <vt:i4>0</vt:i4>
      </vt:variant>
      <vt:variant>
        <vt:i4>5</vt:i4>
      </vt:variant>
      <vt:variant>
        <vt:lpwstr/>
      </vt:variant>
      <vt:variant>
        <vt:lpwstr>_Toc387740146</vt:lpwstr>
      </vt:variant>
      <vt:variant>
        <vt:i4>1835057</vt:i4>
      </vt:variant>
      <vt:variant>
        <vt:i4>170</vt:i4>
      </vt:variant>
      <vt:variant>
        <vt:i4>0</vt:i4>
      </vt:variant>
      <vt:variant>
        <vt:i4>5</vt:i4>
      </vt:variant>
      <vt:variant>
        <vt:lpwstr/>
      </vt:variant>
      <vt:variant>
        <vt:lpwstr>_Toc387740145</vt:lpwstr>
      </vt:variant>
      <vt:variant>
        <vt:i4>1835057</vt:i4>
      </vt:variant>
      <vt:variant>
        <vt:i4>164</vt:i4>
      </vt:variant>
      <vt:variant>
        <vt:i4>0</vt:i4>
      </vt:variant>
      <vt:variant>
        <vt:i4>5</vt:i4>
      </vt:variant>
      <vt:variant>
        <vt:lpwstr/>
      </vt:variant>
      <vt:variant>
        <vt:lpwstr>_Toc387740144</vt:lpwstr>
      </vt:variant>
      <vt:variant>
        <vt:i4>1835057</vt:i4>
      </vt:variant>
      <vt:variant>
        <vt:i4>158</vt:i4>
      </vt:variant>
      <vt:variant>
        <vt:i4>0</vt:i4>
      </vt:variant>
      <vt:variant>
        <vt:i4>5</vt:i4>
      </vt:variant>
      <vt:variant>
        <vt:lpwstr/>
      </vt:variant>
      <vt:variant>
        <vt:lpwstr>_Toc387740143</vt:lpwstr>
      </vt:variant>
      <vt:variant>
        <vt:i4>1835057</vt:i4>
      </vt:variant>
      <vt:variant>
        <vt:i4>152</vt:i4>
      </vt:variant>
      <vt:variant>
        <vt:i4>0</vt:i4>
      </vt:variant>
      <vt:variant>
        <vt:i4>5</vt:i4>
      </vt:variant>
      <vt:variant>
        <vt:lpwstr/>
      </vt:variant>
      <vt:variant>
        <vt:lpwstr>_Toc387740142</vt:lpwstr>
      </vt:variant>
      <vt:variant>
        <vt:i4>1835057</vt:i4>
      </vt:variant>
      <vt:variant>
        <vt:i4>146</vt:i4>
      </vt:variant>
      <vt:variant>
        <vt:i4>0</vt:i4>
      </vt:variant>
      <vt:variant>
        <vt:i4>5</vt:i4>
      </vt:variant>
      <vt:variant>
        <vt:lpwstr/>
      </vt:variant>
      <vt:variant>
        <vt:lpwstr>_Toc387740141</vt:lpwstr>
      </vt:variant>
      <vt:variant>
        <vt:i4>1835057</vt:i4>
      </vt:variant>
      <vt:variant>
        <vt:i4>140</vt:i4>
      </vt:variant>
      <vt:variant>
        <vt:i4>0</vt:i4>
      </vt:variant>
      <vt:variant>
        <vt:i4>5</vt:i4>
      </vt:variant>
      <vt:variant>
        <vt:lpwstr/>
      </vt:variant>
      <vt:variant>
        <vt:lpwstr>_Toc387740140</vt:lpwstr>
      </vt:variant>
      <vt:variant>
        <vt:i4>1769521</vt:i4>
      </vt:variant>
      <vt:variant>
        <vt:i4>134</vt:i4>
      </vt:variant>
      <vt:variant>
        <vt:i4>0</vt:i4>
      </vt:variant>
      <vt:variant>
        <vt:i4>5</vt:i4>
      </vt:variant>
      <vt:variant>
        <vt:lpwstr/>
      </vt:variant>
      <vt:variant>
        <vt:lpwstr>_Toc387740139</vt:lpwstr>
      </vt:variant>
      <vt:variant>
        <vt:i4>1769521</vt:i4>
      </vt:variant>
      <vt:variant>
        <vt:i4>128</vt:i4>
      </vt:variant>
      <vt:variant>
        <vt:i4>0</vt:i4>
      </vt:variant>
      <vt:variant>
        <vt:i4>5</vt:i4>
      </vt:variant>
      <vt:variant>
        <vt:lpwstr/>
      </vt:variant>
      <vt:variant>
        <vt:lpwstr>_Toc387740138</vt:lpwstr>
      </vt:variant>
      <vt:variant>
        <vt:i4>1769521</vt:i4>
      </vt:variant>
      <vt:variant>
        <vt:i4>122</vt:i4>
      </vt:variant>
      <vt:variant>
        <vt:i4>0</vt:i4>
      </vt:variant>
      <vt:variant>
        <vt:i4>5</vt:i4>
      </vt:variant>
      <vt:variant>
        <vt:lpwstr/>
      </vt:variant>
      <vt:variant>
        <vt:lpwstr>_Toc387740137</vt:lpwstr>
      </vt:variant>
      <vt:variant>
        <vt:i4>1769521</vt:i4>
      </vt:variant>
      <vt:variant>
        <vt:i4>116</vt:i4>
      </vt:variant>
      <vt:variant>
        <vt:i4>0</vt:i4>
      </vt:variant>
      <vt:variant>
        <vt:i4>5</vt:i4>
      </vt:variant>
      <vt:variant>
        <vt:lpwstr/>
      </vt:variant>
      <vt:variant>
        <vt:lpwstr>_Toc387740136</vt:lpwstr>
      </vt:variant>
      <vt:variant>
        <vt:i4>1769521</vt:i4>
      </vt:variant>
      <vt:variant>
        <vt:i4>110</vt:i4>
      </vt:variant>
      <vt:variant>
        <vt:i4>0</vt:i4>
      </vt:variant>
      <vt:variant>
        <vt:i4>5</vt:i4>
      </vt:variant>
      <vt:variant>
        <vt:lpwstr/>
      </vt:variant>
      <vt:variant>
        <vt:lpwstr>_Toc387740135</vt:lpwstr>
      </vt:variant>
      <vt:variant>
        <vt:i4>1769521</vt:i4>
      </vt:variant>
      <vt:variant>
        <vt:i4>104</vt:i4>
      </vt:variant>
      <vt:variant>
        <vt:i4>0</vt:i4>
      </vt:variant>
      <vt:variant>
        <vt:i4>5</vt:i4>
      </vt:variant>
      <vt:variant>
        <vt:lpwstr/>
      </vt:variant>
      <vt:variant>
        <vt:lpwstr>_Toc387740134</vt:lpwstr>
      </vt:variant>
      <vt:variant>
        <vt:i4>1769521</vt:i4>
      </vt:variant>
      <vt:variant>
        <vt:i4>98</vt:i4>
      </vt:variant>
      <vt:variant>
        <vt:i4>0</vt:i4>
      </vt:variant>
      <vt:variant>
        <vt:i4>5</vt:i4>
      </vt:variant>
      <vt:variant>
        <vt:lpwstr/>
      </vt:variant>
      <vt:variant>
        <vt:lpwstr>_Toc387740133</vt:lpwstr>
      </vt:variant>
      <vt:variant>
        <vt:i4>1769521</vt:i4>
      </vt:variant>
      <vt:variant>
        <vt:i4>92</vt:i4>
      </vt:variant>
      <vt:variant>
        <vt:i4>0</vt:i4>
      </vt:variant>
      <vt:variant>
        <vt:i4>5</vt:i4>
      </vt:variant>
      <vt:variant>
        <vt:lpwstr/>
      </vt:variant>
      <vt:variant>
        <vt:lpwstr>_Toc387740132</vt:lpwstr>
      </vt:variant>
      <vt:variant>
        <vt:i4>1769521</vt:i4>
      </vt:variant>
      <vt:variant>
        <vt:i4>86</vt:i4>
      </vt:variant>
      <vt:variant>
        <vt:i4>0</vt:i4>
      </vt:variant>
      <vt:variant>
        <vt:i4>5</vt:i4>
      </vt:variant>
      <vt:variant>
        <vt:lpwstr/>
      </vt:variant>
      <vt:variant>
        <vt:lpwstr>_Toc387740131</vt:lpwstr>
      </vt:variant>
      <vt:variant>
        <vt:i4>1769521</vt:i4>
      </vt:variant>
      <vt:variant>
        <vt:i4>80</vt:i4>
      </vt:variant>
      <vt:variant>
        <vt:i4>0</vt:i4>
      </vt:variant>
      <vt:variant>
        <vt:i4>5</vt:i4>
      </vt:variant>
      <vt:variant>
        <vt:lpwstr/>
      </vt:variant>
      <vt:variant>
        <vt:lpwstr>_Toc387740130</vt:lpwstr>
      </vt:variant>
      <vt:variant>
        <vt:i4>1703985</vt:i4>
      </vt:variant>
      <vt:variant>
        <vt:i4>74</vt:i4>
      </vt:variant>
      <vt:variant>
        <vt:i4>0</vt:i4>
      </vt:variant>
      <vt:variant>
        <vt:i4>5</vt:i4>
      </vt:variant>
      <vt:variant>
        <vt:lpwstr/>
      </vt:variant>
      <vt:variant>
        <vt:lpwstr>_Toc387740129</vt:lpwstr>
      </vt:variant>
      <vt:variant>
        <vt:i4>1703985</vt:i4>
      </vt:variant>
      <vt:variant>
        <vt:i4>68</vt:i4>
      </vt:variant>
      <vt:variant>
        <vt:i4>0</vt:i4>
      </vt:variant>
      <vt:variant>
        <vt:i4>5</vt:i4>
      </vt:variant>
      <vt:variant>
        <vt:lpwstr/>
      </vt:variant>
      <vt:variant>
        <vt:lpwstr>_Toc387740128</vt:lpwstr>
      </vt:variant>
      <vt:variant>
        <vt:i4>1703985</vt:i4>
      </vt:variant>
      <vt:variant>
        <vt:i4>62</vt:i4>
      </vt:variant>
      <vt:variant>
        <vt:i4>0</vt:i4>
      </vt:variant>
      <vt:variant>
        <vt:i4>5</vt:i4>
      </vt:variant>
      <vt:variant>
        <vt:lpwstr/>
      </vt:variant>
      <vt:variant>
        <vt:lpwstr>_Toc387740127</vt:lpwstr>
      </vt:variant>
      <vt:variant>
        <vt:i4>1703985</vt:i4>
      </vt:variant>
      <vt:variant>
        <vt:i4>56</vt:i4>
      </vt:variant>
      <vt:variant>
        <vt:i4>0</vt:i4>
      </vt:variant>
      <vt:variant>
        <vt:i4>5</vt:i4>
      </vt:variant>
      <vt:variant>
        <vt:lpwstr/>
      </vt:variant>
      <vt:variant>
        <vt:lpwstr>_Toc387740126</vt:lpwstr>
      </vt:variant>
      <vt:variant>
        <vt:i4>1703985</vt:i4>
      </vt:variant>
      <vt:variant>
        <vt:i4>50</vt:i4>
      </vt:variant>
      <vt:variant>
        <vt:i4>0</vt:i4>
      </vt:variant>
      <vt:variant>
        <vt:i4>5</vt:i4>
      </vt:variant>
      <vt:variant>
        <vt:lpwstr/>
      </vt:variant>
      <vt:variant>
        <vt:lpwstr>_Toc387740125</vt:lpwstr>
      </vt:variant>
      <vt:variant>
        <vt:i4>1703985</vt:i4>
      </vt:variant>
      <vt:variant>
        <vt:i4>44</vt:i4>
      </vt:variant>
      <vt:variant>
        <vt:i4>0</vt:i4>
      </vt:variant>
      <vt:variant>
        <vt:i4>5</vt:i4>
      </vt:variant>
      <vt:variant>
        <vt:lpwstr/>
      </vt:variant>
      <vt:variant>
        <vt:lpwstr>_Toc387740124</vt:lpwstr>
      </vt:variant>
      <vt:variant>
        <vt:i4>1703985</vt:i4>
      </vt:variant>
      <vt:variant>
        <vt:i4>38</vt:i4>
      </vt:variant>
      <vt:variant>
        <vt:i4>0</vt:i4>
      </vt:variant>
      <vt:variant>
        <vt:i4>5</vt:i4>
      </vt:variant>
      <vt:variant>
        <vt:lpwstr/>
      </vt:variant>
      <vt:variant>
        <vt:lpwstr>_Toc387740123</vt:lpwstr>
      </vt:variant>
      <vt:variant>
        <vt:i4>1703985</vt:i4>
      </vt:variant>
      <vt:variant>
        <vt:i4>32</vt:i4>
      </vt:variant>
      <vt:variant>
        <vt:i4>0</vt:i4>
      </vt:variant>
      <vt:variant>
        <vt:i4>5</vt:i4>
      </vt:variant>
      <vt:variant>
        <vt:lpwstr/>
      </vt:variant>
      <vt:variant>
        <vt:lpwstr>_Toc387740122</vt:lpwstr>
      </vt:variant>
      <vt:variant>
        <vt:i4>1703985</vt:i4>
      </vt:variant>
      <vt:variant>
        <vt:i4>26</vt:i4>
      </vt:variant>
      <vt:variant>
        <vt:i4>0</vt:i4>
      </vt:variant>
      <vt:variant>
        <vt:i4>5</vt:i4>
      </vt:variant>
      <vt:variant>
        <vt:lpwstr/>
      </vt:variant>
      <vt:variant>
        <vt:lpwstr>_Toc387740121</vt:lpwstr>
      </vt:variant>
      <vt:variant>
        <vt:i4>1703985</vt:i4>
      </vt:variant>
      <vt:variant>
        <vt:i4>20</vt:i4>
      </vt:variant>
      <vt:variant>
        <vt:i4>0</vt:i4>
      </vt:variant>
      <vt:variant>
        <vt:i4>5</vt:i4>
      </vt:variant>
      <vt:variant>
        <vt:lpwstr/>
      </vt:variant>
      <vt:variant>
        <vt:lpwstr>_Toc387740120</vt:lpwstr>
      </vt:variant>
      <vt:variant>
        <vt:i4>1638449</vt:i4>
      </vt:variant>
      <vt:variant>
        <vt:i4>14</vt:i4>
      </vt:variant>
      <vt:variant>
        <vt:i4>0</vt:i4>
      </vt:variant>
      <vt:variant>
        <vt:i4>5</vt:i4>
      </vt:variant>
      <vt:variant>
        <vt:lpwstr/>
      </vt:variant>
      <vt:variant>
        <vt:lpwstr>_Toc387740119</vt:lpwstr>
      </vt:variant>
      <vt:variant>
        <vt:i4>1638449</vt:i4>
      </vt:variant>
      <vt:variant>
        <vt:i4>8</vt:i4>
      </vt:variant>
      <vt:variant>
        <vt:i4>0</vt:i4>
      </vt:variant>
      <vt:variant>
        <vt:i4>5</vt:i4>
      </vt:variant>
      <vt:variant>
        <vt:lpwstr/>
      </vt:variant>
      <vt:variant>
        <vt:lpwstr>_Toc387740118</vt:lpwstr>
      </vt:variant>
      <vt:variant>
        <vt:i4>1638449</vt:i4>
      </vt:variant>
      <vt:variant>
        <vt:i4>2</vt:i4>
      </vt:variant>
      <vt:variant>
        <vt:i4>0</vt:i4>
      </vt:variant>
      <vt:variant>
        <vt:i4>5</vt:i4>
      </vt:variant>
      <vt:variant>
        <vt:lpwstr/>
      </vt:variant>
      <vt:variant>
        <vt:lpwstr>_Toc387740117</vt:lpwstr>
      </vt:variant>
      <vt:variant>
        <vt:i4>4063328</vt:i4>
      </vt:variant>
      <vt:variant>
        <vt:i4>24</vt:i4>
      </vt:variant>
      <vt:variant>
        <vt:i4>0</vt:i4>
      </vt:variant>
      <vt:variant>
        <vt:i4>5</vt:i4>
      </vt:variant>
      <vt:variant>
        <vt:lpwstr>consultantplus://offline/ref=CF56ACBF2BB7EF2A360A7991DC8883513572CDDA6A1AAF5B53DA27F99B96C8A334B7F3D54F90BEC3X4j4N</vt:lpwstr>
      </vt:variant>
      <vt:variant>
        <vt:lpwstr/>
      </vt:variant>
      <vt:variant>
        <vt:i4>4063282</vt:i4>
      </vt:variant>
      <vt:variant>
        <vt:i4>21</vt:i4>
      </vt:variant>
      <vt:variant>
        <vt:i4>0</vt:i4>
      </vt:variant>
      <vt:variant>
        <vt:i4>5</vt:i4>
      </vt:variant>
      <vt:variant>
        <vt:lpwstr>consultantplus://offline/ref=CF56ACBF2BB7EF2A360A7991DC8883513572CDDA6A1AAF5B53DA27F99B96C8A334B7F3D54F90BEC0X4jEN</vt:lpwstr>
      </vt:variant>
      <vt:variant>
        <vt:lpwstr/>
      </vt:variant>
      <vt:variant>
        <vt:i4>4063286</vt:i4>
      </vt:variant>
      <vt:variant>
        <vt:i4>18</vt:i4>
      </vt:variant>
      <vt:variant>
        <vt:i4>0</vt:i4>
      </vt:variant>
      <vt:variant>
        <vt:i4>5</vt:i4>
      </vt:variant>
      <vt:variant>
        <vt:lpwstr>consultantplus://offline/ref=CF56ACBF2BB7EF2A360A7991DC8883513572CDDA6A1AAF5B53DA27F99B96C8A334B7F3D54F90BFC1X4jCN</vt:lpwstr>
      </vt:variant>
      <vt:variant>
        <vt:lpwstr/>
      </vt:variant>
      <vt:variant>
        <vt:i4>4063290</vt:i4>
      </vt:variant>
      <vt:variant>
        <vt:i4>15</vt:i4>
      </vt:variant>
      <vt:variant>
        <vt:i4>0</vt:i4>
      </vt:variant>
      <vt:variant>
        <vt:i4>5</vt:i4>
      </vt:variant>
      <vt:variant>
        <vt:lpwstr>consultantplus://offline/ref=CF56ACBF2BB7EF2A360A7991DC8883513572CDDA6A1AAF5B53DA27F99B96C8A334B7F3D54F90BCCCX4j8N</vt:lpwstr>
      </vt:variant>
      <vt:variant>
        <vt:lpwstr/>
      </vt:variant>
      <vt:variant>
        <vt:i4>4063281</vt:i4>
      </vt:variant>
      <vt:variant>
        <vt:i4>12</vt:i4>
      </vt:variant>
      <vt:variant>
        <vt:i4>0</vt:i4>
      </vt:variant>
      <vt:variant>
        <vt:i4>5</vt:i4>
      </vt:variant>
      <vt:variant>
        <vt:lpwstr>consultantplus://offline/ref=CF56ACBF2BB7EF2A360A7991DC8883513572CDDA6A1AAF5B53DA27F99B96C8A334B7F3D54F90BCC4X4jDN</vt:lpwstr>
      </vt:variant>
      <vt:variant>
        <vt:lpwstr/>
      </vt:variant>
      <vt:variant>
        <vt:i4>4063281</vt:i4>
      </vt:variant>
      <vt:variant>
        <vt:i4>9</vt:i4>
      </vt:variant>
      <vt:variant>
        <vt:i4>0</vt:i4>
      </vt:variant>
      <vt:variant>
        <vt:i4>5</vt:i4>
      </vt:variant>
      <vt:variant>
        <vt:lpwstr>consultantplus://offline/ref=CF56ACBF2BB7EF2A360A7991DC8883513572CDDA6A1AAF5B53DA27F99B96C8A334B7F3D54F97B4C4X4j4N</vt:lpwstr>
      </vt:variant>
      <vt:variant>
        <vt:lpwstr/>
      </vt:variant>
      <vt:variant>
        <vt:i4>4063281</vt:i4>
      </vt:variant>
      <vt:variant>
        <vt:i4>6</vt:i4>
      </vt:variant>
      <vt:variant>
        <vt:i4>0</vt:i4>
      </vt:variant>
      <vt:variant>
        <vt:i4>5</vt:i4>
      </vt:variant>
      <vt:variant>
        <vt:lpwstr>consultantplus://offline/ref=CF56ACBF2BB7EF2A360A7991DC8883513572CDDA6A1AAF5B53DA27F99B96C8A334B7F3D54F97BAC7X4jBN</vt:lpwstr>
      </vt:variant>
      <vt:variant>
        <vt:lpwstr/>
      </vt:variant>
      <vt:variant>
        <vt:i4>4063328</vt:i4>
      </vt:variant>
      <vt:variant>
        <vt:i4>3</vt:i4>
      </vt:variant>
      <vt:variant>
        <vt:i4>0</vt:i4>
      </vt:variant>
      <vt:variant>
        <vt:i4>5</vt:i4>
      </vt:variant>
      <vt:variant>
        <vt:lpwstr>consultantplus://offline/ref=CF56ACBF2BB7EF2A360A7991DC8883513572CDDA6A1AAF5B53DA27F99B96C8A334B7F3D54F97BBC3X4j4N</vt:lpwstr>
      </vt:variant>
      <vt:variant>
        <vt:lpwstr/>
      </vt:variant>
      <vt:variant>
        <vt:i4>4063328</vt:i4>
      </vt:variant>
      <vt:variant>
        <vt:i4>0</vt:i4>
      </vt:variant>
      <vt:variant>
        <vt:i4>0</vt:i4>
      </vt:variant>
      <vt:variant>
        <vt:i4>5</vt:i4>
      </vt:variant>
      <vt:variant>
        <vt:lpwstr>consultantplus://offline/ref=CF56ACBF2BB7EF2A360A7991DC8883513572CDDA6A1AAF5B53DA27F99B96C8A334B7F3D54F90BEC3X4j4N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User</dc:creator>
  <cp:lastModifiedBy>Мылкина Елена Николаевна</cp:lastModifiedBy>
  <cp:revision>8</cp:revision>
  <cp:lastPrinted>2016-11-15T09:22:00Z</cp:lastPrinted>
  <dcterms:created xsi:type="dcterms:W3CDTF">2018-08-07T12:12:00Z</dcterms:created>
  <dcterms:modified xsi:type="dcterms:W3CDTF">2018-08-14T14:35:00Z</dcterms:modified>
</cp:coreProperties>
</file>